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06625B13" w:rsidR="00CB798F" w:rsidRPr="00953321" w:rsidRDefault="00E843CE" w:rsidP="00385C5D">
      <w:pPr>
        <w:pStyle w:val="Title"/>
        <w:tabs>
          <w:tab w:val="left" w:pos="4589"/>
        </w:tabs>
        <w:jc w:val="right"/>
        <w:rPr>
          <w:rFonts w:ascii="Times New Roman" w:hAnsi="Times New Roman" w:cs="Times New Roman"/>
          <w:sz w:val="28"/>
          <w:szCs w:val="28"/>
          <w:u w:val="none"/>
          <w:lang w:val="en-GB"/>
        </w:rPr>
      </w:pPr>
      <w:r w:rsidRPr="00953321">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953321">
        <w:rPr>
          <w:rFonts w:ascii="Times New Roman" w:hAnsi="Times New Roman" w:cs="Times New Roman"/>
          <w:w w:val="115"/>
          <w:sz w:val="28"/>
          <w:szCs w:val="28"/>
          <w:u w:val="thick"/>
          <w:lang w:val="en-GB"/>
        </w:rPr>
        <w:t>ISO/IEC JTC 1/SC</w:t>
      </w:r>
      <w:r w:rsidR="004E45B6" w:rsidRPr="00953321">
        <w:rPr>
          <w:rFonts w:ascii="Times New Roman" w:hAnsi="Times New Roman" w:cs="Times New Roman"/>
          <w:spacing w:val="-25"/>
          <w:w w:val="115"/>
          <w:sz w:val="28"/>
          <w:szCs w:val="28"/>
          <w:u w:val="thick"/>
          <w:lang w:val="en-GB"/>
        </w:rPr>
        <w:t xml:space="preserve"> </w:t>
      </w:r>
      <w:r w:rsidR="004E45B6" w:rsidRPr="00953321">
        <w:rPr>
          <w:rFonts w:ascii="Times New Roman" w:hAnsi="Times New Roman" w:cs="Times New Roman"/>
          <w:w w:val="115"/>
          <w:sz w:val="28"/>
          <w:szCs w:val="28"/>
          <w:u w:val="thick"/>
          <w:lang w:val="en-GB"/>
        </w:rPr>
        <w:t>29/</w:t>
      </w:r>
      <w:r w:rsidR="00540DEA" w:rsidRPr="00953321">
        <w:rPr>
          <w:rFonts w:ascii="Times New Roman" w:hAnsi="Times New Roman" w:cs="Times New Roman"/>
          <w:w w:val="115"/>
          <w:sz w:val="28"/>
          <w:szCs w:val="28"/>
          <w:u w:val="thick"/>
          <w:lang w:val="en-GB"/>
        </w:rPr>
        <w:t>WG 03</w:t>
      </w:r>
      <w:r w:rsidR="00263789" w:rsidRPr="00953321">
        <w:rPr>
          <w:rFonts w:ascii="Times New Roman" w:hAnsi="Times New Roman" w:cs="Times New Roman"/>
          <w:w w:val="115"/>
          <w:sz w:val="28"/>
          <w:szCs w:val="28"/>
          <w:u w:val="thick"/>
          <w:lang w:val="en-GB"/>
        </w:rPr>
        <w:t xml:space="preserve"> </w:t>
      </w:r>
      <w:r w:rsidR="004E45B6" w:rsidRPr="00953321">
        <w:rPr>
          <w:rFonts w:ascii="Times New Roman" w:hAnsi="Times New Roman" w:cs="Times New Roman"/>
          <w:w w:val="115"/>
          <w:sz w:val="48"/>
          <w:szCs w:val="48"/>
          <w:u w:val="thick"/>
          <w:lang w:val="en-GB"/>
        </w:rPr>
        <w:t>N</w:t>
      </w:r>
      <w:r w:rsidR="004C352E" w:rsidRPr="00953321">
        <w:rPr>
          <w:rFonts w:ascii="Times New Roman" w:hAnsi="Times New Roman" w:cs="Times New Roman"/>
          <w:spacing w:val="28"/>
          <w:w w:val="115"/>
          <w:sz w:val="48"/>
          <w:szCs w:val="48"/>
          <w:u w:val="thick"/>
          <w:lang w:val="en-GB"/>
        </w:rPr>
        <w:fldChar w:fldCharType="begin"/>
      </w:r>
      <w:r w:rsidR="004C352E" w:rsidRPr="00953321">
        <w:rPr>
          <w:rFonts w:ascii="Times New Roman" w:hAnsi="Times New Roman" w:cs="Times New Roman"/>
          <w:spacing w:val="28"/>
          <w:w w:val="115"/>
          <w:sz w:val="48"/>
          <w:szCs w:val="48"/>
          <w:u w:val="thick"/>
          <w:lang w:val="en-GB"/>
        </w:rPr>
        <w:instrText xml:space="preserve"> DOCPROPERTY "WGNumber" \* MERGEFORMAT </w:instrText>
      </w:r>
      <w:r w:rsidR="004C352E" w:rsidRPr="00953321">
        <w:rPr>
          <w:rFonts w:ascii="Times New Roman" w:hAnsi="Times New Roman" w:cs="Times New Roman"/>
          <w:spacing w:val="28"/>
          <w:w w:val="115"/>
          <w:sz w:val="48"/>
          <w:szCs w:val="48"/>
          <w:u w:val="thick"/>
          <w:lang w:val="en-GB"/>
        </w:rPr>
        <w:fldChar w:fldCharType="separate"/>
      </w:r>
      <w:r w:rsidR="00CA6E26">
        <w:rPr>
          <w:rFonts w:ascii="Times New Roman" w:hAnsi="Times New Roman" w:cs="Times New Roman"/>
          <w:spacing w:val="28"/>
          <w:w w:val="115"/>
          <w:sz w:val="48"/>
          <w:szCs w:val="48"/>
          <w:u w:val="thick"/>
          <w:lang w:val="en-GB"/>
        </w:rPr>
        <w:t>1484</w:t>
      </w:r>
      <w:r w:rsidR="004C352E" w:rsidRPr="00953321">
        <w:rPr>
          <w:rFonts w:ascii="Times New Roman" w:hAnsi="Times New Roman" w:cs="Times New Roman"/>
          <w:spacing w:val="28"/>
          <w:w w:val="115"/>
          <w:sz w:val="48"/>
          <w:szCs w:val="48"/>
          <w:u w:val="thick"/>
          <w:lang w:val="en-GB"/>
        </w:rPr>
        <w:fldChar w:fldCharType="end"/>
      </w:r>
    </w:p>
    <w:p w14:paraId="7296C136" w14:textId="33B9E07C" w:rsidR="00CB798F" w:rsidRPr="00953321" w:rsidRDefault="00CB798F">
      <w:pPr>
        <w:rPr>
          <w:b/>
          <w:sz w:val="20"/>
          <w:lang w:val="en-GB"/>
        </w:rPr>
      </w:pPr>
    </w:p>
    <w:p w14:paraId="1C7F2D41" w14:textId="3CA79274" w:rsidR="00CB798F" w:rsidRPr="00953321" w:rsidRDefault="00CB798F">
      <w:pPr>
        <w:rPr>
          <w:b/>
          <w:sz w:val="20"/>
          <w:lang w:val="en-GB"/>
        </w:rPr>
      </w:pPr>
    </w:p>
    <w:p w14:paraId="55F7DB2C" w14:textId="25F357F6" w:rsidR="00CB798F" w:rsidRPr="00953321" w:rsidRDefault="00E843CE">
      <w:pPr>
        <w:spacing w:before="3"/>
        <w:rPr>
          <w:b/>
          <w:sz w:val="23"/>
          <w:lang w:val="en-GB"/>
        </w:rPr>
      </w:pPr>
      <w:r w:rsidRPr="00953321">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Document</w:t>
      </w:r>
      <w:r w:rsidRPr="00953321">
        <w:rPr>
          <w:rFonts w:ascii="Times New Roman" w:hAnsi="Times New Roman" w:cs="Times New Roman"/>
          <w:b/>
          <w:snapToGrid w:val="0"/>
          <w:spacing w:val="14"/>
          <w:sz w:val="24"/>
          <w:szCs w:val="24"/>
          <w:lang w:val="en-GB"/>
        </w:rPr>
        <w:t xml:space="preserve"> </w:t>
      </w:r>
      <w:r w:rsidRPr="00953321">
        <w:rPr>
          <w:rFonts w:ascii="Times New Roman" w:hAnsi="Times New Roman" w:cs="Times New Roman"/>
          <w:b/>
          <w:snapToGrid w:val="0"/>
          <w:sz w:val="24"/>
          <w:szCs w:val="24"/>
          <w:lang w:val="en-GB"/>
        </w:rPr>
        <w:t>type:</w:t>
      </w:r>
      <w:r w:rsidRPr="00953321">
        <w:rPr>
          <w:rFonts w:ascii="Times New Roman" w:hAnsi="Times New Roman" w:cs="Times New Roman"/>
          <w:snapToGrid w:val="0"/>
          <w:sz w:val="24"/>
          <w:szCs w:val="24"/>
          <w:lang w:val="en-GB"/>
        </w:rPr>
        <w:tab/>
      </w:r>
      <w:r w:rsidR="00385C5D" w:rsidRPr="00953321">
        <w:rPr>
          <w:rFonts w:ascii="Times New Roman" w:hAnsi="Times New Roman" w:cs="Times New Roman"/>
          <w:snapToGrid w:val="0"/>
          <w:sz w:val="24"/>
          <w:szCs w:val="24"/>
          <w:lang w:val="en-GB"/>
        </w:rPr>
        <w:t>Output Document</w:t>
      </w:r>
    </w:p>
    <w:p w14:paraId="19E086F8" w14:textId="433C920F" w:rsidR="00CB798F" w:rsidRPr="00953321"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953321">
        <w:rPr>
          <w:rFonts w:ascii="Times New Roman" w:hAnsi="Times New Roman" w:cs="Times New Roman"/>
          <w:b/>
          <w:snapToGrid w:val="0"/>
          <w:lang w:val="en-GB"/>
        </w:rPr>
        <w:t>Title:</w:t>
      </w:r>
      <w:r w:rsidRPr="00953321">
        <w:rPr>
          <w:rFonts w:ascii="Times New Roman" w:hAnsi="Times New Roman" w:cs="Times New Roman"/>
          <w:snapToGrid w:val="0"/>
          <w:lang w:val="en-GB"/>
        </w:rPr>
        <w:tab/>
      </w:r>
      <w:r w:rsidR="004C352E" w:rsidRPr="00953321">
        <w:rPr>
          <w:rFonts w:ascii="Times New Roman" w:hAnsi="Times New Roman" w:cs="Times New Roman"/>
          <w:snapToGrid w:val="0"/>
          <w:lang w:val="en-GB"/>
        </w:rPr>
        <w:fldChar w:fldCharType="begin"/>
      </w:r>
      <w:r w:rsidR="004C352E" w:rsidRPr="00953321">
        <w:rPr>
          <w:rFonts w:ascii="Times New Roman" w:hAnsi="Times New Roman" w:cs="Times New Roman"/>
          <w:snapToGrid w:val="0"/>
          <w:lang w:val="en-GB"/>
        </w:rPr>
        <w:instrText xml:space="preserve"> TITLE  \* MERGEFORMAT </w:instrText>
      </w:r>
      <w:r w:rsidR="004C352E" w:rsidRPr="00953321">
        <w:rPr>
          <w:rFonts w:ascii="Times New Roman" w:hAnsi="Times New Roman" w:cs="Times New Roman"/>
          <w:snapToGrid w:val="0"/>
          <w:lang w:val="en-GB"/>
        </w:rPr>
        <w:fldChar w:fldCharType="separate"/>
      </w:r>
      <w:r w:rsidR="00CA6E26">
        <w:rPr>
          <w:rFonts w:ascii="Times New Roman" w:hAnsi="Times New Roman" w:cs="Times New Roman"/>
          <w:snapToGrid w:val="0"/>
          <w:lang w:val="en-GB"/>
        </w:rPr>
        <w:t>Technology under Consideration on ISO/IEC 14496-34 Syntactic Description Language</w:t>
      </w:r>
      <w:r w:rsidR="004C352E" w:rsidRPr="00953321">
        <w:rPr>
          <w:rFonts w:ascii="Times New Roman" w:hAnsi="Times New Roman" w:cs="Times New Roman"/>
          <w:snapToGrid w:val="0"/>
          <w:lang w:val="en-GB"/>
        </w:rPr>
        <w:fldChar w:fldCharType="end"/>
      </w:r>
    </w:p>
    <w:p w14:paraId="5C1A346D" w14:textId="189819F4" w:rsidR="00FF2653" w:rsidRPr="00953321"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953321">
        <w:rPr>
          <w:rFonts w:ascii="Times New Roman" w:hAnsi="Times New Roman" w:cs="Times New Roman"/>
          <w:b/>
          <w:snapToGrid w:val="0"/>
          <w:lang w:val="en-GB"/>
        </w:rPr>
        <w:t>Status:</w:t>
      </w:r>
      <w:r w:rsidRPr="00953321">
        <w:rPr>
          <w:rFonts w:ascii="Times New Roman" w:hAnsi="Times New Roman" w:cs="Times New Roman"/>
          <w:snapToGrid w:val="0"/>
          <w:lang w:val="en-GB"/>
        </w:rPr>
        <w:tab/>
      </w:r>
      <w:r w:rsidR="00385C5D" w:rsidRPr="00953321">
        <w:rPr>
          <w:rFonts w:ascii="Times New Roman" w:hAnsi="Times New Roman" w:cs="Times New Roman"/>
          <w:snapToGrid w:val="0"/>
          <w:lang w:val="en-GB"/>
        </w:rPr>
        <w:t>Approved</w:t>
      </w:r>
    </w:p>
    <w:p w14:paraId="1718C661" w14:textId="42D04D35"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Date</w:t>
      </w:r>
      <w:r w:rsidRPr="00953321">
        <w:rPr>
          <w:rFonts w:ascii="Times New Roman" w:hAnsi="Times New Roman" w:cs="Times New Roman"/>
          <w:b/>
          <w:snapToGrid w:val="0"/>
          <w:spacing w:val="-16"/>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16"/>
          <w:sz w:val="24"/>
          <w:szCs w:val="24"/>
          <w:lang w:val="en-GB"/>
        </w:rPr>
        <w:t xml:space="preserve"> </w:t>
      </w:r>
      <w:r w:rsidRPr="00953321">
        <w:rPr>
          <w:rFonts w:ascii="Times New Roman" w:hAnsi="Times New Roman" w:cs="Times New Roman"/>
          <w:b/>
          <w:snapToGrid w:val="0"/>
          <w:sz w:val="24"/>
          <w:szCs w:val="24"/>
          <w:lang w:val="en-GB"/>
        </w:rPr>
        <w:t>document:</w:t>
      </w:r>
      <w:r w:rsidRPr="00953321">
        <w:rPr>
          <w:rFonts w:ascii="Times New Roman" w:hAnsi="Times New Roman" w:cs="Times New Roman"/>
          <w:snapToGrid w:val="0"/>
          <w:sz w:val="24"/>
          <w:szCs w:val="24"/>
          <w:lang w:val="en-GB"/>
        </w:rPr>
        <w:tab/>
      </w:r>
      <w:r w:rsidR="00C955C7" w:rsidRPr="00953321">
        <w:rPr>
          <w:rFonts w:ascii="Times New Roman" w:hAnsi="Times New Roman" w:cs="Times New Roman"/>
          <w:snapToGrid w:val="0"/>
          <w:sz w:val="24"/>
          <w:szCs w:val="24"/>
          <w:lang w:val="en-GB"/>
        </w:rPr>
        <w:fldChar w:fldCharType="begin"/>
      </w:r>
      <w:r w:rsidR="00C955C7" w:rsidRPr="00953321">
        <w:rPr>
          <w:rFonts w:ascii="Times New Roman" w:hAnsi="Times New Roman" w:cs="Times New Roman"/>
          <w:snapToGrid w:val="0"/>
          <w:sz w:val="24"/>
          <w:szCs w:val="24"/>
          <w:lang w:val="en-GB"/>
        </w:rPr>
        <w:instrText xml:space="preserve"> SAVEDATE  \@ "yyyy-MM-dd" </w:instrText>
      </w:r>
      <w:r w:rsidR="00C955C7" w:rsidRPr="00953321">
        <w:rPr>
          <w:rFonts w:ascii="Times New Roman" w:hAnsi="Times New Roman" w:cs="Times New Roman"/>
          <w:snapToGrid w:val="0"/>
          <w:sz w:val="24"/>
          <w:szCs w:val="24"/>
          <w:lang w:val="en-GB"/>
        </w:rPr>
        <w:fldChar w:fldCharType="separate"/>
      </w:r>
      <w:r w:rsidR="00CA6E26">
        <w:rPr>
          <w:rFonts w:ascii="Times New Roman" w:hAnsi="Times New Roman" w:cs="Times New Roman"/>
          <w:noProof/>
          <w:snapToGrid w:val="0"/>
          <w:sz w:val="24"/>
          <w:szCs w:val="24"/>
          <w:lang w:val="en-GB"/>
        </w:rPr>
        <w:t>2025-04-04</w:t>
      </w:r>
      <w:r w:rsidR="00C955C7" w:rsidRPr="00953321">
        <w:rPr>
          <w:rFonts w:ascii="Times New Roman" w:hAnsi="Times New Roman" w:cs="Times New Roman"/>
          <w:snapToGrid w:val="0"/>
          <w:sz w:val="24"/>
          <w:szCs w:val="24"/>
          <w:lang w:val="en-GB"/>
        </w:rPr>
        <w:fldChar w:fldCharType="end"/>
      </w:r>
    </w:p>
    <w:p w14:paraId="254323E8" w14:textId="322B67C3"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Source:</w:t>
      </w:r>
      <w:r w:rsidRPr="00953321">
        <w:rPr>
          <w:rFonts w:ascii="Times New Roman" w:hAnsi="Times New Roman" w:cs="Times New Roman"/>
          <w:snapToGrid w:val="0"/>
          <w:sz w:val="24"/>
          <w:szCs w:val="24"/>
          <w:lang w:val="en-GB"/>
        </w:rPr>
        <w:tab/>
        <w:t>ISO/IEC JTC 1/SC 29/</w:t>
      </w:r>
      <w:r w:rsidR="00540DEA" w:rsidRPr="00953321">
        <w:rPr>
          <w:rFonts w:ascii="Times New Roman" w:hAnsi="Times New Roman" w:cs="Times New Roman"/>
          <w:snapToGrid w:val="0"/>
          <w:sz w:val="24"/>
          <w:szCs w:val="24"/>
          <w:lang w:val="en-GB"/>
        </w:rPr>
        <w:t>WG 03</w:t>
      </w:r>
    </w:p>
    <w:p w14:paraId="6AB1DF60" w14:textId="20F07B7D" w:rsidR="00CB798F" w:rsidRPr="00953321" w:rsidRDefault="004E45B6"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No.</w:t>
      </w:r>
      <w:r w:rsidRPr="00953321">
        <w:rPr>
          <w:rFonts w:ascii="Times New Roman" w:hAnsi="Times New Roman" w:cs="Times New Roman"/>
          <w:b/>
          <w:snapToGrid w:val="0"/>
          <w:spacing w:val="5"/>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pages:</w:t>
      </w:r>
      <w:r w:rsidRPr="00953321">
        <w:rPr>
          <w:rFonts w:ascii="Times New Roman" w:hAnsi="Times New Roman" w:cs="Times New Roman"/>
          <w:snapToGrid w:val="0"/>
          <w:sz w:val="24"/>
          <w:szCs w:val="24"/>
          <w:lang w:val="en-GB"/>
        </w:rPr>
        <w:tab/>
      </w:r>
      <w:r w:rsidR="00C955C7" w:rsidRPr="00953321">
        <w:rPr>
          <w:rFonts w:ascii="Times New Roman" w:hAnsi="Times New Roman" w:cs="Times New Roman"/>
          <w:snapToGrid w:val="0"/>
          <w:sz w:val="24"/>
          <w:szCs w:val="24"/>
          <w:lang w:val="en-GB"/>
        </w:rPr>
        <w:fldChar w:fldCharType="begin"/>
      </w:r>
      <w:r w:rsidR="00C955C7" w:rsidRPr="00953321">
        <w:rPr>
          <w:rFonts w:ascii="Times New Roman" w:hAnsi="Times New Roman" w:cs="Times New Roman"/>
          <w:snapToGrid w:val="0"/>
          <w:sz w:val="24"/>
          <w:szCs w:val="24"/>
          <w:lang w:val="en-GB"/>
        </w:rPr>
        <w:instrText xml:space="preserve"> NUMPAGES  \* Arabic </w:instrText>
      </w:r>
      <w:r w:rsidR="00C955C7" w:rsidRPr="00953321">
        <w:rPr>
          <w:rFonts w:ascii="Times New Roman" w:hAnsi="Times New Roman" w:cs="Times New Roman"/>
          <w:snapToGrid w:val="0"/>
          <w:sz w:val="24"/>
          <w:szCs w:val="24"/>
          <w:lang w:val="en-GB"/>
        </w:rPr>
        <w:fldChar w:fldCharType="separate"/>
      </w:r>
      <w:r w:rsidR="00842128">
        <w:rPr>
          <w:rFonts w:ascii="Times New Roman" w:hAnsi="Times New Roman" w:cs="Times New Roman"/>
          <w:noProof/>
          <w:snapToGrid w:val="0"/>
          <w:sz w:val="24"/>
          <w:szCs w:val="24"/>
          <w:lang w:val="en-GB"/>
        </w:rPr>
        <w:t>16</w:t>
      </w:r>
      <w:r w:rsidR="00C955C7" w:rsidRPr="00953321">
        <w:rPr>
          <w:rFonts w:ascii="Times New Roman" w:hAnsi="Times New Roman" w:cs="Times New Roman"/>
          <w:snapToGrid w:val="0"/>
          <w:sz w:val="24"/>
          <w:szCs w:val="24"/>
          <w:lang w:val="en-GB"/>
        </w:rPr>
        <w:fldChar w:fldCharType="end"/>
      </w:r>
      <w:r w:rsidRPr="00953321">
        <w:rPr>
          <w:rFonts w:ascii="Times New Roman" w:hAnsi="Times New Roman" w:cs="Times New Roman"/>
          <w:snapToGrid w:val="0"/>
          <w:sz w:val="24"/>
          <w:szCs w:val="24"/>
          <w:lang w:val="en-GB"/>
        </w:rPr>
        <w:t xml:space="preserve"> (with cover</w:t>
      </w:r>
      <w:r w:rsidRPr="00953321">
        <w:rPr>
          <w:rFonts w:ascii="Times New Roman" w:hAnsi="Times New Roman" w:cs="Times New Roman"/>
          <w:snapToGrid w:val="0"/>
          <w:spacing w:val="-10"/>
          <w:sz w:val="24"/>
          <w:szCs w:val="24"/>
          <w:lang w:val="en-GB"/>
        </w:rPr>
        <w:t xml:space="preserve"> </w:t>
      </w:r>
      <w:r w:rsidRPr="00953321">
        <w:rPr>
          <w:rFonts w:ascii="Times New Roman" w:hAnsi="Times New Roman" w:cs="Times New Roman"/>
          <w:snapToGrid w:val="0"/>
          <w:sz w:val="24"/>
          <w:szCs w:val="24"/>
          <w:lang w:val="en-GB"/>
        </w:rPr>
        <w:t>page)</w:t>
      </w:r>
    </w:p>
    <w:p w14:paraId="60A86B64" w14:textId="0CFFD4C0" w:rsidR="00FF2653" w:rsidRPr="00953321" w:rsidRDefault="00FF2653" w:rsidP="004C352E">
      <w:pPr>
        <w:tabs>
          <w:tab w:val="left" w:pos="3099"/>
        </w:tabs>
        <w:spacing w:before="240"/>
        <w:ind w:left="104"/>
        <w:rPr>
          <w:rFonts w:ascii="Times New Roman" w:hAnsi="Times New Roman" w:cs="Times New Roman"/>
          <w:snapToGrid w:val="0"/>
          <w:sz w:val="24"/>
          <w:szCs w:val="24"/>
          <w:lang w:val="en-GB"/>
        </w:rPr>
      </w:pPr>
      <w:r w:rsidRPr="00953321">
        <w:rPr>
          <w:rFonts w:ascii="Times New Roman" w:hAnsi="Times New Roman" w:cs="Times New Roman"/>
          <w:b/>
          <w:snapToGrid w:val="0"/>
          <w:sz w:val="24"/>
          <w:szCs w:val="24"/>
          <w:lang w:val="en-GB"/>
        </w:rPr>
        <w:t>Email</w:t>
      </w:r>
      <w:r w:rsidRPr="00953321">
        <w:rPr>
          <w:rFonts w:ascii="Times New Roman" w:hAnsi="Times New Roman" w:cs="Times New Roman"/>
          <w:b/>
          <w:snapToGrid w:val="0"/>
          <w:spacing w:val="5"/>
          <w:sz w:val="24"/>
          <w:szCs w:val="24"/>
          <w:lang w:val="en-GB"/>
        </w:rPr>
        <w:t xml:space="preserve"> </w:t>
      </w:r>
      <w:r w:rsidRPr="00953321">
        <w:rPr>
          <w:rFonts w:ascii="Times New Roman" w:hAnsi="Times New Roman" w:cs="Times New Roman"/>
          <w:b/>
          <w:snapToGrid w:val="0"/>
          <w:sz w:val="24"/>
          <w:szCs w:val="24"/>
          <w:lang w:val="en-GB"/>
        </w:rPr>
        <w:t>of</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Convenor:</w:t>
      </w:r>
      <w:r w:rsidRPr="00953321">
        <w:rPr>
          <w:rFonts w:ascii="Times New Roman" w:hAnsi="Times New Roman" w:cs="Times New Roman"/>
          <w:snapToGrid w:val="0"/>
          <w:sz w:val="24"/>
          <w:szCs w:val="24"/>
          <w:lang w:val="en-GB"/>
        </w:rPr>
        <w:tab/>
      </w:r>
      <w:r w:rsidR="000C78E6" w:rsidRPr="00953321">
        <w:rPr>
          <w:rFonts w:ascii="Times New Roman" w:hAnsi="Times New Roman" w:cs="Times New Roman"/>
          <w:snapToGrid w:val="0"/>
          <w:sz w:val="24"/>
          <w:szCs w:val="24"/>
          <w:lang w:val="en-GB"/>
        </w:rPr>
        <w:t>young.L</w:t>
      </w:r>
      <w:r w:rsidR="00196997" w:rsidRPr="00953321">
        <w:rPr>
          <w:rFonts w:ascii="Times New Roman" w:hAnsi="Times New Roman" w:cs="Times New Roman"/>
          <w:snapToGrid w:val="0"/>
          <w:sz w:val="24"/>
          <w:szCs w:val="24"/>
          <w:lang w:val="en-GB"/>
        </w:rPr>
        <w:t xml:space="preserve"> </w:t>
      </w:r>
      <w:r w:rsidRPr="00953321">
        <w:rPr>
          <w:rFonts w:ascii="Times New Roman" w:hAnsi="Times New Roman" w:cs="Times New Roman"/>
          <w:snapToGrid w:val="0"/>
          <w:sz w:val="24"/>
          <w:szCs w:val="24"/>
          <w:lang w:val="en-GB"/>
        </w:rPr>
        <w:t>@</w:t>
      </w:r>
      <w:r w:rsidR="00196997" w:rsidRPr="00953321">
        <w:rPr>
          <w:rFonts w:ascii="Times New Roman" w:hAnsi="Times New Roman" w:cs="Times New Roman"/>
          <w:snapToGrid w:val="0"/>
          <w:sz w:val="24"/>
          <w:szCs w:val="24"/>
          <w:lang w:val="en-GB"/>
        </w:rPr>
        <w:t xml:space="preserve"> </w:t>
      </w:r>
      <w:proofErr w:type="spellStart"/>
      <w:r w:rsidR="00196997" w:rsidRPr="00953321">
        <w:rPr>
          <w:rFonts w:ascii="Times New Roman" w:hAnsi="Times New Roman" w:cs="Times New Roman"/>
          <w:snapToGrid w:val="0"/>
          <w:sz w:val="24"/>
          <w:szCs w:val="24"/>
          <w:lang w:val="en-GB"/>
        </w:rPr>
        <w:t>samsung</w:t>
      </w:r>
      <w:proofErr w:type="spellEnd"/>
      <w:r w:rsidR="00196997" w:rsidRPr="00953321">
        <w:rPr>
          <w:rFonts w:ascii="Times New Roman" w:hAnsi="Times New Roman" w:cs="Times New Roman"/>
          <w:snapToGrid w:val="0"/>
          <w:sz w:val="24"/>
          <w:szCs w:val="24"/>
          <w:lang w:val="en-GB"/>
        </w:rPr>
        <w:t xml:space="preserve"> </w:t>
      </w:r>
      <w:r w:rsidR="000C78E6" w:rsidRPr="00953321">
        <w:rPr>
          <w:rFonts w:ascii="Times New Roman" w:hAnsi="Times New Roman" w:cs="Times New Roman"/>
          <w:snapToGrid w:val="0"/>
          <w:sz w:val="24"/>
          <w:szCs w:val="24"/>
          <w:lang w:val="en-GB"/>
        </w:rPr>
        <w:t>.</w:t>
      </w:r>
      <w:r w:rsidR="00196997" w:rsidRPr="00953321">
        <w:rPr>
          <w:rFonts w:ascii="Times New Roman" w:hAnsi="Times New Roman" w:cs="Times New Roman"/>
          <w:snapToGrid w:val="0"/>
          <w:sz w:val="24"/>
          <w:szCs w:val="24"/>
          <w:lang w:val="en-GB"/>
        </w:rPr>
        <w:t xml:space="preserve"> </w:t>
      </w:r>
      <w:r w:rsidR="000C78E6" w:rsidRPr="00953321">
        <w:rPr>
          <w:rFonts w:ascii="Times New Roman" w:hAnsi="Times New Roman" w:cs="Times New Roman"/>
          <w:snapToGrid w:val="0"/>
          <w:sz w:val="24"/>
          <w:szCs w:val="24"/>
          <w:lang w:val="en-GB"/>
        </w:rPr>
        <w:t>com</w:t>
      </w:r>
    </w:p>
    <w:p w14:paraId="1FFAF59B" w14:textId="016E2B6D" w:rsidR="00CB798F" w:rsidRPr="00953321"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953321">
        <w:rPr>
          <w:rFonts w:ascii="Times New Roman" w:hAnsi="Times New Roman" w:cs="Times New Roman"/>
          <w:b/>
          <w:snapToGrid w:val="0"/>
          <w:sz w:val="24"/>
          <w:szCs w:val="24"/>
          <w:lang w:val="en-GB"/>
        </w:rPr>
        <w:t>Committee</w:t>
      </w:r>
      <w:r w:rsidRPr="00953321">
        <w:rPr>
          <w:rFonts w:ascii="Times New Roman" w:hAnsi="Times New Roman" w:cs="Times New Roman"/>
          <w:b/>
          <w:snapToGrid w:val="0"/>
          <w:spacing w:val="-6"/>
          <w:sz w:val="24"/>
          <w:szCs w:val="24"/>
          <w:lang w:val="en-GB"/>
        </w:rPr>
        <w:t xml:space="preserve"> </w:t>
      </w:r>
      <w:r w:rsidRPr="00953321">
        <w:rPr>
          <w:rFonts w:ascii="Times New Roman" w:hAnsi="Times New Roman" w:cs="Times New Roman"/>
          <w:b/>
          <w:snapToGrid w:val="0"/>
          <w:sz w:val="24"/>
          <w:szCs w:val="24"/>
          <w:lang w:val="en-GB"/>
        </w:rPr>
        <w:t>URL:</w:t>
      </w:r>
      <w:r w:rsidRPr="00953321">
        <w:rPr>
          <w:rFonts w:ascii="Times New Roman" w:hAnsi="Times New Roman" w:cs="Times New Roman"/>
          <w:snapToGrid w:val="0"/>
          <w:sz w:val="24"/>
          <w:szCs w:val="24"/>
          <w:lang w:val="en-GB"/>
        </w:rPr>
        <w:tab/>
      </w:r>
      <w:hyperlink r:id="rId12" w:history="1">
        <w:r w:rsidR="000C78E6" w:rsidRPr="00953321">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953321" w:rsidRDefault="00F03F9B">
      <w:pPr>
        <w:tabs>
          <w:tab w:val="left" w:pos="3099"/>
        </w:tabs>
        <w:ind w:left="104"/>
        <w:rPr>
          <w:color w:val="0000EE"/>
          <w:w w:val="120"/>
          <w:sz w:val="24"/>
          <w:u w:val="single" w:color="0000EE"/>
          <w:lang w:val="en-GB"/>
        </w:rPr>
      </w:pPr>
    </w:p>
    <w:p w14:paraId="71F3EE19" w14:textId="77777777" w:rsidR="00F03F9B" w:rsidRPr="00953321" w:rsidRDefault="00F03F9B">
      <w:pPr>
        <w:tabs>
          <w:tab w:val="left" w:pos="3099"/>
        </w:tabs>
        <w:ind w:left="104"/>
        <w:rPr>
          <w:color w:val="0000EE"/>
          <w:w w:val="120"/>
          <w:sz w:val="24"/>
          <w:u w:val="single" w:color="0000EE"/>
          <w:lang w:val="en-GB"/>
        </w:rPr>
        <w:sectPr w:rsidR="00F03F9B" w:rsidRPr="00953321">
          <w:type w:val="continuous"/>
          <w:pgSz w:w="11900" w:h="16840"/>
          <w:pgMar w:top="540" w:right="980" w:bottom="280" w:left="1000" w:header="720" w:footer="720" w:gutter="0"/>
          <w:cols w:space="720"/>
        </w:sectPr>
      </w:pPr>
    </w:p>
    <w:p w14:paraId="5D542300" w14:textId="30A58F6B"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lastRenderedPageBreak/>
        <w:t>INTERNATIONAL ORGANI</w:t>
      </w:r>
      <w:r w:rsidR="00954B0D" w:rsidRPr="00953321">
        <w:rPr>
          <w:rFonts w:ascii="Times New Roman" w:eastAsia="SimSun" w:hAnsi="Times New Roman" w:cs="Times New Roman"/>
          <w:b/>
          <w:sz w:val="28"/>
          <w:szCs w:val="24"/>
          <w:lang w:val="en-GB" w:eastAsia="zh-CN"/>
        </w:rPr>
        <w:t>Z</w:t>
      </w:r>
      <w:r w:rsidRPr="00953321">
        <w:rPr>
          <w:rFonts w:ascii="Times New Roman" w:eastAsia="SimSun" w:hAnsi="Times New Roman" w:cs="Times New Roman"/>
          <w:b/>
          <w:sz w:val="28"/>
          <w:szCs w:val="24"/>
          <w:lang w:val="en-GB" w:eastAsia="zh-CN"/>
        </w:rPr>
        <w:t>ATION FOR STANDARDI</w:t>
      </w:r>
      <w:r w:rsidR="00954B0D" w:rsidRPr="00953321">
        <w:rPr>
          <w:rFonts w:ascii="Times New Roman" w:eastAsia="SimSun" w:hAnsi="Times New Roman" w:cs="Times New Roman"/>
          <w:b/>
          <w:sz w:val="28"/>
          <w:szCs w:val="24"/>
          <w:lang w:val="en-GB" w:eastAsia="zh-CN"/>
        </w:rPr>
        <w:t>Z</w:t>
      </w:r>
      <w:r w:rsidRPr="00953321">
        <w:rPr>
          <w:rFonts w:ascii="Times New Roman" w:eastAsia="SimSun" w:hAnsi="Times New Roman" w:cs="Times New Roman"/>
          <w:b/>
          <w:sz w:val="28"/>
          <w:szCs w:val="24"/>
          <w:lang w:val="en-GB" w:eastAsia="zh-CN"/>
        </w:rPr>
        <w:t>ATION</w:t>
      </w:r>
    </w:p>
    <w:p w14:paraId="7FCF95DB" w14:textId="77777777"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t>ORGANISATION INTERNATIONALE DE NORMALISATION</w:t>
      </w:r>
    </w:p>
    <w:p w14:paraId="0D92B76F" w14:textId="2C7DB9CE" w:rsidR="00385C5D" w:rsidRPr="00953321" w:rsidRDefault="00385C5D" w:rsidP="00385C5D">
      <w:pPr>
        <w:widowControl/>
        <w:jc w:val="center"/>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t>ISO/IEC JTC 1/SC 29/</w:t>
      </w:r>
      <w:r w:rsidR="00540DEA" w:rsidRPr="00953321">
        <w:rPr>
          <w:rFonts w:ascii="Times New Roman" w:eastAsia="SimSun" w:hAnsi="Times New Roman" w:cs="Times New Roman"/>
          <w:b/>
          <w:sz w:val="28"/>
          <w:szCs w:val="24"/>
          <w:lang w:val="en-GB" w:eastAsia="zh-CN"/>
        </w:rPr>
        <w:t>WG 03</w:t>
      </w:r>
      <w:r w:rsidR="00EF2D59" w:rsidRPr="00953321">
        <w:rPr>
          <w:rFonts w:ascii="Times New Roman" w:eastAsia="SimSun" w:hAnsi="Times New Roman" w:cs="Times New Roman"/>
          <w:b/>
          <w:sz w:val="28"/>
          <w:szCs w:val="24"/>
          <w:lang w:val="en-GB" w:eastAsia="zh-CN"/>
        </w:rPr>
        <w:t xml:space="preserve"> MPEG SYSTEMS</w:t>
      </w:r>
    </w:p>
    <w:p w14:paraId="54CED6D6" w14:textId="3559D663" w:rsidR="00385C5D" w:rsidRPr="00953321" w:rsidRDefault="00385C5D" w:rsidP="00385C5D">
      <w:pPr>
        <w:widowControl/>
        <w:jc w:val="right"/>
        <w:rPr>
          <w:rFonts w:ascii="Times New Roman" w:eastAsia="SimSun" w:hAnsi="Times New Roman" w:cs="Times New Roman"/>
          <w:b/>
          <w:sz w:val="48"/>
          <w:szCs w:val="24"/>
          <w:lang w:val="en-GB" w:eastAsia="zh-CN"/>
        </w:rPr>
      </w:pPr>
      <w:r w:rsidRPr="00953321">
        <w:rPr>
          <w:rFonts w:ascii="Times New Roman" w:eastAsia="SimSun" w:hAnsi="Times New Roman" w:cs="Times New Roman"/>
          <w:b/>
          <w:sz w:val="28"/>
          <w:szCs w:val="24"/>
          <w:lang w:val="en-GB" w:eastAsia="zh-CN"/>
        </w:rPr>
        <w:t>ISO/IEC JTC 1/SC 29/</w:t>
      </w:r>
      <w:r w:rsidR="00540DEA" w:rsidRPr="00953321">
        <w:rPr>
          <w:rFonts w:ascii="Times New Roman" w:eastAsia="SimSun" w:hAnsi="Times New Roman" w:cs="Times New Roman"/>
          <w:b/>
          <w:sz w:val="28"/>
          <w:szCs w:val="24"/>
          <w:lang w:val="en-GB" w:eastAsia="zh-CN"/>
        </w:rPr>
        <w:t>WG 03</w:t>
      </w:r>
      <w:r w:rsidRPr="00953321">
        <w:rPr>
          <w:rFonts w:ascii="Times New Roman" w:eastAsia="SimSun" w:hAnsi="Times New Roman" w:cs="Times New Roman"/>
          <w:b/>
          <w:sz w:val="28"/>
          <w:szCs w:val="24"/>
          <w:lang w:val="en-GB" w:eastAsia="zh-CN"/>
        </w:rPr>
        <w:t xml:space="preserve"> </w:t>
      </w:r>
      <w:r w:rsidRPr="00953321">
        <w:rPr>
          <w:rFonts w:ascii="Times New Roman" w:eastAsia="SimSun" w:hAnsi="Times New Roman" w:cs="Times New Roman"/>
          <w:b/>
          <w:sz w:val="48"/>
          <w:szCs w:val="24"/>
          <w:lang w:val="en-GB" w:eastAsia="zh-CN"/>
        </w:rPr>
        <w:t>N</w:t>
      </w:r>
      <w:r w:rsidR="004C352E" w:rsidRPr="00953321">
        <w:rPr>
          <w:rFonts w:ascii="Times New Roman" w:eastAsia="SimSun" w:hAnsi="Times New Roman" w:cs="Times New Roman"/>
          <w:b/>
          <w:sz w:val="48"/>
          <w:szCs w:val="24"/>
          <w:lang w:val="en-GB" w:eastAsia="zh-CN"/>
        </w:rPr>
        <w:fldChar w:fldCharType="begin"/>
      </w:r>
      <w:r w:rsidR="004C352E" w:rsidRPr="00953321">
        <w:rPr>
          <w:rFonts w:ascii="Times New Roman" w:eastAsia="SimSun" w:hAnsi="Times New Roman" w:cs="Times New Roman"/>
          <w:b/>
          <w:sz w:val="48"/>
          <w:szCs w:val="24"/>
          <w:lang w:val="en-GB" w:eastAsia="zh-CN"/>
        </w:rPr>
        <w:instrText xml:space="preserve"> DOCPROPERTY "WGNumber" \* MERGEFORMAT </w:instrText>
      </w:r>
      <w:r w:rsidR="004C352E" w:rsidRPr="00953321">
        <w:rPr>
          <w:rFonts w:ascii="Times New Roman" w:eastAsia="SimSun" w:hAnsi="Times New Roman" w:cs="Times New Roman"/>
          <w:b/>
          <w:sz w:val="48"/>
          <w:szCs w:val="24"/>
          <w:lang w:val="en-GB" w:eastAsia="zh-CN"/>
        </w:rPr>
        <w:fldChar w:fldCharType="separate"/>
      </w:r>
      <w:r w:rsidR="00CA6E26">
        <w:rPr>
          <w:rFonts w:ascii="Times New Roman" w:eastAsia="SimSun" w:hAnsi="Times New Roman" w:cs="Times New Roman"/>
          <w:b/>
          <w:sz w:val="48"/>
          <w:szCs w:val="24"/>
          <w:lang w:val="en-GB" w:eastAsia="zh-CN"/>
        </w:rPr>
        <w:t>1484</w:t>
      </w:r>
      <w:r w:rsidR="004C352E" w:rsidRPr="00953321">
        <w:rPr>
          <w:rFonts w:ascii="Times New Roman" w:eastAsia="SimSun" w:hAnsi="Times New Roman" w:cs="Times New Roman"/>
          <w:b/>
          <w:sz w:val="48"/>
          <w:szCs w:val="24"/>
          <w:lang w:val="en-GB" w:eastAsia="zh-CN"/>
        </w:rPr>
        <w:fldChar w:fldCharType="end"/>
      </w:r>
    </w:p>
    <w:p w14:paraId="40403B12" w14:textId="4A202467" w:rsidR="00954B0D" w:rsidRPr="00953321" w:rsidRDefault="00642AAC" w:rsidP="004C352E">
      <w:pPr>
        <w:widowControl/>
        <w:spacing w:after="480"/>
        <w:jc w:val="right"/>
        <w:rPr>
          <w:rFonts w:ascii="Times New Roman" w:eastAsia="SimSun" w:hAnsi="Times New Roman" w:cs="Times New Roman"/>
          <w:b/>
          <w:sz w:val="28"/>
          <w:szCs w:val="24"/>
          <w:lang w:val="en-GB" w:eastAsia="zh-CN"/>
        </w:rPr>
      </w:pPr>
      <w:r w:rsidRPr="00953321">
        <w:rPr>
          <w:rFonts w:ascii="Times New Roman" w:eastAsia="SimSun" w:hAnsi="Times New Roman" w:cs="Times New Roman"/>
          <w:b/>
          <w:sz w:val="28"/>
          <w:szCs w:val="24"/>
          <w:lang w:val="en-GB" w:eastAsia="zh-CN"/>
        </w:rPr>
        <w:fldChar w:fldCharType="begin"/>
      </w:r>
      <w:r w:rsidRPr="00953321">
        <w:rPr>
          <w:rFonts w:ascii="Times New Roman" w:eastAsia="SimSun" w:hAnsi="Times New Roman" w:cs="Times New Roman"/>
          <w:b/>
          <w:sz w:val="28"/>
          <w:szCs w:val="24"/>
          <w:lang w:val="en-GB" w:eastAsia="zh-CN"/>
        </w:rPr>
        <w:instrText xml:space="preserve"> SAVEDATE \@ "MMMM yyyy" \* MERGEFORMAT </w:instrText>
      </w:r>
      <w:r w:rsidRPr="00953321">
        <w:rPr>
          <w:rFonts w:ascii="Times New Roman" w:eastAsia="SimSun" w:hAnsi="Times New Roman" w:cs="Times New Roman"/>
          <w:b/>
          <w:sz w:val="28"/>
          <w:szCs w:val="24"/>
          <w:lang w:val="en-GB" w:eastAsia="zh-CN"/>
        </w:rPr>
        <w:fldChar w:fldCharType="separate"/>
      </w:r>
      <w:r>
        <w:rPr>
          <w:rFonts w:ascii="Times New Roman" w:eastAsia="SimSun" w:hAnsi="Times New Roman" w:cs="Times New Roman"/>
          <w:b/>
          <w:noProof/>
          <w:sz w:val="28"/>
          <w:szCs w:val="24"/>
          <w:lang w:val="en-GB" w:eastAsia="zh-CN"/>
        </w:rPr>
        <w:t xml:space="preserve">March </w:t>
      </w:r>
      <w:r>
        <w:rPr>
          <w:rFonts w:ascii="Times New Roman" w:eastAsia="SimSun" w:hAnsi="Times New Roman" w:cs="Times New Roman"/>
          <w:b/>
          <w:noProof/>
          <w:sz w:val="28"/>
          <w:szCs w:val="24"/>
          <w:lang w:val="en-GB" w:eastAsia="zh-CN"/>
        </w:rPr>
        <w:t>2025</w:t>
      </w:r>
      <w:r w:rsidRPr="00953321">
        <w:rPr>
          <w:rFonts w:ascii="Times New Roman" w:eastAsia="SimSun" w:hAnsi="Times New Roman" w:cs="Times New Roman"/>
          <w:b/>
          <w:sz w:val="28"/>
          <w:szCs w:val="24"/>
          <w:lang w:val="en-GB" w:eastAsia="zh-CN"/>
        </w:rPr>
        <w:fldChar w:fldCharType="end"/>
      </w:r>
      <w:r w:rsidR="00954B0D" w:rsidRPr="00953321">
        <w:rPr>
          <w:rFonts w:ascii="Times New Roman" w:eastAsia="SimSun" w:hAnsi="Times New Roman" w:cs="Times New Roman"/>
          <w:b/>
          <w:sz w:val="28"/>
          <w:szCs w:val="24"/>
          <w:lang w:val="en-GB" w:eastAsia="zh-CN"/>
        </w:rPr>
        <w:t xml:space="preserve">, </w:t>
      </w:r>
      <w:r w:rsidR="001668B0">
        <w:rPr>
          <w:rFonts w:ascii="Times New Roman" w:eastAsia="SimSun" w:hAnsi="Times New Roman" w:cs="Times New Roman"/>
          <w:b/>
          <w:sz w:val="28"/>
          <w:szCs w:val="24"/>
          <w:lang w:val="en-GB" w:eastAsia="zh-CN"/>
        </w:rPr>
        <w:t>online</w:t>
      </w:r>
    </w:p>
    <w:tbl>
      <w:tblPr>
        <w:tblW w:w="9214" w:type="dxa"/>
        <w:tblLook w:val="01E0" w:firstRow="1" w:lastRow="1" w:firstColumn="1" w:lastColumn="1" w:noHBand="0" w:noVBand="0"/>
      </w:tblPr>
      <w:tblGrid>
        <w:gridCol w:w="1890"/>
        <w:gridCol w:w="7324"/>
      </w:tblGrid>
      <w:tr w:rsidR="00954B0D" w:rsidRPr="00953321" w14:paraId="643E3AD1" w14:textId="77777777" w:rsidTr="001F1CFC">
        <w:tc>
          <w:tcPr>
            <w:tcW w:w="1890" w:type="dxa"/>
            <w:hideMark/>
          </w:tcPr>
          <w:p w14:paraId="08C6B0FD"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Title</w:t>
            </w:r>
          </w:p>
        </w:tc>
        <w:tc>
          <w:tcPr>
            <w:tcW w:w="7324" w:type="dxa"/>
            <w:hideMark/>
          </w:tcPr>
          <w:p w14:paraId="498090C2" w14:textId="1B670792" w:rsidR="00954B0D" w:rsidRPr="00953321" w:rsidRDefault="004C352E">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fldChar w:fldCharType="begin"/>
            </w:r>
            <w:r w:rsidRPr="00953321">
              <w:rPr>
                <w:rFonts w:ascii="Times New Roman" w:hAnsi="Times New Roman" w:cs="Times New Roman"/>
                <w:b/>
                <w:sz w:val="24"/>
                <w:szCs w:val="24"/>
                <w:lang w:val="en-GB"/>
              </w:rPr>
              <w:instrText xml:space="preserve"> TITLE  \* MERGEFORMAT </w:instrText>
            </w:r>
            <w:r w:rsidRPr="00953321">
              <w:rPr>
                <w:rFonts w:ascii="Times New Roman" w:hAnsi="Times New Roman" w:cs="Times New Roman"/>
                <w:b/>
                <w:sz w:val="24"/>
                <w:szCs w:val="24"/>
                <w:lang w:val="en-GB"/>
              </w:rPr>
              <w:fldChar w:fldCharType="separate"/>
            </w:r>
            <w:r w:rsidR="00CA6E26">
              <w:rPr>
                <w:rFonts w:ascii="Times New Roman" w:hAnsi="Times New Roman" w:cs="Times New Roman"/>
                <w:b/>
                <w:sz w:val="24"/>
                <w:szCs w:val="24"/>
                <w:lang w:val="en-GB"/>
              </w:rPr>
              <w:t>Technology under Consideration on ISO/IEC 14496-34 Syntactic Description Language</w:t>
            </w:r>
            <w:r w:rsidRPr="00953321">
              <w:rPr>
                <w:rFonts w:ascii="Times New Roman" w:hAnsi="Times New Roman" w:cs="Times New Roman"/>
                <w:b/>
                <w:sz w:val="24"/>
                <w:szCs w:val="24"/>
                <w:lang w:val="en-GB"/>
              </w:rPr>
              <w:fldChar w:fldCharType="end"/>
            </w:r>
          </w:p>
        </w:tc>
      </w:tr>
      <w:tr w:rsidR="00954B0D" w:rsidRPr="00953321" w14:paraId="4B5EB911" w14:textId="77777777" w:rsidTr="001F1CFC">
        <w:tc>
          <w:tcPr>
            <w:tcW w:w="1890" w:type="dxa"/>
            <w:hideMark/>
          </w:tcPr>
          <w:p w14:paraId="47775072"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Source</w:t>
            </w:r>
          </w:p>
        </w:tc>
        <w:tc>
          <w:tcPr>
            <w:tcW w:w="7324" w:type="dxa"/>
            <w:hideMark/>
          </w:tcPr>
          <w:p w14:paraId="47560DDD" w14:textId="01F3D45C" w:rsidR="00954B0D" w:rsidRPr="00953321" w:rsidRDefault="00540DEA">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WG 03</w:t>
            </w:r>
            <w:r w:rsidR="00954B0D" w:rsidRPr="00953321">
              <w:rPr>
                <w:rFonts w:ascii="Times New Roman" w:hAnsi="Times New Roman" w:cs="Times New Roman"/>
                <w:b/>
                <w:sz w:val="24"/>
                <w:szCs w:val="24"/>
                <w:lang w:val="en-GB"/>
              </w:rPr>
              <w:t xml:space="preserve">, MPEG </w:t>
            </w:r>
            <w:r w:rsidR="00F419DA" w:rsidRPr="00953321">
              <w:rPr>
                <w:rFonts w:ascii="Times New Roman" w:hAnsi="Times New Roman" w:cs="Times New Roman"/>
                <w:b/>
                <w:sz w:val="24"/>
                <w:szCs w:val="24"/>
                <w:lang w:val="en-GB"/>
              </w:rPr>
              <w:t>Systems</w:t>
            </w:r>
          </w:p>
        </w:tc>
      </w:tr>
      <w:tr w:rsidR="00954B0D" w:rsidRPr="00953321" w14:paraId="2460E6B8" w14:textId="77777777" w:rsidTr="001F1CFC">
        <w:tc>
          <w:tcPr>
            <w:tcW w:w="1890" w:type="dxa"/>
            <w:hideMark/>
          </w:tcPr>
          <w:p w14:paraId="0BEE9C98"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Status</w:t>
            </w:r>
          </w:p>
        </w:tc>
        <w:tc>
          <w:tcPr>
            <w:tcW w:w="7324" w:type="dxa"/>
            <w:hideMark/>
          </w:tcPr>
          <w:p w14:paraId="5BFA1768" w14:textId="77777777" w:rsidR="00954B0D" w:rsidRPr="00953321" w:rsidRDefault="00954B0D">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Approved</w:t>
            </w:r>
          </w:p>
        </w:tc>
      </w:tr>
      <w:tr w:rsidR="00954B0D" w:rsidRPr="00C955C7" w14:paraId="21EE3B70" w14:textId="77777777" w:rsidTr="001F1CFC">
        <w:tc>
          <w:tcPr>
            <w:tcW w:w="1890" w:type="dxa"/>
            <w:hideMark/>
          </w:tcPr>
          <w:p w14:paraId="05DB2EE2" w14:textId="77777777" w:rsidR="00954B0D" w:rsidRPr="00953321" w:rsidRDefault="00954B0D" w:rsidP="00A86680">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t>Serial Number</w:t>
            </w:r>
          </w:p>
        </w:tc>
        <w:tc>
          <w:tcPr>
            <w:tcW w:w="7324" w:type="dxa"/>
            <w:hideMark/>
          </w:tcPr>
          <w:p w14:paraId="44A25045" w14:textId="67A92640" w:rsidR="00954B0D" w:rsidRPr="00C955C7" w:rsidRDefault="004C352E" w:rsidP="00A86680">
            <w:pPr>
              <w:suppressAutoHyphens/>
              <w:rPr>
                <w:rFonts w:ascii="Times New Roman" w:hAnsi="Times New Roman" w:cs="Times New Roman"/>
                <w:b/>
                <w:sz w:val="24"/>
                <w:szCs w:val="24"/>
                <w:lang w:val="en-GB"/>
              </w:rPr>
            </w:pPr>
            <w:r w:rsidRPr="00953321">
              <w:rPr>
                <w:rFonts w:ascii="Times New Roman" w:hAnsi="Times New Roman" w:cs="Times New Roman"/>
                <w:b/>
                <w:sz w:val="24"/>
                <w:szCs w:val="24"/>
                <w:lang w:val="en-GB"/>
              </w:rPr>
              <w:fldChar w:fldCharType="begin"/>
            </w:r>
            <w:r w:rsidRPr="00953321">
              <w:rPr>
                <w:rFonts w:ascii="Times New Roman" w:hAnsi="Times New Roman" w:cs="Times New Roman"/>
                <w:b/>
                <w:sz w:val="24"/>
                <w:szCs w:val="24"/>
                <w:lang w:val="en-GB"/>
              </w:rPr>
              <w:instrText xml:space="preserve"> DOCPROPERTY "MDMSNumber" \* MERGEFORMAT </w:instrText>
            </w:r>
            <w:r w:rsidRPr="00953321">
              <w:rPr>
                <w:rFonts w:ascii="Times New Roman" w:hAnsi="Times New Roman" w:cs="Times New Roman"/>
                <w:b/>
                <w:sz w:val="24"/>
                <w:szCs w:val="24"/>
                <w:lang w:val="en-GB"/>
              </w:rPr>
              <w:fldChar w:fldCharType="separate"/>
            </w:r>
            <w:r w:rsidR="00CA6E26">
              <w:rPr>
                <w:rFonts w:ascii="Times New Roman" w:hAnsi="Times New Roman" w:cs="Times New Roman"/>
                <w:b/>
                <w:sz w:val="24"/>
                <w:szCs w:val="24"/>
                <w:lang w:val="en-GB"/>
              </w:rPr>
              <w:t>25020</w:t>
            </w:r>
            <w:r w:rsidRPr="00953321">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5308469E" w14:textId="77777777" w:rsidR="005430C0" w:rsidRDefault="005430C0" w:rsidP="0018563E">
      <w:pPr>
        <w:rPr>
          <w:rFonts w:ascii="Times New Roman" w:hAnsi="Times New Roman" w:cs="Times New Roman"/>
          <w:sz w:val="24"/>
          <w:lang w:val="en-GB"/>
        </w:rPr>
      </w:pPr>
    </w:p>
    <w:p w14:paraId="6B470EAF" w14:textId="7070D635" w:rsidR="005430C0" w:rsidRDefault="005430C0" w:rsidP="008E5D5E">
      <w:pPr>
        <w:pStyle w:val="Heading1"/>
      </w:pPr>
      <w:bookmarkStart w:id="0" w:name="_Toc194679793"/>
      <w:r>
        <w:t>Introduction</w:t>
      </w:r>
      <w:bookmarkEnd w:id="0"/>
    </w:p>
    <w:p w14:paraId="7858F140" w14:textId="77777777" w:rsidR="005430C0" w:rsidRDefault="005430C0" w:rsidP="0018563E">
      <w:pPr>
        <w:rPr>
          <w:rFonts w:ascii="Times New Roman" w:hAnsi="Times New Roman" w:cs="Times New Roman"/>
          <w:sz w:val="24"/>
          <w:lang w:val="en-GB"/>
        </w:rPr>
      </w:pPr>
    </w:p>
    <w:p w14:paraId="409C8933" w14:textId="19785E49" w:rsidR="005430C0" w:rsidRDefault="005430C0" w:rsidP="0018563E">
      <w:pPr>
        <w:rPr>
          <w:rFonts w:ascii="Times New Roman" w:hAnsi="Times New Roman" w:cs="Times New Roman"/>
          <w:sz w:val="24"/>
          <w:lang w:val="en-GB"/>
        </w:rPr>
      </w:pPr>
      <w:r>
        <w:rPr>
          <w:rFonts w:ascii="Times New Roman" w:hAnsi="Times New Roman" w:cs="Times New Roman"/>
          <w:sz w:val="24"/>
          <w:lang w:val="en-GB"/>
        </w:rPr>
        <w:t>This document collects technologies being u</w:t>
      </w:r>
      <w:r w:rsidR="00AD132E">
        <w:rPr>
          <w:rFonts w:ascii="Times New Roman" w:hAnsi="Times New Roman" w:cs="Times New Roman"/>
          <w:sz w:val="24"/>
          <w:lang w:val="en-GB"/>
        </w:rPr>
        <w:t xml:space="preserve">nder study for consideration in the development of the standard </w:t>
      </w:r>
      <w:r w:rsidR="00AD132E" w:rsidRPr="00AD132E">
        <w:rPr>
          <w:rFonts w:ascii="Times New Roman" w:hAnsi="Times New Roman" w:cs="Times New Roman"/>
          <w:sz w:val="24"/>
          <w:lang w:val="en-GB"/>
        </w:rPr>
        <w:t>ISO/IEC 14496-34 Syntactic Description Language</w:t>
      </w: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188E7AB9" w14:textId="51369BA2" w:rsidR="0033095C" w:rsidRPr="008E5D5E" w:rsidRDefault="0033095C" w:rsidP="008E5D5E">
      <w:pPr>
        <w:pStyle w:val="Heading1"/>
      </w:pPr>
      <w:bookmarkStart w:id="1" w:name="_Toc194679794"/>
      <w:r w:rsidRPr="008E5D5E">
        <w:t>Table of content</w:t>
      </w:r>
      <w:bookmarkEnd w:id="1"/>
    </w:p>
    <w:p w14:paraId="13CF582D" w14:textId="77777777" w:rsidR="0033095C" w:rsidRDefault="0033095C" w:rsidP="0033095C"/>
    <w:p w14:paraId="3F207377" w14:textId="3DE51773" w:rsidR="00781B1F" w:rsidRDefault="00986E46">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r>
        <w:fldChar w:fldCharType="begin"/>
      </w:r>
      <w:r>
        <w:instrText xml:space="preserve"> TOC \o "1-1" \h \z \u </w:instrText>
      </w:r>
      <w:r>
        <w:fldChar w:fldCharType="separate"/>
      </w:r>
      <w:hyperlink w:anchor="_Toc194679793" w:history="1">
        <w:r w:rsidR="00781B1F" w:rsidRPr="00AC0329">
          <w:rPr>
            <w:rStyle w:val="Hyperlink"/>
            <w:noProof/>
          </w:rPr>
          <w:t>1.</w:t>
        </w:r>
        <w:r w:rsidR="00781B1F">
          <w:rPr>
            <w:rFonts w:asciiTheme="minorHAnsi" w:eastAsiaTheme="minorEastAsia" w:hAnsiTheme="minorHAnsi" w:cstheme="minorBidi"/>
            <w:noProof/>
            <w:kern w:val="2"/>
            <w:sz w:val="24"/>
            <w:szCs w:val="24"/>
            <w:lang w:val="en-NL" w:eastAsia="zh-CN"/>
            <w14:ligatures w14:val="standardContextual"/>
          </w:rPr>
          <w:tab/>
        </w:r>
        <w:r w:rsidR="00781B1F" w:rsidRPr="00AC0329">
          <w:rPr>
            <w:rStyle w:val="Hyperlink"/>
            <w:noProof/>
          </w:rPr>
          <w:t>Introduction</w:t>
        </w:r>
        <w:r w:rsidR="00781B1F">
          <w:rPr>
            <w:noProof/>
            <w:webHidden/>
          </w:rPr>
          <w:tab/>
        </w:r>
        <w:r w:rsidR="00781B1F">
          <w:rPr>
            <w:noProof/>
            <w:webHidden/>
          </w:rPr>
          <w:fldChar w:fldCharType="begin"/>
        </w:r>
        <w:r w:rsidR="00781B1F">
          <w:rPr>
            <w:noProof/>
            <w:webHidden/>
          </w:rPr>
          <w:instrText xml:space="preserve"> PAGEREF _Toc194679793 \h </w:instrText>
        </w:r>
        <w:r w:rsidR="00781B1F">
          <w:rPr>
            <w:noProof/>
            <w:webHidden/>
          </w:rPr>
        </w:r>
        <w:r w:rsidR="00781B1F">
          <w:rPr>
            <w:noProof/>
            <w:webHidden/>
          </w:rPr>
          <w:fldChar w:fldCharType="separate"/>
        </w:r>
        <w:r w:rsidR="00781B1F">
          <w:rPr>
            <w:noProof/>
            <w:webHidden/>
          </w:rPr>
          <w:t>1</w:t>
        </w:r>
        <w:r w:rsidR="00781B1F">
          <w:rPr>
            <w:noProof/>
            <w:webHidden/>
          </w:rPr>
          <w:fldChar w:fldCharType="end"/>
        </w:r>
      </w:hyperlink>
    </w:p>
    <w:p w14:paraId="5AFA601D" w14:textId="5F8C0B37" w:rsidR="00781B1F" w:rsidRDefault="00781B1F">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94679794" w:history="1">
        <w:r w:rsidRPr="00AC0329">
          <w:rPr>
            <w:rStyle w:val="Hyperlink"/>
            <w:noProof/>
          </w:rPr>
          <w:t>2.</w:t>
        </w:r>
        <w:r>
          <w:rPr>
            <w:rFonts w:asciiTheme="minorHAnsi" w:eastAsiaTheme="minorEastAsia" w:hAnsiTheme="minorHAnsi" w:cstheme="minorBidi"/>
            <w:noProof/>
            <w:kern w:val="2"/>
            <w:sz w:val="24"/>
            <w:szCs w:val="24"/>
            <w:lang w:val="en-NL" w:eastAsia="zh-CN"/>
            <w14:ligatures w14:val="standardContextual"/>
          </w:rPr>
          <w:tab/>
        </w:r>
        <w:r w:rsidRPr="00AC0329">
          <w:rPr>
            <w:rStyle w:val="Hyperlink"/>
            <w:noProof/>
          </w:rPr>
          <w:t>Table of content</w:t>
        </w:r>
        <w:r>
          <w:rPr>
            <w:noProof/>
            <w:webHidden/>
          </w:rPr>
          <w:tab/>
        </w:r>
        <w:r>
          <w:rPr>
            <w:noProof/>
            <w:webHidden/>
          </w:rPr>
          <w:fldChar w:fldCharType="begin"/>
        </w:r>
        <w:r>
          <w:rPr>
            <w:noProof/>
            <w:webHidden/>
          </w:rPr>
          <w:instrText xml:space="preserve"> PAGEREF _Toc194679794 \h </w:instrText>
        </w:r>
        <w:r>
          <w:rPr>
            <w:noProof/>
            <w:webHidden/>
          </w:rPr>
        </w:r>
        <w:r>
          <w:rPr>
            <w:noProof/>
            <w:webHidden/>
          </w:rPr>
          <w:fldChar w:fldCharType="separate"/>
        </w:r>
        <w:r>
          <w:rPr>
            <w:noProof/>
            <w:webHidden/>
          </w:rPr>
          <w:t>1</w:t>
        </w:r>
        <w:r>
          <w:rPr>
            <w:noProof/>
            <w:webHidden/>
          </w:rPr>
          <w:fldChar w:fldCharType="end"/>
        </w:r>
      </w:hyperlink>
    </w:p>
    <w:p w14:paraId="5246281A" w14:textId="29E2DA32" w:rsidR="00781B1F" w:rsidRDefault="00781B1F">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94679795" w:history="1">
        <w:r w:rsidRPr="00AC0329">
          <w:rPr>
            <w:rStyle w:val="Hyperlink"/>
            <w:noProof/>
          </w:rPr>
          <w:t>3.</w:t>
        </w:r>
        <w:r>
          <w:rPr>
            <w:rFonts w:asciiTheme="minorHAnsi" w:eastAsiaTheme="minorEastAsia" w:hAnsiTheme="minorHAnsi" w:cstheme="minorBidi"/>
            <w:noProof/>
            <w:kern w:val="2"/>
            <w:sz w:val="24"/>
            <w:szCs w:val="24"/>
            <w:lang w:val="en-NL" w:eastAsia="zh-CN"/>
            <w14:ligatures w14:val="standardContextual"/>
          </w:rPr>
          <w:tab/>
        </w:r>
        <w:r w:rsidRPr="00AC0329">
          <w:rPr>
            <w:rStyle w:val="Hyperlink"/>
            <w:noProof/>
          </w:rPr>
          <w:t>Summary of topics</w:t>
        </w:r>
        <w:r>
          <w:rPr>
            <w:noProof/>
            <w:webHidden/>
          </w:rPr>
          <w:tab/>
        </w:r>
        <w:r>
          <w:rPr>
            <w:noProof/>
            <w:webHidden/>
          </w:rPr>
          <w:fldChar w:fldCharType="begin"/>
        </w:r>
        <w:r>
          <w:rPr>
            <w:noProof/>
            <w:webHidden/>
          </w:rPr>
          <w:instrText xml:space="preserve"> PAGEREF _Toc194679795 \h </w:instrText>
        </w:r>
        <w:r>
          <w:rPr>
            <w:noProof/>
            <w:webHidden/>
          </w:rPr>
        </w:r>
        <w:r>
          <w:rPr>
            <w:noProof/>
            <w:webHidden/>
          </w:rPr>
          <w:fldChar w:fldCharType="separate"/>
        </w:r>
        <w:r>
          <w:rPr>
            <w:noProof/>
            <w:webHidden/>
          </w:rPr>
          <w:t>1</w:t>
        </w:r>
        <w:r>
          <w:rPr>
            <w:noProof/>
            <w:webHidden/>
          </w:rPr>
          <w:fldChar w:fldCharType="end"/>
        </w:r>
      </w:hyperlink>
    </w:p>
    <w:p w14:paraId="687D590A" w14:textId="232141DF" w:rsidR="00781B1F" w:rsidRDefault="00781B1F">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94679796" w:history="1">
        <w:r w:rsidRPr="00AC0329">
          <w:rPr>
            <w:rStyle w:val="Hyperlink"/>
            <w:noProof/>
          </w:rPr>
          <w:t>4.</w:t>
        </w:r>
        <w:r>
          <w:rPr>
            <w:rFonts w:asciiTheme="minorHAnsi" w:eastAsiaTheme="minorEastAsia" w:hAnsiTheme="minorHAnsi" w:cstheme="minorBidi"/>
            <w:noProof/>
            <w:kern w:val="2"/>
            <w:sz w:val="24"/>
            <w:szCs w:val="24"/>
            <w:lang w:val="en-NL" w:eastAsia="zh-CN"/>
            <w14:ligatures w14:val="standardContextual"/>
          </w:rPr>
          <w:tab/>
        </w:r>
        <w:r w:rsidRPr="00AC0329">
          <w:rPr>
            <w:rStyle w:val="Hyperlink"/>
            <w:noProof/>
          </w:rPr>
          <w:t>Topic #1: Grammar file for SDL syntax</w:t>
        </w:r>
        <w:r>
          <w:rPr>
            <w:noProof/>
            <w:webHidden/>
          </w:rPr>
          <w:tab/>
        </w:r>
        <w:r>
          <w:rPr>
            <w:noProof/>
            <w:webHidden/>
          </w:rPr>
          <w:fldChar w:fldCharType="begin"/>
        </w:r>
        <w:r>
          <w:rPr>
            <w:noProof/>
            <w:webHidden/>
          </w:rPr>
          <w:instrText xml:space="preserve"> PAGEREF _Toc194679796 \h </w:instrText>
        </w:r>
        <w:r>
          <w:rPr>
            <w:noProof/>
            <w:webHidden/>
          </w:rPr>
        </w:r>
        <w:r>
          <w:rPr>
            <w:noProof/>
            <w:webHidden/>
          </w:rPr>
          <w:fldChar w:fldCharType="separate"/>
        </w:r>
        <w:r>
          <w:rPr>
            <w:noProof/>
            <w:webHidden/>
          </w:rPr>
          <w:t>2</w:t>
        </w:r>
        <w:r>
          <w:rPr>
            <w:noProof/>
            <w:webHidden/>
          </w:rPr>
          <w:fldChar w:fldCharType="end"/>
        </w:r>
      </w:hyperlink>
    </w:p>
    <w:p w14:paraId="2BCDCE8B" w14:textId="0F727166" w:rsidR="00781B1F" w:rsidRDefault="00781B1F">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94679797" w:history="1">
        <w:r w:rsidRPr="00AC0329">
          <w:rPr>
            <w:rStyle w:val="Hyperlink"/>
            <w:noProof/>
          </w:rPr>
          <w:t>5.</w:t>
        </w:r>
        <w:r>
          <w:rPr>
            <w:rFonts w:asciiTheme="minorHAnsi" w:eastAsiaTheme="minorEastAsia" w:hAnsiTheme="minorHAnsi" w:cstheme="minorBidi"/>
            <w:noProof/>
            <w:kern w:val="2"/>
            <w:sz w:val="24"/>
            <w:szCs w:val="24"/>
            <w:lang w:val="en-NL" w:eastAsia="zh-CN"/>
            <w14:ligatures w14:val="standardContextual"/>
          </w:rPr>
          <w:tab/>
        </w:r>
        <w:r w:rsidRPr="00AC0329">
          <w:rPr>
            <w:rStyle w:val="Hyperlink"/>
            <w:noProof/>
          </w:rPr>
          <w:t xml:space="preserve">Topic #2: On the keyword </w:t>
        </w:r>
        <w:r w:rsidRPr="00AC0329">
          <w:rPr>
            <w:rStyle w:val="Hyperlink"/>
            <w:rFonts w:ascii="Courier New" w:hAnsi="Courier New" w:cs="Courier New"/>
            <w:noProof/>
          </w:rPr>
          <w:t>template</w:t>
        </w:r>
        <w:r>
          <w:rPr>
            <w:noProof/>
            <w:webHidden/>
          </w:rPr>
          <w:tab/>
        </w:r>
        <w:r>
          <w:rPr>
            <w:noProof/>
            <w:webHidden/>
          </w:rPr>
          <w:fldChar w:fldCharType="begin"/>
        </w:r>
        <w:r>
          <w:rPr>
            <w:noProof/>
            <w:webHidden/>
          </w:rPr>
          <w:instrText xml:space="preserve"> PAGEREF _Toc194679797 \h </w:instrText>
        </w:r>
        <w:r>
          <w:rPr>
            <w:noProof/>
            <w:webHidden/>
          </w:rPr>
        </w:r>
        <w:r>
          <w:rPr>
            <w:noProof/>
            <w:webHidden/>
          </w:rPr>
          <w:fldChar w:fldCharType="separate"/>
        </w:r>
        <w:r>
          <w:rPr>
            <w:noProof/>
            <w:webHidden/>
          </w:rPr>
          <w:t>5</w:t>
        </w:r>
        <w:r>
          <w:rPr>
            <w:noProof/>
            <w:webHidden/>
          </w:rPr>
          <w:fldChar w:fldCharType="end"/>
        </w:r>
      </w:hyperlink>
    </w:p>
    <w:p w14:paraId="11797248" w14:textId="64E4BD62" w:rsidR="00781B1F" w:rsidRDefault="00781B1F">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94679798" w:history="1">
        <w:r w:rsidRPr="00AC0329">
          <w:rPr>
            <w:rStyle w:val="Hyperlink"/>
            <w:noProof/>
            <w:lang w:eastAsia="zh-CN"/>
          </w:rPr>
          <w:t>6.</w:t>
        </w:r>
        <w:r>
          <w:rPr>
            <w:rFonts w:asciiTheme="minorHAnsi" w:eastAsiaTheme="minorEastAsia" w:hAnsiTheme="minorHAnsi" w:cstheme="minorBidi"/>
            <w:noProof/>
            <w:kern w:val="2"/>
            <w:sz w:val="24"/>
            <w:szCs w:val="24"/>
            <w:lang w:val="en-NL" w:eastAsia="zh-CN"/>
            <w14:ligatures w14:val="standardContextual"/>
          </w:rPr>
          <w:tab/>
        </w:r>
        <w:r w:rsidRPr="00AC0329">
          <w:rPr>
            <w:rStyle w:val="Hyperlink"/>
            <w:noProof/>
          </w:rPr>
          <w:t xml:space="preserve">Topic #3: </w:t>
        </w:r>
        <w:r w:rsidRPr="00AC0329">
          <w:rPr>
            <w:rStyle w:val="Hyperlink"/>
            <w:noProof/>
            <w:lang w:eastAsia="zh-CN"/>
          </w:rPr>
          <w:t>On optional class member</w:t>
        </w:r>
        <w:r>
          <w:rPr>
            <w:noProof/>
            <w:webHidden/>
          </w:rPr>
          <w:tab/>
        </w:r>
        <w:r>
          <w:rPr>
            <w:noProof/>
            <w:webHidden/>
          </w:rPr>
          <w:fldChar w:fldCharType="begin"/>
        </w:r>
        <w:r>
          <w:rPr>
            <w:noProof/>
            <w:webHidden/>
          </w:rPr>
          <w:instrText xml:space="preserve"> PAGEREF _Toc194679798 \h </w:instrText>
        </w:r>
        <w:r>
          <w:rPr>
            <w:noProof/>
            <w:webHidden/>
          </w:rPr>
        </w:r>
        <w:r>
          <w:rPr>
            <w:noProof/>
            <w:webHidden/>
          </w:rPr>
          <w:fldChar w:fldCharType="separate"/>
        </w:r>
        <w:r>
          <w:rPr>
            <w:noProof/>
            <w:webHidden/>
          </w:rPr>
          <w:t>5</w:t>
        </w:r>
        <w:r>
          <w:rPr>
            <w:noProof/>
            <w:webHidden/>
          </w:rPr>
          <w:fldChar w:fldCharType="end"/>
        </w:r>
      </w:hyperlink>
    </w:p>
    <w:p w14:paraId="7B21E814" w14:textId="45646727" w:rsidR="00781B1F" w:rsidRDefault="00781B1F">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94679799" w:history="1">
        <w:r w:rsidRPr="00AC0329">
          <w:rPr>
            <w:rStyle w:val="Hyperlink"/>
            <w:noProof/>
            <w:lang w:eastAsia="zh-CN"/>
          </w:rPr>
          <w:t>7.</w:t>
        </w:r>
        <w:r>
          <w:rPr>
            <w:rFonts w:asciiTheme="minorHAnsi" w:eastAsiaTheme="minorEastAsia" w:hAnsiTheme="minorHAnsi" w:cstheme="minorBidi"/>
            <w:noProof/>
            <w:kern w:val="2"/>
            <w:sz w:val="24"/>
            <w:szCs w:val="24"/>
            <w:lang w:val="en-NL" w:eastAsia="zh-CN"/>
            <w14:ligatures w14:val="standardContextual"/>
          </w:rPr>
          <w:tab/>
        </w:r>
        <w:r w:rsidRPr="00AC0329">
          <w:rPr>
            <w:rStyle w:val="Hyperlink"/>
            <w:noProof/>
            <w:lang w:eastAsia="zh-CN"/>
          </w:rPr>
          <w:t>Topic #4: Array of boxes for ISOBMFF</w:t>
        </w:r>
        <w:r>
          <w:rPr>
            <w:noProof/>
            <w:webHidden/>
          </w:rPr>
          <w:tab/>
        </w:r>
        <w:r>
          <w:rPr>
            <w:noProof/>
            <w:webHidden/>
          </w:rPr>
          <w:fldChar w:fldCharType="begin"/>
        </w:r>
        <w:r>
          <w:rPr>
            <w:noProof/>
            <w:webHidden/>
          </w:rPr>
          <w:instrText xml:space="preserve"> PAGEREF _Toc194679799 \h </w:instrText>
        </w:r>
        <w:r>
          <w:rPr>
            <w:noProof/>
            <w:webHidden/>
          </w:rPr>
        </w:r>
        <w:r>
          <w:rPr>
            <w:noProof/>
            <w:webHidden/>
          </w:rPr>
          <w:fldChar w:fldCharType="separate"/>
        </w:r>
        <w:r>
          <w:rPr>
            <w:noProof/>
            <w:webHidden/>
          </w:rPr>
          <w:t>6</w:t>
        </w:r>
        <w:r>
          <w:rPr>
            <w:noProof/>
            <w:webHidden/>
          </w:rPr>
          <w:fldChar w:fldCharType="end"/>
        </w:r>
      </w:hyperlink>
    </w:p>
    <w:p w14:paraId="5ED142BF" w14:textId="2BC13D23" w:rsidR="00781B1F" w:rsidRDefault="00781B1F">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94679800" w:history="1">
        <w:r w:rsidRPr="00AC0329">
          <w:rPr>
            <w:rStyle w:val="Hyperlink"/>
            <w:noProof/>
            <w:lang w:eastAsia="zh-CN"/>
          </w:rPr>
          <w:t>8.</w:t>
        </w:r>
        <w:r>
          <w:rPr>
            <w:rFonts w:asciiTheme="minorHAnsi" w:eastAsiaTheme="minorEastAsia" w:hAnsiTheme="minorHAnsi" w:cstheme="minorBidi"/>
            <w:noProof/>
            <w:kern w:val="2"/>
            <w:sz w:val="24"/>
            <w:szCs w:val="24"/>
            <w:lang w:val="en-NL" w:eastAsia="zh-CN"/>
            <w14:ligatures w14:val="standardContextual"/>
          </w:rPr>
          <w:tab/>
        </w:r>
        <w:r w:rsidRPr="00AC0329">
          <w:rPr>
            <w:rStyle w:val="Hyperlink"/>
            <w:noProof/>
            <w:lang w:eastAsia="zh-CN"/>
          </w:rPr>
          <w:t>Topic #5: An unordered set of boxes</w:t>
        </w:r>
        <w:r>
          <w:rPr>
            <w:noProof/>
            <w:webHidden/>
          </w:rPr>
          <w:tab/>
        </w:r>
        <w:r>
          <w:rPr>
            <w:noProof/>
            <w:webHidden/>
          </w:rPr>
          <w:fldChar w:fldCharType="begin"/>
        </w:r>
        <w:r>
          <w:rPr>
            <w:noProof/>
            <w:webHidden/>
          </w:rPr>
          <w:instrText xml:space="preserve"> PAGEREF _Toc194679800 \h </w:instrText>
        </w:r>
        <w:r>
          <w:rPr>
            <w:noProof/>
            <w:webHidden/>
          </w:rPr>
        </w:r>
        <w:r>
          <w:rPr>
            <w:noProof/>
            <w:webHidden/>
          </w:rPr>
          <w:fldChar w:fldCharType="separate"/>
        </w:r>
        <w:r>
          <w:rPr>
            <w:noProof/>
            <w:webHidden/>
          </w:rPr>
          <w:t>10</w:t>
        </w:r>
        <w:r>
          <w:rPr>
            <w:noProof/>
            <w:webHidden/>
          </w:rPr>
          <w:fldChar w:fldCharType="end"/>
        </w:r>
      </w:hyperlink>
    </w:p>
    <w:p w14:paraId="1CFA806A" w14:textId="039A24C0" w:rsidR="00781B1F" w:rsidRDefault="00781B1F">
      <w:pPr>
        <w:pStyle w:val="TOC1"/>
        <w:tabs>
          <w:tab w:val="left" w:pos="48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94679801" w:history="1">
        <w:r w:rsidRPr="00AC0329">
          <w:rPr>
            <w:rStyle w:val="Hyperlink"/>
            <w:noProof/>
            <w:lang w:eastAsia="zh-CN"/>
          </w:rPr>
          <w:t>9.</w:t>
        </w:r>
        <w:r>
          <w:rPr>
            <w:rFonts w:asciiTheme="minorHAnsi" w:eastAsiaTheme="minorEastAsia" w:hAnsiTheme="minorHAnsi" w:cstheme="minorBidi"/>
            <w:noProof/>
            <w:kern w:val="2"/>
            <w:sz w:val="24"/>
            <w:szCs w:val="24"/>
            <w:lang w:val="en-NL" w:eastAsia="zh-CN"/>
            <w14:ligatures w14:val="standardContextual"/>
          </w:rPr>
          <w:tab/>
        </w:r>
        <w:r w:rsidRPr="00AC0329">
          <w:rPr>
            <w:rStyle w:val="Hyperlink"/>
            <w:noProof/>
          </w:rPr>
          <w:t xml:space="preserve">Topic #6: </w:t>
        </w:r>
        <w:r w:rsidRPr="00AC0329">
          <w:rPr>
            <w:rStyle w:val="Hyperlink"/>
            <w:noProof/>
            <w:lang w:eastAsia="zh-CN"/>
          </w:rPr>
          <w:t>Import directive</w:t>
        </w:r>
        <w:r>
          <w:rPr>
            <w:noProof/>
            <w:webHidden/>
          </w:rPr>
          <w:tab/>
        </w:r>
        <w:r>
          <w:rPr>
            <w:noProof/>
            <w:webHidden/>
          </w:rPr>
          <w:fldChar w:fldCharType="begin"/>
        </w:r>
        <w:r>
          <w:rPr>
            <w:noProof/>
            <w:webHidden/>
          </w:rPr>
          <w:instrText xml:space="preserve"> PAGEREF _Toc194679801 \h </w:instrText>
        </w:r>
        <w:r>
          <w:rPr>
            <w:noProof/>
            <w:webHidden/>
          </w:rPr>
        </w:r>
        <w:r>
          <w:rPr>
            <w:noProof/>
            <w:webHidden/>
          </w:rPr>
          <w:fldChar w:fldCharType="separate"/>
        </w:r>
        <w:r>
          <w:rPr>
            <w:noProof/>
            <w:webHidden/>
          </w:rPr>
          <w:t>11</w:t>
        </w:r>
        <w:r>
          <w:rPr>
            <w:noProof/>
            <w:webHidden/>
          </w:rPr>
          <w:fldChar w:fldCharType="end"/>
        </w:r>
      </w:hyperlink>
    </w:p>
    <w:p w14:paraId="511D32FB" w14:textId="4372EB51" w:rsidR="00781B1F" w:rsidRDefault="00781B1F">
      <w:pPr>
        <w:pStyle w:val="TOC1"/>
        <w:tabs>
          <w:tab w:val="left" w:pos="72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94679802" w:history="1">
        <w:r w:rsidRPr="00AC0329">
          <w:rPr>
            <w:rStyle w:val="Hyperlink"/>
            <w:noProof/>
          </w:rPr>
          <w:t>10.</w:t>
        </w:r>
        <w:r>
          <w:rPr>
            <w:rFonts w:asciiTheme="minorHAnsi" w:eastAsiaTheme="minorEastAsia" w:hAnsiTheme="minorHAnsi" w:cstheme="minorBidi"/>
            <w:noProof/>
            <w:kern w:val="2"/>
            <w:sz w:val="24"/>
            <w:szCs w:val="24"/>
            <w:lang w:val="en-NL" w:eastAsia="zh-CN"/>
            <w14:ligatures w14:val="standardContextual"/>
          </w:rPr>
          <w:tab/>
        </w:r>
        <w:r w:rsidRPr="00AC0329">
          <w:rPr>
            <w:rStyle w:val="Hyperlink"/>
            <w:noProof/>
          </w:rPr>
          <w:t>Topic #7: SDL source file definition</w:t>
        </w:r>
        <w:r>
          <w:rPr>
            <w:noProof/>
            <w:webHidden/>
          </w:rPr>
          <w:tab/>
        </w:r>
        <w:r>
          <w:rPr>
            <w:noProof/>
            <w:webHidden/>
          </w:rPr>
          <w:fldChar w:fldCharType="begin"/>
        </w:r>
        <w:r>
          <w:rPr>
            <w:noProof/>
            <w:webHidden/>
          </w:rPr>
          <w:instrText xml:space="preserve"> PAGEREF _Toc194679802 \h </w:instrText>
        </w:r>
        <w:r>
          <w:rPr>
            <w:noProof/>
            <w:webHidden/>
          </w:rPr>
        </w:r>
        <w:r>
          <w:rPr>
            <w:noProof/>
            <w:webHidden/>
          </w:rPr>
          <w:fldChar w:fldCharType="separate"/>
        </w:r>
        <w:r>
          <w:rPr>
            <w:noProof/>
            <w:webHidden/>
          </w:rPr>
          <w:t>12</w:t>
        </w:r>
        <w:r>
          <w:rPr>
            <w:noProof/>
            <w:webHidden/>
          </w:rPr>
          <w:fldChar w:fldCharType="end"/>
        </w:r>
      </w:hyperlink>
    </w:p>
    <w:p w14:paraId="6839A42B" w14:textId="1CEF2EC1" w:rsidR="00781B1F" w:rsidRDefault="00781B1F">
      <w:pPr>
        <w:pStyle w:val="TOC1"/>
        <w:tabs>
          <w:tab w:val="left" w:pos="720"/>
          <w:tab w:val="right" w:leader="dot" w:pos="9010"/>
        </w:tabs>
        <w:rPr>
          <w:rFonts w:asciiTheme="minorHAnsi" w:eastAsiaTheme="minorEastAsia" w:hAnsiTheme="minorHAnsi" w:cstheme="minorBidi"/>
          <w:noProof/>
          <w:kern w:val="2"/>
          <w:sz w:val="24"/>
          <w:szCs w:val="24"/>
          <w:lang w:val="en-NL" w:eastAsia="zh-CN"/>
          <w14:ligatures w14:val="standardContextual"/>
        </w:rPr>
      </w:pPr>
      <w:hyperlink w:anchor="_Toc194679803" w:history="1">
        <w:r w:rsidRPr="00AC0329">
          <w:rPr>
            <w:rStyle w:val="Hyperlink"/>
            <w:noProof/>
          </w:rPr>
          <w:t>11.</w:t>
        </w:r>
        <w:r>
          <w:rPr>
            <w:rFonts w:asciiTheme="minorHAnsi" w:eastAsiaTheme="minorEastAsia" w:hAnsiTheme="minorHAnsi" w:cstheme="minorBidi"/>
            <w:noProof/>
            <w:kern w:val="2"/>
            <w:sz w:val="24"/>
            <w:szCs w:val="24"/>
            <w:lang w:val="en-NL" w:eastAsia="zh-CN"/>
            <w14:ligatures w14:val="standardContextual"/>
          </w:rPr>
          <w:tab/>
        </w:r>
        <w:r w:rsidRPr="00AC0329">
          <w:rPr>
            <w:rStyle w:val="Hyperlink"/>
            <w:noProof/>
          </w:rPr>
          <w:t>Topic #8: Unicode inconsistencies</w:t>
        </w:r>
        <w:r>
          <w:rPr>
            <w:noProof/>
            <w:webHidden/>
          </w:rPr>
          <w:tab/>
        </w:r>
        <w:r>
          <w:rPr>
            <w:noProof/>
            <w:webHidden/>
          </w:rPr>
          <w:fldChar w:fldCharType="begin"/>
        </w:r>
        <w:r>
          <w:rPr>
            <w:noProof/>
            <w:webHidden/>
          </w:rPr>
          <w:instrText xml:space="preserve"> PAGEREF _Toc194679803 \h </w:instrText>
        </w:r>
        <w:r>
          <w:rPr>
            <w:noProof/>
            <w:webHidden/>
          </w:rPr>
        </w:r>
        <w:r>
          <w:rPr>
            <w:noProof/>
            <w:webHidden/>
          </w:rPr>
          <w:fldChar w:fldCharType="separate"/>
        </w:r>
        <w:r>
          <w:rPr>
            <w:noProof/>
            <w:webHidden/>
          </w:rPr>
          <w:t>12</w:t>
        </w:r>
        <w:r>
          <w:rPr>
            <w:noProof/>
            <w:webHidden/>
          </w:rPr>
          <w:fldChar w:fldCharType="end"/>
        </w:r>
      </w:hyperlink>
    </w:p>
    <w:p w14:paraId="2221298D" w14:textId="0DD06557" w:rsidR="0033095C" w:rsidRDefault="00986E46" w:rsidP="0033095C">
      <w:r>
        <w:fldChar w:fldCharType="end"/>
      </w:r>
    </w:p>
    <w:p w14:paraId="5F95DBE1" w14:textId="77777777" w:rsidR="0033095C" w:rsidRPr="0033095C" w:rsidRDefault="0033095C" w:rsidP="0033095C"/>
    <w:p w14:paraId="1332AF37" w14:textId="158AEEE1" w:rsidR="005F65D1" w:rsidRDefault="005F65D1" w:rsidP="008E5D5E">
      <w:pPr>
        <w:pStyle w:val="Heading1"/>
        <w:rPr>
          <w:ins w:id="2" w:author="Emmanuel Thomas" w:date="2025-04-04T16:27:00Z" w16du:dateUtc="2025-04-04T14:27:00Z"/>
        </w:rPr>
      </w:pPr>
      <w:bookmarkStart w:id="3" w:name="_Toc194679795"/>
      <w:ins w:id="4" w:author="Emmanuel Thomas" w:date="2025-04-04T16:26:00Z" w16du:dateUtc="2025-04-04T14:26:00Z">
        <w:r>
          <w:t>Summary of topic</w:t>
        </w:r>
      </w:ins>
      <w:ins w:id="5" w:author="Emmanuel Thomas" w:date="2025-04-04T16:27:00Z" w16du:dateUtc="2025-04-04T14:27:00Z">
        <w:r>
          <w:t>s</w:t>
        </w:r>
        <w:bookmarkEnd w:id="3"/>
      </w:ins>
    </w:p>
    <w:p w14:paraId="61B7B1C2" w14:textId="77777777" w:rsidR="005F65D1" w:rsidRDefault="005F65D1" w:rsidP="005F65D1">
      <w:pPr>
        <w:rPr>
          <w:ins w:id="6" w:author="Emmanuel Thomas" w:date="2025-04-04T16:27:00Z" w16du:dateUtc="2025-04-04T14:27:00Z"/>
        </w:rPr>
      </w:pPr>
    </w:p>
    <w:tbl>
      <w:tblPr>
        <w:tblStyle w:val="GridTable6Colorful"/>
        <w:tblW w:w="0" w:type="auto"/>
        <w:tblCellMar>
          <w:top w:w="85" w:type="dxa"/>
          <w:bottom w:w="85" w:type="dxa"/>
        </w:tblCellMar>
        <w:tblLook w:val="04A0" w:firstRow="1" w:lastRow="0" w:firstColumn="1" w:lastColumn="0" w:noHBand="0" w:noVBand="1"/>
        <w:tblPrChange w:id="7" w:author="Emmanuel Thomas" w:date="2025-04-04T16:52:00Z" w16du:dateUtc="2025-04-04T14:52:00Z">
          <w:tblPr>
            <w:tblStyle w:val="GridTable6Colorful"/>
            <w:tblW w:w="0" w:type="auto"/>
            <w:tblCellMar>
              <w:top w:w="85" w:type="dxa"/>
              <w:bottom w:w="85" w:type="dxa"/>
            </w:tblCellMar>
            <w:tblLook w:val="04A0" w:firstRow="1" w:lastRow="0" w:firstColumn="1" w:lastColumn="0" w:noHBand="0" w:noVBand="1"/>
          </w:tblPr>
        </w:tblPrChange>
      </w:tblPr>
      <w:tblGrid>
        <w:gridCol w:w="606"/>
        <w:gridCol w:w="1799"/>
        <w:gridCol w:w="5387"/>
        <w:gridCol w:w="1218"/>
        <w:tblGridChange w:id="8">
          <w:tblGrid>
            <w:gridCol w:w="606"/>
            <w:gridCol w:w="98"/>
            <w:gridCol w:w="1701"/>
            <w:gridCol w:w="851"/>
            <w:gridCol w:w="4536"/>
            <w:gridCol w:w="1218"/>
            <w:gridCol w:w="5754"/>
          </w:tblGrid>
        </w:tblGridChange>
      </w:tblGrid>
      <w:tr w:rsidR="00BE7714" w14:paraId="6F712BC2" w14:textId="4FF58AA3" w:rsidTr="000540F9">
        <w:trPr>
          <w:cnfStyle w:val="100000000000" w:firstRow="1" w:lastRow="0" w:firstColumn="0" w:lastColumn="0" w:oddVBand="0" w:evenVBand="0" w:oddHBand="0" w:evenHBand="0" w:firstRowFirstColumn="0" w:firstRowLastColumn="0" w:lastRowFirstColumn="0" w:lastRowLastColumn="0"/>
          <w:ins w:id="9" w:author="Emmanuel Thomas" w:date="2025-04-04T16:27:00Z" w16du:dateUtc="2025-04-04T14:27:00Z"/>
        </w:trPr>
        <w:tc>
          <w:tcPr>
            <w:cnfStyle w:val="001000000000" w:firstRow="0" w:lastRow="0" w:firstColumn="1" w:lastColumn="0" w:oddVBand="0" w:evenVBand="0" w:oddHBand="0" w:evenHBand="0" w:firstRowFirstColumn="0" w:firstRowLastColumn="0" w:lastRowFirstColumn="0" w:lastRowLastColumn="0"/>
            <w:tcW w:w="606" w:type="dxa"/>
            <w:tcPrChange w:id="10" w:author="Emmanuel Thomas" w:date="2025-04-04T16:52:00Z" w16du:dateUtc="2025-04-04T14:52:00Z">
              <w:tcPr>
                <w:tcW w:w="704" w:type="dxa"/>
                <w:gridSpan w:val="2"/>
              </w:tcPr>
            </w:tcPrChange>
          </w:tcPr>
          <w:p w14:paraId="2C28702D" w14:textId="1D68A770" w:rsidR="00BE7714" w:rsidRPr="005F65D1" w:rsidRDefault="00BE7714" w:rsidP="005F65D1">
            <w:pPr>
              <w:jc w:val="center"/>
              <w:cnfStyle w:val="101000000000" w:firstRow="1" w:lastRow="0" w:firstColumn="1" w:lastColumn="0" w:oddVBand="0" w:evenVBand="0" w:oddHBand="0" w:evenHBand="0" w:firstRowFirstColumn="0" w:firstRowLastColumn="0" w:lastRowFirstColumn="0" w:lastRowLastColumn="0"/>
              <w:rPr>
                <w:ins w:id="11" w:author="Emmanuel Thomas" w:date="2025-04-04T16:27:00Z" w16du:dateUtc="2025-04-04T14:27:00Z"/>
                <w:b w:val="0"/>
                <w:rPrChange w:id="12" w:author="Emmanuel Thomas" w:date="2025-04-04T16:27:00Z" w16du:dateUtc="2025-04-04T14:27:00Z">
                  <w:rPr>
                    <w:ins w:id="13" w:author="Emmanuel Thomas" w:date="2025-04-04T16:27:00Z" w16du:dateUtc="2025-04-04T14:27:00Z"/>
                  </w:rPr>
                </w:rPrChange>
              </w:rPr>
              <w:pPrChange w:id="14" w:author="Emmanuel Thomas" w:date="2025-04-04T16:27:00Z" w16du:dateUtc="2025-04-04T14:27:00Z">
                <w:pPr>
                  <w:cnfStyle w:val="101000000000" w:firstRow="1" w:lastRow="0" w:firstColumn="1" w:lastColumn="0" w:oddVBand="0" w:evenVBand="0" w:oddHBand="0" w:evenHBand="0" w:firstRowFirstColumn="0" w:firstRowLastColumn="0" w:lastRowFirstColumn="0" w:lastRowLastColumn="0"/>
                </w:pPr>
              </w:pPrChange>
            </w:pPr>
            <w:ins w:id="15" w:author="Emmanuel Thomas" w:date="2025-04-04T16:27:00Z" w16du:dateUtc="2025-04-04T14:27:00Z">
              <w:r w:rsidRPr="005F65D1">
                <w:rPr>
                  <w:b w:val="0"/>
                  <w:rPrChange w:id="16" w:author="Emmanuel Thomas" w:date="2025-04-04T16:27:00Z" w16du:dateUtc="2025-04-04T14:27:00Z">
                    <w:rPr/>
                  </w:rPrChange>
                </w:rPr>
                <w:t>#id</w:t>
              </w:r>
            </w:ins>
          </w:p>
        </w:tc>
        <w:tc>
          <w:tcPr>
            <w:tcW w:w="1799" w:type="dxa"/>
            <w:tcPrChange w:id="17" w:author="Emmanuel Thomas" w:date="2025-04-04T16:52:00Z" w16du:dateUtc="2025-04-04T14:52:00Z">
              <w:tcPr>
                <w:tcW w:w="2552" w:type="dxa"/>
                <w:gridSpan w:val="2"/>
              </w:tcPr>
            </w:tcPrChange>
          </w:tcPr>
          <w:p w14:paraId="26643DC6" w14:textId="5773099B" w:rsidR="00BE7714" w:rsidRPr="005F65D1" w:rsidRDefault="00BE7714" w:rsidP="005F65D1">
            <w:pPr>
              <w:jc w:val="center"/>
              <w:cnfStyle w:val="100000000000" w:firstRow="1" w:lastRow="0" w:firstColumn="0" w:lastColumn="0" w:oddVBand="0" w:evenVBand="0" w:oddHBand="0" w:evenHBand="0" w:firstRowFirstColumn="0" w:firstRowLastColumn="0" w:lastRowFirstColumn="0" w:lastRowLastColumn="0"/>
              <w:rPr>
                <w:ins w:id="18" w:author="Emmanuel Thomas" w:date="2025-04-04T16:27:00Z" w16du:dateUtc="2025-04-04T14:27:00Z"/>
                <w:b w:val="0"/>
                <w:rPrChange w:id="19" w:author="Emmanuel Thomas" w:date="2025-04-04T16:27:00Z" w16du:dateUtc="2025-04-04T14:27:00Z">
                  <w:rPr>
                    <w:ins w:id="20" w:author="Emmanuel Thomas" w:date="2025-04-04T16:27:00Z" w16du:dateUtc="2025-04-04T14:27:00Z"/>
                  </w:rPr>
                </w:rPrChange>
              </w:rPr>
              <w:pPrChange w:id="21" w:author="Emmanuel Thomas" w:date="2025-04-04T16:27:00Z" w16du:dateUtc="2025-04-04T14:27:00Z">
                <w:pPr>
                  <w:cnfStyle w:val="100000000000" w:firstRow="1" w:lastRow="0" w:firstColumn="0" w:lastColumn="0" w:oddVBand="0" w:evenVBand="0" w:oddHBand="0" w:evenHBand="0" w:firstRowFirstColumn="0" w:firstRowLastColumn="0" w:lastRowFirstColumn="0" w:lastRowLastColumn="0"/>
                </w:pPr>
              </w:pPrChange>
            </w:pPr>
            <w:ins w:id="22" w:author="Emmanuel Thomas" w:date="2025-04-04T16:27:00Z" w16du:dateUtc="2025-04-04T14:27:00Z">
              <w:r w:rsidRPr="005F65D1">
                <w:rPr>
                  <w:b w:val="0"/>
                  <w:rPrChange w:id="23" w:author="Emmanuel Thomas" w:date="2025-04-04T16:27:00Z" w16du:dateUtc="2025-04-04T14:27:00Z">
                    <w:rPr/>
                  </w:rPrChange>
                </w:rPr>
                <w:t>Name</w:t>
              </w:r>
            </w:ins>
          </w:p>
        </w:tc>
        <w:tc>
          <w:tcPr>
            <w:tcW w:w="5387" w:type="dxa"/>
            <w:tcPrChange w:id="24" w:author="Emmanuel Thomas" w:date="2025-04-04T16:52:00Z" w16du:dateUtc="2025-04-04T14:52:00Z">
              <w:tcPr>
                <w:tcW w:w="5754" w:type="dxa"/>
                <w:gridSpan w:val="2"/>
              </w:tcPr>
            </w:tcPrChange>
          </w:tcPr>
          <w:p w14:paraId="6EA29D15" w14:textId="6D45D3CA" w:rsidR="00BE7714" w:rsidRPr="005F65D1" w:rsidRDefault="00BE7714" w:rsidP="005F65D1">
            <w:pPr>
              <w:jc w:val="center"/>
              <w:cnfStyle w:val="100000000000" w:firstRow="1" w:lastRow="0" w:firstColumn="0" w:lastColumn="0" w:oddVBand="0" w:evenVBand="0" w:oddHBand="0" w:evenHBand="0" w:firstRowFirstColumn="0" w:firstRowLastColumn="0" w:lastRowFirstColumn="0" w:lastRowLastColumn="0"/>
              <w:rPr>
                <w:ins w:id="25" w:author="Emmanuel Thomas" w:date="2025-04-04T16:27:00Z" w16du:dateUtc="2025-04-04T14:27:00Z"/>
                <w:b w:val="0"/>
                <w:rPrChange w:id="26" w:author="Emmanuel Thomas" w:date="2025-04-04T16:27:00Z" w16du:dateUtc="2025-04-04T14:27:00Z">
                  <w:rPr>
                    <w:ins w:id="27" w:author="Emmanuel Thomas" w:date="2025-04-04T16:27:00Z" w16du:dateUtc="2025-04-04T14:27:00Z"/>
                  </w:rPr>
                </w:rPrChange>
              </w:rPr>
              <w:pPrChange w:id="28" w:author="Emmanuel Thomas" w:date="2025-04-04T16:27:00Z" w16du:dateUtc="2025-04-04T14:27:00Z">
                <w:pPr>
                  <w:cnfStyle w:val="100000000000" w:firstRow="1" w:lastRow="0" w:firstColumn="0" w:lastColumn="0" w:oddVBand="0" w:evenVBand="0" w:oddHBand="0" w:evenHBand="0" w:firstRowFirstColumn="0" w:firstRowLastColumn="0" w:lastRowFirstColumn="0" w:lastRowLastColumn="0"/>
                </w:pPr>
              </w:pPrChange>
            </w:pPr>
            <w:ins w:id="29" w:author="Emmanuel Thomas" w:date="2025-04-04T16:27:00Z" w16du:dateUtc="2025-04-04T14:27:00Z">
              <w:r w:rsidRPr="005F65D1">
                <w:rPr>
                  <w:b w:val="0"/>
                  <w:rPrChange w:id="30" w:author="Emmanuel Thomas" w:date="2025-04-04T16:27:00Z" w16du:dateUtc="2025-04-04T14:27:00Z">
                    <w:rPr/>
                  </w:rPrChange>
                </w:rPr>
                <w:t>Description</w:t>
              </w:r>
            </w:ins>
          </w:p>
        </w:tc>
        <w:tc>
          <w:tcPr>
            <w:tcW w:w="1218" w:type="dxa"/>
            <w:tcPrChange w:id="31" w:author="Emmanuel Thomas" w:date="2025-04-04T16:52:00Z" w16du:dateUtc="2025-04-04T14:52:00Z">
              <w:tcPr>
                <w:tcW w:w="5754" w:type="dxa"/>
              </w:tcPr>
            </w:tcPrChange>
          </w:tcPr>
          <w:p w14:paraId="19D4768B" w14:textId="254FD967" w:rsidR="00BE7714" w:rsidRPr="00BE7714" w:rsidRDefault="003002EE" w:rsidP="005F65D1">
            <w:pPr>
              <w:jc w:val="center"/>
              <w:cnfStyle w:val="100000000000" w:firstRow="1" w:lastRow="0" w:firstColumn="0" w:lastColumn="0" w:oddVBand="0" w:evenVBand="0" w:oddHBand="0" w:evenHBand="0" w:firstRowFirstColumn="0" w:firstRowLastColumn="0" w:lastRowFirstColumn="0" w:lastRowLastColumn="0"/>
              <w:rPr>
                <w:ins w:id="32" w:author="Emmanuel Thomas" w:date="2025-04-04T16:45:00Z" w16du:dateUtc="2025-04-04T14:45:00Z"/>
                <w:b w:val="0"/>
                <w:bCs w:val="0"/>
              </w:rPr>
            </w:pPr>
            <w:ins w:id="33" w:author="Emmanuel Thomas" w:date="2025-04-04T16:45:00Z" w16du:dateUtc="2025-04-04T14:45:00Z">
              <w:r>
                <w:rPr>
                  <w:b w:val="0"/>
                  <w:bCs w:val="0"/>
                </w:rPr>
                <w:t>Source</w:t>
              </w:r>
            </w:ins>
          </w:p>
        </w:tc>
      </w:tr>
      <w:tr w:rsidR="00BE7714" w14:paraId="0C256B9B" w14:textId="59989D5F" w:rsidTr="000540F9">
        <w:trPr>
          <w:cnfStyle w:val="000000100000" w:firstRow="0" w:lastRow="0" w:firstColumn="0" w:lastColumn="0" w:oddVBand="0" w:evenVBand="0" w:oddHBand="1" w:evenHBand="0" w:firstRowFirstColumn="0" w:firstRowLastColumn="0" w:lastRowFirstColumn="0" w:lastRowLastColumn="0"/>
          <w:ins w:id="34" w:author="Emmanuel Thomas" w:date="2025-04-04T16:27:00Z" w16du:dateUtc="2025-04-04T14:27:00Z"/>
        </w:trPr>
        <w:tc>
          <w:tcPr>
            <w:cnfStyle w:val="001000000000" w:firstRow="0" w:lastRow="0" w:firstColumn="1" w:lastColumn="0" w:oddVBand="0" w:evenVBand="0" w:oddHBand="0" w:evenHBand="0" w:firstRowFirstColumn="0" w:firstRowLastColumn="0" w:lastRowFirstColumn="0" w:lastRowLastColumn="0"/>
            <w:tcW w:w="606" w:type="dxa"/>
            <w:vAlign w:val="center"/>
            <w:tcPrChange w:id="35" w:author="Emmanuel Thomas" w:date="2025-04-04T16:52:00Z" w16du:dateUtc="2025-04-04T14:52:00Z">
              <w:tcPr>
                <w:tcW w:w="704" w:type="dxa"/>
                <w:gridSpan w:val="2"/>
                <w:vAlign w:val="center"/>
              </w:tcPr>
            </w:tcPrChange>
          </w:tcPr>
          <w:p w14:paraId="63A89880" w14:textId="2866D2F5" w:rsidR="00BE7714" w:rsidRDefault="00BE7714" w:rsidP="005F65D1">
            <w:pPr>
              <w:jc w:val="center"/>
              <w:cnfStyle w:val="001000100000" w:firstRow="0" w:lastRow="0" w:firstColumn="1" w:lastColumn="0" w:oddVBand="0" w:evenVBand="0" w:oddHBand="1" w:evenHBand="0" w:firstRowFirstColumn="0" w:firstRowLastColumn="0" w:lastRowFirstColumn="0" w:lastRowLastColumn="0"/>
              <w:rPr>
                <w:ins w:id="36" w:author="Emmanuel Thomas" w:date="2025-04-04T16:27:00Z" w16du:dateUtc="2025-04-04T14:27:00Z"/>
              </w:rPr>
              <w:pPrChange w:id="37" w:author="Emmanuel Thomas" w:date="2025-04-04T16:28:00Z" w16du:dateUtc="2025-04-04T14:28:00Z">
                <w:pPr>
                  <w:cnfStyle w:val="001000100000" w:firstRow="0" w:lastRow="0" w:firstColumn="1" w:lastColumn="0" w:oddVBand="0" w:evenVBand="0" w:oddHBand="1" w:evenHBand="0" w:firstRowFirstColumn="0" w:firstRowLastColumn="0" w:lastRowFirstColumn="0" w:lastRowLastColumn="0"/>
                </w:pPr>
              </w:pPrChange>
            </w:pPr>
            <w:ins w:id="38" w:author="Emmanuel Thomas" w:date="2025-04-04T16:28:00Z" w16du:dateUtc="2025-04-04T14:28:00Z">
              <w:r>
                <w:t>1</w:t>
              </w:r>
            </w:ins>
          </w:p>
        </w:tc>
        <w:tc>
          <w:tcPr>
            <w:tcW w:w="1799" w:type="dxa"/>
            <w:vAlign w:val="center"/>
            <w:tcPrChange w:id="39" w:author="Emmanuel Thomas" w:date="2025-04-04T16:52:00Z" w16du:dateUtc="2025-04-04T14:52:00Z">
              <w:tcPr>
                <w:tcW w:w="2552" w:type="dxa"/>
                <w:gridSpan w:val="2"/>
                <w:vAlign w:val="center"/>
              </w:tcPr>
            </w:tcPrChange>
          </w:tcPr>
          <w:p w14:paraId="55EF5D69" w14:textId="514B4D84" w:rsidR="00BE7714" w:rsidRDefault="00BE7714" w:rsidP="005F65D1">
            <w:pPr>
              <w:jc w:val="center"/>
              <w:cnfStyle w:val="000000100000" w:firstRow="0" w:lastRow="0" w:firstColumn="0" w:lastColumn="0" w:oddVBand="0" w:evenVBand="0" w:oddHBand="1" w:evenHBand="0" w:firstRowFirstColumn="0" w:firstRowLastColumn="0" w:lastRowFirstColumn="0" w:lastRowLastColumn="0"/>
              <w:rPr>
                <w:ins w:id="40" w:author="Emmanuel Thomas" w:date="2025-04-04T16:27:00Z" w16du:dateUtc="2025-04-04T14:27:00Z"/>
              </w:rPr>
              <w:pPrChange w:id="41" w:author="Emmanuel Thomas" w:date="2025-04-04T16:28:00Z" w16du:dateUtc="2025-04-04T14:28:00Z">
                <w:pPr>
                  <w:cnfStyle w:val="000000100000" w:firstRow="0" w:lastRow="0" w:firstColumn="0" w:lastColumn="0" w:oddVBand="0" w:evenVBand="0" w:oddHBand="1" w:evenHBand="0" w:firstRowFirstColumn="0" w:firstRowLastColumn="0" w:lastRowFirstColumn="0" w:lastRowLastColumn="0"/>
                </w:pPr>
              </w:pPrChange>
            </w:pPr>
            <w:ins w:id="42" w:author="Emmanuel Thomas" w:date="2025-04-04T16:28:00Z" w16du:dateUtc="2025-04-04T14:28:00Z">
              <w:r w:rsidRPr="005F65D1">
                <w:t>Grammar file</w:t>
              </w:r>
            </w:ins>
          </w:p>
        </w:tc>
        <w:tc>
          <w:tcPr>
            <w:tcW w:w="5387" w:type="dxa"/>
            <w:vAlign w:val="center"/>
            <w:tcPrChange w:id="43" w:author="Emmanuel Thomas" w:date="2025-04-04T16:52:00Z" w16du:dateUtc="2025-04-04T14:52:00Z">
              <w:tcPr>
                <w:tcW w:w="5754" w:type="dxa"/>
                <w:gridSpan w:val="2"/>
                <w:vAlign w:val="center"/>
              </w:tcPr>
            </w:tcPrChange>
          </w:tcPr>
          <w:p w14:paraId="5ADF6919" w14:textId="73FCFA4E" w:rsidR="00BE7714" w:rsidRDefault="00BE7714" w:rsidP="005F65D1">
            <w:pPr>
              <w:cnfStyle w:val="000000100000" w:firstRow="0" w:lastRow="0" w:firstColumn="0" w:lastColumn="0" w:oddVBand="0" w:evenVBand="0" w:oddHBand="1" w:evenHBand="0" w:firstRowFirstColumn="0" w:firstRowLastColumn="0" w:lastRowFirstColumn="0" w:lastRowLastColumn="0"/>
              <w:rPr>
                <w:ins w:id="44" w:author="Emmanuel Thomas" w:date="2025-04-04T16:27:00Z" w16du:dateUtc="2025-04-04T14:27:00Z"/>
              </w:rPr>
            </w:pPr>
            <w:ins w:id="45" w:author="Emmanuel Thomas" w:date="2025-04-04T16:29:00Z" w16du:dateUtc="2025-04-04T14:29:00Z">
              <w:r>
                <w:t>An complete grammar file describing SDL syntax.</w:t>
              </w:r>
            </w:ins>
          </w:p>
        </w:tc>
        <w:tc>
          <w:tcPr>
            <w:tcW w:w="1218" w:type="dxa"/>
            <w:vAlign w:val="center"/>
            <w:tcPrChange w:id="46" w:author="Emmanuel Thomas" w:date="2025-04-04T16:52:00Z" w16du:dateUtc="2025-04-04T14:52:00Z">
              <w:tcPr>
                <w:tcW w:w="5754" w:type="dxa"/>
              </w:tcPr>
            </w:tcPrChange>
          </w:tcPr>
          <w:p w14:paraId="4EDA238C" w14:textId="01220B2B" w:rsidR="00BE7714" w:rsidRDefault="002A3050" w:rsidP="007409A2">
            <w:pPr>
              <w:jc w:val="center"/>
              <w:cnfStyle w:val="000000100000" w:firstRow="0" w:lastRow="0" w:firstColumn="0" w:lastColumn="0" w:oddVBand="0" w:evenVBand="0" w:oddHBand="1" w:evenHBand="0" w:firstRowFirstColumn="0" w:firstRowLastColumn="0" w:lastRowFirstColumn="0" w:lastRowLastColumn="0"/>
              <w:rPr>
                <w:ins w:id="47" w:author="Emmanuel Thomas" w:date="2025-04-04T16:45:00Z" w16du:dateUtc="2025-04-04T14:45:00Z"/>
              </w:rPr>
              <w:pPrChange w:id="48" w:author="Emmanuel Thomas" w:date="2025-04-04T16:46:00Z" w16du:dateUtc="2025-04-04T14:46:00Z">
                <w:pPr>
                  <w:cnfStyle w:val="000000100000" w:firstRow="0" w:lastRow="0" w:firstColumn="0" w:lastColumn="0" w:oddVBand="0" w:evenVBand="0" w:oddHBand="1" w:evenHBand="0" w:firstRowFirstColumn="0" w:firstRowLastColumn="0" w:lastRowFirstColumn="0" w:lastRowLastColumn="0"/>
                </w:pPr>
              </w:pPrChange>
            </w:pPr>
            <w:ins w:id="49" w:author="Emmanuel Thomas" w:date="2025-04-04T17:20:00Z" w16du:dateUtc="2025-04-04T15:20:00Z">
              <w:r>
                <w:fldChar w:fldCharType="begin"/>
              </w:r>
              <w:r>
                <w:instrText>HYPERLINK "https://git.mpeg.expert/MPEG/Systems/sdl/contributions/-/issues/6"</w:instrText>
              </w:r>
              <w:r>
                <w:fldChar w:fldCharType="separate"/>
              </w:r>
              <w:r>
                <w:rPr>
                  <w:rStyle w:val="Hyperlink"/>
                </w:rPr>
                <w:t>m6</w:t>
              </w:r>
              <w:r w:rsidRPr="002A3050">
                <w:rPr>
                  <w:rStyle w:val="Hyperlink"/>
                </w:rPr>
                <w:t>2029</w:t>
              </w:r>
              <w:r>
                <w:fldChar w:fldCharType="end"/>
              </w:r>
            </w:ins>
          </w:p>
        </w:tc>
      </w:tr>
      <w:tr w:rsidR="00BE7714" w14:paraId="411D3CD2" w14:textId="10CDB3B7" w:rsidTr="000540F9">
        <w:trPr>
          <w:ins w:id="50" w:author="Emmanuel Thomas" w:date="2025-04-04T16:27:00Z" w16du:dateUtc="2025-04-04T14:27:00Z"/>
        </w:trPr>
        <w:tc>
          <w:tcPr>
            <w:cnfStyle w:val="001000000000" w:firstRow="0" w:lastRow="0" w:firstColumn="1" w:lastColumn="0" w:oddVBand="0" w:evenVBand="0" w:oddHBand="0" w:evenHBand="0" w:firstRowFirstColumn="0" w:firstRowLastColumn="0" w:lastRowFirstColumn="0" w:lastRowLastColumn="0"/>
            <w:tcW w:w="606" w:type="dxa"/>
            <w:vAlign w:val="center"/>
            <w:tcPrChange w:id="51" w:author="Emmanuel Thomas" w:date="2025-04-04T16:52:00Z" w16du:dateUtc="2025-04-04T14:52:00Z">
              <w:tcPr>
                <w:tcW w:w="704" w:type="dxa"/>
                <w:gridSpan w:val="2"/>
                <w:vAlign w:val="center"/>
              </w:tcPr>
            </w:tcPrChange>
          </w:tcPr>
          <w:p w14:paraId="097C03FA" w14:textId="3A2901BE" w:rsidR="00BE7714" w:rsidRDefault="00BE7714" w:rsidP="005F65D1">
            <w:pPr>
              <w:jc w:val="center"/>
              <w:rPr>
                <w:ins w:id="52" w:author="Emmanuel Thomas" w:date="2025-04-04T16:27:00Z" w16du:dateUtc="2025-04-04T14:27:00Z"/>
              </w:rPr>
              <w:pPrChange w:id="53" w:author="Emmanuel Thomas" w:date="2025-04-04T16:28:00Z" w16du:dateUtc="2025-04-04T14:28:00Z">
                <w:pPr/>
              </w:pPrChange>
            </w:pPr>
            <w:ins w:id="54" w:author="Emmanuel Thomas" w:date="2025-04-04T16:28:00Z" w16du:dateUtc="2025-04-04T14:28:00Z">
              <w:r>
                <w:t>2</w:t>
              </w:r>
            </w:ins>
          </w:p>
        </w:tc>
        <w:tc>
          <w:tcPr>
            <w:tcW w:w="1799" w:type="dxa"/>
            <w:vAlign w:val="center"/>
            <w:tcPrChange w:id="55" w:author="Emmanuel Thomas" w:date="2025-04-04T16:52:00Z" w16du:dateUtc="2025-04-04T14:52:00Z">
              <w:tcPr>
                <w:tcW w:w="2552" w:type="dxa"/>
                <w:gridSpan w:val="2"/>
                <w:vAlign w:val="center"/>
              </w:tcPr>
            </w:tcPrChange>
          </w:tcPr>
          <w:p w14:paraId="75B141E4" w14:textId="3F00B1F9" w:rsidR="00BE7714" w:rsidRDefault="00BE7714" w:rsidP="005F65D1">
            <w:pPr>
              <w:jc w:val="center"/>
              <w:cnfStyle w:val="000000000000" w:firstRow="0" w:lastRow="0" w:firstColumn="0" w:lastColumn="0" w:oddVBand="0" w:evenVBand="0" w:oddHBand="0" w:evenHBand="0" w:firstRowFirstColumn="0" w:firstRowLastColumn="0" w:lastRowFirstColumn="0" w:lastRowLastColumn="0"/>
              <w:rPr>
                <w:ins w:id="56" w:author="Emmanuel Thomas" w:date="2025-04-04T16:27:00Z" w16du:dateUtc="2025-04-04T14:27:00Z"/>
              </w:rPr>
              <w:pPrChange w:id="57" w:author="Emmanuel Thomas" w:date="2025-04-04T16:28:00Z" w16du:dateUtc="2025-04-04T14:28:00Z">
                <w:pPr>
                  <w:cnfStyle w:val="000000000000" w:firstRow="0" w:lastRow="0" w:firstColumn="0" w:lastColumn="0" w:oddVBand="0" w:evenVBand="0" w:oddHBand="0" w:evenHBand="0" w:firstRowFirstColumn="0" w:firstRowLastColumn="0" w:lastRowFirstColumn="0" w:lastRowLastColumn="0"/>
                </w:pPr>
              </w:pPrChange>
            </w:pPr>
            <w:ins w:id="58" w:author="Emmanuel Thomas" w:date="2025-04-04T16:28:00Z" w16du:dateUtc="2025-04-04T14:28:00Z">
              <w:r>
                <w:t>K</w:t>
              </w:r>
              <w:r>
                <w:t xml:space="preserve">eyword </w:t>
              </w:r>
              <w:r w:rsidRPr="006D180F">
                <w:rPr>
                  <w:rFonts w:ascii="Courier New" w:hAnsi="Courier New" w:cs="Courier New"/>
                </w:rPr>
                <w:t>template</w:t>
              </w:r>
            </w:ins>
          </w:p>
        </w:tc>
        <w:tc>
          <w:tcPr>
            <w:tcW w:w="5387" w:type="dxa"/>
            <w:vAlign w:val="center"/>
            <w:tcPrChange w:id="59" w:author="Emmanuel Thomas" w:date="2025-04-04T16:52:00Z" w16du:dateUtc="2025-04-04T14:52:00Z">
              <w:tcPr>
                <w:tcW w:w="5754" w:type="dxa"/>
                <w:gridSpan w:val="2"/>
                <w:vAlign w:val="center"/>
              </w:tcPr>
            </w:tcPrChange>
          </w:tcPr>
          <w:p w14:paraId="2C39D140" w14:textId="6C709FD7" w:rsidR="00BE7714" w:rsidRDefault="00BE7714" w:rsidP="005F65D1">
            <w:pPr>
              <w:cnfStyle w:val="000000000000" w:firstRow="0" w:lastRow="0" w:firstColumn="0" w:lastColumn="0" w:oddVBand="0" w:evenVBand="0" w:oddHBand="0" w:evenHBand="0" w:firstRowFirstColumn="0" w:firstRowLastColumn="0" w:lastRowFirstColumn="0" w:lastRowLastColumn="0"/>
              <w:rPr>
                <w:ins w:id="60" w:author="Emmanuel Thomas" w:date="2025-04-04T16:27:00Z" w16du:dateUtc="2025-04-04T14:27:00Z"/>
              </w:rPr>
            </w:pPr>
            <w:ins w:id="61" w:author="Emmanuel Thomas" w:date="2025-04-04T16:30:00Z" w16du:dateUtc="2025-04-04T14:30:00Z">
              <w:r>
                <w:t>Creating a new keyword inspired by the template keyword in ISOBMFF.</w:t>
              </w:r>
            </w:ins>
          </w:p>
        </w:tc>
        <w:tc>
          <w:tcPr>
            <w:tcW w:w="1218" w:type="dxa"/>
            <w:vAlign w:val="center"/>
            <w:tcPrChange w:id="62" w:author="Emmanuel Thomas" w:date="2025-04-04T16:52:00Z" w16du:dateUtc="2025-04-04T14:52:00Z">
              <w:tcPr>
                <w:tcW w:w="5754" w:type="dxa"/>
              </w:tcPr>
            </w:tcPrChange>
          </w:tcPr>
          <w:p w14:paraId="3E7439D7" w14:textId="7B816717" w:rsidR="00BE7714" w:rsidRDefault="00F0511A" w:rsidP="007409A2">
            <w:pPr>
              <w:jc w:val="center"/>
              <w:cnfStyle w:val="000000000000" w:firstRow="0" w:lastRow="0" w:firstColumn="0" w:lastColumn="0" w:oddVBand="0" w:evenVBand="0" w:oddHBand="0" w:evenHBand="0" w:firstRowFirstColumn="0" w:firstRowLastColumn="0" w:lastRowFirstColumn="0" w:lastRowLastColumn="0"/>
              <w:rPr>
                <w:ins w:id="63" w:author="Emmanuel Thomas" w:date="2025-04-04T16:45:00Z" w16du:dateUtc="2025-04-04T14:45:00Z"/>
              </w:rPr>
              <w:pPrChange w:id="64" w:author="Emmanuel Thomas" w:date="2025-04-04T16:46:00Z" w16du:dateUtc="2025-04-04T14:46:00Z">
                <w:pPr>
                  <w:cnfStyle w:val="000000000000" w:firstRow="0" w:lastRow="0" w:firstColumn="0" w:lastColumn="0" w:oddVBand="0" w:evenVBand="0" w:oddHBand="0" w:evenHBand="0" w:firstRowFirstColumn="0" w:firstRowLastColumn="0" w:lastRowFirstColumn="0" w:lastRowLastColumn="0"/>
                </w:pPr>
              </w:pPrChange>
            </w:pPr>
            <w:ins w:id="65" w:author="Emmanuel Thomas" w:date="2025-04-04T17:22:00Z" w16du:dateUtc="2025-04-04T15:22:00Z">
              <w:r>
                <w:fldChar w:fldCharType="begin"/>
              </w:r>
              <w:r>
                <w:instrText>HYPERLINK "https://git.mpeg.expert/MPEG/Systems/sdl/contributions/-/issues/93"</w:instrText>
              </w:r>
              <w:r>
                <w:fldChar w:fldCharType="separate"/>
              </w:r>
              <w:r>
                <w:rPr>
                  <w:rStyle w:val="Hyperlink"/>
                </w:rPr>
                <w:t>m</w:t>
              </w:r>
              <w:r w:rsidRPr="00F0511A">
                <w:rPr>
                  <w:rStyle w:val="Hyperlink"/>
                </w:rPr>
                <w:t>67722</w:t>
              </w:r>
              <w:r>
                <w:fldChar w:fldCharType="end"/>
              </w:r>
            </w:ins>
          </w:p>
        </w:tc>
      </w:tr>
      <w:tr w:rsidR="00BE7714" w14:paraId="4816FE70" w14:textId="23EF597C" w:rsidTr="000540F9">
        <w:trPr>
          <w:cnfStyle w:val="000000100000" w:firstRow="0" w:lastRow="0" w:firstColumn="0" w:lastColumn="0" w:oddVBand="0" w:evenVBand="0" w:oddHBand="1" w:evenHBand="0" w:firstRowFirstColumn="0" w:firstRowLastColumn="0" w:lastRowFirstColumn="0" w:lastRowLastColumn="0"/>
          <w:ins w:id="66" w:author="Emmanuel Thomas" w:date="2025-04-04T16:27:00Z" w16du:dateUtc="2025-04-04T14:27:00Z"/>
        </w:trPr>
        <w:tc>
          <w:tcPr>
            <w:cnfStyle w:val="001000000000" w:firstRow="0" w:lastRow="0" w:firstColumn="1" w:lastColumn="0" w:oddVBand="0" w:evenVBand="0" w:oddHBand="0" w:evenHBand="0" w:firstRowFirstColumn="0" w:firstRowLastColumn="0" w:lastRowFirstColumn="0" w:lastRowLastColumn="0"/>
            <w:tcW w:w="606" w:type="dxa"/>
            <w:vAlign w:val="center"/>
            <w:tcPrChange w:id="67" w:author="Emmanuel Thomas" w:date="2025-04-04T16:52:00Z" w16du:dateUtc="2025-04-04T14:52:00Z">
              <w:tcPr>
                <w:tcW w:w="704" w:type="dxa"/>
                <w:gridSpan w:val="2"/>
                <w:vAlign w:val="center"/>
              </w:tcPr>
            </w:tcPrChange>
          </w:tcPr>
          <w:p w14:paraId="19B32373" w14:textId="55AC5822" w:rsidR="00BE7714" w:rsidRDefault="00BE7714" w:rsidP="005F65D1">
            <w:pPr>
              <w:jc w:val="center"/>
              <w:cnfStyle w:val="001000100000" w:firstRow="0" w:lastRow="0" w:firstColumn="1" w:lastColumn="0" w:oddVBand="0" w:evenVBand="0" w:oddHBand="1" w:evenHBand="0" w:firstRowFirstColumn="0" w:firstRowLastColumn="0" w:lastRowFirstColumn="0" w:lastRowLastColumn="0"/>
              <w:rPr>
                <w:ins w:id="68" w:author="Emmanuel Thomas" w:date="2025-04-04T16:27:00Z" w16du:dateUtc="2025-04-04T14:27:00Z"/>
              </w:rPr>
              <w:pPrChange w:id="69" w:author="Emmanuel Thomas" w:date="2025-04-04T16:28:00Z" w16du:dateUtc="2025-04-04T14:28:00Z">
                <w:pPr>
                  <w:cnfStyle w:val="001000100000" w:firstRow="0" w:lastRow="0" w:firstColumn="1" w:lastColumn="0" w:oddVBand="0" w:evenVBand="0" w:oddHBand="1" w:evenHBand="0" w:firstRowFirstColumn="0" w:firstRowLastColumn="0" w:lastRowFirstColumn="0" w:lastRowLastColumn="0"/>
                </w:pPr>
              </w:pPrChange>
            </w:pPr>
            <w:ins w:id="70" w:author="Emmanuel Thomas" w:date="2025-04-04T16:28:00Z" w16du:dateUtc="2025-04-04T14:28:00Z">
              <w:r>
                <w:t>3</w:t>
              </w:r>
            </w:ins>
          </w:p>
        </w:tc>
        <w:tc>
          <w:tcPr>
            <w:tcW w:w="1799" w:type="dxa"/>
            <w:vAlign w:val="center"/>
            <w:tcPrChange w:id="71" w:author="Emmanuel Thomas" w:date="2025-04-04T16:52:00Z" w16du:dateUtc="2025-04-04T14:52:00Z">
              <w:tcPr>
                <w:tcW w:w="2552" w:type="dxa"/>
                <w:gridSpan w:val="2"/>
                <w:vAlign w:val="center"/>
              </w:tcPr>
            </w:tcPrChange>
          </w:tcPr>
          <w:p w14:paraId="0863C07B" w14:textId="28D7EEC2" w:rsidR="00BE7714" w:rsidRDefault="00BE7714" w:rsidP="005F65D1">
            <w:pPr>
              <w:jc w:val="center"/>
              <w:cnfStyle w:val="000000100000" w:firstRow="0" w:lastRow="0" w:firstColumn="0" w:lastColumn="0" w:oddVBand="0" w:evenVBand="0" w:oddHBand="1" w:evenHBand="0" w:firstRowFirstColumn="0" w:firstRowLastColumn="0" w:lastRowFirstColumn="0" w:lastRowLastColumn="0"/>
              <w:rPr>
                <w:ins w:id="72" w:author="Emmanuel Thomas" w:date="2025-04-04T16:27:00Z" w16du:dateUtc="2025-04-04T14:27:00Z"/>
              </w:rPr>
              <w:pPrChange w:id="73" w:author="Emmanuel Thomas" w:date="2025-04-04T16:28:00Z" w16du:dateUtc="2025-04-04T14:28:00Z">
                <w:pPr>
                  <w:cnfStyle w:val="000000100000" w:firstRow="0" w:lastRow="0" w:firstColumn="0" w:lastColumn="0" w:oddVBand="0" w:evenVBand="0" w:oddHBand="1" w:evenHBand="0" w:firstRowFirstColumn="0" w:firstRowLastColumn="0" w:lastRowFirstColumn="0" w:lastRowLastColumn="0"/>
                </w:pPr>
              </w:pPrChange>
            </w:pPr>
            <w:ins w:id="74" w:author="Emmanuel Thomas" w:date="2025-04-04T16:29:00Z" w16du:dateUtc="2025-04-04T14:29:00Z">
              <w:r>
                <w:t>O</w:t>
              </w:r>
              <w:r w:rsidRPr="005F65D1">
                <w:t>ptional class member</w:t>
              </w:r>
            </w:ins>
          </w:p>
        </w:tc>
        <w:tc>
          <w:tcPr>
            <w:tcW w:w="5387" w:type="dxa"/>
            <w:vAlign w:val="center"/>
            <w:tcPrChange w:id="75" w:author="Emmanuel Thomas" w:date="2025-04-04T16:52:00Z" w16du:dateUtc="2025-04-04T14:52:00Z">
              <w:tcPr>
                <w:tcW w:w="5754" w:type="dxa"/>
                <w:gridSpan w:val="2"/>
                <w:vAlign w:val="center"/>
              </w:tcPr>
            </w:tcPrChange>
          </w:tcPr>
          <w:p w14:paraId="75DBF005" w14:textId="182F6254" w:rsidR="00BE7714" w:rsidRDefault="00BE7714" w:rsidP="005F65D1">
            <w:pPr>
              <w:cnfStyle w:val="000000100000" w:firstRow="0" w:lastRow="0" w:firstColumn="0" w:lastColumn="0" w:oddVBand="0" w:evenVBand="0" w:oddHBand="1" w:evenHBand="0" w:firstRowFirstColumn="0" w:firstRowLastColumn="0" w:lastRowFirstColumn="0" w:lastRowLastColumn="0"/>
              <w:rPr>
                <w:ins w:id="76" w:author="Emmanuel Thomas" w:date="2025-04-04T16:27:00Z" w16du:dateUtc="2025-04-04T14:27:00Z"/>
              </w:rPr>
            </w:pPr>
            <w:ins w:id="77" w:author="Emmanuel Thomas" w:date="2025-04-04T16:30:00Z" w16du:dateUtc="2025-04-04T14:30:00Z">
              <w:r>
                <w:t>Allowing members of classes to be optional, also optional class parameters.</w:t>
              </w:r>
            </w:ins>
          </w:p>
        </w:tc>
        <w:tc>
          <w:tcPr>
            <w:tcW w:w="1218" w:type="dxa"/>
            <w:vAlign w:val="center"/>
            <w:tcPrChange w:id="78" w:author="Emmanuel Thomas" w:date="2025-04-04T16:52:00Z" w16du:dateUtc="2025-04-04T14:52:00Z">
              <w:tcPr>
                <w:tcW w:w="5754" w:type="dxa"/>
              </w:tcPr>
            </w:tcPrChange>
          </w:tcPr>
          <w:p w14:paraId="3048B0B5" w14:textId="755D9C7A" w:rsidR="00BE7714" w:rsidRDefault="00F0511A" w:rsidP="007409A2">
            <w:pPr>
              <w:jc w:val="center"/>
              <w:cnfStyle w:val="000000100000" w:firstRow="0" w:lastRow="0" w:firstColumn="0" w:lastColumn="0" w:oddVBand="0" w:evenVBand="0" w:oddHBand="1" w:evenHBand="0" w:firstRowFirstColumn="0" w:firstRowLastColumn="0" w:lastRowFirstColumn="0" w:lastRowLastColumn="0"/>
              <w:rPr>
                <w:ins w:id="79" w:author="Emmanuel Thomas" w:date="2025-04-04T16:45:00Z" w16du:dateUtc="2025-04-04T14:45:00Z"/>
              </w:rPr>
              <w:pPrChange w:id="80" w:author="Emmanuel Thomas" w:date="2025-04-04T16:46:00Z" w16du:dateUtc="2025-04-04T14:46:00Z">
                <w:pPr>
                  <w:cnfStyle w:val="000000100000" w:firstRow="0" w:lastRow="0" w:firstColumn="0" w:lastColumn="0" w:oddVBand="0" w:evenVBand="0" w:oddHBand="1" w:evenHBand="0" w:firstRowFirstColumn="0" w:firstRowLastColumn="0" w:lastRowFirstColumn="0" w:lastRowLastColumn="0"/>
                </w:pPr>
              </w:pPrChange>
            </w:pPr>
            <w:ins w:id="81" w:author="Emmanuel Thomas" w:date="2025-04-04T17:22:00Z" w16du:dateUtc="2025-04-04T15:22:00Z">
              <w:r>
                <w:fldChar w:fldCharType="begin"/>
              </w:r>
              <w:r>
                <w:instrText>HYPERLINK "https://git.mpeg.expert/MPEG/Systems/sdl/contributions/-/issues/102"</w:instrText>
              </w:r>
              <w:r>
                <w:fldChar w:fldCharType="separate"/>
              </w:r>
              <w:r w:rsidRPr="00B870DE">
                <w:rPr>
                  <w:rStyle w:val="Hyperlink"/>
                </w:rPr>
                <w:t>m69324</w:t>
              </w:r>
              <w:r>
                <w:fldChar w:fldCharType="end"/>
              </w:r>
            </w:ins>
          </w:p>
        </w:tc>
      </w:tr>
      <w:tr w:rsidR="00381670" w14:paraId="3CFDBC8D" w14:textId="77777777" w:rsidTr="000540F9">
        <w:trPr>
          <w:ins w:id="82" w:author="Emmanuel Thomas" w:date="2025-04-04T17:08:00Z" w16du:dateUtc="2025-04-04T15:08:00Z"/>
        </w:trPr>
        <w:tc>
          <w:tcPr>
            <w:cnfStyle w:val="001000000000" w:firstRow="0" w:lastRow="0" w:firstColumn="1" w:lastColumn="0" w:oddVBand="0" w:evenVBand="0" w:oddHBand="0" w:evenHBand="0" w:firstRowFirstColumn="0" w:firstRowLastColumn="0" w:lastRowFirstColumn="0" w:lastRowLastColumn="0"/>
            <w:tcW w:w="606" w:type="dxa"/>
            <w:vAlign w:val="center"/>
          </w:tcPr>
          <w:p w14:paraId="13A2CAC9" w14:textId="60455D20" w:rsidR="00381670" w:rsidRDefault="00381670" w:rsidP="005F65D1">
            <w:pPr>
              <w:jc w:val="center"/>
              <w:rPr>
                <w:ins w:id="83" w:author="Emmanuel Thomas" w:date="2025-04-04T17:08:00Z" w16du:dateUtc="2025-04-04T15:08:00Z"/>
              </w:rPr>
            </w:pPr>
            <w:ins w:id="84" w:author="Emmanuel Thomas" w:date="2025-04-04T17:08:00Z" w16du:dateUtc="2025-04-04T15:08:00Z">
              <w:r>
                <w:t>4</w:t>
              </w:r>
            </w:ins>
          </w:p>
        </w:tc>
        <w:tc>
          <w:tcPr>
            <w:tcW w:w="1799" w:type="dxa"/>
            <w:vAlign w:val="center"/>
          </w:tcPr>
          <w:p w14:paraId="674A413B" w14:textId="30B71903" w:rsidR="00381670" w:rsidRDefault="00381670" w:rsidP="005F65D1">
            <w:pPr>
              <w:jc w:val="center"/>
              <w:cnfStyle w:val="000000000000" w:firstRow="0" w:lastRow="0" w:firstColumn="0" w:lastColumn="0" w:oddVBand="0" w:evenVBand="0" w:oddHBand="0" w:evenHBand="0" w:firstRowFirstColumn="0" w:firstRowLastColumn="0" w:lastRowFirstColumn="0" w:lastRowLastColumn="0"/>
              <w:rPr>
                <w:ins w:id="85" w:author="Emmanuel Thomas" w:date="2025-04-04T17:08:00Z" w16du:dateUtc="2025-04-04T15:08:00Z"/>
              </w:rPr>
            </w:pPr>
            <w:ins w:id="86" w:author="Emmanuel Thomas" w:date="2025-04-04T17:08:00Z" w16du:dateUtc="2025-04-04T15:08:00Z">
              <w:r>
                <w:t>Array of boxes</w:t>
              </w:r>
            </w:ins>
          </w:p>
        </w:tc>
        <w:tc>
          <w:tcPr>
            <w:tcW w:w="5387" w:type="dxa"/>
            <w:vAlign w:val="center"/>
          </w:tcPr>
          <w:p w14:paraId="26B567D3" w14:textId="509AC832" w:rsidR="00381670" w:rsidRDefault="00381670" w:rsidP="005F65D1">
            <w:pPr>
              <w:cnfStyle w:val="000000000000" w:firstRow="0" w:lastRow="0" w:firstColumn="0" w:lastColumn="0" w:oddVBand="0" w:evenVBand="0" w:oddHBand="0" w:evenHBand="0" w:firstRowFirstColumn="0" w:firstRowLastColumn="0" w:lastRowFirstColumn="0" w:lastRowLastColumn="0"/>
              <w:rPr>
                <w:ins w:id="87" w:author="Emmanuel Thomas" w:date="2025-04-04T17:08:00Z" w16du:dateUtc="2025-04-04T15:08:00Z"/>
              </w:rPr>
            </w:pPr>
            <w:ins w:id="88" w:author="Emmanuel Thomas" w:date="2025-04-04T17:08:00Z" w16du:dateUtc="2025-04-04T15:08:00Z">
              <w:r>
                <w:t xml:space="preserve">Enabling this syntax </w:t>
              </w:r>
              <w:r w:rsidRPr="00381670">
                <w:rPr>
                  <w:rFonts w:ascii="Courier New" w:hAnsi="Courier New" w:cs="Courier New"/>
                  <w:rPrChange w:id="89" w:author="Emmanuel Thomas" w:date="2025-04-04T17:08:00Z" w16du:dateUtc="2025-04-04T15:08:00Z">
                    <w:rPr/>
                  </w:rPrChange>
                </w:rPr>
                <w:t>Box boxes[];</w:t>
              </w:r>
            </w:ins>
          </w:p>
        </w:tc>
        <w:tc>
          <w:tcPr>
            <w:tcW w:w="1218" w:type="dxa"/>
            <w:vAlign w:val="center"/>
          </w:tcPr>
          <w:p w14:paraId="185CD901" w14:textId="25909F2A" w:rsidR="00381670" w:rsidRDefault="007B0FB1" w:rsidP="007409A2">
            <w:pPr>
              <w:jc w:val="center"/>
              <w:cnfStyle w:val="000000000000" w:firstRow="0" w:lastRow="0" w:firstColumn="0" w:lastColumn="0" w:oddVBand="0" w:evenVBand="0" w:oddHBand="0" w:evenHBand="0" w:firstRowFirstColumn="0" w:firstRowLastColumn="0" w:lastRowFirstColumn="0" w:lastRowLastColumn="0"/>
              <w:rPr>
                <w:ins w:id="90" w:author="Emmanuel Thomas" w:date="2025-04-04T17:08:00Z" w16du:dateUtc="2025-04-04T15:08:00Z"/>
              </w:rPr>
            </w:pPr>
            <w:ins w:id="91" w:author="Emmanuel Thomas" w:date="2025-04-04T17:14:00Z" w16du:dateUtc="2025-04-04T15:14:00Z">
              <w:r>
                <w:fldChar w:fldCharType="begin"/>
              </w:r>
              <w:r>
                <w:instrText>HYPERLINK "https://git.mpeg.expert/MPEG/Systems/sdl/contributions/-/issues/102"</w:instrText>
              </w:r>
              <w:r>
                <w:fldChar w:fldCharType="separate"/>
              </w:r>
            </w:ins>
            <w:ins w:id="92" w:author="Emmanuel Thomas" w:date="2025-04-04T17:21:00Z" w16du:dateUtc="2025-04-04T15:21:00Z">
              <w:r w:rsidR="00E2099C" w:rsidRPr="00E2099C">
                <w:rPr>
                  <w:rStyle w:val="Hyperlink"/>
                  <w:rPrChange w:id="93" w:author="Emmanuel Thomas" w:date="2025-04-04T17:21:00Z" w16du:dateUtc="2025-04-04T15:21:00Z">
                    <w:rPr/>
                  </w:rPrChange>
                </w:rPr>
                <w:t>m69324</w:t>
              </w:r>
            </w:ins>
            <w:ins w:id="94" w:author="Emmanuel Thomas" w:date="2025-04-04T17:14:00Z" w16du:dateUtc="2025-04-04T15:14:00Z">
              <w:r>
                <w:fldChar w:fldCharType="end"/>
              </w:r>
            </w:ins>
          </w:p>
        </w:tc>
      </w:tr>
      <w:tr w:rsidR="00381670" w14:paraId="38C3BAB1" w14:textId="77777777" w:rsidTr="000540F9">
        <w:trPr>
          <w:cnfStyle w:val="000000100000" w:firstRow="0" w:lastRow="0" w:firstColumn="0" w:lastColumn="0" w:oddVBand="0" w:evenVBand="0" w:oddHBand="1" w:evenHBand="0" w:firstRowFirstColumn="0" w:firstRowLastColumn="0" w:lastRowFirstColumn="0" w:lastRowLastColumn="0"/>
          <w:ins w:id="95" w:author="Emmanuel Thomas" w:date="2025-04-04T17:08:00Z" w16du:dateUtc="2025-04-04T15:08:00Z"/>
        </w:trPr>
        <w:tc>
          <w:tcPr>
            <w:cnfStyle w:val="001000000000" w:firstRow="0" w:lastRow="0" w:firstColumn="1" w:lastColumn="0" w:oddVBand="0" w:evenVBand="0" w:oddHBand="0" w:evenHBand="0" w:firstRowFirstColumn="0" w:firstRowLastColumn="0" w:lastRowFirstColumn="0" w:lastRowLastColumn="0"/>
            <w:tcW w:w="606" w:type="dxa"/>
            <w:vAlign w:val="center"/>
          </w:tcPr>
          <w:p w14:paraId="063E493A" w14:textId="653D8604" w:rsidR="00381670" w:rsidRDefault="00522C13" w:rsidP="005F65D1">
            <w:pPr>
              <w:jc w:val="center"/>
              <w:rPr>
                <w:ins w:id="96" w:author="Emmanuel Thomas" w:date="2025-04-04T17:08:00Z" w16du:dateUtc="2025-04-04T15:08:00Z"/>
              </w:rPr>
            </w:pPr>
            <w:ins w:id="97" w:author="Emmanuel Thomas" w:date="2025-04-04T17:09:00Z" w16du:dateUtc="2025-04-04T15:09:00Z">
              <w:r>
                <w:t>5</w:t>
              </w:r>
            </w:ins>
          </w:p>
        </w:tc>
        <w:tc>
          <w:tcPr>
            <w:tcW w:w="1799" w:type="dxa"/>
            <w:vAlign w:val="center"/>
          </w:tcPr>
          <w:p w14:paraId="1E8BDD7C" w14:textId="1FDABDCD" w:rsidR="00381670" w:rsidRDefault="00522C13" w:rsidP="005F65D1">
            <w:pPr>
              <w:jc w:val="center"/>
              <w:cnfStyle w:val="000000100000" w:firstRow="0" w:lastRow="0" w:firstColumn="0" w:lastColumn="0" w:oddVBand="0" w:evenVBand="0" w:oddHBand="1" w:evenHBand="0" w:firstRowFirstColumn="0" w:firstRowLastColumn="0" w:lastRowFirstColumn="0" w:lastRowLastColumn="0"/>
              <w:rPr>
                <w:ins w:id="98" w:author="Emmanuel Thomas" w:date="2025-04-04T17:08:00Z" w16du:dateUtc="2025-04-04T15:08:00Z"/>
              </w:rPr>
            </w:pPr>
            <w:ins w:id="99" w:author="Emmanuel Thomas" w:date="2025-04-04T17:09:00Z" w16du:dateUtc="2025-04-04T15:09:00Z">
              <w:r>
                <w:t>U</w:t>
              </w:r>
              <w:r w:rsidRPr="00522C13">
                <w:t>nordered set of boxes</w:t>
              </w:r>
            </w:ins>
          </w:p>
        </w:tc>
        <w:tc>
          <w:tcPr>
            <w:tcW w:w="5387" w:type="dxa"/>
            <w:vAlign w:val="center"/>
          </w:tcPr>
          <w:p w14:paraId="76BCA65A" w14:textId="38837ACF" w:rsidR="00381670" w:rsidRDefault="00BC1EA9" w:rsidP="005F65D1">
            <w:pPr>
              <w:cnfStyle w:val="000000100000" w:firstRow="0" w:lastRow="0" w:firstColumn="0" w:lastColumn="0" w:oddVBand="0" w:evenVBand="0" w:oddHBand="1" w:evenHBand="0" w:firstRowFirstColumn="0" w:firstRowLastColumn="0" w:lastRowFirstColumn="0" w:lastRowLastColumn="0"/>
              <w:rPr>
                <w:ins w:id="100" w:author="Emmanuel Thomas" w:date="2025-04-04T17:08:00Z" w16du:dateUtc="2025-04-04T15:08:00Z"/>
              </w:rPr>
            </w:pPr>
            <w:ins w:id="101" w:author="Emmanuel Thomas" w:date="2025-04-04T17:09:00Z" w16du:dateUtc="2025-04-04T15:09:00Z">
              <w:r>
                <w:t xml:space="preserve">A </w:t>
              </w:r>
              <w:r w:rsidRPr="00BC1EA9">
                <w:t>sequence of box wherein each box is optional</w:t>
              </w:r>
            </w:ins>
            <w:ins w:id="102" w:author="Emmanuel Thomas" w:date="2025-04-04T17:10:00Z" w16du:dateUtc="2025-04-04T15:10:00Z">
              <w:r>
                <w:t xml:space="preserve"> but </w:t>
              </w:r>
            </w:ins>
            <w:ins w:id="103" w:author="Emmanuel Thomas" w:date="2025-04-04T17:09:00Z" w16du:dateUtc="2025-04-04T15:09:00Z">
              <w:r w:rsidRPr="00BC1EA9">
                <w:t>appear</w:t>
              </w:r>
            </w:ins>
            <w:ins w:id="104" w:author="Emmanuel Thomas" w:date="2025-04-04T17:10:00Z" w16du:dateUtc="2025-04-04T15:10:00Z">
              <w:r>
                <w:t>s</w:t>
              </w:r>
            </w:ins>
            <w:ins w:id="105" w:author="Emmanuel Thomas" w:date="2025-04-04T17:09:00Z" w16du:dateUtc="2025-04-04T15:09:00Z">
              <w:r w:rsidRPr="00BC1EA9">
                <w:t xml:space="preserve"> </w:t>
              </w:r>
            </w:ins>
            <w:ins w:id="106" w:author="Emmanuel Thomas" w:date="2025-04-04T17:10:00Z" w16du:dateUtc="2025-04-04T15:10:00Z">
              <w:r w:rsidR="00AD5551">
                <w:t xml:space="preserve">at most once in </w:t>
              </w:r>
            </w:ins>
            <w:ins w:id="107" w:author="Emmanuel Thomas" w:date="2025-04-04T17:09:00Z" w16du:dateUtc="2025-04-04T15:09:00Z">
              <w:r w:rsidRPr="00BC1EA9">
                <w:t>any order</w:t>
              </w:r>
            </w:ins>
            <w:ins w:id="108" w:author="Emmanuel Thomas" w:date="2025-04-04T17:10:00Z" w16du:dateUtc="2025-04-04T15:10:00Z">
              <w:r w:rsidR="00AD5551">
                <w:t>.</w:t>
              </w:r>
            </w:ins>
          </w:p>
        </w:tc>
        <w:tc>
          <w:tcPr>
            <w:tcW w:w="1218" w:type="dxa"/>
            <w:vAlign w:val="center"/>
          </w:tcPr>
          <w:p w14:paraId="3E46AF66" w14:textId="77A72997" w:rsidR="00381670" w:rsidRDefault="007B0FB1" w:rsidP="007409A2">
            <w:pPr>
              <w:jc w:val="center"/>
              <w:cnfStyle w:val="000000100000" w:firstRow="0" w:lastRow="0" w:firstColumn="0" w:lastColumn="0" w:oddVBand="0" w:evenVBand="0" w:oddHBand="1" w:evenHBand="0" w:firstRowFirstColumn="0" w:firstRowLastColumn="0" w:lastRowFirstColumn="0" w:lastRowLastColumn="0"/>
              <w:rPr>
                <w:ins w:id="109" w:author="Emmanuel Thomas" w:date="2025-04-04T17:08:00Z" w16du:dateUtc="2025-04-04T15:08:00Z"/>
              </w:rPr>
            </w:pPr>
            <w:ins w:id="110" w:author="Emmanuel Thomas" w:date="2025-04-04T17:14:00Z" w16du:dateUtc="2025-04-04T15:14:00Z">
              <w:r>
                <w:fldChar w:fldCharType="begin"/>
              </w:r>
              <w:r>
                <w:instrText>HYPERLINK "https://git.mpeg.expert/MPEG/Systems/sdl/contributions/-/issues/102"</w:instrText>
              </w:r>
              <w:r>
                <w:fldChar w:fldCharType="separate"/>
              </w:r>
            </w:ins>
            <w:ins w:id="111" w:author="Emmanuel Thomas" w:date="2025-04-04T17:21:00Z" w16du:dateUtc="2025-04-04T15:21:00Z">
              <w:r w:rsidR="00E2099C" w:rsidRPr="00E2099C">
                <w:rPr>
                  <w:rStyle w:val="Hyperlink"/>
                  <w:rPrChange w:id="112" w:author="Emmanuel Thomas" w:date="2025-04-04T17:21:00Z" w16du:dateUtc="2025-04-04T15:21:00Z">
                    <w:rPr/>
                  </w:rPrChange>
                </w:rPr>
                <w:t>m69324</w:t>
              </w:r>
            </w:ins>
            <w:ins w:id="113" w:author="Emmanuel Thomas" w:date="2025-04-04T17:14:00Z" w16du:dateUtc="2025-04-04T15:14:00Z">
              <w:r>
                <w:fldChar w:fldCharType="end"/>
              </w:r>
            </w:ins>
          </w:p>
        </w:tc>
      </w:tr>
      <w:tr w:rsidR="00BE7714" w14:paraId="6A18DA98" w14:textId="6C6B3333" w:rsidTr="000540F9">
        <w:trPr>
          <w:ins w:id="114" w:author="Emmanuel Thomas" w:date="2025-04-04T16:27:00Z" w16du:dateUtc="2025-04-04T14:27:00Z"/>
        </w:trPr>
        <w:tc>
          <w:tcPr>
            <w:cnfStyle w:val="001000000000" w:firstRow="0" w:lastRow="0" w:firstColumn="1" w:lastColumn="0" w:oddVBand="0" w:evenVBand="0" w:oddHBand="0" w:evenHBand="0" w:firstRowFirstColumn="0" w:firstRowLastColumn="0" w:lastRowFirstColumn="0" w:lastRowLastColumn="0"/>
            <w:tcW w:w="606" w:type="dxa"/>
            <w:vAlign w:val="center"/>
            <w:tcPrChange w:id="115" w:author="Emmanuel Thomas" w:date="2025-04-04T16:52:00Z" w16du:dateUtc="2025-04-04T14:52:00Z">
              <w:tcPr>
                <w:tcW w:w="704" w:type="dxa"/>
                <w:gridSpan w:val="2"/>
                <w:vAlign w:val="center"/>
              </w:tcPr>
            </w:tcPrChange>
          </w:tcPr>
          <w:p w14:paraId="6FEAE9E9" w14:textId="50393526" w:rsidR="00BE7714" w:rsidRDefault="0090574D" w:rsidP="005F65D1">
            <w:pPr>
              <w:jc w:val="center"/>
              <w:rPr>
                <w:ins w:id="116" w:author="Emmanuel Thomas" w:date="2025-04-04T16:27:00Z" w16du:dateUtc="2025-04-04T14:27:00Z"/>
              </w:rPr>
              <w:pPrChange w:id="117" w:author="Emmanuel Thomas" w:date="2025-04-04T16:28:00Z" w16du:dateUtc="2025-04-04T14:28:00Z">
                <w:pPr/>
              </w:pPrChange>
            </w:pPr>
            <w:ins w:id="118" w:author="Emmanuel Thomas" w:date="2025-04-04T17:11:00Z" w16du:dateUtc="2025-04-04T15:11:00Z">
              <w:r>
                <w:t>6</w:t>
              </w:r>
            </w:ins>
          </w:p>
        </w:tc>
        <w:tc>
          <w:tcPr>
            <w:tcW w:w="1799" w:type="dxa"/>
            <w:vAlign w:val="center"/>
            <w:tcPrChange w:id="119" w:author="Emmanuel Thomas" w:date="2025-04-04T16:52:00Z" w16du:dateUtc="2025-04-04T14:52:00Z">
              <w:tcPr>
                <w:tcW w:w="2552" w:type="dxa"/>
                <w:gridSpan w:val="2"/>
                <w:vAlign w:val="center"/>
              </w:tcPr>
            </w:tcPrChange>
          </w:tcPr>
          <w:p w14:paraId="221C83C9" w14:textId="69EA3D44" w:rsidR="00BE7714" w:rsidRDefault="00BE7714" w:rsidP="005F65D1">
            <w:pPr>
              <w:jc w:val="center"/>
              <w:cnfStyle w:val="000000000000" w:firstRow="0" w:lastRow="0" w:firstColumn="0" w:lastColumn="0" w:oddVBand="0" w:evenVBand="0" w:oddHBand="0" w:evenHBand="0" w:firstRowFirstColumn="0" w:firstRowLastColumn="0" w:lastRowFirstColumn="0" w:lastRowLastColumn="0"/>
              <w:rPr>
                <w:ins w:id="120" w:author="Emmanuel Thomas" w:date="2025-04-04T16:27:00Z" w16du:dateUtc="2025-04-04T14:27:00Z"/>
              </w:rPr>
              <w:pPrChange w:id="121" w:author="Emmanuel Thomas" w:date="2025-04-04T16:28:00Z" w16du:dateUtc="2025-04-04T14:28:00Z">
                <w:pPr>
                  <w:cnfStyle w:val="000000000000" w:firstRow="0" w:lastRow="0" w:firstColumn="0" w:lastColumn="0" w:oddVBand="0" w:evenVBand="0" w:oddHBand="0" w:evenHBand="0" w:firstRowFirstColumn="0" w:firstRowLastColumn="0" w:lastRowFirstColumn="0" w:lastRowLastColumn="0"/>
                </w:pPr>
              </w:pPrChange>
            </w:pPr>
            <w:ins w:id="122" w:author="Emmanuel Thomas" w:date="2025-04-04T16:42:00Z" w16du:dateUtc="2025-04-04T14:42:00Z">
              <w:r>
                <w:t>“Imported” SDL class</w:t>
              </w:r>
            </w:ins>
          </w:p>
        </w:tc>
        <w:tc>
          <w:tcPr>
            <w:tcW w:w="5387" w:type="dxa"/>
            <w:vAlign w:val="center"/>
            <w:tcPrChange w:id="123" w:author="Emmanuel Thomas" w:date="2025-04-04T16:52:00Z" w16du:dateUtc="2025-04-04T14:52:00Z">
              <w:tcPr>
                <w:tcW w:w="5754" w:type="dxa"/>
                <w:gridSpan w:val="2"/>
                <w:vAlign w:val="center"/>
              </w:tcPr>
            </w:tcPrChange>
          </w:tcPr>
          <w:p w14:paraId="3AF87E7A" w14:textId="3A884B6F" w:rsidR="00BE7714" w:rsidRDefault="00BE7714" w:rsidP="005F65D1">
            <w:pPr>
              <w:cnfStyle w:val="000000000000" w:firstRow="0" w:lastRow="0" w:firstColumn="0" w:lastColumn="0" w:oddVBand="0" w:evenVBand="0" w:oddHBand="0" w:evenHBand="0" w:firstRowFirstColumn="0" w:firstRowLastColumn="0" w:lastRowFirstColumn="0" w:lastRowLastColumn="0"/>
              <w:rPr>
                <w:ins w:id="124" w:author="Emmanuel Thomas" w:date="2025-04-04T16:27:00Z" w16du:dateUtc="2025-04-04T14:27:00Z"/>
              </w:rPr>
            </w:pPr>
            <w:ins w:id="125" w:author="Emmanuel Thomas" w:date="2025-04-04T16:43:00Z" w16du:dateUtc="2025-04-04T14:43:00Z">
              <w:r>
                <w:t>Possible directive to import other SDL files into a current SDL file.</w:t>
              </w:r>
            </w:ins>
          </w:p>
        </w:tc>
        <w:tc>
          <w:tcPr>
            <w:tcW w:w="1218" w:type="dxa"/>
            <w:vAlign w:val="center"/>
            <w:tcPrChange w:id="126" w:author="Emmanuel Thomas" w:date="2025-04-04T16:52:00Z" w16du:dateUtc="2025-04-04T14:52:00Z">
              <w:tcPr>
                <w:tcW w:w="5754" w:type="dxa"/>
              </w:tcPr>
            </w:tcPrChange>
          </w:tcPr>
          <w:p w14:paraId="6798116D" w14:textId="3388AEEF" w:rsidR="00BE7714" w:rsidRDefault="003968D3" w:rsidP="007409A2">
            <w:pPr>
              <w:jc w:val="center"/>
              <w:cnfStyle w:val="000000000000" w:firstRow="0" w:lastRow="0" w:firstColumn="0" w:lastColumn="0" w:oddVBand="0" w:evenVBand="0" w:oddHBand="0" w:evenHBand="0" w:firstRowFirstColumn="0" w:firstRowLastColumn="0" w:lastRowFirstColumn="0" w:lastRowLastColumn="0"/>
              <w:rPr>
                <w:ins w:id="127" w:author="Emmanuel Thomas" w:date="2025-04-04T16:45:00Z" w16du:dateUtc="2025-04-04T14:45:00Z"/>
              </w:rPr>
              <w:pPrChange w:id="128" w:author="Emmanuel Thomas" w:date="2025-04-04T16:46:00Z" w16du:dateUtc="2025-04-04T14:46:00Z">
                <w:pPr>
                  <w:cnfStyle w:val="000000000000" w:firstRow="0" w:lastRow="0" w:firstColumn="0" w:lastColumn="0" w:oddVBand="0" w:evenVBand="0" w:oddHBand="0" w:evenHBand="0" w:firstRowFirstColumn="0" w:firstRowLastColumn="0" w:lastRowFirstColumn="0" w:lastRowLastColumn="0"/>
                </w:pPr>
              </w:pPrChange>
            </w:pPr>
            <w:ins w:id="129" w:author="Emmanuel Thomas" w:date="2025-04-04T17:14:00Z" w16du:dateUtc="2025-04-04T15:14:00Z">
              <w:r>
                <w:fldChar w:fldCharType="begin"/>
              </w:r>
              <w:r>
                <w:instrText>HYPERLINK "https://git.mpeg.expert/MPEG/Systems/sdl/contributions/-/issues/4"</w:instrText>
              </w:r>
              <w:r>
                <w:fldChar w:fldCharType="separate"/>
              </w:r>
            </w:ins>
            <w:ins w:id="130" w:author="Emmanuel Thomas" w:date="2025-04-04T17:21:00Z" w16du:dateUtc="2025-04-04T15:21:00Z">
              <w:r w:rsidR="00E2099C" w:rsidRPr="00E2099C">
                <w:rPr>
                  <w:rStyle w:val="Hyperlink"/>
                  <w:rPrChange w:id="131" w:author="Emmanuel Thomas" w:date="2025-04-04T17:21:00Z" w16du:dateUtc="2025-04-04T15:21:00Z">
                    <w:rPr/>
                  </w:rPrChange>
                </w:rPr>
                <w:t>m62014</w:t>
              </w:r>
            </w:ins>
            <w:ins w:id="132" w:author="Emmanuel Thomas" w:date="2025-04-04T17:14:00Z" w16du:dateUtc="2025-04-04T15:14:00Z">
              <w:r>
                <w:fldChar w:fldCharType="end"/>
              </w:r>
            </w:ins>
          </w:p>
        </w:tc>
      </w:tr>
      <w:tr w:rsidR="00381670" w14:paraId="0E358B78" w14:textId="77777777" w:rsidTr="000540F9">
        <w:trPr>
          <w:cnfStyle w:val="000000100000" w:firstRow="0" w:lastRow="0" w:firstColumn="0" w:lastColumn="0" w:oddVBand="0" w:evenVBand="0" w:oddHBand="1" w:evenHBand="0" w:firstRowFirstColumn="0" w:firstRowLastColumn="0" w:lastRowFirstColumn="0" w:lastRowLastColumn="0"/>
          <w:ins w:id="133" w:author="Emmanuel Thomas" w:date="2025-04-04T16:27:00Z" w16du:dateUtc="2025-04-04T14:27:00Z"/>
        </w:trPr>
        <w:tc>
          <w:tcPr>
            <w:cnfStyle w:val="001000000000" w:firstRow="0" w:lastRow="0" w:firstColumn="1" w:lastColumn="0" w:oddVBand="0" w:evenVBand="0" w:oddHBand="0" w:evenHBand="0" w:firstRowFirstColumn="0" w:firstRowLastColumn="0" w:lastRowFirstColumn="0" w:lastRowLastColumn="0"/>
            <w:tcW w:w="606" w:type="dxa"/>
            <w:vAlign w:val="center"/>
          </w:tcPr>
          <w:p w14:paraId="5686F5F9" w14:textId="508EB029" w:rsidR="00BE7714" w:rsidRDefault="0090574D" w:rsidP="005F65D1">
            <w:pPr>
              <w:jc w:val="center"/>
              <w:rPr>
                <w:ins w:id="134" w:author="Emmanuel Thomas" w:date="2025-04-04T16:27:00Z" w16du:dateUtc="2025-04-04T14:27:00Z"/>
              </w:rPr>
              <w:pPrChange w:id="135" w:author="Emmanuel Thomas" w:date="2025-04-04T16:28:00Z" w16du:dateUtc="2025-04-04T14:28:00Z">
                <w:pPr/>
              </w:pPrChange>
            </w:pPr>
            <w:ins w:id="136" w:author="Emmanuel Thomas" w:date="2025-04-04T17:11:00Z" w16du:dateUtc="2025-04-04T15:11:00Z">
              <w:r>
                <w:t>7</w:t>
              </w:r>
            </w:ins>
          </w:p>
        </w:tc>
        <w:tc>
          <w:tcPr>
            <w:tcW w:w="1799" w:type="dxa"/>
            <w:vAlign w:val="center"/>
          </w:tcPr>
          <w:p w14:paraId="12973BDC" w14:textId="5CD82270" w:rsidR="00BE7714" w:rsidRDefault="000540F9" w:rsidP="005F65D1">
            <w:pPr>
              <w:jc w:val="center"/>
              <w:cnfStyle w:val="000000100000" w:firstRow="0" w:lastRow="0" w:firstColumn="0" w:lastColumn="0" w:oddVBand="0" w:evenVBand="0" w:oddHBand="1" w:evenHBand="0" w:firstRowFirstColumn="0" w:firstRowLastColumn="0" w:lastRowFirstColumn="0" w:lastRowLastColumn="0"/>
              <w:rPr>
                <w:ins w:id="137" w:author="Emmanuel Thomas" w:date="2025-04-04T16:27:00Z" w16du:dateUtc="2025-04-04T14:27:00Z"/>
              </w:rPr>
              <w:pPrChange w:id="138" w:author="Emmanuel Thomas" w:date="2025-04-04T16:28:00Z" w16du:dateUtc="2025-04-04T14:28:00Z">
                <w:pPr>
                  <w:cnfStyle w:val="000000100000" w:firstRow="0" w:lastRow="0" w:firstColumn="0" w:lastColumn="0" w:oddVBand="0" w:evenVBand="0" w:oddHBand="1" w:evenHBand="0" w:firstRowFirstColumn="0" w:firstRowLastColumn="0" w:lastRowFirstColumn="0" w:lastRowLastColumn="0"/>
                </w:pPr>
              </w:pPrChange>
            </w:pPr>
            <w:ins w:id="139" w:author="Emmanuel Thomas" w:date="2025-04-04T16:51:00Z" w16du:dateUtc="2025-04-04T14:51:00Z">
              <w:r>
                <w:t>SDL file</w:t>
              </w:r>
            </w:ins>
            <w:ins w:id="140" w:author="Emmanuel Thomas" w:date="2025-04-04T16:52:00Z" w16du:dateUtc="2025-04-04T14:52:00Z">
              <w:r>
                <w:t xml:space="preserve"> definition</w:t>
              </w:r>
            </w:ins>
          </w:p>
        </w:tc>
        <w:tc>
          <w:tcPr>
            <w:tcW w:w="5387" w:type="dxa"/>
            <w:vAlign w:val="center"/>
          </w:tcPr>
          <w:p w14:paraId="4EE017B3" w14:textId="54E7B13C" w:rsidR="00BE7714" w:rsidRDefault="004705ED" w:rsidP="005F65D1">
            <w:pPr>
              <w:cnfStyle w:val="000000100000" w:firstRow="0" w:lastRow="0" w:firstColumn="0" w:lastColumn="0" w:oddVBand="0" w:evenVBand="0" w:oddHBand="1" w:evenHBand="0" w:firstRowFirstColumn="0" w:firstRowLastColumn="0" w:lastRowFirstColumn="0" w:lastRowLastColumn="0"/>
              <w:rPr>
                <w:ins w:id="141" w:author="Emmanuel Thomas" w:date="2025-04-04T16:27:00Z" w16du:dateUtc="2025-04-04T14:27:00Z"/>
              </w:rPr>
            </w:pPr>
            <w:ins w:id="142" w:author="Emmanuel Thomas" w:date="2025-04-04T16:53:00Z" w16du:dateUtc="2025-04-04T14:53:00Z">
              <w:r>
                <w:rPr>
                  <w:rFonts w:eastAsia="SimSun" w:cs="Times New Roman"/>
                  <w:bCs/>
                  <w:lang w:val="en-GB" w:eastAsia="zh-CN"/>
                </w:rPr>
                <w:t>A</w:t>
              </w:r>
              <w:r>
                <w:rPr>
                  <w:rFonts w:eastAsia="SimSun" w:cs="Times New Roman"/>
                  <w:bCs/>
                  <w:lang w:val="en-GB" w:eastAsia="zh-CN"/>
                </w:rPr>
                <w:t xml:space="preserve"> standardised SDL file format</w:t>
              </w:r>
              <w:r>
                <w:rPr>
                  <w:rFonts w:eastAsia="SimSun" w:cs="Times New Roman"/>
                  <w:bCs/>
                  <w:lang w:val="en-GB" w:eastAsia="zh-CN"/>
                </w:rPr>
                <w:t xml:space="preserve"> to </w:t>
              </w:r>
              <w:r w:rsidR="006C22B6">
                <w:rPr>
                  <w:rFonts w:eastAsia="SimSun" w:cs="Times New Roman"/>
                  <w:bCs/>
                  <w:lang w:val="en-GB" w:eastAsia="zh-CN"/>
                </w:rPr>
                <w:t xml:space="preserve">write </w:t>
              </w:r>
              <w:r>
                <w:rPr>
                  <w:rFonts w:eastAsia="SimSun" w:cs="Times New Roman"/>
                  <w:bCs/>
                  <w:lang w:val="en-GB" w:eastAsia="zh-CN"/>
                </w:rPr>
                <w:t>SDL</w:t>
              </w:r>
              <w:r w:rsidR="006C22B6">
                <w:rPr>
                  <w:rFonts w:eastAsia="SimSun" w:cs="Times New Roman"/>
                  <w:bCs/>
                  <w:lang w:val="en-GB" w:eastAsia="zh-CN"/>
                </w:rPr>
                <w:t xml:space="preserve"> classes into a plain text file.</w:t>
              </w:r>
            </w:ins>
          </w:p>
        </w:tc>
        <w:tc>
          <w:tcPr>
            <w:tcW w:w="1218" w:type="dxa"/>
            <w:vAlign w:val="center"/>
          </w:tcPr>
          <w:p w14:paraId="3380F4D9" w14:textId="231F4534" w:rsidR="00BE7714" w:rsidRDefault="003968D3" w:rsidP="007409A2">
            <w:pPr>
              <w:jc w:val="center"/>
              <w:cnfStyle w:val="000000100000" w:firstRow="0" w:lastRow="0" w:firstColumn="0" w:lastColumn="0" w:oddVBand="0" w:evenVBand="0" w:oddHBand="1" w:evenHBand="0" w:firstRowFirstColumn="0" w:firstRowLastColumn="0" w:lastRowFirstColumn="0" w:lastRowLastColumn="0"/>
              <w:rPr>
                <w:ins w:id="143" w:author="Emmanuel Thomas" w:date="2025-04-04T16:45:00Z" w16du:dateUtc="2025-04-04T14:45:00Z"/>
              </w:rPr>
              <w:pPrChange w:id="144" w:author="Emmanuel Thomas" w:date="2025-04-04T16:46:00Z" w16du:dateUtc="2025-04-04T14:46:00Z">
                <w:pPr>
                  <w:cnfStyle w:val="000000100000" w:firstRow="0" w:lastRow="0" w:firstColumn="0" w:lastColumn="0" w:oddVBand="0" w:evenVBand="0" w:oddHBand="1" w:evenHBand="0" w:firstRowFirstColumn="0" w:firstRowLastColumn="0" w:lastRowFirstColumn="0" w:lastRowLastColumn="0"/>
                </w:pPr>
              </w:pPrChange>
            </w:pPr>
            <w:ins w:id="145" w:author="Emmanuel Thomas" w:date="2025-04-04T17:14:00Z" w16du:dateUtc="2025-04-04T15:14:00Z">
              <w:r>
                <w:fldChar w:fldCharType="begin"/>
              </w:r>
              <w:r>
                <w:instrText>HYPERLINK "https://git.mpeg.expert/MPEG/Systems/sdl/contributions/-/issues/5"</w:instrText>
              </w:r>
              <w:r>
                <w:fldChar w:fldCharType="separate"/>
              </w:r>
            </w:ins>
            <w:ins w:id="146" w:author="Emmanuel Thomas" w:date="2025-04-04T17:21:00Z" w16du:dateUtc="2025-04-04T15:21:00Z">
              <w:r w:rsidR="00E2099C" w:rsidRPr="00E2099C">
                <w:rPr>
                  <w:rStyle w:val="Hyperlink"/>
                  <w:rPrChange w:id="147" w:author="Emmanuel Thomas" w:date="2025-04-04T17:21:00Z" w16du:dateUtc="2025-04-04T15:21:00Z">
                    <w:rPr/>
                  </w:rPrChange>
                </w:rPr>
                <w:t>m62015</w:t>
              </w:r>
            </w:ins>
            <w:ins w:id="148" w:author="Emmanuel Thomas" w:date="2025-04-04T17:14:00Z" w16du:dateUtc="2025-04-04T15:14:00Z">
              <w:r>
                <w:fldChar w:fldCharType="end"/>
              </w:r>
            </w:ins>
          </w:p>
        </w:tc>
      </w:tr>
      <w:tr w:rsidR="00414682" w14:paraId="5C9932BF" w14:textId="77777777" w:rsidTr="000540F9">
        <w:trPr>
          <w:ins w:id="149" w:author="Emmanuel Thomas" w:date="2025-04-04T16:57:00Z" w16du:dateUtc="2025-04-04T14:57:00Z"/>
        </w:trPr>
        <w:tc>
          <w:tcPr>
            <w:cnfStyle w:val="001000000000" w:firstRow="0" w:lastRow="0" w:firstColumn="1" w:lastColumn="0" w:oddVBand="0" w:evenVBand="0" w:oddHBand="0" w:evenHBand="0" w:firstRowFirstColumn="0" w:firstRowLastColumn="0" w:lastRowFirstColumn="0" w:lastRowLastColumn="0"/>
            <w:tcW w:w="606" w:type="dxa"/>
            <w:vAlign w:val="center"/>
          </w:tcPr>
          <w:p w14:paraId="3FFF2187" w14:textId="2214A9D3" w:rsidR="00414682" w:rsidRDefault="0030474A" w:rsidP="005F65D1">
            <w:pPr>
              <w:jc w:val="center"/>
              <w:rPr>
                <w:ins w:id="150" w:author="Emmanuel Thomas" w:date="2025-04-04T16:57:00Z" w16du:dateUtc="2025-04-04T14:57:00Z"/>
              </w:rPr>
            </w:pPr>
            <w:ins w:id="151" w:author="Emmanuel Thomas" w:date="2025-04-04T17:11:00Z" w16du:dateUtc="2025-04-04T15:11:00Z">
              <w:r>
                <w:t>8</w:t>
              </w:r>
            </w:ins>
          </w:p>
        </w:tc>
        <w:tc>
          <w:tcPr>
            <w:tcW w:w="1799" w:type="dxa"/>
            <w:vAlign w:val="center"/>
          </w:tcPr>
          <w:p w14:paraId="39B60538" w14:textId="1FB7B1B3" w:rsidR="00414682" w:rsidRDefault="003C06FA" w:rsidP="005F65D1">
            <w:pPr>
              <w:jc w:val="center"/>
              <w:cnfStyle w:val="000000000000" w:firstRow="0" w:lastRow="0" w:firstColumn="0" w:lastColumn="0" w:oddVBand="0" w:evenVBand="0" w:oddHBand="0" w:evenHBand="0" w:firstRowFirstColumn="0" w:firstRowLastColumn="0" w:lastRowFirstColumn="0" w:lastRowLastColumn="0"/>
              <w:rPr>
                <w:ins w:id="152" w:author="Emmanuel Thomas" w:date="2025-04-04T16:57:00Z" w16du:dateUtc="2025-04-04T14:57:00Z"/>
              </w:rPr>
            </w:pPr>
            <w:ins w:id="153" w:author="Emmanuel Thomas" w:date="2025-04-04T17:12:00Z" w16du:dateUtc="2025-04-04T15:12:00Z">
              <w:r>
                <w:t xml:space="preserve">Unicode </w:t>
              </w:r>
              <w:r w:rsidR="006C07B6" w:rsidRPr="006C07B6">
                <w:t>inconsistencies</w:t>
              </w:r>
            </w:ins>
          </w:p>
        </w:tc>
        <w:tc>
          <w:tcPr>
            <w:tcW w:w="5387" w:type="dxa"/>
            <w:vAlign w:val="center"/>
          </w:tcPr>
          <w:p w14:paraId="16F312A2" w14:textId="21BD779A" w:rsidR="00414682" w:rsidRDefault="003D3D59" w:rsidP="005F65D1">
            <w:pPr>
              <w:cnfStyle w:val="000000000000" w:firstRow="0" w:lastRow="0" w:firstColumn="0" w:lastColumn="0" w:oddVBand="0" w:evenVBand="0" w:oddHBand="0" w:evenHBand="0" w:firstRowFirstColumn="0" w:firstRowLastColumn="0" w:lastRowFirstColumn="0" w:lastRowLastColumn="0"/>
              <w:rPr>
                <w:ins w:id="154" w:author="Emmanuel Thomas" w:date="2025-04-04T16:57:00Z" w16du:dateUtc="2025-04-04T14:57:00Z"/>
                <w:rFonts w:eastAsia="SimSun" w:cs="Times New Roman"/>
                <w:bCs/>
                <w:lang w:val="en-GB" w:eastAsia="zh-CN"/>
              </w:rPr>
            </w:pPr>
            <w:ins w:id="155" w:author="Emmanuel Thomas" w:date="2025-04-04T17:13:00Z" w16du:dateUtc="2025-04-04T15:13:00Z">
              <w:r>
                <w:rPr>
                  <w:rFonts w:eastAsia="SimSun" w:cs="Times New Roman"/>
                  <w:bCs/>
                  <w:lang w:val="en-GB" w:eastAsia="zh-CN"/>
                </w:rPr>
                <w:t>Inconsistencies regarding Unicode handling.</w:t>
              </w:r>
            </w:ins>
          </w:p>
        </w:tc>
        <w:tc>
          <w:tcPr>
            <w:tcW w:w="1218" w:type="dxa"/>
            <w:vAlign w:val="center"/>
          </w:tcPr>
          <w:p w14:paraId="061E89CD" w14:textId="242DDC53" w:rsidR="00414682" w:rsidRDefault="002C0169" w:rsidP="007409A2">
            <w:pPr>
              <w:jc w:val="center"/>
              <w:cnfStyle w:val="000000000000" w:firstRow="0" w:lastRow="0" w:firstColumn="0" w:lastColumn="0" w:oddVBand="0" w:evenVBand="0" w:oddHBand="0" w:evenHBand="0" w:firstRowFirstColumn="0" w:firstRowLastColumn="0" w:lastRowFirstColumn="0" w:lastRowLastColumn="0"/>
              <w:rPr>
                <w:ins w:id="156" w:author="Emmanuel Thomas" w:date="2025-04-04T16:57:00Z" w16du:dateUtc="2025-04-04T14:57:00Z"/>
              </w:rPr>
            </w:pPr>
            <w:ins w:id="157" w:author="Emmanuel Thomas" w:date="2025-04-04T17:13:00Z" w16du:dateUtc="2025-04-04T15:13:00Z">
              <w:r>
                <w:fldChar w:fldCharType="begin"/>
              </w:r>
              <w:r>
                <w:instrText>HYPERLINK "https://git.mpeg.expert/MPEG/Systems/sdl/contributions/-/issues/108"</w:instrText>
              </w:r>
              <w:r>
                <w:fldChar w:fldCharType="separate"/>
              </w:r>
              <w:r w:rsidR="00F23BE8" w:rsidRPr="002C0169">
                <w:rPr>
                  <w:rStyle w:val="Hyperlink"/>
                </w:rPr>
                <w:t>m71608</w:t>
              </w:r>
              <w:r>
                <w:fldChar w:fldCharType="end"/>
              </w:r>
            </w:ins>
          </w:p>
        </w:tc>
      </w:tr>
    </w:tbl>
    <w:p w14:paraId="711B8472" w14:textId="77777777" w:rsidR="005F65D1" w:rsidRPr="005F65D1" w:rsidRDefault="005F65D1" w:rsidP="005F65D1">
      <w:pPr>
        <w:rPr>
          <w:ins w:id="158" w:author="Emmanuel Thomas" w:date="2025-04-04T16:27:00Z" w16du:dateUtc="2025-04-04T14:27:00Z"/>
        </w:rPr>
        <w:pPrChange w:id="159" w:author="Emmanuel Thomas" w:date="2025-04-04T16:27:00Z" w16du:dateUtc="2025-04-04T14:27:00Z">
          <w:pPr>
            <w:pStyle w:val="Heading1"/>
            <w:numPr>
              <w:numId w:val="0"/>
            </w:numPr>
            <w:ind w:left="0" w:firstLine="0"/>
          </w:pPr>
        </w:pPrChange>
      </w:pPr>
    </w:p>
    <w:p w14:paraId="1314A8EE" w14:textId="77777777" w:rsidR="005F65D1" w:rsidRPr="005F65D1" w:rsidRDefault="005F65D1" w:rsidP="005F65D1">
      <w:pPr>
        <w:rPr>
          <w:ins w:id="160" w:author="Emmanuel Thomas" w:date="2025-04-04T16:26:00Z" w16du:dateUtc="2025-04-04T14:26:00Z"/>
        </w:rPr>
        <w:pPrChange w:id="161" w:author="Emmanuel Thomas" w:date="2025-04-04T16:27:00Z" w16du:dateUtc="2025-04-04T14:27:00Z">
          <w:pPr>
            <w:pStyle w:val="Heading1"/>
          </w:pPr>
        </w:pPrChange>
      </w:pPr>
    </w:p>
    <w:p w14:paraId="551009C3" w14:textId="4C2A70B5" w:rsidR="008E5D5E" w:rsidRDefault="001F1CFC" w:rsidP="008E5D5E">
      <w:pPr>
        <w:pStyle w:val="Heading1"/>
      </w:pPr>
      <w:bookmarkStart w:id="162" w:name="_Toc194679796"/>
      <w:r>
        <w:t xml:space="preserve">Topic #1: </w:t>
      </w:r>
      <w:r w:rsidR="0033095C">
        <w:t>Grammar file for SDL syntax</w:t>
      </w:r>
      <w:bookmarkEnd w:id="162"/>
    </w:p>
    <w:p w14:paraId="6ADCD21C" w14:textId="19044D23" w:rsidR="008E5D5E" w:rsidRPr="008E5D5E" w:rsidRDefault="008E5D5E" w:rsidP="008E5D5E">
      <w:pPr>
        <w:pStyle w:val="Heading2"/>
      </w:pPr>
      <w:r w:rsidRPr="008E5D5E">
        <w:t>General</w:t>
      </w:r>
    </w:p>
    <w:p w14:paraId="654CF9C7" w14:textId="77777777" w:rsidR="00ED6307" w:rsidRDefault="00ED6307" w:rsidP="00103E08">
      <w:pPr>
        <w:rPr>
          <w:rFonts w:ascii="Times New Roman" w:hAnsi="Times New Roman" w:cs="Times New Roman"/>
          <w:sz w:val="24"/>
          <w:lang w:val="en-GB"/>
        </w:rPr>
      </w:pPr>
    </w:p>
    <w:p w14:paraId="7CB5D338" w14:textId="01D3A9B8" w:rsidR="00ED6307" w:rsidRDefault="00ED6307" w:rsidP="00ED6307">
      <w:pPr>
        <w:rPr>
          <w:lang w:eastAsia="ja-JP"/>
        </w:rPr>
      </w:pPr>
      <w:r w:rsidRPr="006D1923">
        <w:rPr>
          <w:lang w:eastAsia="ja-JP"/>
        </w:rPr>
        <w:t xml:space="preserve">This clause provides the SDL grammar implementing the rules of the present specification. The grammar is based on the </w:t>
      </w:r>
      <w:r w:rsidRPr="00282F49">
        <w:rPr>
          <w:lang w:eastAsia="ja-JP"/>
        </w:rPr>
        <w:t>parsing e</w:t>
      </w:r>
      <w:r w:rsidRPr="006D1923">
        <w:rPr>
          <w:lang w:eastAsia="ja-JP"/>
        </w:rPr>
        <w:t xml:space="preserve">xpression </w:t>
      </w:r>
      <w:r w:rsidRPr="00282F49">
        <w:rPr>
          <w:lang w:eastAsia="ja-JP"/>
        </w:rPr>
        <w:t>g</w:t>
      </w:r>
      <w:r w:rsidRPr="006D1923">
        <w:rPr>
          <w:lang w:eastAsia="ja-JP"/>
        </w:rPr>
        <w:t>rammar</w:t>
      </w:r>
      <w:r w:rsidRPr="00282F49">
        <w:rPr>
          <w:lang w:eastAsia="ja-JP"/>
        </w:rPr>
        <w:t xml:space="preserve"> (PEG)</w:t>
      </w:r>
      <w:r w:rsidRPr="006D1923">
        <w:rPr>
          <w:lang w:eastAsia="ja-JP"/>
        </w:rPr>
        <w:t xml:space="preserve"> concept and following the syntax and set of rules defined by the </w:t>
      </w:r>
      <w:proofErr w:type="spellStart"/>
      <w:r w:rsidRPr="006D1923">
        <w:rPr>
          <w:lang w:eastAsia="ja-JP"/>
        </w:rPr>
        <w:t>Pegen</w:t>
      </w:r>
      <w:proofErr w:type="spellEnd"/>
      <w:r w:rsidRPr="006D1923">
        <w:rPr>
          <w:lang w:eastAsia="ja-JP"/>
        </w:rPr>
        <w:t xml:space="preserve"> software project</w:t>
      </w:r>
      <w:r w:rsidR="006C1656">
        <w:rPr>
          <w:lang w:eastAsia="ja-JP"/>
        </w:rPr>
        <w:t xml:space="preserve"> </w:t>
      </w:r>
      <w:r w:rsidR="006C1656">
        <w:rPr>
          <w:lang w:eastAsia="ja-JP"/>
        </w:rPr>
        <w:fldChar w:fldCharType="begin"/>
      </w:r>
      <w:r w:rsidR="006C1656">
        <w:rPr>
          <w:lang w:eastAsia="ja-JP"/>
        </w:rPr>
        <w:instrText xml:space="preserve"> REF _Ref109402352 \r \h </w:instrText>
      </w:r>
      <w:r w:rsidR="006C1656">
        <w:rPr>
          <w:lang w:eastAsia="ja-JP"/>
        </w:rPr>
      </w:r>
      <w:r w:rsidR="006C1656">
        <w:rPr>
          <w:lang w:eastAsia="ja-JP"/>
        </w:rPr>
        <w:fldChar w:fldCharType="separate"/>
      </w:r>
      <w:r w:rsidR="00CA6E26">
        <w:rPr>
          <w:lang w:eastAsia="ja-JP"/>
        </w:rPr>
        <w:t>[1]</w:t>
      </w:r>
      <w:r w:rsidR="006C1656">
        <w:rPr>
          <w:lang w:eastAsia="ja-JP"/>
        </w:rPr>
        <w:fldChar w:fldCharType="end"/>
      </w:r>
      <w:r w:rsidRPr="006D1923">
        <w:rPr>
          <w:lang w:eastAsia="ja-JP"/>
        </w:rPr>
        <w:t>.</w:t>
      </w:r>
    </w:p>
    <w:p w14:paraId="3A67048A" w14:textId="77777777" w:rsidR="00C51988" w:rsidRDefault="00C51988" w:rsidP="00ED6307">
      <w:pPr>
        <w:rPr>
          <w:lang w:eastAsia="ja-JP"/>
        </w:rPr>
      </w:pPr>
    </w:p>
    <w:p w14:paraId="532F68ED" w14:textId="10ACCAA1" w:rsidR="00C51988" w:rsidRDefault="00C51988" w:rsidP="00ED6307">
      <w:pPr>
        <w:rPr>
          <w:lang w:eastAsia="ja-JP"/>
        </w:rPr>
      </w:pPr>
      <w:r>
        <w:rPr>
          <w:lang w:eastAsia="ja-JP"/>
        </w:rPr>
        <w:t xml:space="preserve">Currently, the grammar file is hosted an </w:t>
      </w:r>
      <w:r w:rsidR="00FD0037">
        <w:rPr>
          <w:lang w:eastAsia="ja-JP"/>
        </w:rPr>
        <w:t>developed</w:t>
      </w:r>
      <w:r>
        <w:rPr>
          <w:lang w:eastAsia="ja-JP"/>
        </w:rPr>
        <w:t xml:space="preserve"> at </w:t>
      </w:r>
      <w:hyperlink r:id="rId13" w:history="1">
        <w:r w:rsidRPr="002D588D">
          <w:rPr>
            <w:rStyle w:val="Hyperlink"/>
            <w:lang w:eastAsia="ja-JP"/>
          </w:rPr>
          <w:t>http://mpegx.int-evry.fr/software/MPEG/Systems/sdl/sdl-grammar</w:t>
        </w:r>
      </w:hyperlink>
      <w:r>
        <w:rPr>
          <w:lang w:eastAsia="ja-JP"/>
        </w:rPr>
        <w:t>.</w:t>
      </w:r>
    </w:p>
    <w:p w14:paraId="3C4B5024" w14:textId="77777777" w:rsidR="001333EF" w:rsidRDefault="001333EF" w:rsidP="00ED6307">
      <w:pPr>
        <w:rPr>
          <w:lang w:eastAsia="ja-JP"/>
        </w:rPr>
      </w:pPr>
    </w:p>
    <w:p w14:paraId="3F6EDF66" w14:textId="3E7A30CB" w:rsidR="00187AF1" w:rsidRDefault="001333EF" w:rsidP="00ED6307">
      <w:pPr>
        <w:rPr>
          <w:lang w:eastAsia="ja-JP"/>
        </w:rPr>
      </w:pPr>
      <w:r>
        <w:rPr>
          <w:lang w:eastAsia="ja-JP"/>
        </w:rPr>
        <w:t>The usage of PEG seems adequate for the validation of the SDL syntax, however there are still some questions whether th</w:t>
      </w:r>
      <w:r w:rsidR="006A0DFD">
        <w:rPr>
          <w:lang w:eastAsia="ja-JP"/>
        </w:rPr>
        <w:t xml:space="preserve">e PEG grammar defined by the </w:t>
      </w:r>
      <w:proofErr w:type="spellStart"/>
      <w:r w:rsidR="006A0DFD">
        <w:rPr>
          <w:lang w:eastAsia="ja-JP"/>
        </w:rPr>
        <w:t>Pegen</w:t>
      </w:r>
      <w:proofErr w:type="spellEnd"/>
      <w:r w:rsidR="006A0DFD">
        <w:rPr>
          <w:lang w:eastAsia="ja-JP"/>
        </w:rPr>
        <w:t xml:space="preserve"> software project is appropriate for the developing the conformance of the SDL specification. </w:t>
      </w:r>
      <w:r w:rsidR="00187AF1">
        <w:rPr>
          <w:lang w:eastAsia="ja-JP"/>
        </w:rPr>
        <w:t>Further study is encourage on other possible alternative for such grammar file.</w:t>
      </w:r>
    </w:p>
    <w:p w14:paraId="47E1ABE7" w14:textId="77777777" w:rsidR="008E5D5E" w:rsidRDefault="008E5D5E" w:rsidP="00ED6307">
      <w:pPr>
        <w:rPr>
          <w:lang w:eastAsia="ja-JP"/>
        </w:rPr>
      </w:pPr>
    </w:p>
    <w:p w14:paraId="26163272" w14:textId="1A6CA122" w:rsidR="008E5D5E" w:rsidRDefault="008E5D5E" w:rsidP="00986E46">
      <w:pPr>
        <w:pStyle w:val="Heading2"/>
      </w:pPr>
      <w:r w:rsidRPr="008E5D5E">
        <w:t>Grammar file</w:t>
      </w:r>
    </w:p>
    <w:p w14:paraId="11D206A6" w14:textId="77777777" w:rsidR="003F6567" w:rsidRDefault="003F6567" w:rsidP="003F6567">
      <w:pPr>
        <w:pStyle w:val="Heading1"/>
        <w:numPr>
          <w:ilvl w:val="0"/>
          <w:numId w:val="0"/>
        </w:numPr>
        <w:ind w:left="360" w:hanging="360"/>
      </w:pPr>
    </w:p>
    <w:p w14:paraId="21D3172C" w14:textId="586492D4" w:rsidR="003F6567" w:rsidRPr="00282F49" w:rsidRDefault="003F6567" w:rsidP="003F6567">
      <w:r w:rsidRPr="00282F49">
        <w:rPr>
          <w:highlight w:val="yellow"/>
          <w:lang w:eastAsia="ja-JP"/>
        </w:rPr>
        <w:t xml:space="preserve">[Editor’s note] The following is in work-in-progress and </w:t>
      </w:r>
      <w:r>
        <w:rPr>
          <w:highlight w:val="yellow"/>
          <w:lang w:eastAsia="ja-JP"/>
        </w:rPr>
        <w:t>may not reflect</w:t>
      </w:r>
      <w:r w:rsidRPr="00282F49">
        <w:rPr>
          <w:highlight w:val="yellow"/>
          <w:lang w:eastAsia="ja-JP"/>
        </w:rPr>
        <w:t xml:space="preserve"> all the rules described in th</w:t>
      </w:r>
      <w:r>
        <w:rPr>
          <w:highlight w:val="yellow"/>
          <w:lang w:eastAsia="ja-JP"/>
        </w:rPr>
        <w:t>e latest SDL specification text</w:t>
      </w:r>
      <w:r w:rsidRPr="00282F49">
        <w:rPr>
          <w:highlight w:val="yellow"/>
          <w:lang w:eastAsia="ja-JP"/>
        </w:rPr>
        <w:t>.</w:t>
      </w:r>
    </w:p>
    <w:p w14:paraId="65D46FD4" w14:textId="77777777" w:rsidR="003F6567" w:rsidRPr="008E5D5E" w:rsidRDefault="003F6567" w:rsidP="003F6567">
      <w:pPr>
        <w:pStyle w:val="Heading1"/>
        <w:numPr>
          <w:ilvl w:val="0"/>
          <w:numId w:val="0"/>
        </w:numPr>
        <w:ind w:left="360" w:hanging="360"/>
      </w:pPr>
    </w:p>
    <w:p w14:paraId="76CB9F93" w14:textId="77777777" w:rsidR="00ED6307" w:rsidRPr="00103E08" w:rsidRDefault="00ED6307" w:rsidP="00103E08">
      <w:pPr>
        <w:rPr>
          <w:rFonts w:ascii="Times New Roman" w:hAnsi="Times New Roman" w:cs="Times New Roman"/>
          <w:sz w:val="24"/>
          <w:lang w:val="en-GB"/>
        </w:rPr>
      </w:pPr>
    </w:p>
    <w:p w14:paraId="7BC02824" w14:textId="77777777" w:rsidR="00B33527" w:rsidRPr="00282F49" w:rsidRDefault="00B33527" w:rsidP="00B33527">
      <w:pPr>
        <w:pStyle w:val="Tabletitle"/>
      </w:pPr>
      <w:r w:rsidRPr="00282F49">
        <w:rPr>
          <w:lang w:val="en-GB"/>
        </w:rPr>
        <w:t>SDL grammar file</w:t>
      </w:r>
    </w:p>
    <w:tbl>
      <w:tblPr>
        <w:tblStyle w:val="TableGrid"/>
        <w:tblW w:w="0" w:type="auto"/>
        <w:tblLook w:val="04A0" w:firstRow="1" w:lastRow="0" w:firstColumn="1" w:lastColumn="0" w:noHBand="0" w:noVBand="1"/>
      </w:tblPr>
      <w:tblGrid>
        <w:gridCol w:w="9010"/>
      </w:tblGrid>
      <w:tr w:rsidR="00B33527" w:rsidRPr="006D1923" w14:paraId="246E260C" w14:textId="77777777" w:rsidTr="007F4F04">
        <w:tc>
          <w:tcPr>
            <w:tcW w:w="9741" w:type="dxa"/>
          </w:tcPr>
          <w:p w14:paraId="15D0E843" w14:textId="77777777" w:rsidR="00B33527" w:rsidRDefault="00B33527" w:rsidP="007F4F04">
            <w:pPr>
              <w:pStyle w:val="Code"/>
              <w:rPr>
                <w:lang w:eastAsia="ja-JP"/>
              </w:rPr>
            </w:pPr>
            <w:r>
              <w:rPr>
                <w:lang w:eastAsia="ja-JP"/>
              </w:rPr>
              <w:t xml:space="preserve">start: </w:t>
            </w:r>
            <w:proofErr w:type="spellStart"/>
            <w:r>
              <w:rPr>
                <w:lang w:eastAsia="ja-JP"/>
              </w:rPr>
              <w:t>file_input</w:t>
            </w:r>
            <w:proofErr w:type="spellEnd"/>
          </w:p>
          <w:p w14:paraId="0A6B1D7F" w14:textId="77777777" w:rsidR="00B33527" w:rsidRDefault="00B33527" w:rsidP="007F4F04">
            <w:pPr>
              <w:pStyle w:val="Code"/>
              <w:rPr>
                <w:lang w:eastAsia="ja-JP"/>
              </w:rPr>
            </w:pPr>
          </w:p>
          <w:p w14:paraId="4A574BBB" w14:textId="77777777" w:rsidR="00B33527" w:rsidRDefault="00B33527" w:rsidP="007F4F04">
            <w:pPr>
              <w:pStyle w:val="Code"/>
              <w:rPr>
                <w:lang w:eastAsia="ja-JP"/>
              </w:rPr>
            </w:pPr>
            <w:proofErr w:type="spellStart"/>
            <w:r>
              <w:rPr>
                <w:lang w:eastAsia="ja-JP"/>
              </w:rPr>
              <w:t>file_input</w:t>
            </w:r>
            <w:proofErr w:type="spellEnd"/>
            <w:r>
              <w:rPr>
                <w:lang w:eastAsia="ja-JP"/>
              </w:rPr>
              <w:t>: (NEWLINE+ | line)* ENDMARKER</w:t>
            </w:r>
          </w:p>
          <w:p w14:paraId="1201206D" w14:textId="77777777" w:rsidR="00B33527" w:rsidRDefault="00B33527" w:rsidP="007F4F04">
            <w:pPr>
              <w:pStyle w:val="Code"/>
              <w:rPr>
                <w:lang w:eastAsia="ja-JP"/>
              </w:rPr>
            </w:pPr>
          </w:p>
          <w:p w14:paraId="5045A0C1" w14:textId="77777777" w:rsidR="00B33527" w:rsidRDefault="00B33527" w:rsidP="007F4F04">
            <w:pPr>
              <w:pStyle w:val="Code"/>
              <w:rPr>
                <w:lang w:eastAsia="ja-JP"/>
              </w:rPr>
            </w:pPr>
            <w:r>
              <w:rPr>
                <w:lang w:eastAsia="ja-JP"/>
              </w:rPr>
              <w:t xml:space="preserve">line: </w:t>
            </w:r>
            <w:proofErr w:type="spellStart"/>
            <w:r>
              <w:rPr>
                <w:lang w:eastAsia="ja-JP"/>
              </w:rPr>
              <w:t>class_def</w:t>
            </w:r>
            <w:proofErr w:type="spellEnd"/>
            <w:r>
              <w:rPr>
                <w:lang w:eastAsia="ja-JP"/>
              </w:rPr>
              <w:t xml:space="preserve"> | </w:t>
            </w:r>
            <w:proofErr w:type="spellStart"/>
            <w:r>
              <w:rPr>
                <w:lang w:eastAsia="ja-JP"/>
              </w:rPr>
              <w:t>comment_cpp</w:t>
            </w:r>
            <w:proofErr w:type="spellEnd"/>
          </w:p>
          <w:p w14:paraId="1A34FDEF" w14:textId="77777777" w:rsidR="00B33527" w:rsidRDefault="00B33527" w:rsidP="007F4F04">
            <w:pPr>
              <w:pStyle w:val="Code"/>
              <w:rPr>
                <w:lang w:eastAsia="ja-JP"/>
              </w:rPr>
            </w:pPr>
          </w:p>
          <w:p w14:paraId="7DFE69ED" w14:textId="77777777" w:rsidR="00B33527" w:rsidRDefault="00B33527" w:rsidP="007F4F04">
            <w:pPr>
              <w:pStyle w:val="Code"/>
              <w:rPr>
                <w:lang w:eastAsia="ja-JP"/>
              </w:rPr>
            </w:pPr>
            <w:r>
              <w:rPr>
                <w:lang w:eastAsia="ja-JP"/>
              </w:rPr>
              <w:t xml:space="preserve">#NOTE: 14496-1 forbids going back to a new line </w:t>
            </w:r>
            <w:proofErr w:type="spellStart"/>
            <w:r>
              <w:rPr>
                <w:lang w:eastAsia="ja-JP"/>
              </w:rPr>
              <w:t>berfore</w:t>
            </w:r>
            <w:proofErr w:type="spellEnd"/>
            <w:r>
              <w:rPr>
                <w:lang w:eastAsia="ja-JP"/>
              </w:rPr>
              <w:t xml:space="preserve"> {</w:t>
            </w:r>
          </w:p>
          <w:p w14:paraId="24329A77" w14:textId="77777777" w:rsidR="00B33527" w:rsidRDefault="00B33527" w:rsidP="007F4F04">
            <w:pPr>
              <w:pStyle w:val="Code"/>
              <w:rPr>
                <w:lang w:eastAsia="ja-JP"/>
              </w:rPr>
            </w:pPr>
            <w:r>
              <w:rPr>
                <w:lang w:eastAsia="ja-JP"/>
              </w:rPr>
              <w:t># Rule C.1 and C.2</w:t>
            </w:r>
          </w:p>
          <w:p w14:paraId="445C9A53" w14:textId="77777777" w:rsidR="00B33527" w:rsidRDefault="00B33527" w:rsidP="007F4F04">
            <w:pPr>
              <w:pStyle w:val="Code"/>
              <w:rPr>
                <w:lang w:eastAsia="ja-JP"/>
              </w:rPr>
            </w:pPr>
            <w:proofErr w:type="spellStart"/>
            <w:r>
              <w:rPr>
                <w:lang w:eastAsia="ja-JP"/>
              </w:rPr>
              <w:t>class_def</w:t>
            </w:r>
            <w:proofErr w:type="spellEnd"/>
            <w:r>
              <w:rPr>
                <w:lang w:eastAsia="ja-JP"/>
              </w:rPr>
              <w:t xml:space="preserve">: aligned? abstract? 'class' NAME+ </w:t>
            </w:r>
            <w:proofErr w:type="spellStart"/>
            <w:r>
              <w:rPr>
                <w:lang w:eastAsia="ja-JP"/>
              </w:rPr>
              <w:t>parameter_list</w:t>
            </w:r>
            <w:proofErr w:type="spellEnd"/>
            <w:r>
              <w:rPr>
                <w:lang w:eastAsia="ja-JP"/>
              </w:rPr>
              <w:t xml:space="preserve">? </w:t>
            </w:r>
            <w:proofErr w:type="spellStart"/>
            <w:r>
              <w:rPr>
                <w:lang w:eastAsia="ja-JP"/>
              </w:rPr>
              <w:t>parent_class</w:t>
            </w:r>
            <w:proofErr w:type="spellEnd"/>
            <w:r>
              <w:rPr>
                <w:lang w:eastAsia="ja-JP"/>
              </w:rPr>
              <w:t>? NEWLINE? '{' body? '}'</w:t>
            </w:r>
          </w:p>
          <w:p w14:paraId="2F994CDA" w14:textId="77777777" w:rsidR="00B33527" w:rsidRDefault="00B33527" w:rsidP="007F4F04">
            <w:pPr>
              <w:pStyle w:val="Code"/>
              <w:rPr>
                <w:lang w:eastAsia="ja-JP"/>
              </w:rPr>
            </w:pPr>
          </w:p>
          <w:p w14:paraId="272613D9" w14:textId="77777777" w:rsidR="00B33527" w:rsidRDefault="00B33527" w:rsidP="007F4F04">
            <w:pPr>
              <w:pStyle w:val="Code"/>
              <w:rPr>
                <w:lang w:eastAsia="ja-JP"/>
              </w:rPr>
            </w:pPr>
            <w:r>
              <w:rPr>
                <w:lang w:eastAsia="ja-JP"/>
              </w:rPr>
              <w:t>aligned: 'aligned' '(' NUMBER+ ')'</w:t>
            </w:r>
          </w:p>
          <w:p w14:paraId="7AD43EB3" w14:textId="77777777" w:rsidR="00B33527" w:rsidRDefault="00B33527" w:rsidP="007F4F04">
            <w:pPr>
              <w:pStyle w:val="Code"/>
              <w:rPr>
                <w:lang w:eastAsia="ja-JP"/>
              </w:rPr>
            </w:pPr>
          </w:p>
          <w:p w14:paraId="3B76552F" w14:textId="77777777" w:rsidR="00B33527" w:rsidRDefault="00B33527" w:rsidP="007F4F04">
            <w:pPr>
              <w:pStyle w:val="Code"/>
              <w:rPr>
                <w:lang w:eastAsia="ja-JP"/>
              </w:rPr>
            </w:pPr>
            <w:r>
              <w:rPr>
                <w:lang w:eastAsia="ja-JP"/>
              </w:rPr>
              <w:t>abstract: 'abstract'</w:t>
            </w:r>
          </w:p>
          <w:p w14:paraId="45AEC52A" w14:textId="77777777" w:rsidR="00B33527" w:rsidRDefault="00B33527" w:rsidP="007F4F04">
            <w:pPr>
              <w:pStyle w:val="Code"/>
              <w:rPr>
                <w:lang w:eastAsia="ja-JP"/>
              </w:rPr>
            </w:pPr>
          </w:p>
          <w:p w14:paraId="5CCEB4F9" w14:textId="77777777" w:rsidR="00B33527" w:rsidRDefault="00B33527" w:rsidP="007F4F04">
            <w:pPr>
              <w:pStyle w:val="Code"/>
              <w:rPr>
                <w:lang w:eastAsia="ja-JP"/>
              </w:rPr>
            </w:pPr>
            <w:proofErr w:type="spellStart"/>
            <w:r>
              <w:rPr>
                <w:lang w:eastAsia="ja-JP"/>
              </w:rPr>
              <w:t>parameter_list</w:t>
            </w:r>
            <w:proofErr w:type="spellEnd"/>
            <w:r>
              <w:rPr>
                <w:lang w:eastAsia="ja-JP"/>
              </w:rPr>
              <w:t>: '(' ','.parameter+ ')'</w:t>
            </w:r>
          </w:p>
          <w:p w14:paraId="010190B3" w14:textId="77777777" w:rsidR="00B33527" w:rsidRDefault="00B33527" w:rsidP="007F4F04">
            <w:pPr>
              <w:pStyle w:val="Code"/>
              <w:rPr>
                <w:lang w:eastAsia="ja-JP"/>
              </w:rPr>
            </w:pPr>
          </w:p>
          <w:p w14:paraId="3418C725" w14:textId="77777777" w:rsidR="00B33527" w:rsidRDefault="00B33527" w:rsidP="007F4F04">
            <w:pPr>
              <w:pStyle w:val="Code"/>
              <w:rPr>
                <w:lang w:eastAsia="ja-JP"/>
              </w:rPr>
            </w:pPr>
            <w:r>
              <w:rPr>
                <w:lang w:eastAsia="ja-JP"/>
              </w:rPr>
              <w:t># NOTE: we allow arrays to be passed as parameter class, however 14496-1 is not clear on this</w:t>
            </w:r>
          </w:p>
          <w:p w14:paraId="359C9F0D" w14:textId="77777777" w:rsidR="00B33527" w:rsidRDefault="00B33527" w:rsidP="007F4F04">
            <w:pPr>
              <w:pStyle w:val="Code"/>
              <w:rPr>
                <w:lang w:eastAsia="ja-JP"/>
              </w:rPr>
            </w:pPr>
            <w:r>
              <w:rPr>
                <w:lang w:eastAsia="ja-JP"/>
              </w:rPr>
              <w:t xml:space="preserve">parameter: optional? type NAME </w:t>
            </w:r>
            <w:proofErr w:type="spellStart"/>
            <w:r>
              <w:rPr>
                <w:lang w:eastAsia="ja-JP"/>
              </w:rPr>
              <w:t>array_length</w:t>
            </w:r>
            <w:proofErr w:type="spellEnd"/>
            <w:r>
              <w:rPr>
                <w:lang w:eastAsia="ja-JP"/>
              </w:rPr>
              <w:t>?</w:t>
            </w:r>
          </w:p>
          <w:p w14:paraId="548E7513" w14:textId="77777777" w:rsidR="00B33527" w:rsidRDefault="00B33527" w:rsidP="007F4F04">
            <w:pPr>
              <w:pStyle w:val="Code"/>
              <w:rPr>
                <w:lang w:eastAsia="ja-JP"/>
              </w:rPr>
            </w:pPr>
          </w:p>
          <w:p w14:paraId="782E36A9" w14:textId="77777777" w:rsidR="00B33527" w:rsidRDefault="00B33527" w:rsidP="007F4F04">
            <w:pPr>
              <w:pStyle w:val="Code"/>
              <w:rPr>
                <w:lang w:eastAsia="ja-JP"/>
              </w:rPr>
            </w:pPr>
            <w:r>
              <w:rPr>
                <w:lang w:eastAsia="ja-JP"/>
              </w:rPr>
              <w:t># NOTE: Not in 14496-1, not sure where this come from</w:t>
            </w:r>
          </w:p>
          <w:p w14:paraId="1FF3ECA7" w14:textId="77777777" w:rsidR="00B33527" w:rsidRDefault="00B33527" w:rsidP="007F4F04">
            <w:pPr>
              <w:pStyle w:val="Code"/>
              <w:rPr>
                <w:lang w:eastAsia="ja-JP"/>
              </w:rPr>
            </w:pPr>
            <w:r>
              <w:rPr>
                <w:lang w:eastAsia="ja-JP"/>
              </w:rPr>
              <w:t>optional: 'optional'</w:t>
            </w:r>
          </w:p>
          <w:p w14:paraId="6BCA94DD" w14:textId="77777777" w:rsidR="00B33527" w:rsidRDefault="00B33527" w:rsidP="007F4F04">
            <w:pPr>
              <w:pStyle w:val="Code"/>
              <w:rPr>
                <w:lang w:eastAsia="ja-JP"/>
              </w:rPr>
            </w:pPr>
          </w:p>
          <w:p w14:paraId="55BDC617" w14:textId="77777777" w:rsidR="00B33527" w:rsidRDefault="00B33527" w:rsidP="007F4F04">
            <w:pPr>
              <w:pStyle w:val="Code"/>
              <w:rPr>
                <w:lang w:eastAsia="ja-JP"/>
              </w:rPr>
            </w:pPr>
            <w:r>
              <w:rPr>
                <w:lang w:eastAsia="ja-JP"/>
              </w:rPr>
              <w:t># NOTE: would allow "unsigned bit", to be improved</w:t>
            </w:r>
          </w:p>
          <w:p w14:paraId="6C653818" w14:textId="77777777" w:rsidR="00B33527" w:rsidRDefault="00B33527" w:rsidP="007F4F04">
            <w:pPr>
              <w:pStyle w:val="Code"/>
              <w:rPr>
                <w:lang w:eastAsia="ja-JP"/>
              </w:rPr>
            </w:pPr>
            <w:r>
              <w:rPr>
                <w:lang w:eastAsia="ja-JP"/>
              </w:rPr>
              <w:t xml:space="preserve">type: signed? </w:t>
            </w:r>
            <w:proofErr w:type="spellStart"/>
            <w:r>
              <w:rPr>
                <w:lang w:eastAsia="ja-JP"/>
              </w:rPr>
              <w:t>data_type</w:t>
            </w:r>
            <w:proofErr w:type="spellEnd"/>
          </w:p>
          <w:p w14:paraId="0225E576" w14:textId="77777777" w:rsidR="00B33527" w:rsidRDefault="00B33527" w:rsidP="007F4F04">
            <w:pPr>
              <w:pStyle w:val="Code"/>
              <w:rPr>
                <w:lang w:eastAsia="ja-JP"/>
              </w:rPr>
            </w:pPr>
          </w:p>
          <w:p w14:paraId="02E09359" w14:textId="77777777" w:rsidR="00B33527" w:rsidRDefault="00B33527" w:rsidP="007F4F04">
            <w:pPr>
              <w:pStyle w:val="Code"/>
              <w:rPr>
                <w:lang w:eastAsia="ja-JP"/>
              </w:rPr>
            </w:pPr>
            <w:r>
              <w:rPr>
                <w:lang w:eastAsia="ja-JP"/>
              </w:rPr>
              <w:t>signed: 'unsigned'</w:t>
            </w:r>
          </w:p>
          <w:p w14:paraId="7C8168A4" w14:textId="77777777" w:rsidR="00B33527" w:rsidRDefault="00B33527" w:rsidP="007F4F04">
            <w:pPr>
              <w:pStyle w:val="Code"/>
              <w:rPr>
                <w:lang w:eastAsia="ja-JP"/>
              </w:rPr>
            </w:pPr>
          </w:p>
          <w:p w14:paraId="0B984BF8" w14:textId="77777777" w:rsidR="00B33527" w:rsidRDefault="00B33527" w:rsidP="007F4F04">
            <w:pPr>
              <w:pStyle w:val="Code"/>
              <w:rPr>
                <w:lang w:eastAsia="ja-JP"/>
              </w:rPr>
            </w:pPr>
            <w:proofErr w:type="spellStart"/>
            <w:r>
              <w:rPr>
                <w:lang w:eastAsia="ja-JP"/>
              </w:rPr>
              <w:t>data_type</w:t>
            </w:r>
            <w:proofErr w:type="spellEnd"/>
            <w:r>
              <w:rPr>
                <w:lang w:eastAsia="ja-JP"/>
              </w:rPr>
              <w:t>:</w:t>
            </w:r>
          </w:p>
          <w:p w14:paraId="6CA726C2" w14:textId="77777777" w:rsidR="00B33527" w:rsidRDefault="00B33527" w:rsidP="007F4F04">
            <w:pPr>
              <w:pStyle w:val="Code"/>
              <w:rPr>
                <w:lang w:eastAsia="ja-JP"/>
              </w:rPr>
            </w:pPr>
            <w:r>
              <w:rPr>
                <w:lang w:eastAsia="ja-JP"/>
              </w:rPr>
              <w:t xml:space="preserve">  | 'bit'</w:t>
            </w:r>
          </w:p>
          <w:p w14:paraId="6386CD1F" w14:textId="77777777" w:rsidR="00B33527" w:rsidRDefault="00B33527" w:rsidP="007F4F04">
            <w:pPr>
              <w:pStyle w:val="Code"/>
              <w:rPr>
                <w:lang w:eastAsia="ja-JP"/>
              </w:rPr>
            </w:pPr>
            <w:r>
              <w:rPr>
                <w:lang w:eastAsia="ja-JP"/>
              </w:rPr>
              <w:t xml:space="preserve">  | 'int'</w:t>
            </w:r>
          </w:p>
          <w:p w14:paraId="457806C9" w14:textId="77777777" w:rsidR="00B33527" w:rsidRDefault="00B33527" w:rsidP="007F4F04">
            <w:pPr>
              <w:pStyle w:val="Code"/>
              <w:rPr>
                <w:lang w:eastAsia="ja-JP"/>
              </w:rPr>
            </w:pPr>
            <w:r>
              <w:rPr>
                <w:lang w:eastAsia="ja-JP"/>
              </w:rPr>
              <w:t xml:space="preserve">  | 'double'</w:t>
            </w:r>
          </w:p>
          <w:p w14:paraId="28A935C5" w14:textId="77777777" w:rsidR="00B33527" w:rsidRDefault="00B33527" w:rsidP="007F4F04">
            <w:pPr>
              <w:pStyle w:val="Code"/>
              <w:rPr>
                <w:lang w:eastAsia="ja-JP"/>
              </w:rPr>
            </w:pPr>
          </w:p>
          <w:p w14:paraId="7E809DDB" w14:textId="77777777" w:rsidR="00B33527" w:rsidRDefault="00B33527" w:rsidP="007F4F04">
            <w:pPr>
              <w:pStyle w:val="Code"/>
              <w:rPr>
                <w:lang w:eastAsia="ja-JP"/>
              </w:rPr>
            </w:pPr>
            <w:proofErr w:type="spellStart"/>
            <w:r>
              <w:rPr>
                <w:lang w:eastAsia="ja-JP"/>
              </w:rPr>
              <w:t>array_length</w:t>
            </w:r>
            <w:proofErr w:type="spellEnd"/>
            <w:r>
              <w:rPr>
                <w:lang w:eastAsia="ja-JP"/>
              </w:rPr>
              <w:t>: '[' NUMBER* ']'</w:t>
            </w:r>
          </w:p>
          <w:p w14:paraId="2734CBDA" w14:textId="77777777" w:rsidR="00B33527" w:rsidRDefault="00B33527" w:rsidP="007F4F04">
            <w:pPr>
              <w:pStyle w:val="Code"/>
              <w:rPr>
                <w:lang w:eastAsia="ja-JP"/>
              </w:rPr>
            </w:pPr>
          </w:p>
          <w:p w14:paraId="2F7D3640" w14:textId="77777777" w:rsidR="00B33527" w:rsidRDefault="00B33527" w:rsidP="007F4F04">
            <w:pPr>
              <w:pStyle w:val="Code"/>
              <w:rPr>
                <w:lang w:eastAsia="ja-JP"/>
              </w:rPr>
            </w:pPr>
            <w:r>
              <w:rPr>
                <w:lang w:eastAsia="ja-JP"/>
              </w:rPr>
              <w:t xml:space="preserve">#NOTE: 14496-1 does not allow </w:t>
            </w:r>
            <w:proofErr w:type="spellStart"/>
            <w:r>
              <w:rPr>
                <w:lang w:eastAsia="ja-JP"/>
              </w:rPr>
              <w:t>paramters</w:t>
            </w:r>
            <w:proofErr w:type="spellEnd"/>
            <w:r>
              <w:rPr>
                <w:lang w:eastAsia="ja-JP"/>
              </w:rPr>
              <w:t xml:space="preserve"> after parent class name</w:t>
            </w:r>
          </w:p>
          <w:p w14:paraId="7196F6BC" w14:textId="77777777" w:rsidR="00B33527" w:rsidRDefault="00B33527" w:rsidP="007F4F04">
            <w:pPr>
              <w:pStyle w:val="Code"/>
              <w:rPr>
                <w:lang w:eastAsia="ja-JP"/>
              </w:rPr>
            </w:pPr>
            <w:proofErr w:type="spellStart"/>
            <w:r>
              <w:rPr>
                <w:lang w:eastAsia="ja-JP"/>
              </w:rPr>
              <w:t>parent_class</w:t>
            </w:r>
            <w:proofErr w:type="spellEnd"/>
            <w:r>
              <w:rPr>
                <w:lang w:eastAsia="ja-JP"/>
              </w:rPr>
              <w:t>: 'extends' NAME '(' ','.value+ ')'</w:t>
            </w:r>
          </w:p>
          <w:p w14:paraId="4784810F" w14:textId="77777777" w:rsidR="00B33527" w:rsidRDefault="00B33527" w:rsidP="007F4F04">
            <w:pPr>
              <w:pStyle w:val="Code"/>
              <w:rPr>
                <w:lang w:eastAsia="ja-JP"/>
              </w:rPr>
            </w:pPr>
          </w:p>
          <w:p w14:paraId="4157F28B" w14:textId="77777777" w:rsidR="00B33527" w:rsidRDefault="00B33527" w:rsidP="007F4F04">
            <w:pPr>
              <w:pStyle w:val="Code"/>
              <w:rPr>
                <w:lang w:eastAsia="ja-JP"/>
              </w:rPr>
            </w:pPr>
            <w:r>
              <w:rPr>
                <w:lang w:eastAsia="ja-JP"/>
              </w:rPr>
              <w:t xml:space="preserve">body: </w:t>
            </w:r>
            <w:proofErr w:type="spellStart"/>
            <w:r>
              <w:rPr>
                <w:lang w:eastAsia="ja-JP"/>
              </w:rPr>
              <w:t>stmt</w:t>
            </w:r>
            <w:proofErr w:type="spellEnd"/>
            <w:r>
              <w:rPr>
                <w:lang w:eastAsia="ja-JP"/>
              </w:rPr>
              <w:t>*</w:t>
            </w:r>
          </w:p>
          <w:p w14:paraId="66008D05" w14:textId="77777777" w:rsidR="00B33527" w:rsidRDefault="00B33527" w:rsidP="007F4F04">
            <w:pPr>
              <w:pStyle w:val="Code"/>
              <w:rPr>
                <w:lang w:eastAsia="ja-JP"/>
              </w:rPr>
            </w:pPr>
          </w:p>
          <w:p w14:paraId="3E2EE071" w14:textId="77777777" w:rsidR="00B33527" w:rsidRDefault="00B33527" w:rsidP="007F4F04">
            <w:pPr>
              <w:pStyle w:val="Code"/>
              <w:rPr>
                <w:lang w:eastAsia="ja-JP"/>
              </w:rPr>
            </w:pPr>
            <w:proofErr w:type="spellStart"/>
            <w:r>
              <w:rPr>
                <w:lang w:eastAsia="ja-JP"/>
              </w:rPr>
              <w:t>stmt</w:t>
            </w:r>
            <w:proofErr w:type="spellEnd"/>
            <w:r>
              <w:rPr>
                <w:lang w:eastAsia="ja-JP"/>
              </w:rPr>
              <w:t>:</w:t>
            </w:r>
          </w:p>
          <w:p w14:paraId="276530E9" w14:textId="77777777" w:rsidR="00B33527" w:rsidRDefault="00B33527" w:rsidP="007F4F04">
            <w:pPr>
              <w:pStyle w:val="Code"/>
              <w:rPr>
                <w:lang w:eastAsia="ja-JP"/>
              </w:rPr>
            </w:pPr>
            <w:r>
              <w:rPr>
                <w:lang w:eastAsia="ja-JP"/>
              </w:rPr>
              <w:t xml:space="preserve">  | </w:t>
            </w:r>
            <w:proofErr w:type="spellStart"/>
            <w:r>
              <w:rPr>
                <w:lang w:eastAsia="ja-JP"/>
              </w:rPr>
              <w:t>elementary_data_type</w:t>
            </w:r>
            <w:proofErr w:type="spellEnd"/>
          </w:p>
          <w:p w14:paraId="701216A9" w14:textId="77777777" w:rsidR="00B33527" w:rsidRDefault="00B33527" w:rsidP="007F4F04">
            <w:pPr>
              <w:pStyle w:val="Code"/>
              <w:rPr>
                <w:lang w:eastAsia="ja-JP"/>
              </w:rPr>
            </w:pPr>
            <w:r>
              <w:rPr>
                <w:lang w:eastAsia="ja-JP"/>
              </w:rPr>
              <w:t xml:space="preserve">  | </w:t>
            </w:r>
            <w:proofErr w:type="spellStart"/>
            <w:r>
              <w:rPr>
                <w:lang w:eastAsia="ja-JP"/>
              </w:rPr>
              <w:t>non_parsable_variable</w:t>
            </w:r>
            <w:proofErr w:type="spellEnd"/>
          </w:p>
          <w:p w14:paraId="00FC3E32" w14:textId="77777777" w:rsidR="00B33527" w:rsidRDefault="00B33527" w:rsidP="007F4F04">
            <w:pPr>
              <w:pStyle w:val="Code"/>
              <w:rPr>
                <w:lang w:eastAsia="ja-JP"/>
              </w:rPr>
            </w:pPr>
            <w:r>
              <w:rPr>
                <w:lang w:eastAsia="ja-JP"/>
              </w:rPr>
              <w:t xml:space="preserve">  | </w:t>
            </w:r>
            <w:proofErr w:type="spellStart"/>
            <w:r>
              <w:rPr>
                <w:lang w:eastAsia="ja-JP"/>
              </w:rPr>
              <w:t>assignment_stmt</w:t>
            </w:r>
            <w:proofErr w:type="spellEnd"/>
          </w:p>
          <w:p w14:paraId="67EAADBF" w14:textId="77777777" w:rsidR="00B33527" w:rsidRDefault="00B33527" w:rsidP="007F4F04">
            <w:pPr>
              <w:pStyle w:val="Code"/>
              <w:rPr>
                <w:lang w:eastAsia="ja-JP"/>
              </w:rPr>
            </w:pPr>
            <w:r>
              <w:rPr>
                <w:lang w:eastAsia="ja-JP"/>
              </w:rPr>
              <w:t xml:space="preserve">  | </w:t>
            </w:r>
            <w:proofErr w:type="spellStart"/>
            <w:r>
              <w:rPr>
                <w:lang w:eastAsia="ja-JP"/>
              </w:rPr>
              <w:t>object_instantiation</w:t>
            </w:r>
            <w:proofErr w:type="spellEnd"/>
          </w:p>
          <w:p w14:paraId="31187153" w14:textId="77777777" w:rsidR="00B33527" w:rsidRDefault="00B33527" w:rsidP="007F4F04">
            <w:pPr>
              <w:pStyle w:val="Code"/>
              <w:rPr>
                <w:lang w:eastAsia="ja-JP"/>
              </w:rPr>
            </w:pPr>
            <w:r>
              <w:rPr>
                <w:lang w:eastAsia="ja-JP"/>
              </w:rPr>
              <w:t xml:space="preserve">  | </w:t>
            </w:r>
            <w:proofErr w:type="spellStart"/>
            <w:r>
              <w:rPr>
                <w:lang w:eastAsia="ja-JP"/>
              </w:rPr>
              <w:t>increment_stmt</w:t>
            </w:r>
            <w:proofErr w:type="spellEnd"/>
          </w:p>
          <w:p w14:paraId="11C0428A" w14:textId="77777777" w:rsidR="00B33527" w:rsidRDefault="00B33527" w:rsidP="007F4F04">
            <w:pPr>
              <w:pStyle w:val="Code"/>
              <w:rPr>
                <w:lang w:eastAsia="ja-JP"/>
              </w:rPr>
            </w:pPr>
            <w:r>
              <w:rPr>
                <w:lang w:eastAsia="ja-JP"/>
              </w:rPr>
              <w:t xml:space="preserve">  | </w:t>
            </w:r>
            <w:proofErr w:type="spellStart"/>
            <w:r>
              <w:rPr>
                <w:lang w:eastAsia="ja-JP"/>
              </w:rPr>
              <w:t>if_stmt</w:t>
            </w:r>
            <w:proofErr w:type="spellEnd"/>
          </w:p>
          <w:p w14:paraId="17C56341" w14:textId="77777777" w:rsidR="00B33527" w:rsidRDefault="00B33527" w:rsidP="007F4F04">
            <w:pPr>
              <w:pStyle w:val="Code"/>
              <w:rPr>
                <w:lang w:eastAsia="ja-JP"/>
              </w:rPr>
            </w:pPr>
            <w:r>
              <w:rPr>
                <w:lang w:eastAsia="ja-JP"/>
              </w:rPr>
              <w:t xml:space="preserve">  | </w:t>
            </w:r>
            <w:proofErr w:type="spellStart"/>
            <w:r>
              <w:rPr>
                <w:lang w:eastAsia="ja-JP"/>
              </w:rPr>
              <w:t>switch_stmt</w:t>
            </w:r>
            <w:proofErr w:type="spellEnd"/>
          </w:p>
          <w:p w14:paraId="0A7D7428" w14:textId="77777777" w:rsidR="00B33527" w:rsidRDefault="00B33527" w:rsidP="007F4F04">
            <w:pPr>
              <w:pStyle w:val="Code"/>
              <w:rPr>
                <w:lang w:eastAsia="ja-JP"/>
              </w:rPr>
            </w:pPr>
            <w:r>
              <w:rPr>
                <w:lang w:eastAsia="ja-JP"/>
              </w:rPr>
              <w:t xml:space="preserve">  | </w:t>
            </w:r>
            <w:proofErr w:type="spellStart"/>
            <w:r>
              <w:rPr>
                <w:lang w:eastAsia="ja-JP"/>
              </w:rPr>
              <w:t>for_stmt</w:t>
            </w:r>
            <w:proofErr w:type="spellEnd"/>
          </w:p>
          <w:p w14:paraId="09DDD736" w14:textId="77777777" w:rsidR="00B33527" w:rsidRDefault="00B33527" w:rsidP="007F4F04">
            <w:pPr>
              <w:pStyle w:val="Code"/>
              <w:rPr>
                <w:lang w:eastAsia="ja-JP"/>
              </w:rPr>
            </w:pPr>
            <w:r>
              <w:rPr>
                <w:lang w:eastAsia="ja-JP"/>
              </w:rPr>
              <w:t xml:space="preserve">  | </w:t>
            </w:r>
            <w:proofErr w:type="spellStart"/>
            <w:r>
              <w:rPr>
                <w:lang w:eastAsia="ja-JP"/>
              </w:rPr>
              <w:t>do_stmt</w:t>
            </w:r>
            <w:proofErr w:type="spellEnd"/>
          </w:p>
          <w:p w14:paraId="1E95DA55" w14:textId="77777777" w:rsidR="00B33527" w:rsidRDefault="00B33527" w:rsidP="007F4F04">
            <w:pPr>
              <w:pStyle w:val="Code"/>
              <w:rPr>
                <w:lang w:eastAsia="ja-JP"/>
              </w:rPr>
            </w:pPr>
            <w:r>
              <w:rPr>
                <w:lang w:eastAsia="ja-JP"/>
              </w:rPr>
              <w:t xml:space="preserve">  | </w:t>
            </w:r>
            <w:proofErr w:type="spellStart"/>
            <w:r>
              <w:rPr>
                <w:lang w:eastAsia="ja-JP"/>
              </w:rPr>
              <w:t>while_stmt</w:t>
            </w:r>
            <w:proofErr w:type="spellEnd"/>
          </w:p>
          <w:p w14:paraId="75E5ACB1" w14:textId="77777777" w:rsidR="00B33527" w:rsidRDefault="00B33527" w:rsidP="007F4F04">
            <w:pPr>
              <w:pStyle w:val="Code"/>
              <w:rPr>
                <w:lang w:eastAsia="ja-JP"/>
              </w:rPr>
            </w:pPr>
            <w:r>
              <w:rPr>
                <w:lang w:eastAsia="ja-JP"/>
              </w:rPr>
              <w:t xml:space="preserve">  | </w:t>
            </w:r>
            <w:proofErr w:type="spellStart"/>
            <w:r>
              <w:rPr>
                <w:lang w:eastAsia="ja-JP"/>
              </w:rPr>
              <w:t>comment_cpp</w:t>
            </w:r>
            <w:proofErr w:type="spellEnd"/>
          </w:p>
          <w:p w14:paraId="071EFCE3" w14:textId="77777777" w:rsidR="00B33527" w:rsidRDefault="00B33527" w:rsidP="007F4F04">
            <w:pPr>
              <w:pStyle w:val="Code"/>
              <w:rPr>
                <w:lang w:eastAsia="ja-JP"/>
              </w:rPr>
            </w:pPr>
          </w:p>
          <w:p w14:paraId="4AD84A3C" w14:textId="77777777" w:rsidR="00B33527" w:rsidRDefault="00B33527" w:rsidP="007F4F04">
            <w:pPr>
              <w:pStyle w:val="Code"/>
              <w:rPr>
                <w:lang w:eastAsia="ja-JP"/>
              </w:rPr>
            </w:pPr>
            <w:r>
              <w:rPr>
                <w:lang w:eastAsia="ja-JP"/>
              </w:rPr>
              <w:t>#TODO: See how to do any character up to newline</w:t>
            </w:r>
          </w:p>
          <w:p w14:paraId="66A4BB5B" w14:textId="77777777" w:rsidR="00B33527" w:rsidRDefault="00B33527" w:rsidP="007F4F04">
            <w:pPr>
              <w:pStyle w:val="Code"/>
              <w:rPr>
                <w:lang w:eastAsia="ja-JP"/>
              </w:rPr>
            </w:pPr>
            <w:proofErr w:type="spellStart"/>
            <w:r>
              <w:rPr>
                <w:lang w:eastAsia="ja-JP"/>
              </w:rPr>
              <w:t>comment_cpp</w:t>
            </w:r>
            <w:proofErr w:type="spellEnd"/>
            <w:r>
              <w:rPr>
                <w:lang w:eastAsia="ja-JP"/>
              </w:rPr>
              <w:t>: '//' (NAME | 'floor' | 'class' | 'if' | 'else' | 'for' | 'extends' | NUMBER | '==' | '=' | '{' | ';' | ',' | '-' | '/' | ':' | '?'  )*</w:t>
            </w:r>
          </w:p>
          <w:p w14:paraId="58B490E9" w14:textId="77777777" w:rsidR="00B33527" w:rsidRDefault="00B33527" w:rsidP="007F4F04">
            <w:pPr>
              <w:pStyle w:val="Code"/>
              <w:rPr>
                <w:lang w:eastAsia="ja-JP"/>
              </w:rPr>
            </w:pPr>
          </w:p>
          <w:p w14:paraId="22282857" w14:textId="77777777" w:rsidR="00B33527" w:rsidRDefault="00B33527" w:rsidP="007F4F04">
            <w:pPr>
              <w:pStyle w:val="Code"/>
              <w:rPr>
                <w:lang w:eastAsia="ja-JP"/>
              </w:rPr>
            </w:pPr>
            <w:r>
              <w:rPr>
                <w:lang w:eastAsia="ja-JP"/>
              </w:rPr>
              <w:t># Rule E.1 and A.1</w:t>
            </w:r>
          </w:p>
          <w:p w14:paraId="79A06872" w14:textId="77777777" w:rsidR="00B33527" w:rsidRDefault="00B33527" w:rsidP="007F4F04">
            <w:pPr>
              <w:pStyle w:val="Code"/>
              <w:rPr>
                <w:lang w:eastAsia="ja-JP"/>
              </w:rPr>
            </w:pPr>
            <w:proofErr w:type="spellStart"/>
            <w:r>
              <w:rPr>
                <w:lang w:eastAsia="ja-JP"/>
              </w:rPr>
              <w:t>elementary_data_type</w:t>
            </w:r>
            <w:proofErr w:type="spellEnd"/>
            <w:r>
              <w:rPr>
                <w:lang w:eastAsia="ja-JP"/>
              </w:rPr>
              <w:t xml:space="preserve">: template? aligned? </w:t>
            </w:r>
            <w:proofErr w:type="spellStart"/>
            <w:r>
              <w:rPr>
                <w:lang w:eastAsia="ja-JP"/>
              </w:rPr>
              <w:t>const</w:t>
            </w:r>
            <w:proofErr w:type="spellEnd"/>
            <w:r>
              <w:rPr>
                <w:lang w:eastAsia="ja-JP"/>
              </w:rPr>
              <w:t xml:space="preserve">? type length NAME </w:t>
            </w:r>
            <w:proofErr w:type="spellStart"/>
            <w:r>
              <w:rPr>
                <w:lang w:eastAsia="ja-JP"/>
              </w:rPr>
              <w:t>array_length</w:t>
            </w:r>
            <w:proofErr w:type="spellEnd"/>
            <w:r>
              <w:rPr>
                <w:lang w:eastAsia="ja-JP"/>
              </w:rPr>
              <w:t xml:space="preserve">? </w:t>
            </w:r>
            <w:proofErr w:type="spellStart"/>
            <w:r>
              <w:rPr>
                <w:lang w:eastAsia="ja-JP"/>
              </w:rPr>
              <w:t>assigned_value</w:t>
            </w:r>
            <w:proofErr w:type="spellEnd"/>
            <w:r>
              <w:rPr>
                <w:lang w:eastAsia="ja-JP"/>
              </w:rPr>
              <w:t>? ';'</w:t>
            </w:r>
          </w:p>
          <w:p w14:paraId="19D3CB43" w14:textId="77777777" w:rsidR="00B33527" w:rsidRDefault="00B33527" w:rsidP="007F4F04">
            <w:pPr>
              <w:pStyle w:val="Code"/>
              <w:rPr>
                <w:lang w:eastAsia="ja-JP"/>
              </w:rPr>
            </w:pPr>
          </w:p>
          <w:p w14:paraId="6D2987E7" w14:textId="77777777" w:rsidR="00B33527" w:rsidRDefault="00B33527" w:rsidP="007F4F04">
            <w:pPr>
              <w:pStyle w:val="Code"/>
              <w:rPr>
                <w:lang w:eastAsia="ja-JP"/>
              </w:rPr>
            </w:pPr>
            <w:proofErr w:type="spellStart"/>
            <w:r>
              <w:rPr>
                <w:lang w:eastAsia="ja-JP"/>
              </w:rPr>
              <w:t>non_parsable_variable</w:t>
            </w:r>
            <w:proofErr w:type="spellEnd"/>
            <w:r>
              <w:rPr>
                <w:lang w:eastAsia="ja-JP"/>
              </w:rPr>
              <w:t xml:space="preserve">: template? </w:t>
            </w:r>
            <w:proofErr w:type="spellStart"/>
            <w:r>
              <w:rPr>
                <w:lang w:eastAsia="ja-JP"/>
              </w:rPr>
              <w:t>const</w:t>
            </w:r>
            <w:proofErr w:type="spellEnd"/>
            <w:r>
              <w:rPr>
                <w:lang w:eastAsia="ja-JP"/>
              </w:rPr>
              <w:t xml:space="preserve">? type NAME </w:t>
            </w:r>
            <w:proofErr w:type="spellStart"/>
            <w:r>
              <w:rPr>
                <w:lang w:eastAsia="ja-JP"/>
              </w:rPr>
              <w:t>array_length</w:t>
            </w:r>
            <w:proofErr w:type="spellEnd"/>
            <w:r>
              <w:rPr>
                <w:lang w:eastAsia="ja-JP"/>
              </w:rPr>
              <w:t xml:space="preserve">? </w:t>
            </w:r>
            <w:proofErr w:type="spellStart"/>
            <w:r>
              <w:rPr>
                <w:lang w:eastAsia="ja-JP"/>
              </w:rPr>
              <w:t>assigned_value</w:t>
            </w:r>
            <w:proofErr w:type="spellEnd"/>
            <w:r>
              <w:rPr>
                <w:lang w:eastAsia="ja-JP"/>
              </w:rPr>
              <w:t>? ';'</w:t>
            </w:r>
          </w:p>
          <w:p w14:paraId="6D4F9C74" w14:textId="77777777" w:rsidR="00B33527" w:rsidRDefault="00B33527" w:rsidP="007F4F04">
            <w:pPr>
              <w:pStyle w:val="Code"/>
              <w:rPr>
                <w:lang w:eastAsia="ja-JP"/>
              </w:rPr>
            </w:pPr>
          </w:p>
          <w:p w14:paraId="223211F1" w14:textId="77777777" w:rsidR="00B33527" w:rsidRDefault="00B33527" w:rsidP="007F4F04">
            <w:pPr>
              <w:pStyle w:val="Code"/>
              <w:rPr>
                <w:lang w:eastAsia="ja-JP"/>
              </w:rPr>
            </w:pPr>
            <w:r>
              <w:rPr>
                <w:lang w:eastAsia="ja-JP"/>
              </w:rPr>
              <w:t xml:space="preserve">#NOTE: Not in 14496-1 but used in 14496-12 </w:t>
            </w:r>
          </w:p>
          <w:p w14:paraId="75E71181" w14:textId="77777777" w:rsidR="00B33527" w:rsidRDefault="00B33527" w:rsidP="007F4F04">
            <w:pPr>
              <w:pStyle w:val="Code"/>
              <w:rPr>
                <w:lang w:eastAsia="ja-JP"/>
              </w:rPr>
            </w:pPr>
            <w:r>
              <w:rPr>
                <w:lang w:eastAsia="ja-JP"/>
              </w:rPr>
              <w:t>template: 'template'</w:t>
            </w:r>
          </w:p>
          <w:p w14:paraId="3C978297" w14:textId="77777777" w:rsidR="00B33527" w:rsidRDefault="00B33527" w:rsidP="007F4F04">
            <w:pPr>
              <w:pStyle w:val="Code"/>
              <w:rPr>
                <w:lang w:eastAsia="ja-JP"/>
              </w:rPr>
            </w:pPr>
          </w:p>
          <w:p w14:paraId="1B79B718" w14:textId="77777777" w:rsidR="00B33527" w:rsidRDefault="00B33527" w:rsidP="007F4F04">
            <w:pPr>
              <w:pStyle w:val="Code"/>
              <w:rPr>
                <w:lang w:eastAsia="ja-JP"/>
              </w:rPr>
            </w:pPr>
            <w:proofErr w:type="spellStart"/>
            <w:r>
              <w:rPr>
                <w:lang w:eastAsia="ja-JP"/>
              </w:rPr>
              <w:t>const</w:t>
            </w:r>
            <w:proofErr w:type="spellEnd"/>
            <w:r>
              <w:rPr>
                <w:lang w:eastAsia="ja-JP"/>
              </w:rPr>
              <w:t>: '</w:t>
            </w:r>
            <w:proofErr w:type="spellStart"/>
            <w:r>
              <w:rPr>
                <w:lang w:eastAsia="ja-JP"/>
              </w:rPr>
              <w:t>const</w:t>
            </w:r>
            <w:proofErr w:type="spellEnd"/>
            <w:r>
              <w:rPr>
                <w:lang w:eastAsia="ja-JP"/>
              </w:rPr>
              <w:t>'</w:t>
            </w:r>
          </w:p>
          <w:p w14:paraId="2771DE33" w14:textId="77777777" w:rsidR="00B33527" w:rsidRDefault="00B33527" w:rsidP="007F4F04">
            <w:pPr>
              <w:pStyle w:val="Code"/>
              <w:rPr>
                <w:lang w:eastAsia="ja-JP"/>
              </w:rPr>
            </w:pPr>
          </w:p>
          <w:p w14:paraId="56661322" w14:textId="77777777" w:rsidR="00B33527" w:rsidRDefault="00B33527" w:rsidP="007F4F04">
            <w:pPr>
              <w:pStyle w:val="Code"/>
              <w:rPr>
                <w:lang w:eastAsia="ja-JP"/>
              </w:rPr>
            </w:pPr>
            <w:r>
              <w:rPr>
                <w:lang w:eastAsia="ja-JP"/>
              </w:rPr>
              <w:t>length: '(' (NUMBER | NAME) ')'</w:t>
            </w:r>
          </w:p>
          <w:p w14:paraId="24F8D991" w14:textId="77777777" w:rsidR="00B33527" w:rsidRDefault="00B33527" w:rsidP="007F4F04">
            <w:pPr>
              <w:pStyle w:val="Code"/>
              <w:rPr>
                <w:lang w:eastAsia="ja-JP"/>
              </w:rPr>
            </w:pPr>
          </w:p>
          <w:p w14:paraId="79BF5DD3" w14:textId="77777777" w:rsidR="00B33527" w:rsidRDefault="00B33527" w:rsidP="007F4F04">
            <w:pPr>
              <w:pStyle w:val="Code"/>
              <w:rPr>
                <w:lang w:eastAsia="ja-JP"/>
              </w:rPr>
            </w:pPr>
            <w:r>
              <w:rPr>
                <w:lang w:eastAsia="ja-JP"/>
              </w:rPr>
              <w:t>#NOTE: array initialisation with {val1, val2, ...} not in 14496-1</w:t>
            </w:r>
          </w:p>
          <w:p w14:paraId="3D7F52CD" w14:textId="77777777" w:rsidR="00B33527" w:rsidRDefault="00B33527" w:rsidP="007F4F04">
            <w:pPr>
              <w:pStyle w:val="Code"/>
              <w:rPr>
                <w:lang w:eastAsia="ja-JP"/>
              </w:rPr>
            </w:pPr>
            <w:proofErr w:type="spellStart"/>
            <w:r>
              <w:rPr>
                <w:lang w:eastAsia="ja-JP"/>
              </w:rPr>
              <w:t>assigned_value</w:t>
            </w:r>
            <w:proofErr w:type="spellEnd"/>
            <w:r>
              <w:rPr>
                <w:lang w:eastAsia="ja-JP"/>
              </w:rPr>
              <w:t xml:space="preserve">: '=' (value | </w:t>
            </w:r>
            <w:proofErr w:type="spellStart"/>
            <w:r>
              <w:rPr>
                <w:lang w:eastAsia="ja-JP"/>
              </w:rPr>
              <w:t>array_initialisation</w:t>
            </w:r>
            <w:proofErr w:type="spellEnd"/>
            <w:r>
              <w:rPr>
                <w:lang w:eastAsia="ja-JP"/>
              </w:rPr>
              <w:t>)</w:t>
            </w:r>
          </w:p>
          <w:p w14:paraId="589852B8" w14:textId="77777777" w:rsidR="00B33527" w:rsidRDefault="00B33527" w:rsidP="007F4F04">
            <w:pPr>
              <w:pStyle w:val="Code"/>
              <w:rPr>
                <w:lang w:eastAsia="ja-JP"/>
              </w:rPr>
            </w:pPr>
          </w:p>
          <w:p w14:paraId="66AA4B49" w14:textId="77777777" w:rsidR="00B33527" w:rsidRDefault="00B33527" w:rsidP="007F4F04">
            <w:pPr>
              <w:pStyle w:val="Code"/>
              <w:rPr>
                <w:lang w:eastAsia="ja-JP"/>
              </w:rPr>
            </w:pPr>
            <w:proofErr w:type="spellStart"/>
            <w:r>
              <w:rPr>
                <w:lang w:eastAsia="ja-JP"/>
              </w:rPr>
              <w:t>object_instantiation</w:t>
            </w:r>
            <w:proofErr w:type="spellEnd"/>
            <w:r>
              <w:rPr>
                <w:lang w:eastAsia="ja-JP"/>
              </w:rPr>
              <w:t xml:space="preserve">: NAME </w:t>
            </w:r>
            <w:proofErr w:type="spellStart"/>
            <w:r>
              <w:rPr>
                <w:lang w:eastAsia="ja-JP"/>
              </w:rPr>
              <w:t>NAME</w:t>
            </w:r>
            <w:proofErr w:type="spellEnd"/>
            <w:r>
              <w:rPr>
                <w:lang w:eastAsia="ja-JP"/>
              </w:rPr>
              <w:t xml:space="preserve"> ( '(' ','.value+ ')' )* </w:t>
            </w:r>
            <w:proofErr w:type="spellStart"/>
            <w:r>
              <w:rPr>
                <w:lang w:eastAsia="ja-JP"/>
              </w:rPr>
              <w:t>array_length</w:t>
            </w:r>
            <w:proofErr w:type="spellEnd"/>
            <w:r>
              <w:rPr>
                <w:lang w:eastAsia="ja-JP"/>
              </w:rPr>
              <w:t>? ';'</w:t>
            </w:r>
          </w:p>
          <w:p w14:paraId="2E1725AF" w14:textId="77777777" w:rsidR="00B33527" w:rsidRDefault="00B33527" w:rsidP="007F4F04">
            <w:pPr>
              <w:pStyle w:val="Code"/>
              <w:rPr>
                <w:lang w:eastAsia="ja-JP"/>
              </w:rPr>
            </w:pPr>
          </w:p>
          <w:p w14:paraId="490D6F35" w14:textId="77777777" w:rsidR="00B33527" w:rsidRDefault="00B33527" w:rsidP="007F4F04">
            <w:pPr>
              <w:pStyle w:val="Code"/>
              <w:rPr>
                <w:lang w:eastAsia="ja-JP"/>
              </w:rPr>
            </w:pPr>
            <w:proofErr w:type="spellStart"/>
            <w:r>
              <w:rPr>
                <w:lang w:eastAsia="ja-JP"/>
              </w:rPr>
              <w:t>variable_assignment</w:t>
            </w:r>
            <w:proofErr w:type="spellEnd"/>
            <w:r>
              <w:rPr>
                <w:lang w:eastAsia="ja-JP"/>
              </w:rPr>
              <w:t xml:space="preserve">: NAME </w:t>
            </w:r>
            <w:proofErr w:type="spellStart"/>
            <w:r>
              <w:rPr>
                <w:lang w:eastAsia="ja-JP"/>
              </w:rPr>
              <w:t>assigned_value</w:t>
            </w:r>
            <w:proofErr w:type="spellEnd"/>
          </w:p>
          <w:p w14:paraId="23702CC8" w14:textId="77777777" w:rsidR="00B33527" w:rsidRDefault="00B33527" w:rsidP="007F4F04">
            <w:pPr>
              <w:pStyle w:val="Code"/>
              <w:rPr>
                <w:lang w:eastAsia="ja-JP"/>
              </w:rPr>
            </w:pPr>
            <w:proofErr w:type="spellStart"/>
            <w:r>
              <w:rPr>
                <w:lang w:eastAsia="ja-JP"/>
              </w:rPr>
              <w:t>assignment_stmt</w:t>
            </w:r>
            <w:proofErr w:type="spellEnd"/>
            <w:r>
              <w:rPr>
                <w:lang w:eastAsia="ja-JP"/>
              </w:rPr>
              <w:t xml:space="preserve">: </w:t>
            </w:r>
            <w:proofErr w:type="spellStart"/>
            <w:r>
              <w:rPr>
                <w:lang w:eastAsia="ja-JP"/>
              </w:rPr>
              <w:t>variable_assignment</w:t>
            </w:r>
            <w:proofErr w:type="spellEnd"/>
            <w:r>
              <w:rPr>
                <w:lang w:eastAsia="ja-JP"/>
              </w:rPr>
              <w:t xml:space="preserve"> ';'</w:t>
            </w:r>
          </w:p>
          <w:p w14:paraId="2172B70B" w14:textId="77777777" w:rsidR="00B33527" w:rsidRDefault="00B33527" w:rsidP="007F4F04">
            <w:pPr>
              <w:pStyle w:val="Code"/>
              <w:rPr>
                <w:lang w:eastAsia="ja-JP"/>
              </w:rPr>
            </w:pPr>
          </w:p>
          <w:p w14:paraId="48E4F84A" w14:textId="77777777" w:rsidR="00B33527" w:rsidRDefault="00B33527" w:rsidP="007F4F04">
            <w:pPr>
              <w:pStyle w:val="Code"/>
              <w:rPr>
                <w:lang w:eastAsia="ja-JP"/>
              </w:rPr>
            </w:pPr>
            <w:r>
              <w:rPr>
                <w:lang w:eastAsia="ja-JP"/>
              </w:rPr>
              <w:t xml:space="preserve">#TODO: This rule should not allow </w:t>
            </w:r>
            <w:proofErr w:type="spellStart"/>
            <w:r>
              <w:rPr>
                <w:lang w:eastAsia="ja-JP"/>
              </w:rPr>
              <w:t>whitepaces</w:t>
            </w:r>
            <w:proofErr w:type="spellEnd"/>
            <w:r>
              <w:rPr>
                <w:lang w:eastAsia="ja-JP"/>
              </w:rPr>
              <w:t xml:space="preserve"> between name and '+'s</w:t>
            </w:r>
          </w:p>
          <w:p w14:paraId="1315F9D0" w14:textId="77777777" w:rsidR="00B33527" w:rsidRDefault="00B33527" w:rsidP="007F4F04">
            <w:pPr>
              <w:pStyle w:val="Code"/>
              <w:rPr>
                <w:lang w:eastAsia="ja-JP"/>
              </w:rPr>
            </w:pPr>
            <w:proofErr w:type="spellStart"/>
            <w:r>
              <w:rPr>
                <w:lang w:eastAsia="ja-JP"/>
              </w:rPr>
              <w:t>variable_incr</w:t>
            </w:r>
            <w:proofErr w:type="spellEnd"/>
            <w:r>
              <w:rPr>
                <w:lang w:eastAsia="ja-JP"/>
              </w:rPr>
              <w:t>: NAME '+' '+'</w:t>
            </w:r>
          </w:p>
          <w:p w14:paraId="4D1D6C9D" w14:textId="77777777" w:rsidR="00B33527" w:rsidRDefault="00B33527" w:rsidP="007F4F04">
            <w:pPr>
              <w:pStyle w:val="Code"/>
              <w:rPr>
                <w:lang w:eastAsia="ja-JP"/>
              </w:rPr>
            </w:pPr>
          </w:p>
          <w:p w14:paraId="7CDCAAE2" w14:textId="77777777" w:rsidR="00B33527" w:rsidRDefault="00B33527" w:rsidP="007F4F04">
            <w:pPr>
              <w:pStyle w:val="Code"/>
              <w:rPr>
                <w:lang w:eastAsia="ja-JP"/>
              </w:rPr>
            </w:pPr>
            <w:proofErr w:type="spellStart"/>
            <w:r>
              <w:rPr>
                <w:lang w:eastAsia="ja-JP"/>
              </w:rPr>
              <w:t>increment_stmt</w:t>
            </w:r>
            <w:proofErr w:type="spellEnd"/>
            <w:r>
              <w:rPr>
                <w:lang w:eastAsia="ja-JP"/>
              </w:rPr>
              <w:t xml:space="preserve">: </w:t>
            </w:r>
            <w:proofErr w:type="spellStart"/>
            <w:r>
              <w:rPr>
                <w:lang w:eastAsia="ja-JP"/>
              </w:rPr>
              <w:t>variable_incr</w:t>
            </w:r>
            <w:proofErr w:type="spellEnd"/>
            <w:r>
              <w:rPr>
                <w:lang w:eastAsia="ja-JP"/>
              </w:rPr>
              <w:t xml:space="preserve"> ';'</w:t>
            </w:r>
          </w:p>
          <w:p w14:paraId="389496DD" w14:textId="77777777" w:rsidR="00B33527" w:rsidRDefault="00B33527" w:rsidP="007F4F04">
            <w:pPr>
              <w:pStyle w:val="Code"/>
              <w:rPr>
                <w:lang w:eastAsia="ja-JP"/>
              </w:rPr>
            </w:pPr>
          </w:p>
          <w:p w14:paraId="376C7261" w14:textId="77777777" w:rsidR="00B33527" w:rsidRDefault="00B33527" w:rsidP="007F4F04">
            <w:pPr>
              <w:pStyle w:val="Code"/>
              <w:rPr>
                <w:lang w:eastAsia="ja-JP"/>
              </w:rPr>
            </w:pPr>
            <w:r>
              <w:rPr>
                <w:lang w:eastAsia="ja-JP"/>
              </w:rPr>
              <w:t>#NOTE: STRING literal e.g. '</w:t>
            </w:r>
            <w:proofErr w:type="spellStart"/>
            <w:r>
              <w:rPr>
                <w:lang w:eastAsia="ja-JP"/>
              </w:rPr>
              <w:t>uuid</w:t>
            </w:r>
            <w:proofErr w:type="spellEnd"/>
            <w:r>
              <w:rPr>
                <w:lang w:eastAsia="ja-JP"/>
              </w:rPr>
              <w:t>' is not allowed in 14496-1</w:t>
            </w:r>
          </w:p>
          <w:p w14:paraId="566CC1C3" w14:textId="77777777" w:rsidR="00B33527" w:rsidRDefault="00B33527" w:rsidP="007F4F04">
            <w:pPr>
              <w:pStyle w:val="Code"/>
              <w:rPr>
                <w:lang w:eastAsia="ja-JP"/>
              </w:rPr>
            </w:pPr>
            <w:r>
              <w:rPr>
                <w:lang w:eastAsia="ja-JP"/>
              </w:rPr>
              <w:t xml:space="preserve">#NOTE: NUMBER catches decimal, octal, hexadecimal, binary, </w:t>
            </w:r>
            <w:proofErr w:type="spellStart"/>
            <w:r>
              <w:rPr>
                <w:lang w:eastAsia="ja-JP"/>
              </w:rPr>
              <w:t>foating</w:t>
            </w:r>
            <w:proofErr w:type="spellEnd"/>
            <w:r>
              <w:rPr>
                <w:lang w:eastAsia="ja-JP"/>
              </w:rPr>
              <w:t xml:space="preserve"> point (scientific </w:t>
            </w:r>
            <w:proofErr w:type="spellStart"/>
            <w:r>
              <w:rPr>
                <w:lang w:eastAsia="ja-JP"/>
              </w:rPr>
              <w:t>noation</w:t>
            </w:r>
            <w:proofErr w:type="spellEnd"/>
            <w:r>
              <w:rPr>
                <w:lang w:eastAsia="ja-JP"/>
              </w:rPr>
              <w:t xml:space="preserve">) and even imaginary number. Too broad for SDL. </w:t>
            </w:r>
          </w:p>
          <w:p w14:paraId="25523D78" w14:textId="77777777" w:rsidR="00B33527" w:rsidRDefault="00B33527" w:rsidP="007F4F04">
            <w:pPr>
              <w:pStyle w:val="Code"/>
              <w:rPr>
                <w:lang w:eastAsia="ja-JP"/>
              </w:rPr>
            </w:pPr>
            <w:r>
              <w:rPr>
                <w:lang w:eastAsia="ja-JP"/>
              </w:rPr>
              <w:t>value: function | expr | '-'? NUMBER | NAME | STRING</w:t>
            </w:r>
          </w:p>
          <w:p w14:paraId="5F0CE016" w14:textId="77777777" w:rsidR="00B33527" w:rsidRDefault="00B33527" w:rsidP="007F4F04">
            <w:pPr>
              <w:pStyle w:val="Code"/>
              <w:rPr>
                <w:lang w:eastAsia="ja-JP"/>
              </w:rPr>
            </w:pPr>
          </w:p>
          <w:p w14:paraId="0BFD8E60" w14:textId="77777777" w:rsidR="00B33527" w:rsidRDefault="00B33527" w:rsidP="007F4F04">
            <w:pPr>
              <w:pStyle w:val="Code"/>
              <w:rPr>
                <w:lang w:eastAsia="ja-JP"/>
              </w:rPr>
            </w:pPr>
            <w:r>
              <w:rPr>
                <w:lang w:eastAsia="ja-JP"/>
              </w:rPr>
              <w:t>expr:  (value operator value) | ( '(' value operator value ')' )</w:t>
            </w:r>
          </w:p>
          <w:p w14:paraId="194BBF4F" w14:textId="77777777" w:rsidR="00B33527" w:rsidRDefault="00B33527" w:rsidP="007F4F04">
            <w:pPr>
              <w:pStyle w:val="Code"/>
              <w:rPr>
                <w:lang w:eastAsia="ja-JP"/>
              </w:rPr>
            </w:pPr>
          </w:p>
          <w:p w14:paraId="09F709A7" w14:textId="77777777" w:rsidR="00B33527" w:rsidRDefault="00B33527" w:rsidP="007F4F04">
            <w:pPr>
              <w:pStyle w:val="Code"/>
              <w:rPr>
                <w:lang w:eastAsia="ja-JP"/>
              </w:rPr>
            </w:pPr>
            <w:r>
              <w:rPr>
                <w:lang w:eastAsia="ja-JP"/>
              </w:rPr>
              <w:t>#NOTE: &amp; and &amp;&amp; not in 14496-1 but used in 14496-12</w:t>
            </w:r>
          </w:p>
          <w:p w14:paraId="6539F7E0" w14:textId="77777777" w:rsidR="00B33527" w:rsidRDefault="00B33527" w:rsidP="007F4F04">
            <w:pPr>
              <w:pStyle w:val="Code"/>
              <w:rPr>
                <w:lang w:eastAsia="ja-JP"/>
              </w:rPr>
            </w:pPr>
            <w:r>
              <w:rPr>
                <w:lang w:eastAsia="ja-JP"/>
              </w:rPr>
              <w:t xml:space="preserve">operator: </w:t>
            </w:r>
            <w:proofErr w:type="spellStart"/>
            <w:r>
              <w:rPr>
                <w:lang w:eastAsia="ja-JP"/>
              </w:rPr>
              <w:t>operator_test</w:t>
            </w:r>
            <w:proofErr w:type="spellEnd"/>
            <w:r>
              <w:rPr>
                <w:lang w:eastAsia="ja-JP"/>
              </w:rPr>
              <w:t xml:space="preserve"> | </w:t>
            </w:r>
            <w:proofErr w:type="spellStart"/>
            <w:r>
              <w:rPr>
                <w:lang w:eastAsia="ja-JP"/>
              </w:rPr>
              <w:t>operator_logical</w:t>
            </w:r>
            <w:proofErr w:type="spellEnd"/>
            <w:r>
              <w:rPr>
                <w:lang w:eastAsia="ja-JP"/>
              </w:rPr>
              <w:t xml:space="preserve"> | </w:t>
            </w:r>
            <w:proofErr w:type="spellStart"/>
            <w:r>
              <w:rPr>
                <w:lang w:eastAsia="ja-JP"/>
              </w:rPr>
              <w:t>operator_bin</w:t>
            </w:r>
            <w:proofErr w:type="spellEnd"/>
            <w:r>
              <w:rPr>
                <w:lang w:eastAsia="ja-JP"/>
              </w:rPr>
              <w:t xml:space="preserve"> | </w:t>
            </w:r>
            <w:proofErr w:type="spellStart"/>
            <w:r>
              <w:rPr>
                <w:lang w:eastAsia="ja-JP"/>
              </w:rPr>
              <w:t>operator_math</w:t>
            </w:r>
            <w:proofErr w:type="spellEnd"/>
          </w:p>
          <w:p w14:paraId="7BE72CA8" w14:textId="77777777" w:rsidR="00B33527" w:rsidRDefault="00B33527" w:rsidP="007F4F04">
            <w:pPr>
              <w:pStyle w:val="Code"/>
              <w:rPr>
                <w:lang w:eastAsia="ja-JP"/>
              </w:rPr>
            </w:pPr>
          </w:p>
          <w:p w14:paraId="6EA91287" w14:textId="77777777" w:rsidR="00B33527" w:rsidRDefault="00B33527" w:rsidP="007F4F04">
            <w:pPr>
              <w:pStyle w:val="Code"/>
              <w:rPr>
                <w:lang w:eastAsia="ja-JP"/>
              </w:rPr>
            </w:pPr>
            <w:proofErr w:type="spellStart"/>
            <w:r>
              <w:rPr>
                <w:lang w:eastAsia="ja-JP"/>
              </w:rPr>
              <w:t>operator_math</w:t>
            </w:r>
            <w:proofErr w:type="spellEnd"/>
            <w:r>
              <w:rPr>
                <w:lang w:eastAsia="ja-JP"/>
              </w:rPr>
              <w:t>: '+' | '-' | '/' | '*'</w:t>
            </w:r>
          </w:p>
          <w:p w14:paraId="6738BBA7" w14:textId="77777777" w:rsidR="00B33527" w:rsidRDefault="00B33527" w:rsidP="007F4F04">
            <w:pPr>
              <w:pStyle w:val="Code"/>
              <w:rPr>
                <w:lang w:eastAsia="ja-JP"/>
              </w:rPr>
            </w:pPr>
          </w:p>
          <w:p w14:paraId="0683E431" w14:textId="77777777" w:rsidR="00B33527" w:rsidRDefault="00B33527" w:rsidP="007F4F04">
            <w:pPr>
              <w:pStyle w:val="Code"/>
              <w:rPr>
                <w:lang w:eastAsia="ja-JP"/>
              </w:rPr>
            </w:pPr>
            <w:proofErr w:type="spellStart"/>
            <w:r>
              <w:rPr>
                <w:lang w:eastAsia="ja-JP"/>
              </w:rPr>
              <w:t>operator_test</w:t>
            </w:r>
            <w:proofErr w:type="spellEnd"/>
            <w:r>
              <w:rPr>
                <w:lang w:eastAsia="ja-JP"/>
              </w:rPr>
              <w:t>: '==' | '&lt;=' | '&lt;' | '&gt;=' | '&gt;' | '!='</w:t>
            </w:r>
          </w:p>
          <w:p w14:paraId="0CD5DC35" w14:textId="77777777" w:rsidR="00B33527" w:rsidRDefault="00B33527" w:rsidP="007F4F04">
            <w:pPr>
              <w:pStyle w:val="Code"/>
              <w:rPr>
                <w:lang w:eastAsia="ja-JP"/>
              </w:rPr>
            </w:pPr>
          </w:p>
          <w:p w14:paraId="036D9DC5" w14:textId="77777777" w:rsidR="00B33527" w:rsidRDefault="00B33527" w:rsidP="007F4F04">
            <w:pPr>
              <w:pStyle w:val="Code"/>
              <w:rPr>
                <w:lang w:eastAsia="ja-JP"/>
              </w:rPr>
            </w:pPr>
            <w:proofErr w:type="spellStart"/>
            <w:r>
              <w:rPr>
                <w:lang w:eastAsia="ja-JP"/>
              </w:rPr>
              <w:t>operator_bin</w:t>
            </w:r>
            <w:proofErr w:type="spellEnd"/>
            <w:r>
              <w:rPr>
                <w:lang w:eastAsia="ja-JP"/>
              </w:rPr>
              <w:t>: '&amp;' | '|'</w:t>
            </w:r>
          </w:p>
          <w:p w14:paraId="1F4A511B" w14:textId="77777777" w:rsidR="00B33527" w:rsidRDefault="00B33527" w:rsidP="007F4F04">
            <w:pPr>
              <w:pStyle w:val="Code"/>
              <w:rPr>
                <w:lang w:eastAsia="ja-JP"/>
              </w:rPr>
            </w:pPr>
          </w:p>
          <w:p w14:paraId="011637AD" w14:textId="77777777" w:rsidR="00B33527" w:rsidRDefault="00B33527" w:rsidP="007F4F04">
            <w:pPr>
              <w:pStyle w:val="Code"/>
              <w:rPr>
                <w:lang w:eastAsia="ja-JP"/>
              </w:rPr>
            </w:pPr>
            <w:proofErr w:type="spellStart"/>
            <w:r>
              <w:rPr>
                <w:lang w:eastAsia="ja-JP"/>
              </w:rPr>
              <w:t>operator_logical</w:t>
            </w:r>
            <w:proofErr w:type="spellEnd"/>
            <w:r>
              <w:rPr>
                <w:lang w:eastAsia="ja-JP"/>
              </w:rPr>
              <w:t>: '&amp;' '&amp;' | '|' '|'</w:t>
            </w:r>
          </w:p>
          <w:p w14:paraId="4C62AA89" w14:textId="77777777" w:rsidR="00B33527" w:rsidRDefault="00B33527" w:rsidP="007F4F04">
            <w:pPr>
              <w:pStyle w:val="Code"/>
              <w:rPr>
                <w:lang w:eastAsia="ja-JP"/>
              </w:rPr>
            </w:pPr>
          </w:p>
          <w:p w14:paraId="00351694" w14:textId="77777777" w:rsidR="00B33527" w:rsidRDefault="00B33527" w:rsidP="007F4F04">
            <w:pPr>
              <w:pStyle w:val="Code"/>
              <w:rPr>
                <w:lang w:eastAsia="ja-JP"/>
              </w:rPr>
            </w:pPr>
            <w:r>
              <w:rPr>
                <w:lang w:eastAsia="ja-JP"/>
              </w:rPr>
              <w:t xml:space="preserve">function: </w:t>
            </w:r>
            <w:proofErr w:type="spellStart"/>
            <w:r>
              <w:rPr>
                <w:lang w:eastAsia="ja-JP"/>
              </w:rPr>
              <w:t>function_name</w:t>
            </w:r>
            <w:proofErr w:type="spellEnd"/>
            <w:r>
              <w:rPr>
                <w:lang w:eastAsia="ja-JP"/>
              </w:rPr>
              <w:t xml:space="preserve"> '(' value ')'</w:t>
            </w:r>
          </w:p>
          <w:p w14:paraId="0FAFCB50" w14:textId="77777777" w:rsidR="00B33527" w:rsidRDefault="00B33527" w:rsidP="007F4F04">
            <w:pPr>
              <w:pStyle w:val="Code"/>
              <w:rPr>
                <w:lang w:eastAsia="ja-JP"/>
              </w:rPr>
            </w:pPr>
          </w:p>
          <w:p w14:paraId="66178198" w14:textId="77777777" w:rsidR="00B33527" w:rsidRDefault="00B33527" w:rsidP="007F4F04">
            <w:pPr>
              <w:pStyle w:val="Code"/>
              <w:rPr>
                <w:lang w:eastAsia="ja-JP"/>
              </w:rPr>
            </w:pPr>
            <w:r>
              <w:rPr>
                <w:lang w:eastAsia="ja-JP"/>
              </w:rPr>
              <w:t xml:space="preserve">#NOTE: Only </w:t>
            </w:r>
            <w:proofErr w:type="spellStart"/>
            <w:r>
              <w:rPr>
                <w:lang w:eastAsia="ja-JP"/>
              </w:rPr>
              <w:t>lengthof</w:t>
            </w:r>
            <w:proofErr w:type="spellEnd"/>
            <w:r>
              <w:rPr>
                <w:lang w:eastAsia="ja-JP"/>
              </w:rPr>
              <w:t xml:space="preserve"> in 14496-1, floor is used in 14496-12 without definition</w:t>
            </w:r>
          </w:p>
          <w:p w14:paraId="2ED3A202" w14:textId="77777777" w:rsidR="00B33527" w:rsidRDefault="00B33527" w:rsidP="007F4F04">
            <w:pPr>
              <w:pStyle w:val="Code"/>
              <w:rPr>
                <w:lang w:eastAsia="ja-JP"/>
              </w:rPr>
            </w:pPr>
            <w:proofErr w:type="spellStart"/>
            <w:r>
              <w:rPr>
                <w:lang w:eastAsia="ja-JP"/>
              </w:rPr>
              <w:t>function_name</w:t>
            </w:r>
            <w:proofErr w:type="spellEnd"/>
            <w:r>
              <w:rPr>
                <w:lang w:eastAsia="ja-JP"/>
              </w:rPr>
              <w:t>: 'floor' | '</w:t>
            </w:r>
            <w:proofErr w:type="spellStart"/>
            <w:r>
              <w:rPr>
                <w:lang w:eastAsia="ja-JP"/>
              </w:rPr>
              <w:t>lengthof</w:t>
            </w:r>
            <w:proofErr w:type="spellEnd"/>
            <w:r>
              <w:rPr>
                <w:lang w:eastAsia="ja-JP"/>
              </w:rPr>
              <w:t>'</w:t>
            </w:r>
          </w:p>
          <w:p w14:paraId="07FAE119" w14:textId="77777777" w:rsidR="00B33527" w:rsidRDefault="00B33527" w:rsidP="007F4F04">
            <w:pPr>
              <w:pStyle w:val="Code"/>
              <w:rPr>
                <w:lang w:eastAsia="ja-JP"/>
              </w:rPr>
            </w:pPr>
          </w:p>
          <w:p w14:paraId="3E9A42AA" w14:textId="77777777" w:rsidR="00B33527" w:rsidRDefault="00B33527" w:rsidP="007F4F04">
            <w:pPr>
              <w:pStyle w:val="Code"/>
              <w:rPr>
                <w:lang w:eastAsia="ja-JP"/>
              </w:rPr>
            </w:pPr>
            <w:proofErr w:type="spellStart"/>
            <w:r>
              <w:rPr>
                <w:lang w:eastAsia="ja-JP"/>
              </w:rPr>
              <w:t>array_initialisation</w:t>
            </w:r>
            <w:proofErr w:type="spellEnd"/>
            <w:r>
              <w:rPr>
                <w:lang w:eastAsia="ja-JP"/>
              </w:rPr>
              <w:t>: '{' ','.value+ '}'</w:t>
            </w:r>
          </w:p>
          <w:p w14:paraId="3EFC51A5" w14:textId="77777777" w:rsidR="00B33527" w:rsidRDefault="00B33527" w:rsidP="007F4F04">
            <w:pPr>
              <w:pStyle w:val="Code"/>
              <w:rPr>
                <w:lang w:eastAsia="ja-JP"/>
              </w:rPr>
            </w:pPr>
          </w:p>
          <w:p w14:paraId="70D4F145" w14:textId="77777777" w:rsidR="00B33527" w:rsidRDefault="00B33527" w:rsidP="007F4F04">
            <w:pPr>
              <w:pStyle w:val="Code"/>
              <w:rPr>
                <w:lang w:eastAsia="ja-JP"/>
              </w:rPr>
            </w:pPr>
            <w:r>
              <w:rPr>
                <w:lang w:eastAsia="ja-JP"/>
              </w:rPr>
              <w:t># Rule FC.1</w:t>
            </w:r>
          </w:p>
          <w:p w14:paraId="3438C519" w14:textId="77777777" w:rsidR="00B33527" w:rsidRDefault="00B33527" w:rsidP="007F4F04">
            <w:pPr>
              <w:pStyle w:val="Code"/>
              <w:rPr>
                <w:lang w:eastAsia="ja-JP"/>
              </w:rPr>
            </w:pPr>
            <w:proofErr w:type="spellStart"/>
            <w:r>
              <w:rPr>
                <w:lang w:eastAsia="ja-JP"/>
              </w:rPr>
              <w:t>if_stmt</w:t>
            </w:r>
            <w:proofErr w:type="spellEnd"/>
            <w:r>
              <w:rPr>
                <w:lang w:eastAsia="ja-JP"/>
              </w:rPr>
              <w:t xml:space="preserve">: 'if' '(' condition ')' '{' body '}' </w:t>
            </w:r>
            <w:proofErr w:type="spellStart"/>
            <w:r>
              <w:rPr>
                <w:lang w:eastAsia="ja-JP"/>
              </w:rPr>
              <w:t>else_if_stmt</w:t>
            </w:r>
            <w:proofErr w:type="spellEnd"/>
            <w:r>
              <w:rPr>
                <w:lang w:eastAsia="ja-JP"/>
              </w:rPr>
              <w:t xml:space="preserve">? </w:t>
            </w:r>
            <w:proofErr w:type="spellStart"/>
            <w:r>
              <w:rPr>
                <w:lang w:eastAsia="ja-JP"/>
              </w:rPr>
              <w:t>else_stmt</w:t>
            </w:r>
            <w:proofErr w:type="spellEnd"/>
            <w:r>
              <w:rPr>
                <w:lang w:eastAsia="ja-JP"/>
              </w:rPr>
              <w:t>?</w:t>
            </w:r>
          </w:p>
          <w:p w14:paraId="00EE329E" w14:textId="77777777" w:rsidR="00B33527" w:rsidRDefault="00B33527" w:rsidP="007F4F04">
            <w:pPr>
              <w:pStyle w:val="Code"/>
              <w:rPr>
                <w:lang w:eastAsia="ja-JP"/>
              </w:rPr>
            </w:pPr>
          </w:p>
          <w:p w14:paraId="4D188567" w14:textId="77777777" w:rsidR="00B33527" w:rsidRDefault="00B33527" w:rsidP="007F4F04">
            <w:pPr>
              <w:pStyle w:val="Code"/>
              <w:rPr>
                <w:lang w:eastAsia="ja-JP"/>
              </w:rPr>
            </w:pPr>
            <w:proofErr w:type="spellStart"/>
            <w:r>
              <w:rPr>
                <w:lang w:eastAsia="ja-JP"/>
              </w:rPr>
              <w:t>else_if_stmt</w:t>
            </w:r>
            <w:proofErr w:type="spellEnd"/>
            <w:r>
              <w:rPr>
                <w:lang w:eastAsia="ja-JP"/>
              </w:rPr>
              <w:t>: 'else' 'if' '(' condition ')' '{' body '}'</w:t>
            </w:r>
          </w:p>
          <w:p w14:paraId="40C2AE7D" w14:textId="77777777" w:rsidR="00B33527" w:rsidRDefault="00B33527" w:rsidP="007F4F04">
            <w:pPr>
              <w:pStyle w:val="Code"/>
              <w:rPr>
                <w:lang w:eastAsia="ja-JP"/>
              </w:rPr>
            </w:pPr>
          </w:p>
          <w:p w14:paraId="07ACD033" w14:textId="77777777" w:rsidR="00B33527" w:rsidRDefault="00B33527" w:rsidP="007F4F04">
            <w:pPr>
              <w:pStyle w:val="Code"/>
              <w:rPr>
                <w:lang w:eastAsia="ja-JP"/>
              </w:rPr>
            </w:pPr>
            <w:proofErr w:type="spellStart"/>
            <w:r>
              <w:rPr>
                <w:lang w:eastAsia="ja-JP"/>
              </w:rPr>
              <w:t>else_stmt</w:t>
            </w:r>
            <w:proofErr w:type="spellEnd"/>
            <w:r>
              <w:rPr>
                <w:lang w:eastAsia="ja-JP"/>
              </w:rPr>
              <w:t>: 'else' '{' body '}'</w:t>
            </w:r>
          </w:p>
          <w:p w14:paraId="0BBBDF64" w14:textId="77777777" w:rsidR="00B33527" w:rsidRDefault="00B33527" w:rsidP="007F4F04">
            <w:pPr>
              <w:pStyle w:val="Code"/>
              <w:rPr>
                <w:lang w:eastAsia="ja-JP"/>
              </w:rPr>
            </w:pPr>
          </w:p>
          <w:p w14:paraId="4175AEE8" w14:textId="77777777" w:rsidR="00B33527" w:rsidRDefault="00B33527" w:rsidP="007F4F04">
            <w:pPr>
              <w:pStyle w:val="Code"/>
              <w:rPr>
                <w:lang w:eastAsia="ja-JP"/>
              </w:rPr>
            </w:pPr>
            <w:r>
              <w:rPr>
                <w:lang w:eastAsia="ja-JP"/>
              </w:rPr>
              <w:t>condition: value</w:t>
            </w:r>
          </w:p>
          <w:p w14:paraId="5AC3E13B" w14:textId="77777777" w:rsidR="00B33527" w:rsidRDefault="00B33527" w:rsidP="007F4F04">
            <w:pPr>
              <w:pStyle w:val="Code"/>
              <w:rPr>
                <w:lang w:eastAsia="ja-JP"/>
              </w:rPr>
            </w:pPr>
          </w:p>
          <w:p w14:paraId="27A4844E" w14:textId="77777777" w:rsidR="00B33527" w:rsidRDefault="00B33527" w:rsidP="007F4F04">
            <w:pPr>
              <w:pStyle w:val="Code"/>
              <w:rPr>
                <w:lang w:eastAsia="ja-JP"/>
              </w:rPr>
            </w:pPr>
            <w:r>
              <w:rPr>
                <w:lang w:eastAsia="ja-JP"/>
              </w:rPr>
              <w:t># Rule FC.2</w:t>
            </w:r>
          </w:p>
          <w:p w14:paraId="6D745F14" w14:textId="77777777" w:rsidR="00B33527" w:rsidRDefault="00B33527" w:rsidP="007F4F04">
            <w:pPr>
              <w:pStyle w:val="Code"/>
              <w:rPr>
                <w:lang w:eastAsia="ja-JP"/>
              </w:rPr>
            </w:pPr>
            <w:proofErr w:type="spellStart"/>
            <w:r>
              <w:rPr>
                <w:lang w:eastAsia="ja-JP"/>
              </w:rPr>
              <w:t>switch_stmt</w:t>
            </w:r>
            <w:proofErr w:type="spellEnd"/>
            <w:r>
              <w:rPr>
                <w:lang w:eastAsia="ja-JP"/>
              </w:rPr>
              <w:t>: 'switch' '(' condition ')' '{' (</w:t>
            </w:r>
            <w:proofErr w:type="spellStart"/>
            <w:r>
              <w:rPr>
                <w:lang w:eastAsia="ja-JP"/>
              </w:rPr>
              <w:t>switch_case</w:t>
            </w:r>
            <w:proofErr w:type="spellEnd"/>
            <w:r>
              <w:rPr>
                <w:lang w:eastAsia="ja-JP"/>
              </w:rPr>
              <w:t xml:space="preserve"> </w:t>
            </w:r>
            <w:proofErr w:type="spellStart"/>
            <w:r>
              <w:rPr>
                <w:lang w:eastAsia="ja-JP"/>
              </w:rPr>
              <w:t>switch_break</w:t>
            </w:r>
            <w:proofErr w:type="spellEnd"/>
            <w:r>
              <w:rPr>
                <w:lang w:eastAsia="ja-JP"/>
              </w:rPr>
              <w:t xml:space="preserve">?)* </w:t>
            </w:r>
            <w:proofErr w:type="spellStart"/>
            <w:r>
              <w:rPr>
                <w:lang w:eastAsia="ja-JP"/>
              </w:rPr>
              <w:t>switch_default</w:t>
            </w:r>
            <w:proofErr w:type="spellEnd"/>
            <w:r>
              <w:rPr>
                <w:lang w:eastAsia="ja-JP"/>
              </w:rPr>
              <w:t xml:space="preserve">? </w:t>
            </w:r>
            <w:proofErr w:type="spellStart"/>
            <w:r>
              <w:rPr>
                <w:lang w:eastAsia="ja-JP"/>
              </w:rPr>
              <w:t>switch_break</w:t>
            </w:r>
            <w:proofErr w:type="spellEnd"/>
            <w:r>
              <w:rPr>
                <w:lang w:eastAsia="ja-JP"/>
              </w:rPr>
              <w:t>?'}'</w:t>
            </w:r>
          </w:p>
          <w:p w14:paraId="24706BB1" w14:textId="77777777" w:rsidR="00B33527" w:rsidRDefault="00B33527" w:rsidP="007F4F04">
            <w:pPr>
              <w:pStyle w:val="Code"/>
              <w:rPr>
                <w:lang w:eastAsia="ja-JP"/>
              </w:rPr>
            </w:pPr>
          </w:p>
          <w:p w14:paraId="07E02EA9" w14:textId="77777777" w:rsidR="00B33527" w:rsidRDefault="00B33527" w:rsidP="007F4F04">
            <w:pPr>
              <w:pStyle w:val="Code"/>
              <w:rPr>
                <w:lang w:eastAsia="ja-JP"/>
              </w:rPr>
            </w:pPr>
            <w:proofErr w:type="spellStart"/>
            <w:r>
              <w:rPr>
                <w:lang w:eastAsia="ja-JP"/>
              </w:rPr>
              <w:t>switch_break</w:t>
            </w:r>
            <w:proofErr w:type="spellEnd"/>
            <w:r>
              <w:rPr>
                <w:lang w:eastAsia="ja-JP"/>
              </w:rPr>
              <w:t>: 'break' ';'</w:t>
            </w:r>
          </w:p>
          <w:p w14:paraId="3E6AB634" w14:textId="77777777" w:rsidR="00B33527" w:rsidRDefault="00B33527" w:rsidP="007F4F04">
            <w:pPr>
              <w:pStyle w:val="Code"/>
              <w:rPr>
                <w:lang w:eastAsia="ja-JP"/>
              </w:rPr>
            </w:pPr>
            <w:proofErr w:type="spellStart"/>
            <w:r>
              <w:rPr>
                <w:lang w:eastAsia="ja-JP"/>
              </w:rPr>
              <w:t>switch_case</w:t>
            </w:r>
            <w:proofErr w:type="spellEnd"/>
            <w:r>
              <w:rPr>
                <w:lang w:eastAsia="ja-JP"/>
              </w:rPr>
              <w:t xml:space="preserve">: 'case' (NUMBER | NAME | STRING) ':' body? </w:t>
            </w:r>
          </w:p>
          <w:p w14:paraId="1EDCB432" w14:textId="77777777" w:rsidR="00B33527" w:rsidRDefault="00B33527" w:rsidP="007F4F04">
            <w:pPr>
              <w:pStyle w:val="Code"/>
              <w:rPr>
                <w:lang w:eastAsia="ja-JP"/>
              </w:rPr>
            </w:pPr>
            <w:proofErr w:type="spellStart"/>
            <w:r>
              <w:rPr>
                <w:lang w:eastAsia="ja-JP"/>
              </w:rPr>
              <w:t>switch_default</w:t>
            </w:r>
            <w:proofErr w:type="spellEnd"/>
            <w:r>
              <w:rPr>
                <w:lang w:eastAsia="ja-JP"/>
              </w:rPr>
              <w:t>: 'default' ':' body?</w:t>
            </w:r>
          </w:p>
          <w:p w14:paraId="13F9AAB3" w14:textId="77777777" w:rsidR="00B33527" w:rsidRDefault="00B33527" w:rsidP="007F4F04">
            <w:pPr>
              <w:pStyle w:val="Code"/>
              <w:rPr>
                <w:lang w:eastAsia="ja-JP"/>
              </w:rPr>
            </w:pPr>
          </w:p>
          <w:p w14:paraId="6C1641E8" w14:textId="77777777" w:rsidR="00B33527" w:rsidRDefault="00B33527" w:rsidP="007F4F04">
            <w:pPr>
              <w:pStyle w:val="Code"/>
              <w:rPr>
                <w:lang w:eastAsia="ja-JP"/>
              </w:rPr>
            </w:pPr>
            <w:r>
              <w:rPr>
                <w:lang w:eastAsia="ja-JP"/>
              </w:rPr>
              <w:t># Rule FC.3</w:t>
            </w:r>
          </w:p>
          <w:p w14:paraId="2CEB59EB" w14:textId="77777777" w:rsidR="00B33527" w:rsidRDefault="00B33527" w:rsidP="007F4F04">
            <w:pPr>
              <w:pStyle w:val="Code"/>
              <w:rPr>
                <w:lang w:eastAsia="ja-JP"/>
              </w:rPr>
            </w:pPr>
            <w:proofErr w:type="spellStart"/>
            <w:r>
              <w:rPr>
                <w:lang w:eastAsia="ja-JP"/>
              </w:rPr>
              <w:t>for_stmt</w:t>
            </w:r>
            <w:proofErr w:type="spellEnd"/>
            <w:r>
              <w:rPr>
                <w:lang w:eastAsia="ja-JP"/>
              </w:rPr>
              <w:t>: 'for' '(' expression1 ';' expression2 ';' expression3 ')' '{' body '}'</w:t>
            </w:r>
          </w:p>
          <w:p w14:paraId="5BE550EE" w14:textId="77777777" w:rsidR="00B33527" w:rsidRDefault="00B33527" w:rsidP="007F4F04">
            <w:pPr>
              <w:pStyle w:val="Code"/>
              <w:rPr>
                <w:lang w:eastAsia="ja-JP"/>
              </w:rPr>
            </w:pPr>
          </w:p>
          <w:p w14:paraId="075E9C05" w14:textId="77777777" w:rsidR="00B33527" w:rsidRDefault="00B33527" w:rsidP="007F4F04">
            <w:pPr>
              <w:pStyle w:val="Code"/>
              <w:rPr>
                <w:lang w:eastAsia="ja-JP"/>
              </w:rPr>
            </w:pPr>
            <w:proofErr w:type="spellStart"/>
            <w:r>
              <w:rPr>
                <w:lang w:eastAsia="ja-JP"/>
              </w:rPr>
              <w:t>for_variable_declaration_assignment</w:t>
            </w:r>
            <w:proofErr w:type="spellEnd"/>
            <w:r>
              <w:rPr>
                <w:lang w:eastAsia="ja-JP"/>
              </w:rPr>
              <w:t xml:space="preserve">: type NAME </w:t>
            </w:r>
            <w:proofErr w:type="spellStart"/>
            <w:r>
              <w:rPr>
                <w:lang w:eastAsia="ja-JP"/>
              </w:rPr>
              <w:t>array_length</w:t>
            </w:r>
            <w:proofErr w:type="spellEnd"/>
            <w:r>
              <w:rPr>
                <w:lang w:eastAsia="ja-JP"/>
              </w:rPr>
              <w:t xml:space="preserve">? </w:t>
            </w:r>
            <w:proofErr w:type="spellStart"/>
            <w:r>
              <w:rPr>
                <w:lang w:eastAsia="ja-JP"/>
              </w:rPr>
              <w:t>assigned_value</w:t>
            </w:r>
            <w:proofErr w:type="spellEnd"/>
          </w:p>
          <w:p w14:paraId="53943253" w14:textId="77777777" w:rsidR="00B33527" w:rsidRDefault="00B33527" w:rsidP="007F4F04">
            <w:pPr>
              <w:pStyle w:val="Code"/>
              <w:rPr>
                <w:lang w:eastAsia="ja-JP"/>
              </w:rPr>
            </w:pPr>
          </w:p>
          <w:p w14:paraId="775B7111" w14:textId="77777777" w:rsidR="00B33527" w:rsidRDefault="00B33527" w:rsidP="007F4F04">
            <w:pPr>
              <w:pStyle w:val="Code"/>
              <w:rPr>
                <w:lang w:eastAsia="ja-JP"/>
              </w:rPr>
            </w:pPr>
            <w:r>
              <w:rPr>
                <w:lang w:eastAsia="ja-JP"/>
              </w:rPr>
              <w:t>expression1:</w:t>
            </w:r>
          </w:p>
          <w:p w14:paraId="0A0D8DFE" w14:textId="77777777" w:rsidR="00B33527" w:rsidRDefault="00B33527" w:rsidP="007F4F04">
            <w:pPr>
              <w:pStyle w:val="Code"/>
              <w:rPr>
                <w:lang w:eastAsia="ja-JP"/>
              </w:rPr>
            </w:pPr>
            <w:r>
              <w:rPr>
                <w:lang w:eastAsia="ja-JP"/>
              </w:rPr>
              <w:t xml:space="preserve">  | </w:t>
            </w:r>
            <w:proofErr w:type="spellStart"/>
            <w:r>
              <w:rPr>
                <w:lang w:eastAsia="ja-JP"/>
              </w:rPr>
              <w:t>variable_assignment</w:t>
            </w:r>
            <w:proofErr w:type="spellEnd"/>
          </w:p>
          <w:p w14:paraId="450D03A5" w14:textId="77777777" w:rsidR="00B33527" w:rsidRDefault="00B33527" w:rsidP="007F4F04">
            <w:pPr>
              <w:pStyle w:val="Code"/>
              <w:rPr>
                <w:lang w:eastAsia="ja-JP"/>
              </w:rPr>
            </w:pPr>
            <w:r>
              <w:rPr>
                <w:lang w:eastAsia="ja-JP"/>
              </w:rPr>
              <w:t xml:space="preserve">  | </w:t>
            </w:r>
            <w:proofErr w:type="spellStart"/>
            <w:r>
              <w:rPr>
                <w:lang w:eastAsia="ja-JP"/>
              </w:rPr>
              <w:t>for_variable_declaration_assignment</w:t>
            </w:r>
            <w:proofErr w:type="spellEnd"/>
          </w:p>
          <w:p w14:paraId="1F519787" w14:textId="77777777" w:rsidR="00B33527" w:rsidRDefault="00B33527" w:rsidP="007F4F04">
            <w:pPr>
              <w:pStyle w:val="Code"/>
              <w:rPr>
                <w:lang w:eastAsia="ja-JP"/>
              </w:rPr>
            </w:pPr>
          </w:p>
          <w:p w14:paraId="182ECD91" w14:textId="77777777" w:rsidR="00B33527" w:rsidRDefault="00B33527" w:rsidP="007F4F04">
            <w:pPr>
              <w:pStyle w:val="Code"/>
              <w:rPr>
                <w:lang w:eastAsia="ja-JP"/>
              </w:rPr>
            </w:pPr>
          </w:p>
          <w:p w14:paraId="5690FE01" w14:textId="77777777" w:rsidR="00B33527" w:rsidRDefault="00B33527" w:rsidP="007F4F04">
            <w:pPr>
              <w:pStyle w:val="Code"/>
              <w:rPr>
                <w:lang w:eastAsia="ja-JP"/>
              </w:rPr>
            </w:pPr>
            <w:r>
              <w:rPr>
                <w:lang w:eastAsia="ja-JP"/>
              </w:rPr>
              <w:t>expression2: value</w:t>
            </w:r>
          </w:p>
          <w:p w14:paraId="136D4D66" w14:textId="77777777" w:rsidR="00B33527" w:rsidRDefault="00B33527" w:rsidP="007F4F04">
            <w:pPr>
              <w:pStyle w:val="Code"/>
              <w:rPr>
                <w:lang w:eastAsia="ja-JP"/>
              </w:rPr>
            </w:pPr>
          </w:p>
          <w:p w14:paraId="633EFE25" w14:textId="77777777" w:rsidR="00B33527" w:rsidRDefault="00B33527" w:rsidP="007F4F04">
            <w:pPr>
              <w:pStyle w:val="Code"/>
              <w:rPr>
                <w:lang w:eastAsia="ja-JP"/>
              </w:rPr>
            </w:pPr>
            <w:r>
              <w:rPr>
                <w:lang w:eastAsia="ja-JP"/>
              </w:rPr>
              <w:t xml:space="preserve">expression3: </w:t>
            </w:r>
            <w:proofErr w:type="spellStart"/>
            <w:r>
              <w:rPr>
                <w:lang w:eastAsia="ja-JP"/>
              </w:rPr>
              <w:t>variable_incr</w:t>
            </w:r>
            <w:proofErr w:type="spellEnd"/>
          </w:p>
          <w:p w14:paraId="02A8C536" w14:textId="77777777" w:rsidR="00B33527" w:rsidRDefault="00B33527" w:rsidP="007F4F04">
            <w:pPr>
              <w:pStyle w:val="Code"/>
              <w:rPr>
                <w:lang w:eastAsia="ja-JP"/>
              </w:rPr>
            </w:pPr>
          </w:p>
          <w:p w14:paraId="1FA24E15" w14:textId="77777777" w:rsidR="00B33527" w:rsidRDefault="00B33527" w:rsidP="007F4F04">
            <w:pPr>
              <w:pStyle w:val="Code"/>
              <w:rPr>
                <w:lang w:eastAsia="ja-JP"/>
              </w:rPr>
            </w:pPr>
            <w:r>
              <w:rPr>
                <w:lang w:eastAsia="ja-JP"/>
              </w:rPr>
              <w:t># Rule FC.4</w:t>
            </w:r>
          </w:p>
          <w:p w14:paraId="309A4E94" w14:textId="77777777" w:rsidR="00B33527" w:rsidRDefault="00B33527" w:rsidP="007F4F04">
            <w:pPr>
              <w:pStyle w:val="Code"/>
              <w:rPr>
                <w:lang w:eastAsia="ja-JP"/>
              </w:rPr>
            </w:pPr>
            <w:proofErr w:type="spellStart"/>
            <w:r>
              <w:rPr>
                <w:lang w:eastAsia="ja-JP"/>
              </w:rPr>
              <w:t>do_stmt</w:t>
            </w:r>
            <w:proofErr w:type="spellEnd"/>
            <w:r>
              <w:rPr>
                <w:lang w:eastAsia="ja-JP"/>
              </w:rPr>
              <w:t>: 'do' '{' body '}' 'while' '(' condition ')' ';'</w:t>
            </w:r>
          </w:p>
          <w:p w14:paraId="2AC5512B" w14:textId="77777777" w:rsidR="00B33527" w:rsidRDefault="00B33527" w:rsidP="007F4F04">
            <w:pPr>
              <w:pStyle w:val="Code"/>
              <w:rPr>
                <w:lang w:eastAsia="ja-JP"/>
              </w:rPr>
            </w:pPr>
          </w:p>
          <w:p w14:paraId="6EC7AA72" w14:textId="77777777" w:rsidR="00B33527" w:rsidRDefault="00B33527" w:rsidP="007F4F04">
            <w:pPr>
              <w:pStyle w:val="Code"/>
              <w:rPr>
                <w:lang w:eastAsia="ja-JP"/>
              </w:rPr>
            </w:pPr>
            <w:r>
              <w:rPr>
                <w:lang w:eastAsia="ja-JP"/>
              </w:rPr>
              <w:t># Rule FC.5</w:t>
            </w:r>
          </w:p>
          <w:p w14:paraId="7CE2D0B8" w14:textId="77777777" w:rsidR="00B33527" w:rsidRPr="006D1923" w:rsidRDefault="00B33527" w:rsidP="007F4F04">
            <w:pPr>
              <w:pStyle w:val="Code"/>
              <w:rPr>
                <w:lang w:eastAsia="ja-JP"/>
              </w:rPr>
            </w:pPr>
            <w:proofErr w:type="spellStart"/>
            <w:r>
              <w:rPr>
                <w:lang w:eastAsia="ja-JP"/>
              </w:rPr>
              <w:t>while_stmt</w:t>
            </w:r>
            <w:proofErr w:type="spellEnd"/>
            <w:r>
              <w:rPr>
                <w:lang w:eastAsia="ja-JP"/>
              </w:rPr>
              <w:t>: 'while' '(' condition ')' '{' body '}'</w:t>
            </w:r>
          </w:p>
        </w:tc>
      </w:tr>
    </w:tbl>
    <w:p w14:paraId="634BCA15" w14:textId="77777777" w:rsidR="00BC1590" w:rsidRDefault="00BC1590" w:rsidP="0018563E">
      <w:pPr>
        <w:rPr>
          <w:rFonts w:ascii="Times New Roman" w:hAnsi="Times New Roman" w:cs="Times New Roman"/>
          <w:sz w:val="24"/>
          <w:lang w:val="en-GB"/>
        </w:rPr>
      </w:pPr>
    </w:p>
    <w:p w14:paraId="79DBB1DF" w14:textId="75DA87F6" w:rsidR="008E5D5E" w:rsidRDefault="008E5D5E" w:rsidP="008E5D5E">
      <w:pPr>
        <w:pStyle w:val="Heading2"/>
      </w:pPr>
      <w:r w:rsidRPr="008E5D5E">
        <w:t>References</w:t>
      </w:r>
    </w:p>
    <w:p w14:paraId="09D6473F" w14:textId="77777777" w:rsidR="008E5D5E" w:rsidRDefault="008E5D5E" w:rsidP="008E5D5E">
      <w:pPr>
        <w:rPr>
          <w:lang w:val="en-GB"/>
        </w:rPr>
      </w:pPr>
    </w:p>
    <w:p w14:paraId="2E3E7174" w14:textId="0D470036" w:rsidR="00BC1590" w:rsidRDefault="006C1656" w:rsidP="00785042">
      <w:pPr>
        <w:pStyle w:val="ListParagraph"/>
        <w:widowControl/>
        <w:numPr>
          <w:ilvl w:val="0"/>
          <w:numId w:val="9"/>
        </w:numPr>
        <w:tabs>
          <w:tab w:val="left" w:pos="403"/>
        </w:tabs>
        <w:autoSpaceDE/>
        <w:autoSpaceDN/>
        <w:spacing w:after="120" w:line="240" w:lineRule="atLeast"/>
        <w:contextualSpacing/>
        <w:jc w:val="both"/>
      </w:pPr>
      <w:bookmarkStart w:id="163" w:name="_Ref109402352"/>
      <w:proofErr w:type="spellStart"/>
      <w:r w:rsidRPr="006D1923">
        <w:t>P</w:t>
      </w:r>
      <w:r w:rsidRPr="00282F49">
        <w:t>egen</w:t>
      </w:r>
      <w:proofErr w:type="spellEnd"/>
      <w:r w:rsidRPr="00282F49">
        <w:t xml:space="preserve"> documentation, </w:t>
      </w:r>
      <w:hyperlink r:id="rId14" w:history="1">
        <w:r w:rsidRPr="006D1923">
          <w:rPr>
            <w:rStyle w:val="Hyperlink"/>
            <w:lang w:val="en-GB"/>
          </w:rPr>
          <w:t>https://we-like-parsers.github.io/pegen/</w:t>
        </w:r>
      </w:hyperlink>
      <w:bookmarkEnd w:id="163"/>
    </w:p>
    <w:p w14:paraId="1F95A658" w14:textId="77777777" w:rsidR="00195F33" w:rsidRDefault="00195F33" w:rsidP="00195F33">
      <w:pPr>
        <w:widowControl/>
        <w:tabs>
          <w:tab w:val="left" w:pos="403"/>
        </w:tabs>
        <w:autoSpaceDE/>
        <w:autoSpaceDN/>
        <w:spacing w:after="120" w:line="240" w:lineRule="atLeast"/>
        <w:contextualSpacing/>
        <w:jc w:val="both"/>
      </w:pPr>
    </w:p>
    <w:p w14:paraId="345F1E4B" w14:textId="77777777" w:rsidR="00195F33" w:rsidRDefault="00195F33" w:rsidP="00195F33">
      <w:pPr>
        <w:widowControl/>
        <w:tabs>
          <w:tab w:val="left" w:pos="403"/>
        </w:tabs>
        <w:autoSpaceDE/>
        <w:autoSpaceDN/>
        <w:spacing w:after="120" w:line="240" w:lineRule="atLeast"/>
        <w:contextualSpacing/>
        <w:jc w:val="both"/>
      </w:pPr>
    </w:p>
    <w:p w14:paraId="560DEAC1" w14:textId="2CDB2182" w:rsidR="009C3CF0" w:rsidRDefault="00CA6E26" w:rsidP="009C3CF0">
      <w:pPr>
        <w:pStyle w:val="Heading1"/>
      </w:pPr>
      <w:bookmarkStart w:id="164" w:name="_Toc194679797"/>
      <w:r>
        <w:t>Topic #</w:t>
      </w:r>
      <w:r>
        <w:t>2</w:t>
      </w:r>
      <w:r>
        <w:t xml:space="preserve">: </w:t>
      </w:r>
      <w:r w:rsidR="009C3CF0">
        <w:t xml:space="preserve">On the keyword </w:t>
      </w:r>
      <w:r w:rsidR="009C3CF0" w:rsidRPr="006D180F">
        <w:rPr>
          <w:rFonts w:ascii="Courier New" w:hAnsi="Courier New" w:cs="Courier New"/>
        </w:rPr>
        <w:t>template</w:t>
      </w:r>
      <w:bookmarkEnd w:id="164"/>
    </w:p>
    <w:p w14:paraId="6EF3DCB4" w14:textId="77777777" w:rsidR="009C3CF0" w:rsidRDefault="009C3CF0" w:rsidP="009C3CF0">
      <w:pPr>
        <w:widowControl/>
        <w:tabs>
          <w:tab w:val="left" w:pos="403"/>
        </w:tabs>
        <w:autoSpaceDE/>
        <w:autoSpaceDN/>
        <w:spacing w:after="120" w:line="240" w:lineRule="atLeast"/>
        <w:contextualSpacing/>
        <w:jc w:val="both"/>
      </w:pPr>
    </w:p>
    <w:p w14:paraId="1C66E97E" w14:textId="77777777" w:rsidR="009C3CF0" w:rsidRDefault="009C3CF0" w:rsidP="009C3CF0">
      <w:pPr>
        <w:rPr>
          <w:lang w:val="en-GB" w:eastAsia="zh-CN"/>
        </w:rPr>
      </w:pPr>
      <w:r>
        <w:rPr>
          <w:lang w:val="en-GB" w:eastAsia="zh-CN"/>
        </w:rPr>
        <w:t>The template keywork in defined in ISO/IEC 14496-12 and does not belong to the original nor currently developped SDL.</w:t>
      </w:r>
    </w:p>
    <w:p w14:paraId="3318433E" w14:textId="77777777" w:rsidR="009C3CF0" w:rsidRDefault="009C3CF0" w:rsidP="009C3CF0">
      <w:pPr>
        <w:rPr>
          <w:lang w:val="en-GB" w:eastAsia="zh-CN"/>
        </w:rPr>
      </w:pPr>
    </w:p>
    <w:p w14:paraId="44D86B67" w14:textId="77777777" w:rsidR="009C3CF0" w:rsidRDefault="009C3CF0" w:rsidP="009C3CF0">
      <w:pPr>
        <w:rPr>
          <w:lang w:val="en-GB" w:eastAsia="zh-CN"/>
        </w:rPr>
      </w:pPr>
      <w:r>
        <w:rPr>
          <w:lang w:val="en-GB" w:eastAsia="zh-CN"/>
        </w:rPr>
        <w:t>The goal of the keyword is to allow other possible values than the one defined for the field by the assignment operator.</w:t>
      </w:r>
    </w:p>
    <w:p w14:paraId="3D9D2C01" w14:textId="77777777" w:rsidR="009C3CF0" w:rsidRDefault="009C3CF0" w:rsidP="009C3CF0">
      <w:pPr>
        <w:rPr>
          <w:lang w:val="en-GB" w:eastAsia="zh-CN"/>
        </w:rPr>
      </w:pPr>
    </w:p>
    <w:p w14:paraId="51ADF72E" w14:textId="77777777" w:rsidR="009C3CF0" w:rsidRPr="00EC020D" w:rsidRDefault="009C3CF0" w:rsidP="009C3CF0">
      <w:pPr>
        <w:pStyle w:val="Example"/>
      </w:pPr>
      <w:r w:rsidRPr="006D1923">
        <w:t xml:space="preserve">EXAMPLE </w:t>
      </w:r>
      <w:r>
        <w:t xml:space="preserve"> </w:t>
      </w:r>
      <w:r w:rsidRPr="006D1923">
        <w:sym w:font="Symbol" w:char="F0BE"/>
      </w:r>
    </w:p>
    <w:p w14:paraId="19F0913B" w14:textId="77777777" w:rsidR="009C3CF0" w:rsidRDefault="009C3CF0" w:rsidP="009C3CF0">
      <w:pPr>
        <w:rPr>
          <w:rFonts w:ascii="CourierNewPSMT" w:hAnsi="CourierNewPSMT" w:cs="CourierNewPSMT"/>
          <w:lang w:val="en-NL"/>
        </w:rPr>
      </w:pPr>
      <w:r>
        <w:rPr>
          <w:rFonts w:ascii="CourierNewPSMT" w:hAnsi="CourierNewPSMT" w:cs="CourierNewPSMT"/>
          <w:lang w:val="en-NL"/>
        </w:rPr>
        <w:t>template int(32) rate = 0x00010000; // typically 1.0</w:t>
      </w:r>
    </w:p>
    <w:p w14:paraId="3D003F07" w14:textId="77777777" w:rsidR="009C3CF0" w:rsidRDefault="009C3CF0" w:rsidP="009C3CF0">
      <w:pPr>
        <w:rPr>
          <w:rFonts w:ascii="CourierNewPSMT" w:hAnsi="CourierNewPSMT" w:cs="CourierNewPSMT"/>
          <w:lang w:val="en-NL"/>
        </w:rPr>
      </w:pPr>
    </w:p>
    <w:p w14:paraId="4D7ECB08" w14:textId="77777777" w:rsidR="009C3CF0" w:rsidRDefault="009C3CF0" w:rsidP="009C3CF0">
      <w:pPr>
        <w:rPr>
          <w:lang w:val="en-GB" w:eastAsia="zh-CN"/>
        </w:rPr>
      </w:pPr>
      <w:r w:rsidRPr="007B1503">
        <w:rPr>
          <w:lang w:val="en-GB" w:eastAsia="zh-CN"/>
        </w:rPr>
        <w:t xml:space="preserve">In this example, the field rate shall be “0x00010000” for a file complying to this specification. But the keyword template allows a </w:t>
      </w:r>
      <w:r w:rsidRPr="00081FB8">
        <w:rPr>
          <w:lang w:val="en-GB" w:eastAsia="zh-CN"/>
        </w:rPr>
        <w:t>derivate</w:t>
      </w:r>
      <w:r w:rsidRPr="007B1503">
        <w:rPr>
          <w:lang w:val="en-GB" w:eastAsia="zh-CN"/>
        </w:rPr>
        <w:t xml:space="preserve"> spec to define another value.</w:t>
      </w:r>
    </w:p>
    <w:p w14:paraId="143FC36E" w14:textId="77777777" w:rsidR="009C3CF0" w:rsidRDefault="009C3CF0" w:rsidP="009C3CF0">
      <w:pPr>
        <w:rPr>
          <w:lang w:val="en-GB" w:eastAsia="zh-CN"/>
        </w:rPr>
      </w:pPr>
    </w:p>
    <w:p w14:paraId="3B4FD85B" w14:textId="7480A22D" w:rsidR="004C36A2" w:rsidRDefault="009C3CF0" w:rsidP="007B1503">
      <w:pPr>
        <w:rPr>
          <w:lang w:val="en-GB" w:eastAsia="zh-CN"/>
        </w:rPr>
      </w:pPr>
      <w:r>
        <w:rPr>
          <w:lang w:val="en-GB" w:eastAsia="zh-CN"/>
        </w:rPr>
        <w:t>From the point of a view of a file parser that only knows about the current specification, it shall throw an error is rate as a different value than “</w:t>
      </w:r>
      <w:r w:rsidRPr="007A0706">
        <w:rPr>
          <w:lang w:val="en-GB" w:eastAsia="zh-CN"/>
        </w:rPr>
        <w:t>0x00010000</w:t>
      </w:r>
      <w:r>
        <w:rPr>
          <w:lang w:val="en-GB" w:eastAsia="zh-CN"/>
        </w:rPr>
        <w:t>”.</w:t>
      </w:r>
    </w:p>
    <w:p w14:paraId="5540B132" w14:textId="4883DDE0" w:rsidR="004C36A2" w:rsidRDefault="004C36A2" w:rsidP="007B1503">
      <w:pPr>
        <w:rPr>
          <w:lang w:val="en-GB" w:eastAsia="zh-CN"/>
        </w:rPr>
      </w:pPr>
      <w:r>
        <w:rPr>
          <w:lang w:val="en-GB" w:eastAsia="zh-CN"/>
        </w:rPr>
        <w:t xml:space="preserve">The ongoing 8ed of ISOBMFF is </w:t>
      </w:r>
      <w:r w:rsidR="00362807">
        <w:rPr>
          <w:lang w:val="en-GB" w:eastAsia="zh-CN"/>
        </w:rPr>
        <w:t>attempting to clarify the definition and the reader/writer behaviour.</w:t>
      </w:r>
    </w:p>
    <w:p w14:paraId="1717D6AA" w14:textId="77777777" w:rsidR="00362807" w:rsidRDefault="00362807" w:rsidP="007B1503">
      <w:pPr>
        <w:rPr>
          <w:lang w:val="en-GB" w:eastAsia="zh-CN"/>
        </w:rPr>
      </w:pPr>
    </w:p>
    <w:p w14:paraId="7FE93448" w14:textId="0C3D1819" w:rsidR="00362807" w:rsidRDefault="00362807" w:rsidP="007B1503">
      <w:pPr>
        <w:rPr>
          <w:lang w:val="en-GB" w:eastAsia="zh-CN"/>
        </w:rPr>
      </w:pPr>
      <w:r>
        <w:rPr>
          <w:lang w:val="en-GB" w:eastAsia="zh-CN"/>
        </w:rPr>
        <w:t xml:space="preserve">It </w:t>
      </w:r>
      <w:r w:rsidR="003E55DA">
        <w:rPr>
          <w:lang w:val="en-GB" w:eastAsia="zh-CN"/>
        </w:rPr>
        <w:t>should be studied whether template should remain an ISOBMFF extension of the SDL or become a feature of the SDL.</w:t>
      </w:r>
    </w:p>
    <w:p w14:paraId="49E39590" w14:textId="77777777" w:rsidR="00DA2BFB" w:rsidRDefault="00DA2BFB" w:rsidP="007B1503">
      <w:pPr>
        <w:rPr>
          <w:lang w:val="en-GB" w:eastAsia="zh-CN"/>
        </w:rPr>
      </w:pPr>
    </w:p>
    <w:p w14:paraId="7B571EC4" w14:textId="3F72BADB" w:rsidR="00CD51F5" w:rsidRPr="00397FFA" w:rsidRDefault="00CA6E26" w:rsidP="00CD51F5">
      <w:pPr>
        <w:pStyle w:val="Heading1"/>
        <w:rPr>
          <w:ins w:id="165" w:author="Emmanuel Thomas" w:date="2024-07-19T17:10:00Z" w16du:dateUtc="2024-07-19T08:10:00Z"/>
          <w:lang w:eastAsia="zh-CN"/>
        </w:rPr>
        <w:pPrChange w:id="166" w:author="Emmanuel Thomas" w:date="2025-04-04T17:03:00Z" w16du:dateUtc="2025-04-04T15:03:00Z">
          <w:pPr/>
        </w:pPrChange>
      </w:pPr>
      <w:bookmarkStart w:id="167" w:name="_Toc194679798"/>
      <w:r>
        <w:t>Topic #</w:t>
      </w:r>
      <w:ins w:id="168" w:author="Emmanuel Thomas" w:date="2025-04-04T16:47:00Z" w16du:dateUtc="2025-04-04T14:47:00Z">
        <w:r w:rsidR="002B7A33">
          <w:t>3</w:t>
        </w:r>
      </w:ins>
      <w:del w:id="169" w:author="Emmanuel Thomas" w:date="2025-04-04T16:43:00Z" w16du:dateUtc="2025-04-04T14:43:00Z">
        <w:r w:rsidDel="005B026E">
          <w:delText>5</w:delText>
        </w:r>
      </w:del>
      <w:r>
        <w:t xml:space="preserve">: </w:t>
      </w:r>
      <w:ins w:id="170" w:author="Emmanuel Thomas" w:date="2024-07-19T17:10:00Z" w16du:dateUtc="2024-07-19T08:10:00Z">
        <w:r w:rsidR="00CD51F5" w:rsidRPr="00DA2BFB">
          <w:rPr>
            <w:lang w:eastAsia="zh-CN"/>
          </w:rPr>
          <w:t>On optional class member</w:t>
        </w:r>
        <w:bookmarkEnd w:id="167"/>
      </w:ins>
    </w:p>
    <w:p w14:paraId="58443153" w14:textId="7229C77B" w:rsidR="00CD51F5" w:rsidRDefault="00397FFA" w:rsidP="00CD51F5">
      <w:pPr>
        <w:pStyle w:val="Heading2"/>
        <w:rPr>
          <w:ins w:id="171" w:author="Emmanuel Thomas" w:date="2024-07-19T17:10:00Z" w16du:dateUtc="2024-07-19T08:10:00Z"/>
          <w:lang w:eastAsia="zh-CN"/>
        </w:rPr>
      </w:pPr>
      <w:ins w:id="172" w:author="Emmanuel Thomas" w:date="2025-04-04T17:03:00Z" w16du:dateUtc="2025-04-04T15:03:00Z">
        <w:r>
          <w:rPr>
            <w:lang w:eastAsia="zh-CN"/>
          </w:rPr>
          <w:t>General</w:t>
        </w:r>
      </w:ins>
    </w:p>
    <w:p w14:paraId="4B251B30" w14:textId="77777777" w:rsidR="00CD51F5" w:rsidRPr="005B4869" w:rsidRDefault="00CD51F5" w:rsidP="00CD51F5">
      <w:pPr>
        <w:rPr>
          <w:ins w:id="173" w:author="Emmanuel Thomas" w:date="2024-07-19T17:10:00Z" w16du:dateUtc="2024-07-19T08:10:00Z"/>
          <w:sz w:val="24"/>
          <w:lang w:val="en-GB" w:eastAsia="zh-CN"/>
        </w:rPr>
      </w:pPr>
      <w:ins w:id="174" w:author="Emmanuel Thomas" w:date="2024-07-19T17:10:00Z" w16du:dateUtc="2024-07-19T08:10:00Z">
        <w:r w:rsidRPr="005B4869">
          <w:rPr>
            <w:sz w:val="24"/>
            <w:lang w:val="en-GB" w:eastAsia="zh-CN"/>
          </w:rPr>
          <w:t>Another typical case is when a box declares several fields followed some optional boxes. The meta box is also an example of that:</w:t>
        </w:r>
      </w:ins>
    </w:p>
    <w:p w14:paraId="6990D8B3" w14:textId="77777777" w:rsidR="00CD51F5" w:rsidRDefault="00CD51F5" w:rsidP="00CD51F5">
      <w:pPr>
        <w:rPr>
          <w:ins w:id="175" w:author="Emmanuel Thomas" w:date="2024-07-19T17:10:00Z" w16du:dateUtc="2024-07-19T08:10:00Z"/>
          <w:lang w:val="en-GB" w:eastAsia="zh-CN"/>
        </w:rPr>
      </w:pPr>
    </w:p>
    <w:p w14:paraId="74D64A2E" w14:textId="77777777" w:rsidR="00CD51F5" w:rsidRDefault="00CD51F5" w:rsidP="00CD51F5">
      <w:pPr>
        <w:pStyle w:val="code0"/>
        <w:rPr>
          <w:ins w:id="176" w:author="Emmanuel Thomas" w:date="2024-07-19T17:10:00Z" w16du:dateUtc="2024-07-19T08:10:00Z"/>
        </w:rPr>
      </w:pPr>
      <w:ins w:id="177" w:author="Emmanuel Thomas" w:date="2024-07-19T17:10:00Z" w16du:dateUtc="2024-07-19T08:10:00Z">
        <w:r>
          <w:t>aligned(8) class MetaBox (handler_type)</w:t>
        </w:r>
        <w:r>
          <w:br/>
        </w:r>
        <w:r>
          <w:tab/>
          <w:t xml:space="preserve">extends FullBox('meta', version = 0, 0) </w:t>
        </w:r>
        <w:r>
          <w:br/>
          <w:t>{</w:t>
        </w:r>
        <w:r>
          <w:br/>
        </w:r>
        <w:r>
          <w:tab/>
          <w:t>HandlerBox(handler_type)</w:t>
        </w:r>
        <w:r>
          <w:tab/>
          <w:t>theHandler;</w:t>
        </w:r>
        <w:r>
          <w:tab/>
        </w:r>
        <w:r>
          <w:tab/>
          <w:t>// optional</w:t>
        </w:r>
        <w:r>
          <w:br/>
        </w:r>
        <w:r>
          <w:tab/>
          <w:t>PrimaryItemBox</w:t>
        </w:r>
        <w:r>
          <w:tab/>
        </w:r>
        <w:r>
          <w:tab/>
          <w:t>primary_resource[0..1];</w:t>
        </w:r>
        <w:r>
          <w:tab/>
        </w:r>
        <w:r>
          <w:tab/>
          <w:t>// optional</w:t>
        </w:r>
        <w:r>
          <w:br/>
        </w:r>
        <w:r>
          <w:tab/>
          <w:t>DataInformationBox</w:t>
        </w:r>
        <w:r>
          <w:tab/>
          <w:t>file_locations;</w:t>
        </w:r>
        <w:r>
          <w:tab/>
        </w:r>
        <w:r>
          <w:tab/>
          <w:t>// optional</w:t>
        </w:r>
        <w:r>
          <w:br/>
        </w:r>
        <w:r>
          <w:tab/>
          <w:t>ItemLocationBox</w:t>
        </w:r>
        <w:r>
          <w:tab/>
        </w:r>
        <w:r>
          <w:tab/>
          <w:t>item_locations;</w:t>
        </w:r>
        <w:r>
          <w:tab/>
        </w:r>
        <w:r>
          <w:tab/>
          <w:t>// optional</w:t>
        </w:r>
        <w:r>
          <w:br/>
        </w:r>
        <w:r>
          <w:tab/>
          <w:t>ItemProtectionBox</w:t>
        </w:r>
        <w:r>
          <w:tab/>
          <w:t>protections;</w:t>
        </w:r>
        <w:r>
          <w:tab/>
        </w:r>
        <w:r>
          <w:tab/>
        </w:r>
        <w:r>
          <w:tab/>
          <w:t>// optional</w:t>
        </w:r>
        <w:r>
          <w:br/>
        </w:r>
        <w:r>
          <w:tab/>
          <w:t>ItemInfoBox</w:t>
        </w:r>
        <w:r>
          <w:tab/>
        </w:r>
        <w:r>
          <w:tab/>
        </w:r>
        <w:r>
          <w:tab/>
          <w:t>item_infos;</w:t>
        </w:r>
        <w:r>
          <w:tab/>
        </w:r>
        <w:r>
          <w:tab/>
        </w:r>
        <w:r>
          <w:tab/>
        </w:r>
        <w:r>
          <w:tab/>
          <w:t>// optional</w:t>
        </w:r>
        <w:r>
          <w:br/>
        </w:r>
        <w:r>
          <w:tab/>
          <w:t>IPMP</w:t>
        </w:r>
        <w:r>
          <w:rPr>
            <w:rFonts w:hint="eastAsia"/>
          </w:rPr>
          <w:t>Control</w:t>
        </w:r>
        <w:r>
          <w:t>Box</w:t>
        </w:r>
        <w:r>
          <w:tab/>
        </w:r>
        <w:r>
          <w:tab/>
          <w:t>IPMP_control;</w:t>
        </w:r>
        <w:r>
          <w:tab/>
        </w:r>
        <w:r>
          <w:tab/>
        </w:r>
        <w:r>
          <w:tab/>
          <w:t>// optional</w:t>
        </w:r>
        <w:r>
          <w:br/>
        </w:r>
        <w:r>
          <w:tab/>
          <w:t>ItemReferenceBox</w:t>
        </w:r>
        <w:r>
          <w:tab/>
        </w:r>
        <w:r>
          <w:tab/>
          <w:t>item_refs;</w:t>
        </w:r>
        <w:r>
          <w:tab/>
        </w:r>
        <w:r>
          <w:tab/>
        </w:r>
        <w:r>
          <w:tab/>
        </w:r>
        <w:r>
          <w:tab/>
        </w:r>
        <w:r>
          <w:tab/>
          <w:t>// optional</w:t>
        </w:r>
        <w:r>
          <w:br/>
        </w:r>
        <w:r>
          <w:tab/>
          <w:t>ItemPropertiesBox</w:t>
        </w:r>
        <w:r>
          <w:tab/>
          <w:t>item_properties;</w:t>
        </w:r>
        <w:r>
          <w:tab/>
        </w:r>
        <w:r>
          <w:tab/>
          <w:t>// optional</w:t>
        </w:r>
        <w:r>
          <w:br/>
        </w:r>
        <w:r>
          <w:tab/>
          <w:t>ItemDataBox</w:t>
        </w:r>
        <w:r>
          <w:tab/>
        </w:r>
        <w:r>
          <w:tab/>
        </w:r>
        <w:r>
          <w:tab/>
          <w:t>item_data;</w:t>
        </w:r>
        <w:r>
          <w:tab/>
        </w:r>
        <w:r>
          <w:tab/>
        </w:r>
        <w:r>
          <w:tab/>
        </w:r>
        <w:r>
          <w:tab/>
        </w:r>
        <w:r>
          <w:tab/>
          <w:t>// optional</w:t>
        </w:r>
        <w:r>
          <w:br/>
        </w:r>
        <w:r>
          <w:tab/>
          <w:t>GroupsListBox</w:t>
        </w:r>
        <w:r>
          <w:tab/>
        </w:r>
        <w:r>
          <w:tab/>
        </w:r>
        <w:r>
          <w:tab/>
          <w:t>entity_groups;</w:t>
        </w:r>
        <w:r>
          <w:tab/>
        </w:r>
        <w:r>
          <w:tab/>
        </w:r>
        <w:r>
          <w:tab/>
          <w:t>// optional</w:t>
        </w:r>
        <w:r>
          <w:br/>
        </w:r>
        <w:r>
          <w:tab/>
          <w:t>Box</w:t>
        </w:r>
        <w:r>
          <w:tab/>
          <w:t>other_boxes[];</w:t>
        </w:r>
        <w:r>
          <w:tab/>
        </w:r>
        <w:r>
          <w:tab/>
        </w:r>
        <w:r>
          <w:tab/>
        </w:r>
        <w:r>
          <w:tab/>
        </w:r>
        <w:r>
          <w:tab/>
        </w:r>
        <w:r>
          <w:tab/>
        </w:r>
        <w:r>
          <w:tab/>
        </w:r>
        <w:r>
          <w:tab/>
          <w:t>// optional</w:t>
        </w:r>
        <w:r>
          <w:br/>
          <w:t>}</w:t>
        </w:r>
      </w:ins>
    </w:p>
    <w:p w14:paraId="5BE8A9EA" w14:textId="77777777" w:rsidR="00CD51F5" w:rsidRDefault="00CD51F5" w:rsidP="00EB53B8">
      <w:pPr>
        <w:pStyle w:val="Heading2"/>
        <w:rPr>
          <w:ins w:id="178" w:author="Emmanuel Thomas" w:date="2024-07-19T17:10:00Z" w16du:dateUtc="2024-07-19T08:10:00Z"/>
          <w:lang w:eastAsia="zh-CN"/>
        </w:rPr>
      </w:pPr>
      <w:ins w:id="179" w:author="Emmanuel Thomas" w:date="2024-07-19T17:10:00Z" w16du:dateUtc="2024-07-19T08:10:00Z">
        <w:r w:rsidRPr="0030580D">
          <w:rPr>
            <w:lang w:eastAsia="zh-CN"/>
          </w:rPr>
          <w:t>Discussion</w:t>
        </w:r>
      </w:ins>
    </w:p>
    <w:p w14:paraId="209768EA" w14:textId="444B7937" w:rsidR="00CD51F5" w:rsidRPr="005B4869" w:rsidRDefault="00397FFA" w:rsidP="00CD51F5">
      <w:pPr>
        <w:rPr>
          <w:ins w:id="180" w:author="Emmanuel Thomas" w:date="2024-07-19T17:10:00Z" w16du:dateUtc="2024-07-19T08:10:00Z"/>
          <w:sz w:val="24"/>
          <w:lang w:val="en-GB" w:eastAsia="zh-CN"/>
        </w:rPr>
      </w:pPr>
      <w:ins w:id="181" w:author="Emmanuel Thomas" w:date="2025-04-04T17:03:00Z" w16du:dateUtc="2025-04-04T15:03:00Z">
        <w:r>
          <w:rPr>
            <w:sz w:val="24"/>
            <w:lang w:val="en-GB" w:eastAsia="zh-CN"/>
          </w:rPr>
          <w:t>I</w:t>
        </w:r>
      </w:ins>
      <w:ins w:id="182" w:author="Emmanuel Thomas" w:date="2024-07-19T17:10:00Z" w16du:dateUtc="2024-07-19T08:10:00Z">
        <w:r w:rsidR="00CD51F5" w:rsidRPr="005B4869">
          <w:rPr>
            <w:sz w:val="24"/>
            <w:lang w:val="en-GB" w:eastAsia="zh-CN"/>
          </w:rPr>
          <w:t>t is possible to declare optional boxes in the ISOBMFF because:</w:t>
        </w:r>
      </w:ins>
    </w:p>
    <w:p w14:paraId="6BA0AFB3" w14:textId="77777777" w:rsidR="00CD51F5" w:rsidRPr="005B4869" w:rsidRDefault="00CD51F5" w:rsidP="00CD51F5">
      <w:pPr>
        <w:pStyle w:val="ListParagraph"/>
        <w:widowControl/>
        <w:numPr>
          <w:ilvl w:val="0"/>
          <w:numId w:val="13"/>
        </w:numPr>
        <w:autoSpaceDE/>
        <w:autoSpaceDN/>
        <w:contextualSpacing/>
        <w:jc w:val="both"/>
        <w:rPr>
          <w:ins w:id="183" w:author="Emmanuel Thomas" w:date="2024-07-19T17:10:00Z" w16du:dateUtc="2024-07-19T08:10:00Z"/>
          <w:sz w:val="24"/>
          <w:lang w:val="en-GB" w:eastAsia="zh-CN"/>
        </w:rPr>
      </w:pPr>
      <w:ins w:id="184" w:author="Emmanuel Thomas" w:date="2024-07-19T17:10:00Z" w16du:dateUtc="2024-07-19T08:10:00Z">
        <w:r w:rsidRPr="005B4869">
          <w:rPr>
            <w:sz w:val="24"/>
            <w:lang w:val="en-GB" w:eastAsia="zh-CN"/>
          </w:rPr>
          <w:t>Box</w:t>
        </w:r>
        <w:r>
          <w:rPr>
            <w:sz w:val="24"/>
            <w:lang w:val="en-GB" w:eastAsia="zh-CN"/>
          </w:rPr>
          <w:t>es</w:t>
        </w:r>
        <w:r w:rsidRPr="005B4869">
          <w:rPr>
            <w:sz w:val="24"/>
            <w:lang w:val="en-GB" w:eastAsia="zh-CN"/>
          </w:rPr>
          <w:t xml:space="preserve"> can be disambiguate</w:t>
        </w:r>
        <w:r>
          <w:rPr>
            <w:sz w:val="24"/>
            <w:lang w:val="en-GB" w:eastAsia="zh-CN"/>
          </w:rPr>
          <w:t>d</w:t>
        </w:r>
        <w:r w:rsidRPr="005B4869">
          <w:rPr>
            <w:sz w:val="24"/>
            <w:lang w:val="en-GB" w:eastAsia="zh-CN"/>
          </w:rPr>
          <w:t xml:space="preserve"> using the </w:t>
        </w:r>
        <w:proofErr w:type="spellStart"/>
        <w:r w:rsidRPr="005B4869">
          <w:rPr>
            <w:sz w:val="24"/>
            <w:lang w:val="en-GB" w:eastAsia="zh-CN"/>
          </w:rPr>
          <w:t>box_type</w:t>
        </w:r>
        <w:proofErr w:type="spellEnd"/>
        <w:r w:rsidRPr="005B4869">
          <w:rPr>
            <w:sz w:val="24"/>
            <w:lang w:val="en-GB" w:eastAsia="zh-CN"/>
          </w:rPr>
          <w:t xml:space="preserve"> field in the header.</w:t>
        </w:r>
      </w:ins>
    </w:p>
    <w:p w14:paraId="0E8145F0" w14:textId="77777777" w:rsidR="00CD51F5" w:rsidRDefault="00CD51F5" w:rsidP="00CD51F5">
      <w:pPr>
        <w:pStyle w:val="ListParagraph"/>
        <w:widowControl/>
        <w:numPr>
          <w:ilvl w:val="0"/>
          <w:numId w:val="13"/>
        </w:numPr>
        <w:autoSpaceDE/>
        <w:autoSpaceDN/>
        <w:contextualSpacing/>
        <w:jc w:val="both"/>
        <w:rPr>
          <w:ins w:id="185" w:author="Emmanuel Thomas" w:date="2025-04-04T16:59:00Z" w16du:dateUtc="2025-04-04T14:59:00Z"/>
          <w:sz w:val="24"/>
          <w:lang w:val="en-GB" w:eastAsia="zh-CN"/>
        </w:rPr>
      </w:pPr>
      <w:ins w:id="186" w:author="Emmanuel Thomas" w:date="2024-07-19T17:10:00Z" w16du:dateUtc="2024-07-19T08:10:00Z">
        <w:r w:rsidRPr="005B4869">
          <w:rPr>
            <w:sz w:val="24"/>
            <w:lang w:val="en-GB" w:eastAsia="zh-CN"/>
          </w:rPr>
          <w:t>The box size in the box header allows the parser to determine if the end of the box is reached. If not, then this means that some additional boxes are present.</w:t>
        </w:r>
      </w:ins>
    </w:p>
    <w:p w14:paraId="236500E7" w14:textId="77777777" w:rsidR="003A47C4" w:rsidRPr="003A47C4" w:rsidRDefault="003A47C4" w:rsidP="003A47C4">
      <w:pPr>
        <w:widowControl/>
        <w:autoSpaceDE/>
        <w:autoSpaceDN/>
        <w:ind w:left="360"/>
        <w:contextualSpacing/>
        <w:jc w:val="both"/>
        <w:rPr>
          <w:ins w:id="187" w:author="Emmanuel Thomas" w:date="2024-07-19T17:10:00Z" w16du:dateUtc="2024-07-19T08:10:00Z"/>
          <w:sz w:val="24"/>
          <w:lang w:val="en-GB" w:eastAsia="zh-CN"/>
          <w:rPrChange w:id="188" w:author="Emmanuel Thomas" w:date="2025-04-04T16:59:00Z" w16du:dateUtc="2025-04-04T14:59:00Z">
            <w:rPr>
              <w:ins w:id="189" w:author="Emmanuel Thomas" w:date="2024-07-19T17:10:00Z" w16du:dateUtc="2024-07-19T08:10:00Z"/>
              <w:lang w:val="en-GB" w:eastAsia="zh-CN"/>
            </w:rPr>
          </w:rPrChange>
        </w:rPr>
        <w:pPrChange w:id="190" w:author="Emmanuel Thomas" w:date="2025-04-04T16:59:00Z" w16du:dateUtc="2025-04-04T14:59:00Z">
          <w:pPr>
            <w:pStyle w:val="ListParagraph"/>
            <w:widowControl/>
            <w:numPr>
              <w:numId w:val="13"/>
            </w:numPr>
            <w:autoSpaceDE/>
            <w:autoSpaceDN/>
            <w:ind w:left="720" w:hanging="360"/>
            <w:contextualSpacing/>
            <w:jc w:val="both"/>
          </w:pPr>
        </w:pPrChange>
      </w:pPr>
    </w:p>
    <w:p w14:paraId="220801E3" w14:textId="77777777" w:rsidR="00CD51F5" w:rsidRDefault="00CD51F5" w:rsidP="00EB53B8">
      <w:pPr>
        <w:pStyle w:val="Heading2"/>
        <w:rPr>
          <w:ins w:id="191" w:author="Emmanuel Thomas" w:date="2024-07-19T17:10:00Z" w16du:dateUtc="2024-07-19T08:10:00Z"/>
          <w:lang w:eastAsia="zh-CN"/>
        </w:rPr>
      </w:pPr>
      <w:ins w:id="192" w:author="Emmanuel Thomas" w:date="2024-07-19T17:10:00Z" w16du:dateUtc="2024-07-19T08:10:00Z">
        <w:r>
          <w:rPr>
            <w:lang w:eastAsia="zh-CN"/>
          </w:rPr>
          <w:t>Possible solutions</w:t>
        </w:r>
      </w:ins>
    </w:p>
    <w:p w14:paraId="283D1731" w14:textId="48547C21" w:rsidR="00CD51F5" w:rsidRDefault="00CD51F5" w:rsidP="00EB53B8">
      <w:pPr>
        <w:pStyle w:val="Heading2"/>
        <w:numPr>
          <w:ilvl w:val="2"/>
          <w:numId w:val="5"/>
        </w:numPr>
        <w:rPr>
          <w:ins w:id="193" w:author="Emmanuel Thomas" w:date="2024-07-19T17:10:00Z" w16du:dateUtc="2024-07-19T08:10:00Z"/>
          <w:lang w:eastAsia="zh-CN"/>
        </w:rPr>
      </w:pPr>
      <w:ins w:id="194" w:author="Emmanuel Thomas" w:date="2024-07-19T17:10:00Z" w16du:dateUtc="2024-07-19T08:10:00Z">
        <w:r>
          <w:rPr>
            <w:lang w:eastAsia="zh-CN"/>
          </w:rPr>
          <w:t>Optional class members</w:t>
        </w:r>
      </w:ins>
    </w:p>
    <w:p w14:paraId="474F53D1" w14:textId="77777777" w:rsidR="00CD51F5" w:rsidRDefault="00CD51F5" w:rsidP="00CD51F5">
      <w:pPr>
        <w:rPr>
          <w:ins w:id="195" w:author="Emmanuel Thomas" w:date="2024-07-19T17:10:00Z" w16du:dateUtc="2024-07-19T08:10:00Z"/>
          <w:sz w:val="24"/>
          <w:lang w:val="en-GB" w:eastAsia="zh-CN"/>
        </w:rPr>
      </w:pPr>
      <w:ins w:id="196" w:author="Emmanuel Thomas" w:date="2024-07-19T17:10:00Z" w16du:dateUtc="2024-07-19T08:10:00Z">
        <w:r w:rsidRPr="00850169">
          <w:rPr>
            <w:sz w:val="24"/>
            <w:lang w:val="en-GB" w:eastAsia="zh-CN"/>
          </w:rPr>
          <w:lastRenderedPageBreak/>
          <w:t xml:space="preserve">In SDL, it can happen that a </w:t>
        </w:r>
        <w:r>
          <w:rPr>
            <w:sz w:val="24"/>
            <w:lang w:val="en-GB" w:eastAsia="zh-CN"/>
          </w:rPr>
          <w:t>class may contain a given class based on the context it is in</w:t>
        </w:r>
        <w:r w:rsidRPr="00850169">
          <w:rPr>
            <w:sz w:val="24"/>
            <w:lang w:val="en-GB" w:eastAsia="zh-CN"/>
          </w:rPr>
          <w:t>.</w:t>
        </w:r>
        <w:r>
          <w:rPr>
            <w:sz w:val="24"/>
            <w:lang w:val="en-GB" w:eastAsia="zh-CN"/>
          </w:rPr>
          <w:t xml:space="preserve"> In some environment, this class will be needed in some other this class would not be needed. As a result, the SDL author may want to declare a nested class instance to be optional.</w:t>
        </w:r>
      </w:ins>
    </w:p>
    <w:p w14:paraId="494F5264" w14:textId="77777777" w:rsidR="00CD51F5" w:rsidRDefault="00CD51F5" w:rsidP="00CD51F5">
      <w:pPr>
        <w:rPr>
          <w:ins w:id="197" w:author="Emmanuel Thomas" w:date="2024-07-19T17:10:00Z" w16du:dateUtc="2024-07-19T08:10:00Z"/>
          <w:sz w:val="24"/>
          <w:lang w:val="en-GB" w:eastAsia="zh-CN"/>
        </w:rPr>
      </w:pPr>
    </w:p>
    <w:p w14:paraId="03189B87" w14:textId="77777777" w:rsidR="00CD51F5" w:rsidRPr="00850169" w:rsidRDefault="00CD51F5" w:rsidP="00CD51F5">
      <w:pPr>
        <w:rPr>
          <w:ins w:id="198" w:author="Emmanuel Thomas" w:date="2024-07-19T17:10:00Z" w16du:dateUtc="2024-07-19T08:10:00Z"/>
          <w:sz w:val="24"/>
          <w:lang w:val="en-GB" w:eastAsia="zh-CN"/>
        </w:rPr>
      </w:pPr>
      <w:ins w:id="199" w:author="Emmanuel Thomas" w:date="2024-07-19T17:10:00Z" w16du:dateUtc="2024-07-19T08:10:00Z">
        <w:r w:rsidRPr="00850169">
          <w:rPr>
            <w:sz w:val="24"/>
            <w:lang w:val="en-GB" w:eastAsia="zh-CN"/>
          </w:rPr>
          <w:t>For example:</w:t>
        </w:r>
      </w:ins>
    </w:p>
    <w:p w14:paraId="62132B4F" w14:textId="77777777" w:rsidR="00CD51F5" w:rsidRDefault="00CD51F5" w:rsidP="00CD51F5">
      <w:pPr>
        <w:rPr>
          <w:ins w:id="200" w:author="Emmanuel Thomas" w:date="2024-07-19T17:10:00Z" w16du:dateUtc="2024-07-19T08:10:00Z"/>
          <w:lang w:val="en-GB" w:eastAsia="zh-CN"/>
        </w:rPr>
      </w:pPr>
    </w:p>
    <w:p w14:paraId="1471686B" w14:textId="77777777" w:rsidR="00CD51F5" w:rsidRDefault="00CD51F5" w:rsidP="00CD51F5">
      <w:pPr>
        <w:pStyle w:val="code0"/>
        <w:rPr>
          <w:ins w:id="201" w:author="Emmanuel Thomas" w:date="2024-07-19T17:10:00Z" w16du:dateUtc="2024-07-19T08:10:00Z"/>
        </w:rPr>
      </w:pPr>
      <w:ins w:id="202" w:author="Emmanuel Thomas" w:date="2024-07-19T17:10:00Z" w16du:dateUtc="2024-07-19T08:10:00Z">
        <w:r>
          <w:t>class Foo</w:t>
        </w:r>
        <w:r>
          <w:br/>
          <w:t>{</w:t>
        </w:r>
        <w:r>
          <w:br/>
          <w:t xml:space="preserve">  unsigned int(8) a;</w:t>
        </w:r>
        <w:r>
          <w:br/>
          <w:t xml:space="preserve">  optional Bar bar;</w:t>
        </w:r>
        <w:r>
          <w:br/>
          <w:t>}</w:t>
        </w:r>
      </w:ins>
    </w:p>
    <w:p w14:paraId="5DBF9EDF" w14:textId="77777777" w:rsidR="00CD51F5" w:rsidRDefault="00CD51F5" w:rsidP="00CD51F5">
      <w:pPr>
        <w:pStyle w:val="code0"/>
        <w:rPr>
          <w:ins w:id="203" w:author="Emmanuel Thomas" w:date="2024-07-19T17:10:00Z" w16du:dateUtc="2024-07-19T08:10:00Z"/>
        </w:rPr>
      </w:pPr>
    </w:p>
    <w:p w14:paraId="1B3EAE3A" w14:textId="77777777" w:rsidR="00CD51F5" w:rsidRDefault="00CD51F5" w:rsidP="00CD51F5">
      <w:pPr>
        <w:pStyle w:val="code0"/>
        <w:rPr>
          <w:ins w:id="204" w:author="Emmanuel Thomas" w:date="2024-07-19T17:10:00Z" w16du:dateUtc="2024-07-19T08:10:00Z"/>
        </w:rPr>
      </w:pPr>
      <w:ins w:id="205" w:author="Emmanuel Thomas" w:date="2024-07-19T17:10:00Z" w16du:dateUtc="2024-07-19T08:10:00Z">
        <w:r>
          <w:t>class Log</w:t>
        </w:r>
      </w:ins>
    </w:p>
    <w:p w14:paraId="4EAE990C" w14:textId="77777777" w:rsidR="00CD51F5" w:rsidRDefault="00CD51F5" w:rsidP="00CD51F5">
      <w:pPr>
        <w:pStyle w:val="code0"/>
        <w:rPr>
          <w:ins w:id="206" w:author="Emmanuel Thomas" w:date="2024-07-19T17:10:00Z" w16du:dateUtc="2024-07-19T08:10:00Z"/>
        </w:rPr>
      </w:pPr>
      <w:ins w:id="207" w:author="Emmanuel Thomas" w:date="2024-07-19T17:10:00Z" w16du:dateUtc="2024-07-19T08:10:00Z">
        <w:r>
          <w:t>{</w:t>
        </w:r>
      </w:ins>
    </w:p>
    <w:p w14:paraId="1B32411F" w14:textId="77777777" w:rsidR="00CD51F5" w:rsidRDefault="00CD51F5" w:rsidP="00CD51F5">
      <w:pPr>
        <w:pStyle w:val="code0"/>
        <w:rPr>
          <w:ins w:id="208" w:author="Emmanuel Thomas" w:date="2024-07-19T17:10:00Z" w16du:dateUtc="2024-07-19T08:10:00Z"/>
        </w:rPr>
      </w:pPr>
      <w:ins w:id="209" w:author="Emmanuel Thomas" w:date="2024-07-19T17:10:00Z" w16du:dateUtc="2024-07-19T08:10:00Z">
        <w:r>
          <w:t xml:space="preserve">  Foo foo;</w:t>
        </w:r>
      </w:ins>
    </w:p>
    <w:p w14:paraId="71F8FAFB" w14:textId="77777777" w:rsidR="00CD51F5" w:rsidRPr="003C6159" w:rsidRDefault="00CD51F5" w:rsidP="00CD51F5">
      <w:pPr>
        <w:pStyle w:val="code0"/>
        <w:rPr>
          <w:ins w:id="210" w:author="Emmanuel Thomas" w:date="2024-07-19T17:10:00Z" w16du:dateUtc="2024-07-19T08:10:00Z"/>
        </w:rPr>
      </w:pPr>
      <w:ins w:id="211" w:author="Emmanuel Thomas" w:date="2024-07-19T17:10:00Z" w16du:dateUtc="2024-07-19T08:10:00Z">
        <w:r>
          <w:t>}</w:t>
        </w:r>
        <w:r>
          <w:br/>
        </w:r>
      </w:ins>
    </w:p>
    <w:p w14:paraId="4FFDFB9D" w14:textId="77777777" w:rsidR="00CD51F5" w:rsidRPr="00850169" w:rsidRDefault="00CD51F5" w:rsidP="00CD51F5">
      <w:pPr>
        <w:rPr>
          <w:ins w:id="212" w:author="Emmanuel Thomas" w:date="2024-07-19T17:10:00Z" w16du:dateUtc="2024-07-19T08:10:00Z"/>
          <w:sz w:val="24"/>
          <w:lang w:val="en-GB"/>
        </w:rPr>
      </w:pPr>
      <w:ins w:id="213" w:author="Emmanuel Thomas" w:date="2024-07-19T17:10:00Z" w16du:dateUtc="2024-07-19T08:10:00Z">
        <w:r w:rsidRPr="00850169">
          <w:rPr>
            <w:sz w:val="24"/>
            <w:lang w:val="en-GB"/>
          </w:rPr>
          <w:t xml:space="preserve">In this class </w:t>
        </w:r>
        <w:proofErr w:type="spellStart"/>
        <w:r w:rsidRPr="00850169">
          <w:rPr>
            <w:sz w:val="24"/>
            <w:lang w:val="en-GB"/>
          </w:rPr>
          <w:t>MyClass</w:t>
        </w:r>
        <w:proofErr w:type="spellEnd"/>
        <w:r w:rsidRPr="00850169">
          <w:rPr>
            <w:sz w:val="24"/>
            <w:lang w:val="en-GB"/>
          </w:rPr>
          <w:t xml:space="preserve">, the body of </w:t>
        </w:r>
        <w:r>
          <w:rPr>
            <w:sz w:val="24"/>
            <w:lang w:val="en-GB"/>
          </w:rPr>
          <w:t>Foo</w:t>
        </w:r>
        <w:r w:rsidRPr="00850169">
          <w:rPr>
            <w:sz w:val="24"/>
            <w:lang w:val="en-GB"/>
          </w:rPr>
          <w:t xml:space="preserve"> does declare </w:t>
        </w:r>
        <w:r>
          <w:rPr>
            <w:sz w:val="24"/>
            <w:lang w:val="en-GB"/>
          </w:rPr>
          <w:t>bar</w:t>
        </w:r>
        <w:r w:rsidRPr="00850169">
          <w:rPr>
            <w:sz w:val="24"/>
            <w:lang w:val="en-GB"/>
          </w:rPr>
          <w:t xml:space="preserve"> and but</w:t>
        </w:r>
        <w:r>
          <w:rPr>
            <w:sz w:val="24"/>
            <w:lang w:val="en-GB"/>
          </w:rPr>
          <w:t xml:space="preserve"> if bar is not in the parsed data, then the member </w:t>
        </w:r>
        <w:proofErr w:type="spellStart"/>
        <w:r>
          <w:rPr>
            <w:sz w:val="24"/>
            <w:lang w:val="en-GB"/>
          </w:rPr>
          <w:t>foo.bar</w:t>
        </w:r>
        <w:proofErr w:type="spellEnd"/>
        <w:r>
          <w:rPr>
            <w:sz w:val="24"/>
            <w:lang w:val="en-GB"/>
          </w:rPr>
          <w:t xml:space="preserve"> does not exist and thus would end up in an unspecified behaviour.</w:t>
        </w:r>
      </w:ins>
    </w:p>
    <w:p w14:paraId="5DAA9E8F" w14:textId="77777777" w:rsidR="00CD51F5" w:rsidRPr="00850169" w:rsidRDefault="00CD51F5" w:rsidP="00CD51F5">
      <w:pPr>
        <w:rPr>
          <w:ins w:id="214" w:author="Emmanuel Thomas" w:date="2024-07-19T17:10:00Z" w16du:dateUtc="2024-07-19T08:10:00Z"/>
          <w:sz w:val="24"/>
          <w:lang w:val="en-GB"/>
        </w:rPr>
      </w:pPr>
    </w:p>
    <w:p w14:paraId="7591BCB2" w14:textId="77777777" w:rsidR="00CD51F5" w:rsidRDefault="00CD51F5" w:rsidP="00642B4C">
      <w:pPr>
        <w:pStyle w:val="Heading2"/>
        <w:numPr>
          <w:ilvl w:val="2"/>
          <w:numId w:val="5"/>
        </w:numPr>
        <w:rPr>
          <w:ins w:id="215" w:author="Emmanuel Thomas" w:date="2024-07-19T17:10:00Z" w16du:dateUtc="2024-07-19T08:10:00Z"/>
          <w:lang w:eastAsia="zh-CN"/>
        </w:rPr>
        <w:pPrChange w:id="216" w:author="Emmanuel Thomas" w:date="2025-04-04T17:05:00Z" w16du:dateUtc="2025-04-04T15:05:00Z">
          <w:pPr>
            <w:pStyle w:val="Heading3"/>
          </w:pPr>
        </w:pPrChange>
      </w:pPr>
      <w:ins w:id="217" w:author="Emmanuel Thomas" w:date="2024-07-19T17:10:00Z" w16du:dateUtc="2024-07-19T08:10:00Z">
        <w:r>
          <w:rPr>
            <w:lang w:eastAsia="zh-CN"/>
          </w:rPr>
          <w:t>Optional keyword</w:t>
        </w:r>
      </w:ins>
    </w:p>
    <w:p w14:paraId="7300F651" w14:textId="77777777" w:rsidR="00CD51F5" w:rsidRDefault="00CD51F5" w:rsidP="00CD51F5">
      <w:pPr>
        <w:rPr>
          <w:ins w:id="218" w:author="Emmanuel Thomas" w:date="2024-07-19T17:10:00Z" w16du:dateUtc="2024-07-19T08:10:00Z"/>
          <w:lang w:val="en-GB" w:eastAsia="zh-CN"/>
        </w:rPr>
      </w:pPr>
    </w:p>
    <w:p w14:paraId="379EA8D8" w14:textId="77777777" w:rsidR="00CD51F5" w:rsidRPr="00282F49" w:rsidRDefault="00CD51F5" w:rsidP="00CD51F5">
      <w:pPr>
        <w:pStyle w:val="BodyText"/>
        <w:spacing w:after="220"/>
        <w:rPr>
          <w:ins w:id="219" w:author="Emmanuel Thomas" w:date="2024-07-19T17:10:00Z" w16du:dateUtc="2024-07-19T08:10:00Z"/>
          <w:rFonts w:eastAsia="Times New Roman"/>
          <w:lang w:eastAsia="ko-KR"/>
        </w:rPr>
      </w:pPr>
      <w:ins w:id="220" w:author="Emmanuel Thomas" w:date="2024-07-19T17:10:00Z" w16du:dateUtc="2024-07-19T08:10:00Z">
        <w:r w:rsidRPr="00282F49">
          <w:rPr>
            <w:rFonts w:eastAsia="Times New Roman"/>
            <w:lang w:eastAsia="ko-KR"/>
          </w:rPr>
          <w:t xml:space="preserve">Classes are the mechanism with which </w:t>
        </w:r>
        <w:r>
          <w:rPr>
            <w:rFonts w:eastAsia="Times New Roman"/>
            <w:lang w:eastAsia="ko-KR"/>
          </w:rPr>
          <w:t>declarations</w:t>
        </w:r>
        <w:r w:rsidRPr="00282F49">
          <w:rPr>
            <w:rFonts w:eastAsia="Times New Roman"/>
            <w:lang w:eastAsia="ko-KR"/>
          </w:rPr>
          <w:t xml:space="preserve"> of composite types is performed. Their </w:t>
        </w:r>
        <w:r>
          <w:rPr>
            <w:rFonts w:eastAsia="Times New Roman"/>
            <w:lang w:eastAsia="ko-KR"/>
          </w:rPr>
          <w:t>syntax</w:t>
        </w:r>
        <w:r w:rsidRPr="00282F49">
          <w:rPr>
            <w:rFonts w:eastAsia="Times New Roman"/>
            <w:lang w:eastAsia="ko-KR"/>
          </w:rPr>
          <w:t xml:space="preserve"> is as follows.</w:t>
        </w:r>
      </w:ins>
    </w:p>
    <w:p w14:paraId="75E33886" w14:textId="77777777" w:rsidR="00CD51F5" w:rsidRPr="00511E69" w:rsidRDefault="00CD51F5" w:rsidP="00CD51F5">
      <w:pPr>
        <w:pStyle w:val="SDLrulename"/>
        <w:rPr>
          <w:ins w:id="221" w:author="Emmanuel Thomas" w:date="2024-07-19T17:10:00Z" w16du:dateUtc="2024-07-19T08:10:00Z"/>
        </w:rPr>
      </w:pPr>
      <w:ins w:id="222" w:author="Emmanuel Thomas" w:date="2024-07-19T17:10:00Z" w16du:dateUtc="2024-07-19T08:10:00Z">
        <w:r w:rsidRPr="00511E69">
          <w:t>Rule C.2: Class data types</w:t>
        </w:r>
      </w:ins>
    </w:p>
    <w:p w14:paraId="28FC6385" w14:textId="77777777" w:rsidR="00CD51F5" w:rsidRPr="004F0E2A" w:rsidRDefault="00CD51F5" w:rsidP="00CD51F5">
      <w:pPr>
        <w:pStyle w:val="SDLrulebody"/>
        <w:rPr>
          <w:ins w:id="223" w:author="Emmanuel Thomas" w:date="2024-07-19T17:10:00Z" w16du:dateUtc="2024-07-19T08:10:00Z"/>
        </w:rPr>
      </w:pPr>
      <w:ins w:id="224" w:author="Emmanuel Thomas" w:date="2024-07-19T17:10:00Z" w16du:dateUtc="2024-07-19T08:10:00Z">
        <w:r w:rsidRPr="004F0E2A">
          <w:rPr>
            <w:rStyle w:val="SDLattribute"/>
            <w:rPrChange w:id="225" w:author="Emmanuel Thomas" w:date="2025-04-04T17:05:00Z" w16du:dateUtc="2025-04-04T15:05:00Z">
              <w:rPr>
                <w:rStyle w:val="SDLattribute"/>
                <w:highlight w:val="yellow"/>
              </w:rPr>
            </w:rPrChange>
          </w:rPr>
          <w:t>[</w:t>
        </w:r>
        <w:r w:rsidRPr="004F0E2A">
          <w:rPr>
            <w:rStyle w:val="SDLkeyword"/>
            <w:rFonts w:eastAsia="Arial"/>
            <w:rPrChange w:id="226" w:author="Emmanuel Thomas" w:date="2025-04-04T17:05:00Z" w16du:dateUtc="2025-04-04T15:05:00Z">
              <w:rPr>
                <w:rStyle w:val="SDLkeyword"/>
                <w:rFonts w:eastAsia="Arial"/>
                <w:highlight w:val="yellow"/>
              </w:rPr>
            </w:rPrChange>
          </w:rPr>
          <w:t>optional</w:t>
        </w:r>
        <w:r w:rsidRPr="004F0E2A">
          <w:rPr>
            <w:rStyle w:val="SDLattribute"/>
            <w:rPrChange w:id="227" w:author="Emmanuel Thomas" w:date="2025-04-04T17:05:00Z" w16du:dateUtc="2025-04-04T15:05:00Z">
              <w:rPr>
                <w:rStyle w:val="SDLattribute"/>
                <w:highlight w:val="yellow"/>
              </w:rPr>
            </w:rPrChange>
          </w:rPr>
          <w:t>]</w:t>
        </w:r>
        <w:r w:rsidRPr="004F0E2A">
          <w:rPr>
            <w:rStyle w:val="SDLattribute"/>
          </w:rPr>
          <w:t xml:space="preserve"> </w:t>
        </w:r>
        <w:proofErr w:type="spellStart"/>
        <w:r w:rsidRPr="004F0E2A">
          <w:rPr>
            <w:rStyle w:val="SDLattribute"/>
          </w:rPr>
          <w:t>class_identifier</w:t>
        </w:r>
        <w:proofErr w:type="spellEnd"/>
        <w:r w:rsidRPr="004F0E2A">
          <w:rPr>
            <w:i/>
          </w:rPr>
          <w:t xml:space="preserve"> </w:t>
        </w:r>
        <w:proofErr w:type="spellStart"/>
        <w:r w:rsidRPr="004F0E2A">
          <w:rPr>
            <w:i/>
          </w:rPr>
          <w:t>class_variable_</w:t>
        </w:r>
        <w:r w:rsidRPr="004F0E2A">
          <w:rPr>
            <w:rStyle w:val="SDLattribute"/>
          </w:rPr>
          <w:t>identifier</w:t>
        </w:r>
        <w:proofErr w:type="spellEnd"/>
        <w:r w:rsidRPr="004F0E2A">
          <w:rPr>
            <w:rFonts w:ascii="Courier New" w:hAnsi="Courier New" w:cs="Courier New"/>
            <w:b/>
            <w:bCs/>
          </w:rPr>
          <w:t>;</w:t>
        </w:r>
      </w:ins>
    </w:p>
    <w:p w14:paraId="75829C16" w14:textId="77777777" w:rsidR="00CD51F5" w:rsidRPr="004F0E2A" w:rsidRDefault="00CD51F5" w:rsidP="00CD51F5">
      <w:pPr>
        <w:rPr>
          <w:ins w:id="228" w:author="Emmanuel Thomas" w:date="2024-07-19T17:10:00Z" w16du:dateUtc="2024-07-19T08:10:00Z"/>
          <w:lang w:val="en-GB" w:eastAsia="zh-CN"/>
          <w:rPrChange w:id="229" w:author="Emmanuel Thomas" w:date="2025-04-04T17:05:00Z" w16du:dateUtc="2025-04-04T15:05:00Z">
            <w:rPr>
              <w:ins w:id="230" w:author="Emmanuel Thomas" w:date="2024-07-19T17:10:00Z" w16du:dateUtc="2024-07-19T08:10:00Z"/>
              <w:highlight w:val="yellow"/>
              <w:lang w:val="en-GB" w:eastAsia="zh-CN"/>
            </w:rPr>
          </w:rPrChange>
        </w:rPr>
      </w:pPr>
      <w:ins w:id="231" w:author="Emmanuel Thomas" w:date="2024-07-19T17:10:00Z" w16du:dateUtc="2024-07-19T08:10:00Z">
        <w:r w:rsidRPr="004F0E2A">
          <w:rPr>
            <w:lang w:val="en-GB" w:eastAsia="zh-CN"/>
            <w:rPrChange w:id="232" w:author="Emmanuel Thomas" w:date="2025-04-04T17:05:00Z" w16du:dateUtc="2025-04-04T15:05:00Z">
              <w:rPr>
                <w:highlight w:val="yellow"/>
                <w:lang w:val="en-GB" w:eastAsia="zh-CN"/>
              </w:rPr>
            </w:rPrChange>
          </w:rPr>
          <w:t xml:space="preserve">The keyword </w:t>
        </w:r>
        <w:r w:rsidRPr="004F0E2A">
          <w:rPr>
            <w:rStyle w:val="SDLkeyword"/>
            <w:rPrChange w:id="233" w:author="Emmanuel Thomas" w:date="2025-04-04T17:05:00Z" w16du:dateUtc="2025-04-04T15:05:00Z">
              <w:rPr>
                <w:rStyle w:val="SDLkeyword"/>
                <w:highlight w:val="yellow"/>
              </w:rPr>
            </w:rPrChange>
          </w:rPr>
          <w:t xml:space="preserve">optional </w:t>
        </w:r>
        <w:r w:rsidRPr="004F0E2A">
          <w:rPr>
            <w:lang w:val="en-GB" w:eastAsia="zh-CN"/>
            <w:rPrChange w:id="234" w:author="Emmanuel Thomas" w:date="2025-04-04T17:05:00Z" w16du:dateUtc="2025-04-04T15:05:00Z">
              <w:rPr>
                <w:highlight w:val="yellow"/>
                <w:lang w:val="en-GB" w:eastAsia="zh-CN"/>
              </w:rPr>
            </w:rPrChange>
          </w:rPr>
          <w:t>indicates that the class instance may or may not be present. To use this keyword, the class shall be defined with a class identifier.</w:t>
        </w:r>
      </w:ins>
    </w:p>
    <w:p w14:paraId="2EAAEFBB" w14:textId="77777777" w:rsidR="00CD51F5" w:rsidRPr="004F0E2A" w:rsidRDefault="00CD51F5" w:rsidP="00CD51F5">
      <w:pPr>
        <w:rPr>
          <w:ins w:id="235" w:author="Emmanuel Thomas" w:date="2024-07-19T17:10:00Z" w16du:dateUtc="2024-07-19T08:10:00Z"/>
          <w:lang w:val="en-GB" w:eastAsia="zh-CN"/>
          <w:rPrChange w:id="236" w:author="Emmanuel Thomas" w:date="2025-04-04T17:05:00Z" w16du:dateUtc="2025-04-04T15:05:00Z">
            <w:rPr>
              <w:ins w:id="237" w:author="Emmanuel Thomas" w:date="2024-07-19T17:10:00Z" w16du:dateUtc="2024-07-19T08:10:00Z"/>
              <w:highlight w:val="yellow"/>
              <w:lang w:val="en-GB" w:eastAsia="zh-CN"/>
            </w:rPr>
          </w:rPrChange>
        </w:rPr>
      </w:pPr>
    </w:p>
    <w:p w14:paraId="6EBB9699" w14:textId="77777777" w:rsidR="00CD51F5" w:rsidRPr="004F0E2A" w:rsidRDefault="00CD51F5" w:rsidP="00CD51F5">
      <w:pPr>
        <w:rPr>
          <w:ins w:id="238" w:author="Emmanuel Thomas" w:date="2024-07-19T17:10:00Z" w16du:dateUtc="2024-07-19T08:10:00Z"/>
          <w:lang w:val="en-GB" w:eastAsia="zh-CN"/>
        </w:rPr>
      </w:pPr>
      <w:ins w:id="239" w:author="Emmanuel Thomas" w:date="2024-07-19T17:10:00Z" w16du:dateUtc="2024-07-19T08:10:00Z">
        <w:r w:rsidRPr="004F0E2A">
          <w:rPr>
            <w:highlight w:val="yellow"/>
            <w:lang w:val="en-GB" w:eastAsia="zh-CN"/>
          </w:rPr>
          <w:t xml:space="preserve">[Editor’s note: member class mark as </w:t>
        </w:r>
        <w:proofErr w:type="spellStart"/>
        <w:r w:rsidRPr="004F0E2A">
          <w:rPr>
            <w:highlight w:val="yellow"/>
            <w:lang w:val="en-GB" w:eastAsia="zh-CN"/>
          </w:rPr>
          <w:t>typeid</w:t>
        </w:r>
        <w:proofErr w:type="spellEnd"/>
        <w:r w:rsidRPr="004F0E2A">
          <w:rPr>
            <w:highlight w:val="yellow"/>
            <w:lang w:val="en-GB" w:eastAsia="zh-CN"/>
          </w:rPr>
          <w:t>? Or should we say that class shall be a derived class of base class for which the class identifier is defined]</w:t>
        </w:r>
        <w:r w:rsidRPr="004F0E2A">
          <w:rPr>
            <w:highlight w:val="yellow"/>
            <w:lang w:val="en-GB" w:eastAsia="zh-CN"/>
            <w:rPrChange w:id="240" w:author="Emmanuel Thomas" w:date="2025-04-04T17:05:00Z" w16du:dateUtc="2025-04-04T15:05:00Z">
              <w:rPr>
                <w:lang w:val="en-GB" w:eastAsia="zh-CN"/>
              </w:rPr>
            </w:rPrChange>
          </w:rPr>
          <w:t>.</w:t>
        </w:r>
      </w:ins>
    </w:p>
    <w:p w14:paraId="2D8D583B" w14:textId="77777777" w:rsidR="00CD51F5" w:rsidRPr="004F0E2A" w:rsidRDefault="00CD51F5" w:rsidP="00CD51F5">
      <w:pPr>
        <w:rPr>
          <w:ins w:id="241" w:author="Emmanuel Thomas" w:date="2024-07-19T17:10:00Z" w16du:dateUtc="2024-07-19T08:10:00Z"/>
          <w:lang w:val="en-GB" w:eastAsia="zh-CN"/>
          <w:rPrChange w:id="242" w:author="Emmanuel Thomas" w:date="2025-04-04T17:05:00Z" w16du:dateUtc="2025-04-04T15:05:00Z">
            <w:rPr>
              <w:ins w:id="243" w:author="Emmanuel Thomas" w:date="2024-07-19T17:10:00Z" w16du:dateUtc="2024-07-19T08:10:00Z"/>
              <w:highlight w:val="yellow"/>
              <w:lang w:val="en-GB" w:eastAsia="zh-CN"/>
            </w:rPr>
          </w:rPrChange>
        </w:rPr>
      </w:pPr>
    </w:p>
    <w:p w14:paraId="227E9199" w14:textId="77777777" w:rsidR="00CD51F5" w:rsidRPr="004F0E2A" w:rsidRDefault="00CD51F5" w:rsidP="00CD51F5">
      <w:pPr>
        <w:rPr>
          <w:ins w:id="244" w:author="Emmanuel Thomas" w:date="2024-07-19T17:10:00Z" w16du:dateUtc="2024-07-19T08:10:00Z"/>
          <w:lang w:val="en-GB" w:eastAsia="zh-CN"/>
          <w:rPrChange w:id="245" w:author="Emmanuel Thomas" w:date="2025-04-04T17:05:00Z" w16du:dateUtc="2025-04-04T15:05:00Z">
            <w:rPr>
              <w:ins w:id="246" w:author="Emmanuel Thomas" w:date="2024-07-19T17:10:00Z" w16du:dateUtc="2024-07-19T08:10:00Z"/>
              <w:highlight w:val="yellow"/>
              <w:lang w:val="en-GB" w:eastAsia="zh-CN"/>
            </w:rPr>
          </w:rPrChange>
        </w:rPr>
      </w:pPr>
      <w:ins w:id="247" w:author="Emmanuel Thomas" w:date="2024-07-19T17:10:00Z" w16du:dateUtc="2024-07-19T08:10:00Z">
        <w:r w:rsidRPr="004F0E2A">
          <w:rPr>
            <w:lang w:val="en-GB" w:eastAsia="zh-CN"/>
            <w:rPrChange w:id="248" w:author="Emmanuel Thomas" w:date="2025-04-04T17:05:00Z" w16du:dateUtc="2025-04-04T15:05:00Z">
              <w:rPr>
                <w:highlight w:val="yellow"/>
                <w:lang w:val="en-GB" w:eastAsia="zh-CN"/>
              </w:rPr>
            </w:rPrChange>
          </w:rPr>
          <w:t>Accessing an optional member of class that was not parsed, and thus does not exist in the class instance, result in an unspecified behaviour. Consequently, the value of this class are also unspecified.</w:t>
        </w:r>
      </w:ins>
    </w:p>
    <w:p w14:paraId="6CA45CF7" w14:textId="77777777" w:rsidR="00CD51F5" w:rsidRPr="004F0E2A" w:rsidRDefault="00CD51F5" w:rsidP="00CD51F5">
      <w:pPr>
        <w:rPr>
          <w:ins w:id="249" w:author="Emmanuel Thomas" w:date="2024-07-19T17:10:00Z" w16du:dateUtc="2024-07-19T08:10:00Z"/>
          <w:lang w:val="en-GB" w:eastAsia="zh-CN"/>
          <w:rPrChange w:id="250" w:author="Emmanuel Thomas" w:date="2025-04-04T17:05:00Z" w16du:dateUtc="2025-04-04T15:05:00Z">
            <w:rPr>
              <w:ins w:id="251" w:author="Emmanuel Thomas" w:date="2024-07-19T17:10:00Z" w16du:dateUtc="2024-07-19T08:10:00Z"/>
              <w:highlight w:val="yellow"/>
              <w:lang w:val="en-GB" w:eastAsia="zh-CN"/>
            </w:rPr>
          </w:rPrChange>
        </w:rPr>
      </w:pPr>
    </w:p>
    <w:p w14:paraId="788F6D62" w14:textId="77777777" w:rsidR="00CD51F5" w:rsidRPr="004F0E2A" w:rsidRDefault="00CD51F5" w:rsidP="00CD51F5">
      <w:pPr>
        <w:rPr>
          <w:ins w:id="252" w:author="Emmanuel Thomas" w:date="2024-07-19T17:10:00Z" w16du:dateUtc="2024-07-19T08:10:00Z"/>
          <w:lang w:val="en-GB" w:eastAsia="zh-CN"/>
          <w:rPrChange w:id="253" w:author="Emmanuel Thomas" w:date="2025-04-04T17:05:00Z" w16du:dateUtc="2025-04-04T15:05:00Z">
            <w:rPr>
              <w:ins w:id="254" w:author="Emmanuel Thomas" w:date="2024-07-19T17:10:00Z" w16du:dateUtc="2024-07-19T08:10:00Z"/>
              <w:highlight w:val="yellow"/>
              <w:lang w:val="en-GB" w:eastAsia="zh-CN"/>
            </w:rPr>
          </w:rPrChange>
        </w:rPr>
      </w:pPr>
      <w:ins w:id="255" w:author="Emmanuel Thomas" w:date="2024-07-19T17:10:00Z" w16du:dateUtc="2024-07-19T08:10:00Z">
        <w:r w:rsidRPr="004F0E2A">
          <w:rPr>
            <w:lang w:val="en-GB" w:eastAsia="zh-CN"/>
            <w:rPrChange w:id="256" w:author="Emmanuel Thomas" w:date="2025-04-04T17:05:00Z" w16du:dateUtc="2025-04-04T15:05:00Z">
              <w:rPr>
                <w:highlight w:val="yellow"/>
                <w:lang w:val="en-GB" w:eastAsia="zh-CN"/>
              </w:rPr>
            </w:rPrChange>
          </w:rPr>
          <w:t>NOTE</w:t>
        </w:r>
        <w:r w:rsidRPr="004F0E2A">
          <w:rPr>
            <w:lang w:val="en-GB" w:eastAsia="zh-CN"/>
            <w:rPrChange w:id="257" w:author="Emmanuel Thomas" w:date="2025-04-04T17:05:00Z" w16du:dateUtc="2025-04-04T15:05:00Z">
              <w:rPr>
                <w:highlight w:val="yellow"/>
                <w:lang w:val="en-GB" w:eastAsia="zh-CN"/>
              </w:rPr>
            </w:rPrChange>
          </w:rPr>
          <w:tab/>
          <w:t>The SDL specification does not provide a mean to check whether the member of class exists.</w:t>
        </w:r>
      </w:ins>
    </w:p>
    <w:p w14:paraId="316439F8" w14:textId="77777777" w:rsidR="00CD51F5" w:rsidRDefault="00CD51F5" w:rsidP="00CD51F5">
      <w:pPr>
        <w:rPr>
          <w:ins w:id="258" w:author="Emmanuel Thomas" w:date="2024-07-19T17:10:00Z" w16du:dateUtc="2024-07-19T08:10:00Z"/>
          <w:highlight w:val="yellow"/>
          <w:lang w:val="en-GB" w:eastAsia="zh-CN"/>
        </w:rPr>
      </w:pPr>
    </w:p>
    <w:p w14:paraId="27399B4E" w14:textId="77777777" w:rsidR="00455DCB" w:rsidRDefault="00455DCB" w:rsidP="00CD51F5">
      <w:pPr>
        <w:pStyle w:val="Heading1"/>
        <w:rPr>
          <w:ins w:id="259" w:author="Emmanuel Thomas" w:date="2025-04-04T17:01:00Z" w16du:dateUtc="2025-04-04T15:01:00Z"/>
          <w:lang w:eastAsia="zh-CN"/>
        </w:rPr>
      </w:pPr>
      <w:bookmarkStart w:id="260" w:name="_Toc194679799"/>
      <w:ins w:id="261" w:author="Emmanuel Thomas" w:date="2025-04-04T17:01:00Z" w16du:dateUtc="2025-04-04T15:01:00Z">
        <w:r>
          <w:rPr>
            <w:lang w:eastAsia="zh-CN"/>
          </w:rPr>
          <w:t>Topic</w:t>
        </w:r>
      </w:ins>
      <w:ins w:id="262" w:author="Emmanuel Thomas" w:date="2024-07-19T17:10:00Z" w16du:dateUtc="2024-07-19T08:10:00Z">
        <w:r w:rsidR="00CD51F5">
          <w:rPr>
            <w:lang w:eastAsia="zh-CN"/>
          </w:rPr>
          <w:t xml:space="preserve"> #</w:t>
        </w:r>
      </w:ins>
      <w:ins w:id="263" w:author="Emmanuel Thomas" w:date="2025-04-04T17:01:00Z" w16du:dateUtc="2025-04-04T15:01:00Z">
        <w:r>
          <w:rPr>
            <w:lang w:eastAsia="zh-CN"/>
          </w:rPr>
          <w:t>4</w:t>
        </w:r>
      </w:ins>
      <w:ins w:id="264" w:author="Emmanuel Thomas" w:date="2024-07-19T17:10:00Z" w16du:dateUtc="2024-07-19T08:10:00Z">
        <w:r w:rsidR="00CD51F5">
          <w:rPr>
            <w:lang w:eastAsia="zh-CN"/>
          </w:rPr>
          <w:t>: Array of boxes for ISOBMFF</w:t>
        </w:r>
      </w:ins>
      <w:bookmarkEnd w:id="260"/>
    </w:p>
    <w:p w14:paraId="57D14A29" w14:textId="24BE11DA" w:rsidR="00397FFA" w:rsidRDefault="00227942" w:rsidP="00397FFA">
      <w:pPr>
        <w:pStyle w:val="Heading2"/>
        <w:rPr>
          <w:ins w:id="265" w:author="Emmanuel Thomas" w:date="2025-04-04T17:02:00Z" w16du:dateUtc="2025-04-04T15:02:00Z"/>
          <w:lang w:eastAsia="zh-CN"/>
        </w:rPr>
      </w:pPr>
      <w:ins w:id="266" w:author="Emmanuel Thomas" w:date="2025-04-04T17:04:00Z" w16du:dateUtc="2025-04-04T15:04:00Z">
        <w:r>
          <w:rPr>
            <w:lang w:eastAsia="zh-CN"/>
          </w:rPr>
          <w:t xml:space="preserve">On </w:t>
        </w:r>
      </w:ins>
      <w:ins w:id="267" w:author="Emmanuel Thomas" w:date="2025-04-04T17:02:00Z" w16du:dateUtc="2025-04-04T15:02:00Z">
        <w:r w:rsidR="00397FFA">
          <w:rPr>
            <w:lang w:eastAsia="zh-CN"/>
          </w:rPr>
          <w:t>container box</w:t>
        </w:r>
      </w:ins>
    </w:p>
    <w:p w14:paraId="1316DE0A" w14:textId="77777777" w:rsidR="00397FFA" w:rsidRPr="005B4869" w:rsidRDefault="00397FFA" w:rsidP="00397FFA">
      <w:pPr>
        <w:rPr>
          <w:ins w:id="268" w:author="Emmanuel Thomas" w:date="2025-04-04T17:02:00Z" w16du:dateUtc="2025-04-04T15:02:00Z"/>
          <w:sz w:val="24"/>
          <w:lang w:val="en-GB" w:eastAsia="zh-CN"/>
        </w:rPr>
      </w:pPr>
      <w:ins w:id="269" w:author="Emmanuel Thomas" w:date="2025-04-04T17:02:00Z" w16du:dateUtc="2025-04-04T15:02:00Z">
        <w:r w:rsidRPr="005B4869">
          <w:rPr>
            <w:sz w:val="24"/>
            <w:lang w:val="en-GB" w:eastAsia="zh-CN"/>
          </w:rPr>
          <w:t>In this scenario, a box is meant to be a container for other boxes. For example, the movie box is defined as follows:</w:t>
        </w:r>
      </w:ins>
    </w:p>
    <w:p w14:paraId="6F50E29F" w14:textId="77777777" w:rsidR="00397FFA" w:rsidRPr="005B4869" w:rsidRDefault="00397FFA" w:rsidP="00397FFA">
      <w:pPr>
        <w:rPr>
          <w:ins w:id="270" w:author="Emmanuel Thomas" w:date="2025-04-04T17:02:00Z" w16du:dateUtc="2025-04-04T15:02:00Z"/>
          <w:sz w:val="24"/>
          <w:lang w:val="en-GB" w:eastAsia="zh-CN"/>
        </w:rPr>
      </w:pPr>
    </w:p>
    <w:p w14:paraId="0D12E86C" w14:textId="77777777" w:rsidR="00397FFA" w:rsidRPr="00DA2BFB" w:rsidRDefault="00397FFA" w:rsidP="00397FFA">
      <w:pPr>
        <w:rPr>
          <w:ins w:id="271" w:author="Emmanuel Thomas" w:date="2025-04-04T17:02:00Z" w16du:dateUtc="2025-04-04T15:02:00Z"/>
          <w:b/>
          <w:bCs/>
        </w:rPr>
      </w:pPr>
      <w:bookmarkStart w:id="272" w:name="_Ref392827860"/>
      <w:bookmarkStart w:id="273" w:name="_Toc441898393"/>
      <w:bookmarkStart w:id="274" w:name="_Toc32120153"/>
      <w:bookmarkStart w:id="275" w:name="_Toc170466432"/>
      <w:ins w:id="276" w:author="Emmanuel Thomas" w:date="2025-04-04T17:02:00Z" w16du:dateUtc="2025-04-04T15:02:00Z">
        <w:r w:rsidRPr="00DA2BFB">
          <w:rPr>
            <w:b/>
            <w:bCs/>
          </w:rPr>
          <w:t xml:space="preserve">Movie </w:t>
        </w:r>
        <w:bookmarkEnd w:id="272"/>
        <w:bookmarkEnd w:id="273"/>
        <w:bookmarkEnd w:id="274"/>
        <w:r w:rsidRPr="00DA2BFB">
          <w:rPr>
            <w:b/>
            <w:bCs/>
          </w:rPr>
          <w:t>box</w:t>
        </w:r>
        <w:bookmarkEnd w:id="275"/>
      </w:ins>
    </w:p>
    <w:p w14:paraId="296B380D" w14:textId="77777777" w:rsidR="00397FFA" w:rsidRPr="00DA2BFB" w:rsidRDefault="00397FFA" w:rsidP="00397FFA">
      <w:pPr>
        <w:rPr>
          <w:ins w:id="277" w:author="Emmanuel Thomas" w:date="2025-04-04T17:02:00Z" w16du:dateUtc="2025-04-04T15:02:00Z"/>
          <w:b/>
          <w:bCs/>
        </w:rPr>
      </w:pPr>
      <w:bookmarkStart w:id="278" w:name="_Toc32120154"/>
      <w:ins w:id="279" w:author="Emmanuel Thomas" w:date="2025-04-04T17:02:00Z" w16du:dateUtc="2025-04-04T15:02:00Z">
        <w:r w:rsidRPr="00DA2BFB">
          <w:rPr>
            <w:b/>
            <w:bCs/>
          </w:rPr>
          <w:t>Definition</w:t>
        </w:r>
        <w:bookmarkEnd w:id="278"/>
      </w:ins>
    </w:p>
    <w:p w14:paraId="115202C6" w14:textId="77777777" w:rsidR="00397FFA" w:rsidRDefault="00397FFA" w:rsidP="00397FFA">
      <w:pPr>
        <w:pStyle w:val="Atom"/>
        <w:tabs>
          <w:tab w:val="left" w:pos="1134"/>
        </w:tabs>
        <w:ind w:left="720"/>
        <w:rPr>
          <w:ins w:id="280" w:author="Emmanuel Thomas" w:date="2025-04-04T17:02:00Z" w16du:dateUtc="2025-04-04T15:02:00Z"/>
        </w:rPr>
      </w:pPr>
      <w:ins w:id="281" w:author="Emmanuel Thomas" w:date="2025-04-04T17:02:00Z" w16du:dateUtc="2025-04-04T15:02:00Z">
        <w:r>
          <w:t>Box Type:</w:t>
        </w:r>
        <w:r>
          <w:tab/>
        </w:r>
        <w:r w:rsidRPr="00A3770E">
          <w:rPr>
            <w:rStyle w:val="codeChar"/>
          </w:rPr>
          <w:t>'moov'</w:t>
        </w:r>
        <w:r>
          <w:br/>
          <w:t>Container:</w:t>
        </w:r>
        <w:r>
          <w:tab/>
          <w:t>File</w:t>
        </w:r>
        <w:r>
          <w:br/>
          <w:t>Mandatory:</w:t>
        </w:r>
        <w:r>
          <w:tab/>
          <w:t>Yes</w:t>
        </w:r>
        <w:r>
          <w:br/>
          <w:t>Quantity:</w:t>
        </w:r>
        <w:r>
          <w:tab/>
          <w:t>Exactly one</w:t>
        </w:r>
      </w:ins>
    </w:p>
    <w:p w14:paraId="12411450" w14:textId="77777777" w:rsidR="00397FFA" w:rsidRPr="003176D3" w:rsidRDefault="00397FFA" w:rsidP="00397FFA">
      <w:pPr>
        <w:ind w:left="720"/>
        <w:rPr>
          <w:ins w:id="282" w:author="Emmanuel Thomas" w:date="2025-04-04T17:02:00Z" w16du:dateUtc="2025-04-04T15:02:00Z"/>
          <w:lang w:val="en-GB"/>
        </w:rPr>
      </w:pPr>
      <w:ins w:id="283" w:author="Emmanuel Thomas" w:date="2025-04-04T17:02:00Z" w16du:dateUtc="2025-04-04T15:02:00Z">
        <w:r w:rsidRPr="003176D3">
          <w:rPr>
            <w:lang w:val="en-GB"/>
          </w:rPr>
          <w:t xml:space="preserve">The </w:t>
        </w:r>
        <w:r>
          <w:rPr>
            <w:lang w:val="en-GB"/>
          </w:rPr>
          <w:t>structure-data</w:t>
        </w:r>
        <w:r w:rsidRPr="003176D3" w:rsidDel="000D2DB2">
          <w:rPr>
            <w:lang w:val="en-GB"/>
          </w:rPr>
          <w:t xml:space="preserve"> </w:t>
        </w:r>
        <w:r w:rsidRPr="003176D3">
          <w:rPr>
            <w:lang w:val="en-GB"/>
          </w:rPr>
          <w:t xml:space="preserve">for a presentation is stored in the single </w:t>
        </w:r>
        <w:r w:rsidRPr="00A3770E">
          <w:rPr>
            <w:rStyle w:val="codeChar"/>
          </w:rPr>
          <w:t>MovieBox</w:t>
        </w:r>
        <w:r w:rsidRPr="003176D3">
          <w:rPr>
            <w:lang w:val="en-GB"/>
          </w:rPr>
          <w:t xml:space="preserve"> which occurs at the top-level of a file. Normally this box is close to the beginning or end of the file, though this is not required.</w:t>
        </w:r>
      </w:ins>
    </w:p>
    <w:p w14:paraId="65B5053F" w14:textId="77777777" w:rsidR="00397FFA" w:rsidRDefault="00397FFA" w:rsidP="00397FFA">
      <w:pPr>
        <w:rPr>
          <w:ins w:id="284" w:author="Emmanuel Thomas" w:date="2025-04-04T17:02:00Z" w16du:dateUtc="2025-04-04T15:02:00Z"/>
          <w:b/>
          <w:bCs/>
        </w:rPr>
      </w:pPr>
      <w:bookmarkStart w:id="285" w:name="_Toc32120155"/>
    </w:p>
    <w:p w14:paraId="6C9726F6" w14:textId="77777777" w:rsidR="00397FFA" w:rsidRPr="00DA2BFB" w:rsidRDefault="00397FFA" w:rsidP="00397FFA">
      <w:pPr>
        <w:rPr>
          <w:ins w:id="286" w:author="Emmanuel Thomas" w:date="2025-04-04T17:02:00Z" w16du:dateUtc="2025-04-04T15:02:00Z"/>
          <w:b/>
          <w:bCs/>
        </w:rPr>
      </w:pPr>
      <w:ins w:id="287" w:author="Emmanuel Thomas" w:date="2025-04-04T17:02:00Z" w16du:dateUtc="2025-04-04T15:02:00Z">
        <w:r w:rsidRPr="00DA2BFB">
          <w:rPr>
            <w:b/>
            <w:bCs/>
          </w:rPr>
          <w:t>Syntax</w:t>
        </w:r>
        <w:bookmarkEnd w:id="285"/>
      </w:ins>
    </w:p>
    <w:p w14:paraId="7DBEACD7" w14:textId="77777777" w:rsidR="00397FFA" w:rsidRPr="00300779" w:rsidRDefault="00397FFA" w:rsidP="00397FFA">
      <w:pPr>
        <w:pStyle w:val="code0"/>
        <w:ind w:left="720"/>
        <w:rPr>
          <w:ins w:id="288" w:author="Emmanuel Thomas" w:date="2025-04-04T17:02:00Z" w16du:dateUtc="2025-04-04T15:02:00Z"/>
        </w:rPr>
      </w:pPr>
      <w:ins w:id="289" w:author="Emmanuel Thomas" w:date="2025-04-04T17:02:00Z" w16du:dateUtc="2025-04-04T15:02:00Z">
        <w:r w:rsidRPr="00300779">
          <w:t>aligned(8) class MovieBox extends Box('moov')</w:t>
        </w:r>
        <w:r>
          <w:br/>
        </w:r>
        <w:r w:rsidRPr="00300779">
          <w:t>{</w:t>
        </w:r>
        <w:r w:rsidRPr="00300779">
          <w:br/>
          <w:t>}</w:t>
        </w:r>
      </w:ins>
    </w:p>
    <w:p w14:paraId="16F9AF84" w14:textId="77777777" w:rsidR="00397FFA" w:rsidRDefault="00397FFA" w:rsidP="00397FFA">
      <w:pPr>
        <w:rPr>
          <w:ins w:id="290" w:author="Emmanuel Thomas" w:date="2025-04-04T17:02:00Z" w16du:dateUtc="2025-04-04T15:02:00Z"/>
          <w:lang w:val="en-GB" w:eastAsia="zh-CN"/>
        </w:rPr>
      </w:pPr>
    </w:p>
    <w:p w14:paraId="03CF14BA" w14:textId="77777777" w:rsidR="00397FFA" w:rsidRPr="005B4869" w:rsidRDefault="00397FFA" w:rsidP="00397FFA">
      <w:pPr>
        <w:rPr>
          <w:ins w:id="291" w:author="Emmanuel Thomas" w:date="2025-04-04T17:02:00Z" w16du:dateUtc="2025-04-04T15:02:00Z"/>
          <w:sz w:val="24"/>
          <w:lang w:val="en-GB" w:eastAsia="zh-CN"/>
        </w:rPr>
      </w:pPr>
      <w:ins w:id="292" w:author="Emmanuel Thomas" w:date="2025-04-04T17:02:00Z" w16du:dateUtc="2025-04-04T15:02:00Z">
        <w:r w:rsidRPr="005B4869">
          <w:rPr>
            <w:sz w:val="24"/>
            <w:lang w:val="en-GB" w:eastAsia="zh-CN"/>
          </w:rPr>
          <w:t>From the SDL declaration of the movie box, nothing is specifying what the box can contain. The semantic is also silent on what it contains. Instead, the philosophy of the ISOBMFF specification is to specify where a box can be located and not what it can contain.</w:t>
        </w:r>
      </w:ins>
    </w:p>
    <w:p w14:paraId="3A5AD8C5" w14:textId="77777777" w:rsidR="00397FFA" w:rsidRPr="005B4869" w:rsidRDefault="00397FFA" w:rsidP="00397FFA">
      <w:pPr>
        <w:rPr>
          <w:ins w:id="293" w:author="Emmanuel Thomas" w:date="2025-04-04T17:02:00Z" w16du:dateUtc="2025-04-04T15:02:00Z"/>
          <w:sz w:val="24"/>
          <w:lang w:val="en-GB" w:eastAsia="zh-CN"/>
        </w:rPr>
      </w:pPr>
    </w:p>
    <w:p w14:paraId="4A3AD60E" w14:textId="77777777" w:rsidR="00397FFA" w:rsidRPr="005B4869" w:rsidRDefault="00397FFA" w:rsidP="00397FFA">
      <w:pPr>
        <w:rPr>
          <w:ins w:id="294" w:author="Emmanuel Thomas" w:date="2025-04-04T17:02:00Z" w16du:dateUtc="2025-04-04T15:02:00Z"/>
          <w:sz w:val="24"/>
          <w:lang w:val="en-GB" w:eastAsia="zh-CN"/>
        </w:rPr>
      </w:pPr>
      <w:ins w:id="295" w:author="Emmanuel Thomas" w:date="2025-04-04T17:02:00Z" w16du:dateUtc="2025-04-04T15:02:00Z">
        <w:r w:rsidRPr="005B4869">
          <w:rPr>
            <w:sz w:val="24"/>
            <w:lang w:val="en-GB" w:eastAsia="zh-CN"/>
          </w:rPr>
          <w:t>Therefore, strictly speaking, the movie box as declared is an empty box.</w:t>
        </w:r>
      </w:ins>
    </w:p>
    <w:p w14:paraId="4E32C4C8" w14:textId="77777777" w:rsidR="00397FFA" w:rsidRPr="005B4869" w:rsidRDefault="00397FFA" w:rsidP="00397FFA">
      <w:pPr>
        <w:rPr>
          <w:ins w:id="296" w:author="Emmanuel Thomas" w:date="2025-04-04T17:02:00Z" w16du:dateUtc="2025-04-04T15:02:00Z"/>
          <w:sz w:val="24"/>
          <w:lang w:val="en-GB" w:eastAsia="zh-CN"/>
        </w:rPr>
      </w:pPr>
    </w:p>
    <w:p w14:paraId="0CB40380" w14:textId="77777777" w:rsidR="00397FFA" w:rsidRPr="005B4869" w:rsidRDefault="00397FFA" w:rsidP="00397FFA">
      <w:pPr>
        <w:rPr>
          <w:ins w:id="297" w:author="Emmanuel Thomas" w:date="2025-04-04T17:02:00Z" w16du:dateUtc="2025-04-04T15:02:00Z"/>
          <w:sz w:val="24"/>
          <w:lang w:val="en-GB" w:eastAsia="zh-CN"/>
        </w:rPr>
      </w:pPr>
      <w:ins w:id="298" w:author="Emmanuel Thomas" w:date="2025-04-04T17:02:00Z" w16du:dateUtc="2025-04-04T15:02:00Z">
        <w:r w:rsidRPr="005B4869">
          <w:rPr>
            <w:sz w:val="24"/>
            <w:lang w:val="en-GB" w:eastAsia="zh-CN"/>
          </w:rPr>
          <w:t xml:space="preserve">Another example of a container box is the </w:t>
        </w:r>
        <w:proofErr w:type="spellStart"/>
        <w:r w:rsidRPr="005B4869">
          <w:rPr>
            <w:sz w:val="24"/>
            <w:lang w:val="en-GB" w:eastAsia="zh-CN"/>
          </w:rPr>
          <w:t>MetaBox</w:t>
        </w:r>
        <w:proofErr w:type="spellEnd"/>
        <w:r w:rsidRPr="005B4869">
          <w:rPr>
            <w:sz w:val="24"/>
            <w:lang w:val="en-GB" w:eastAsia="zh-CN"/>
          </w:rPr>
          <w:t>. In this case, specification declare an array of element of the class Box.</w:t>
        </w:r>
      </w:ins>
    </w:p>
    <w:p w14:paraId="70F70CFB" w14:textId="77777777" w:rsidR="00397FFA" w:rsidRDefault="00397FFA" w:rsidP="00397FFA">
      <w:pPr>
        <w:rPr>
          <w:ins w:id="299" w:author="Emmanuel Thomas" w:date="2025-04-04T17:02:00Z" w16du:dateUtc="2025-04-04T15:02:00Z"/>
          <w:lang w:val="en-GB" w:eastAsia="zh-CN"/>
        </w:rPr>
      </w:pPr>
    </w:p>
    <w:p w14:paraId="50B9DDF6" w14:textId="77777777" w:rsidR="00397FFA" w:rsidRDefault="00397FFA" w:rsidP="00397FFA">
      <w:pPr>
        <w:pStyle w:val="code0"/>
        <w:rPr>
          <w:ins w:id="300" w:author="Emmanuel Thomas" w:date="2025-04-04T17:02:00Z" w16du:dateUtc="2025-04-04T15:02:00Z"/>
        </w:rPr>
      </w:pPr>
      <w:ins w:id="301" w:author="Emmanuel Thomas" w:date="2025-04-04T17:02:00Z" w16du:dateUtc="2025-04-04T15:02:00Z">
        <w:r>
          <w:t>aligned(8) class MetaBox (handler_type)</w:t>
        </w:r>
        <w:r>
          <w:br/>
        </w:r>
        <w:r>
          <w:tab/>
          <w:t xml:space="preserve">extends FullBox('meta', version = 0, 0) </w:t>
        </w:r>
        <w:r>
          <w:br/>
          <w:t>{</w:t>
        </w:r>
        <w:r>
          <w:br/>
        </w:r>
        <w:r>
          <w:tab/>
          <w:t>…</w:t>
        </w:r>
        <w:r>
          <w:br/>
        </w:r>
        <w:r>
          <w:tab/>
          <w:t>Box</w:t>
        </w:r>
        <w:r>
          <w:tab/>
          <w:t>other_boxes[];</w:t>
        </w:r>
        <w:r>
          <w:tab/>
        </w:r>
        <w:r>
          <w:tab/>
        </w:r>
        <w:r>
          <w:tab/>
        </w:r>
        <w:r>
          <w:tab/>
        </w:r>
        <w:r>
          <w:tab/>
        </w:r>
        <w:r>
          <w:tab/>
        </w:r>
        <w:r>
          <w:tab/>
        </w:r>
        <w:r>
          <w:tab/>
          <w:t>// optional</w:t>
        </w:r>
        <w:r>
          <w:br/>
          <w:t>}</w:t>
        </w:r>
      </w:ins>
    </w:p>
    <w:p w14:paraId="05850C0C" w14:textId="77777777" w:rsidR="00397FFA" w:rsidRPr="005B4869" w:rsidRDefault="00397FFA" w:rsidP="00397FFA">
      <w:pPr>
        <w:rPr>
          <w:ins w:id="302" w:author="Emmanuel Thomas" w:date="2025-04-04T17:02:00Z" w16du:dateUtc="2025-04-04T15:02:00Z"/>
          <w:sz w:val="24"/>
          <w:lang w:val="en-GB" w:eastAsia="zh-CN"/>
        </w:rPr>
      </w:pPr>
      <w:ins w:id="303" w:author="Emmanuel Thomas" w:date="2025-04-04T17:02:00Z" w16du:dateUtc="2025-04-04T15:02:00Z">
        <w:r w:rsidRPr="005B4869">
          <w:rPr>
            <w:sz w:val="24"/>
            <w:lang w:val="en-GB" w:eastAsia="zh-CN"/>
          </w:rPr>
          <w:t xml:space="preserve">Note that the comment mentions optional which would imply that the array may be empty which is currently a topic of discussion in the File Format group (regarding the element </w:t>
        </w:r>
        <w:proofErr w:type="spellStart"/>
        <w:r w:rsidRPr="005B4869">
          <w:rPr>
            <w:sz w:val="24"/>
            <w:lang w:val="en-GB" w:eastAsia="zh-CN"/>
          </w:rPr>
          <w:t>track_IDs</w:t>
        </w:r>
        <w:proofErr w:type="spellEnd"/>
        <w:r w:rsidRPr="005B4869">
          <w:rPr>
            <w:sz w:val="24"/>
            <w:lang w:val="en-GB" w:eastAsia="zh-CN"/>
          </w:rPr>
          <w:t>[])</w:t>
        </w:r>
      </w:ins>
    </w:p>
    <w:p w14:paraId="5C2BEE7E" w14:textId="77777777" w:rsidR="00397FFA" w:rsidRPr="005B4869" w:rsidRDefault="00397FFA" w:rsidP="00397FFA">
      <w:pPr>
        <w:rPr>
          <w:ins w:id="304" w:author="Emmanuel Thomas" w:date="2025-04-04T17:02:00Z" w16du:dateUtc="2025-04-04T15:02:00Z"/>
          <w:sz w:val="24"/>
          <w:lang w:val="en-GB" w:eastAsia="zh-CN"/>
        </w:rPr>
      </w:pPr>
    </w:p>
    <w:p w14:paraId="1C693237" w14:textId="77777777" w:rsidR="00397FFA" w:rsidRDefault="00397FFA" w:rsidP="00397FFA">
      <w:pPr>
        <w:rPr>
          <w:ins w:id="305" w:author="Emmanuel Thomas" w:date="2025-04-04T17:02:00Z" w16du:dateUtc="2025-04-04T15:02:00Z"/>
          <w:sz w:val="24"/>
          <w:lang w:val="en-GB" w:eastAsia="zh-CN"/>
        </w:rPr>
      </w:pPr>
      <w:ins w:id="306" w:author="Emmanuel Thomas" w:date="2025-04-04T17:02:00Z" w16du:dateUtc="2025-04-04T15:02:00Z">
        <w:r w:rsidRPr="005B4869">
          <w:rPr>
            <w:sz w:val="24"/>
            <w:lang w:val="en-GB" w:eastAsia="zh-CN"/>
          </w:rPr>
          <w:t>More generally, this syntax of declaring a generic class would be possible is the class Box would be an abstract class and that all derive classes would use the SDL mechanism of extension ID. However, those conditions are not met the current ISOBMFF specification.</w:t>
        </w:r>
      </w:ins>
    </w:p>
    <w:p w14:paraId="7C46867F" w14:textId="77777777" w:rsidR="00397FFA" w:rsidRDefault="00397FFA" w:rsidP="00397FFA">
      <w:pPr>
        <w:pStyle w:val="Heading2"/>
        <w:numPr>
          <w:ilvl w:val="0"/>
          <w:numId w:val="0"/>
        </w:numPr>
        <w:ind w:left="792" w:hanging="432"/>
        <w:rPr>
          <w:ins w:id="307" w:author="Emmanuel Thomas" w:date="2025-04-04T17:02:00Z" w16du:dateUtc="2025-04-04T15:02:00Z"/>
          <w:lang w:eastAsia="zh-CN"/>
        </w:rPr>
        <w:pPrChange w:id="308" w:author="Emmanuel Thomas" w:date="2025-04-04T17:02:00Z" w16du:dateUtc="2025-04-04T15:02:00Z">
          <w:pPr>
            <w:pStyle w:val="Heading2"/>
          </w:pPr>
        </w:pPrChange>
      </w:pPr>
    </w:p>
    <w:p w14:paraId="3EF1F2DA" w14:textId="77777777" w:rsidR="00227942" w:rsidRDefault="00227942" w:rsidP="00227942">
      <w:pPr>
        <w:pStyle w:val="Heading2"/>
        <w:rPr>
          <w:ins w:id="309" w:author="Emmanuel Thomas" w:date="2025-04-04T17:04:00Z" w16du:dateUtc="2025-04-04T15:04:00Z"/>
          <w:lang w:eastAsia="zh-CN"/>
        </w:rPr>
        <w:pPrChange w:id="310" w:author="Emmanuel Thomas" w:date="2025-04-04T17:04:00Z" w16du:dateUtc="2025-04-04T15:04:00Z">
          <w:pPr>
            <w:pStyle w:val="Heading2"/>
            <w:numPr>
              <w:numId w:val="19"/>
            </w:numPr>
          </w:pPr>
        </w:pPrChange>
      </w:pPr>
      <w:ins w:id="311" w:author="Emmanuel Thomas" w:date="2025-04-04T17:04:00Z" w16du:dateUtc="2025-04-04T15:04:00Z">
        <w:r>
          <w:rPr>
            <w:lang w:eastAsia="zh-CN"/>
          </w:rPr>
          <w:t>Discussion</w:t>
        </w:r>
      </w:ins>
    </w:p>
    <w:p w14:paraId="180FA3FB" w14:textId="77777777" w:rsidR="00455DCB" w:rsidRDefault="00455DCB" w:rsidP="00CD51F5">
      <w:pPr>
        <w:rPr>
          <w:ins w:id="312" w:author="Emmanuel Thomas" w:date="2025-04-04T17:01:00Z" w16du:dateUtc="2025-04-04T15:01:00Z"/>
          <w:lang w:val="en-GB" w:eastAsia="zh-CN"/>
        </w:rPr>
      </w:pPr>
    </w:p>
    <w:p w14:paraId="310DF95E" w14:textId="0EEC3DE8" w:rsidR="00CD51F5" w:rsidRDefault="00CD51F5" w:rsidP="00CD51F5">
      <w:pPr>
        <w:rPr>
          <w:ins w:id="313" w:author="Emmanuel Thomas" w:date="2024-07-19T17:10:00Z" w16du:dateUtc="2024-07-19T08:10:00Z"/>
          <w:lang w:val="en-GB" w:eastAsia="zh-CN"/>
        </w:rPr>
      </w:pPr>
      <w:ins w:id="314" w:author="Emmanuel Thomas" w:date="2024-07-19T17:10:00Z" w16du:dateUtc="2024-07-19T08:10:00Z">
        <w:r>
          <w:rPr>
            <w:lang w:val="en-GB" w:eastAsia="zh-CN"/>
          </w:rPr>
          <w:t>In ISOBMFF, there are several places with a box can contains any boxes.</w:t>
        </w:r>
      </w:ins>
    </w:p>
    <w:p w14:paraId="00245E06" w14:textId="77777777" w:rsidR="00CD51F5" w:rsidRDefault="00CD51F5" w:rsidP="00CD51F5">
      <w:pPr>
        <w:rPr>
          <w:ins w:id="315" w:author="Emmanuel Thomas" w:date="2024-07-19T17:10:00Z" w16du:dateUtc="2024-07-19T08:10:00Z"/>
          <w:lang w:val="en-GB" w:eastAsia="zh-CN"/>
        </w:rPr>
      </w:pPr>
    </w:p>
    <w:p w14:paraId="0E37BB9D" w14:textId="77777777" w:rsidR="00CD51F5" w:rsidRDefault="00CD51F5" w:rsidP="00CD51F5">
      <w:pPr>
        <w:pStyle w:val="code0"/>
        <w:rPr>
          <w:ins w:id="316" w:author="Emmanuel Thomas" w:date="2024-07-19T17:10:00Z" w16du:dateUtc="2024-07-19T08:10:00Z"/>
        </w:rPr>
      </w:pPr>
      <w:ins w:id="317" w:author="Emmanuel Thomas" w:date="2024-07-19T17:10:00Z" w16du:dateUtc="2024-07-19T08:10:00Z">
        <w:r>
          <w:t>aligned(8) class MetaBox (handler_type)</w:t>
        </w:r>
        <w:r>
          <w:br/>
        </w:r>
        <w:r>
          <w:tab/>
          <w:t xml:space="preserve">extends FullBox('meta', version = 0, 0) </w:t>
        </w:r>
        <w:r>
          <w:br/>
          <w:t>{</w:t>
        </w:r>
        <w:r>
          <w:br/>
        </w:r>
        <w:r>
          <w:tab/>
          <w:t>…</w:t>
        </w:r>
        <w:r>
          <w:br/>
        </w:r>
        <w:r>
          <w:tab/>
          <w:t>Box</w:t>
        </w:r>
        <w:r>
          <w:tab/>
          <w:t>other_boxes[];</w:t>
        </w:r>
        <w:r>
          <w:tab/>
        </w:r>
        <w:r>
          <w:tab/>
        </w:r>
        <w:r>
          <w:tab/>
        </w:r>
        <w:r>
          <w:tab/>
        </w:r>
        <w:r>
          <w:tab/>
        </w:r>
        <w:r>
          <w:tab/>
        </w:r>
        <w:r>
          <w:tab/>
        </w:r>
        <w:r>
          <w:tab/>
          <w:t>// optional</w:t>
        </w:r>
        <w:r>
          <w:br/>
          <w:t>}</w:t>
        </w:r>
      </w:ins>
    </w:p>
    <w:p w14:paraId="0B2528B1" w14:textId="77777777" w:rsidR="00CD51F5" w:rsidRDefault="00CD51F5" w:rsidP="00CD51F5">
      <w:pPr>
        <w:rPr>
          <w:ins w:id="318" w:author="Emmanuel Thomas" w:date="2024-07-19T17:10:00Z" w16du:dateUtc="2024-07-19T08:10:00Z"/>
          <w:lang w:val="en-GB" w:eastAsia="zh-CN"/>
        </w:rPr>
      </w:pPr>
    </w:p>
    <w:p w14:paraId="2B96C80E" w14:textId="77777777" w:rsidR="00CD51F5" w:rsidRDefault="00CD51F5" w:rsidP="00CD51F5">
      <w:pPr>
        <w:rPr>
          <w:ins w:id="319" w:author="Emmanuel Thomas" w:date="2025-04-04T17:03:00Z" w16du:dateUtc="2025-04-04T15:03:00Z"/>
          <w:sz w:val="24"/>
          <w:lang w:val="en-GB" w:eastAsia="zh-CN"/>
        </w:rPr>
      </w:pPr>
      <w:ins w:id="320" w:author="Emmanuel Thomas" w:date="2024-07-19T17:10:00Z" w16du:dateUtc="2024-07-19T08:10:00Z">
        <w:r w:rsidRPr="00850169">
          <w:rPr>
            <w:sz w:val="24"/>
            <w:lang w:val="en-GB" w:eastAsia="zh-CN"/>
          </w:rPr>
          <w:t>The statement “</w:t>
        </w:r>
        <w:r w:rsidRPr="00850169">
          <w:rPr>
            <w:sz w:val="24"/>
          </w:rPr>
          <w:t xml:space="preserve">Box </w:t>
        </w:r>
        <w:proofErr w:type="spellStart"/>
        <w:r w:rsidRPr="00850169">
          <w:rPr>
            <w:sz w:val="24"/>
          </w:rPr>
          <w:t>other_boxes</w:t>
        </w:r>
        <w:proofErr w:type="spellEnd"/>
        <w:r w:rsidRPr="00850169">
          <w:rPr>
            <w:sz w:val="24"/>
          </w:rPr>
          <w:t>[]</w:t>
        </w:r>
        <w:r w:rsidRPr="00850169">
          <w:rPr>
            <w:sz w:val="24"/>
            <w:lang w:val="en-GB" w:eastAsia="zh-CN"/>
          </w:rPr>
          <w:t>” is actually possible in SDL but ISOBMFF doesn’t currently use the SDL polymorphism feature (class identifier in the class declaration) to use this feature.</w:t>
        </w:r>
      </w:ins>
    </w:p>
    <w:p w14:paraId="14C2F5AD" w14:textId="77777777" w:rsidR="00227942" w:rsidRDefault="00227942" w:rsidP="00CD51F5">
      <w:pPr>
        <w:rPr>
          <w:ins w:id="321" w:author="Emmanuel Thomas" w:date="2025-04-04T17:03:00Z" w16du:dateUtc="2025-04-04T15:03:00Z"/>
          <w:sz w:val="24"/>
          <w:lang w:val="en-GB" w:eastAsia="zh-CN"/>
        </w:rPr>
      </w:pPr>
    </w:p>
    <w:p w14:paraId="595654EB" w14:textId="77777777" w:rsidR="00227942" w:rsidRPr="005A5AAE" w:rsidRDefault="00227942" w:rsidP="00227942">
      <w:pPr>
        <w:rPr>
          <w:ins w:id="322" w:author="Emmanuel Thomas" w:date="2025-04-04T17:03:00Z" w16du:dateUtc="2025-04-04T15:03:00Z"/>
          <w:sz w:val="24"/>
          <w:lang w:val="en-GB" w:eastAsia="zh-CN"/>
        </w:rPr>
      </w:pPr>
      <w:ins w:id="323" w:author="Emmanuel Thomas" w:date="2025-04-04T17:03:00Z" w16du:dateUtc="2025-04-04T15:03:00Z">
        <w:r w:rsidRPr="005A5AAE">
          <w:rPr>
            <w:sz w:val="24"/>
            <w:lang w:val="en-GB" w:eastAsia="zh-CN"/>
          </w:rPr>
          <w:t>There seems to be three cases of container box:</w:t>
        </w:r>
      </w:ins>
    </w:p>
    <w:p w14:paraId="6004A851" w14:textId="77777777" w:rsidR="00227942" w:rsidRPr="005A5AAE" w:rsidRDefault="00227942" w:rsidP="00227942">
      <w:pPr>
        <w:pStyle w:val="ListParagraph"/>
        <w:widowControl/>
        <w:numPr>
          <w:ilvl w:val="0"/>
          <w:numId w:val="14"/>
        </w:numPr>
        <w:autoSpaceDE/>
        <w:autoSpaceDN/>
        <w:contextualSpacing/>
        <w:jc w:val="both"/>
        <w:rPr>
          <w:ins w:id="324" w:author="Emmanuel Thomas" w:date="2025-04-04T17:03:00Z" w16du:dateUtc="2025-04-04T15:03:00Z"/>
          <w:sz w:val="24"/>
          <w:lang w:val="en-GB" w:eastAsia="zh-CN"/>
        </w:rPr>
      </w:pPr>
      <w:ins w:id="325" w:author="Emmanuel Thomas" w:date="2025-04-04T17:03:00Z" w16du:dateUtc="2025-04-04T15:03:00Z">
        <w:r w:rsidRPr="005A5AAE">
          <w:rPr>
            <w:sz w:val="24"/>
            <w:lang w:val="en-GB" w:eastAsia="zh-CN"/>
          </w:rPr>
          <w:t>A box can contain any other boxes.</w:t>
        </w:r>
      </w:ins>
    </w:p>
    <w:p w14:paraId="2DBA0950" w14:textId="77777777" w:rsidR="00227942" w:rsidRPr="005A5AAE" w:rsidRDefault="00227942" w:rsidP="00227942">
      <w:pPr>
        <w:pStyle w:val="ListParagraph"/>
        <w:widowControl/>
        <w:numPr>
          <w:ilvl w:val="0"/>
          <w:numId w:val="14"/>
        </w:numPr>
        <w:autoSpaceDE/>
        <w:autoSpaceDN/>
        <w:contextualSpacing/>
        <w:jc w:val="both"/>
        <w:rPr>
          <w:ins w:id="326" w:author="Emmanuel Thomas" w:date="2025-04-04T17:03:00Z" w16du:dateUtc="2025-04-04T15:03:00Z"/>
          <w:sz w:val="24"/>
          <w:lang w:val="en-GB" w:eastAsia="zh-CN"/>
        </w:rPr>
      </w:pPr>
      <w:ins w:id="327" w:author="Emmanuel Thomas" w:date="2025-04-04T17:03:00Z" w16du:dateUtc="2025-04-04T15:03:00Z">
        <w:r w:rsidRPr="005A5AAE">
          <w:rPr>
            <w:sz w:val="24"/>
            <w:lang w:val="en-GB" w:eastAsia="zh-CN"/>
          </w:rPr>
          <w:t xml:space="preserve">A box can contain zero or more boxes from a </w:t>
        </w:r>
        <w:r>
          <w:rPr>
            <w:sz w:val="24"/>
            <w:lang w:val="en-GB" w:eastAsia="zh-CN"/>
          </w:rPr>
          <w:t xml:space="preserve">any </w:t>
        </w:r>
        <w:r w:rsidRPr="005A5AAE">
          <w:rPr>
            <w:sz w:val="24"/>
            <w:lang w:val="en-GB" w:eastAsia="zh-CN"/>
          </w:rPr>
          <w:t>boxes in any order.</w:t>
        </w:r>
      </w:ins>
    </w:p>
    <w:p w14:paraId="55040C64" w14:textId="77777777" w:rsidR="00227942" w:rsidRPr="005A5AAE" w:rsidRDefault="00227942" w:rsidP="00227942">
      <w:pPr>
        <w:pStyle w:val="ListParagraph"/>
        <w:widowControl/>
        <w:numPr>
          <w:ilvl w:val="0"/>
          <w:numId w:val="14"/>
        </w:numPr>
        <w:autoSpaceDE/>
        <w:autoSpaceDN/>
        <w:contextualSpacing/>
        <w:jc w:val="both"/>
        <w:rPr>
          <w:ins w:id="328" w:author="Emmanuel Thomas" w:date="2025-04-04T17:03:00Z" w16du:dateUtc="2025-04-04T15:03:00Z"/>
          <w:sz w:val="24"/>
          <w:lang w:val="en-GB" w:eastAsia="zh-CN"/>
        </w:rPr>
      </w:pPr>
      <w:ins w:id="329" w:author="Emmanuel Thomas" w:date="2025-04-04T17:03:00Z" w16du:dateUtc="2025-04-04T15:03:00Z">
        <w:r w:rsidRPr="005A5AAE">
          <w:rPr>
            <w:sz w:val="24"/>
            <w:lang w:val="en-GB" w:eastAsia="zh-CN"/>
          </w:rPr>
          <w:t>A box can contain zero or more boxes from a predetermined list of boxes in a specific order.</w:t>
        </w:r>
      </w:ins>
    </w:p>
    <w:p w14:paraId="175C395D" w14:textId="77777777" w:rsidR="00227942" w:rsidRPr="005A5AAE" w:rsidRDefault="00227942" w:rsidP="00227942">
      <w:pPr>
        <w:rPr>
          <w:ins w:id="330" w:author="Emmanuel Thomas" w:date="2025-04-04T17:03:00Z" w16du:dateUtc="2025-04-04T15:03:00Z"/>
          <w:sz w:val="24"/>
          <w:lang w:val="en-GB" w:eastAsia="zh-CN"/>
        </w:rPr>
      </w:pPr>
    </w:p>
    <w:p w14:paraId="481160E1" w14:textId="77777777" w:rsidR="00227942" w:rsidRPr="005A5AAE" w:rsidRDefault="00227942" w:rsidP="00227942">
      <w:pPr>
        <w:rPr>
          <w:ins w:id="331" w:author="Emmanuel Thomas" w:date="2025-04-04T17:03:00Z" w16du:dateUtc="2025-04-04T15:03:00Z"/>
          <w:sz w:val="24"/>
          <w:lang w:val="en-GB" w:eastAsia="zh-CN"/>
        </w:rPr>
      </w:pPr>
      <w:ins w:id="332" w:author="Emmanuel Thomas" w:date="2025-04-04T17:03:00Z" w16du:dateUtc="2025-04-04T15:03:00Z">
        <w:r w:rsidRPr="005A5AAE">
          <w:rPr>
            <w:sz w:val="24"/>
            <w:lang w:val="en-GB" w:eastAsia="zh-CN"/>
          </w:rPr>
          <w:t>For case 1), the SDL has some provision but requires using specific tools which limits the freedom of the SDL declaration author.</w:t>
        </w:r>
      </w:ins>
    </w:p>
    <w:p w14:paraId="5DBE6523" w14:textId="77777777" w:rsidR="00227942" w:rsidRPr="005A5AAE" w:rsidRDefault="00227942" w:rsidP="00227942">
      <w:pPr>
        <w:rPr>
          <w:ins w:id="333" w:author="Emmanuel Thomas" w:date="2025-04-04T17:03:00Z" w16du:dateUtc="2025-04-04T15:03:00Z"/>
          <w:sz w:val="24"/>
          <w:lang w:val="en-GB" w:eastAsia="zh-CN"/>
        </w:rPr>
      </w:pPr>
    </w:p>
    <w:p w14:paraId="6C3AE1E7" w14:textId="77777777" w:rsidR="00227942" w:rsidRPr="005A5AAE" w:rsidRDefault="00227942" w:rsidP="00227942">
      <w:pPr>
        <w:rPr>
          <w:ins w:id="334" w:author="Emmanuel Thomas" w:date="2025-04-04T17:03:00Z" w16du:dateUtc="2025-04-04T15:03:00Z"/>
          <w:sz w:val="24"/>
          <w:lang w:val="en-GB" w:eastAsia="zh-CN"/>
        </w:rPr>
      </w:pPr>
      <w:ins w:id="335" w:author="Emmanuel Thomas" w:date="2025-04-04T17:03:00Z" w16du:dateUtc="2025-04-04T15:03:00Z">
        <w:r w:rsidRPr="005A5AAE">
          <w:rPr>
            <w:sz w:val="24"/>
            <w:lang w:val="en-GB" w:eastAsia="zh-CN"/>
          </w:rPr>
          <w:t>For case 2), the SDL does not seem to have any tools for that.</w:t>
        </w:r>
      </w:ins>
    </w:p>
    <w:p w14:paraId="29F9543B" w14:textId="77777777" w:rsidR="00227942" w:rsidRPr="005A5AAE" w:rsidRDefault="00227942" w:rsidP="00227942">
      <w:pPr>
        <w:rPr>
          <w:ins w:id="336" w:author="Emmanuel Thomas" w:date="2025-04-04T17:03:00Z" w16du:dateUtc="2025-04-04T15:03:00Z"/>
          <w:sz w:val="24"/>
          <w:lang w:val="en-GB" w:eastAsia="zh-CN"/>
        </w:rPr>
      </w:pPr>
    </w:p>
    <w:p w14:paraId="37BF579F" w14:textId="5B1A4823" w:rsidR="00227942" w:rsidRPr="00850169" w:rsidRDefault="00227942" w:rsidP="00CD51F5">
      <w:pPr>
        <w:rPr>
          <w:ins w:id="337" w:author="Emmanuel Thomas" w:date="2024-07-19T17:10:00Z" w16du:dateUtc="2024-07-19T08:10:00Z"/>
          <w:sz w:val="24"/>
          <w:lang w:val="en-GB" w:eastAsia="zh-CN"/>
        </w:rPr>
      </w:pPr>
      <w:ins w:id="338" w:author="Emmanuel Thomas" w:date="2025-04-04T17:03:00Z" w16du:dateUtc="2025-04-04T15:03:00Z">
        <w:r w:rsidRPr="005A5AAE">
          <w:rPr>
            <w:sz w:val="24"/>
            <w:lang w:val="en-GB" w:eastAsia="zh-CN"/>
          </w:rPr>
          <w:t>For case 3), this is almost enabled in SDL as illustrated in the meta box. The only missing feature is to declare that the boxes are optional.</w:t>
        </w:r>
      </w:ins>
    </w:p>
    <w:p w14:paraId="0F1EA14A" w14:textId="77777777" w:rsidR="00455DCB" w:rsidRDefault="00455DCB" w:rsidP="00CD51F5">
      <w:pPr>
        <w:pStyle w:val="Heading4"/>
        <w:rPr>
          <w:ins w:id="339" w:author="Emmanuel Thomas" w:date="2025-04-04T17:02:00Z" w16du:dateUtc="2025-04-04T15:02:00Z"/>
          <w:lang w:val="en-GB" w:eastAsia="zh-CN"/>
        </w:rPr>
      </w:pPr>
    </w:p>
    <w:p w14:paraId="70D7779D" w14:textId="304560BB" w:rsidR="005C2D9D" w:rsidRDefault="005C2D9D" w:rsidP="00455DCB">
      <w:pPr>
        <w:pStyle w:val="Heading2"/>
        <w:rPr>
          <w:ins w:id="340" w:author="Emmanuel Thomas" w:date="2025-04-04T17:04:00Z" w16du:dateUtc="2025-04-04T15:04:00Z"/>
          <w:lang w:eastAsia="zh-CN"/>
        </w:rPr>
      </w:pPr>
      <w:ins w:id="341" w:author="Emmanuel Thomas" w:date="2025-04-04T17:04:00Z" w16du:dateUtc="2025-04-04T15:04:00Z">
        <w:r>
          <w:rPr>
            <w:lang w:eastAsia="zh-CN"/>
          </w:rPr>
          <w:t>Possible solutions</w:t>
        </w:r>
      </w:ins>
    </w:p>
    <w:p w14:paraId="6644C17B" w14:textId="45914381" w:rsidR="00CD51F5" w:rsidRDefault="00CD51F5" w:rsidP="005C2D9D">
      <w:pPr>
        <w:pStyle w:val="Heading2"/>
        <w:numPr>
          <w:ilvl w:val="2"/>
          <w:numId w:val="5"/>
        </w:numPr>
        <w:rPr>
          <w:ins w:id="342" w:author="Emmanuel Thomas" w:date="2025-04-04T17:02:00Z" w16du:dateUtc="2025-04-04T15:02:00Z"/>
          <w:lang w:eastAsia="zh-CN"/>
        </w:rPr>
        <w:pPrChange w:id="343" w:author="Emmanuel Thomas" w:date="2025-04-04T17:04:00Z" w16du:dateUtc="2025-04-04T15:04:00Z">
          <w:pPr>
            <w:pStyle w:val="Heading2"/>
          </w:pPr>
        </w:pPrChange>
      </w:pPr>
      <w:ins w:id="344" w:author="Emmanuel Thomas" w:date="2024-07-19T17:10:00Z" w16du:dateUtc="2024-07-19T08:10:00Z">
        <w:r>
          <w:rPr>
            <w:lang w:eastAsia="zh-CN"/>
          </w:rPr>
          <w:t>New keyword “class id”</w:t>
        </w:r>
      </w:ins>
    </w:p>
    <w:p w14:paraId="5D1ED172" w14:textId="77777777" w:rsidR="00455DCB" w:rsidRPr="00455DCB" w:rsidRDefault="00455DCB" w:rsidP="00455DCB">
      <w:pPr>
        <w:rPr>
          <w:ins w:id="345" w:author="Emmanuel Thomas" w:date="2024-07-19T17:10:00Z" w16du:dateUtc="2024-07-19T08:10:00Z"/>
          <w:lang w:val="en-GB" w:eastAsia="zh-CN"/>
        </w:rPr>
        <w:pPrChange w:id="346" w:author="Emmanuel Thomas" w:date="2025-04-04T17:02:00Z" w16du:dateUtc="2025-04-04T15:02:00Z">
          <w:pPr>
            <w:pStyle w:val="Heading4"/>
          </w:pPr>
        </w:pPrChange>
      </w:pPr>
    </w:p>
    <w:p w14:paraId="76BF716F" w14:textId="77777777" w:rsidR="00CD51F5" w:rsidRPr="00850169" w:rsidRDefault="00CD51F5" w:rsidP="00CD51F5">
      <w:pPr>
        <w:rPr>
          <w:ins w:id="347" w:author="Emmanuel Thomas" w:date="2024-07-19T17:10:00Z" w16du:dateUtc="2024-07-19T08:10:00Z"/>
          <w:sz w:val="24"/>
          <w:lang w:val="en-GB" w:eastAsia="zh-CN"/>
        </w:rPr>
      </w:pPr>
      <w:ins w:id="348" w:author="Emmanuel Thomas" w:date="2024-07-19T17:10:00Z" w16du:dateUtc="2024-07-19T08:10:00Z">
        <w:r w:rsidRPr="00850169">
          <w:rPr>
            <w:sz w:val="24"/>
            <w:lang w:val="en-GB" w:eastAsia="zh-CN"/>
          </w:rPr>
          <w:t>Declaring a class identifier keyword to declare which class member in the body should be used as class identifier.</w:t>
        </w:r>
      </w:ins>
    </w:p>
    <w:p w14:paraId="296FA2CA" w14:textId="77777777" w:rsidR="00CD51F5" w:rsidRPr="00850169" w:rsidRDefault="00CD51F5" w:rsidP="00CD51F5">
      <w:pPr>
        <w:rPr>
          <w:ins w:id="349" w:author="Emmanuel Thomas" w:date="2024-07-19T17:10:00Z" w16du:dateUtc="2024-07-19T08:10:00Z"/>
          <w:sz w:val="24"/>
          <w:lang w:val="en-GB" w:eastAsia="zh-CN"/>
        </w:rPr>
      </w:pPr>
    </w:p>
    <w:p w14:paraId="3AC4F5C7" w14:textId="77777777" w:rsidR="00CD51F5" w:rsidRPr="00850169" w:rsidRDefault="00CD51F5" w:rsidP="00CD51F5">
      <w:pPr>
        <w:rPr>
          <w:ins w:id="350" w:author="Emmanuel Thomas" w:date="2024-07-19T17:10:00Z" w16du:dateUtc="2024-07-19T08:10:00Z"/>
          <w:sz w:val="24"/>
          <w:lang w:val="en-GB" w:eastAsia="zh-CN"/>
        </w:rPr>
      </w:pPr>
      <w:ins w:id="351" w:author="Emmanuel Thomas" w:date="2024-07-19T17:10:00Z" w16du:dateUtc="2024-07-19T08:10:00Z">
        <w:r w:rsidRPr="00850169">
          <w:rPr>
            <w:sz w:val="24"/>
            <w:lang w:val="en-GB" w:eastAsia="zh-CN"/>
          </w:rPr>
          <w:t>Possible keywords are:</w:t>
        </w:r>
      </w:ins>
    </w:p>
    <w:p w14:paraId="31159754" w14:textId="77777777" w:rsidR="00CD51F5" w:rsidRPr="00850169" w:rsidRDefault="00CD51F5" w:rsidP="00CD51F5">
      <w:pPr>
        <w:pStyle w:val="ListParagraph"/>
        <w:widowControl/>
        <w:numPr>
          <w:ilvl w:val="0"/>
          <w:numId w:val="15"/>
        </w:numPr>
        <w:autoSpaceDE/>
        <w:autoSpaceDN/>
        <w:contextualSpacing/>
        <w:jc w:val="both"/>
        <w:rPr>
          <w:ins w:id="352" w:author="Emmanuel Thomas" w:date="2024-07-19T17:10:00Z" w16du:dateUtc="2024-07-19T08:10:00Z"/>
          <w:rFonts w:ascii="Courier New" w:hAnsi="Courier New" w:cs="Courier New"/>
          <w:b/>
          <w:bCs/>
          <w:sz w:val="24"/>
          <w:lang w:val="en-GB" w:eastAsia="zh-CN"/>
        </w:rPr>
      </w:pPr>
      <w:proofErr w:type="spellStart"/>
      <w:ins w:id="353" w:author="Emmanuel Thomas" w:date="2024-07-19T17:10:00Z" w16du:dateUtc="2024-07-19T08:10:00Z">
        <w:r w:rsidRPr="00850169">
          <w:rPr>
            <w:rFonts w:ascii="Courier New" w:hAnsi="Courier New" w:cs="Courier New"/>
            <w:b/>
            <w:bCs/>
            <w:sz w:val="24"/>
            <w:lang w:val="en-GB" w:eastAsia="zh-CN"/>
          </w:rPr>
          <w:t>typeid</w:t>
        </w:r>
        <w:proofErr w:type="spellEnd"/>
      </w:ins>
    </w:p>
    <w:p w14:paraId="245B48A9" w14:textId="77777777" w:rsidR="00CD51F5" w:rsidRPr="00850169" w:rsidRDefault="00CD51F5" w:rsidP="00CD51F5">
      <w:pPr>
        <w:pStyle w:val="ListParagraph"/>
        <w:widowControl/>
        <w:numPr>
          <w:ilvl w:val="0"/>
          <w:numId w:val="15"/>
        </w:numPr>
        <w:autoSpaceDE/>
        <w:autoSpaceDN/>
        <w:contextualSpacing/>
        <w:jc w:val="both"/>
        <w:rPr>
          <w:ins w:id="354" w:author="Emmanuel Thomas" w:date="2024-07-19T17:10:00Z" w16du:dateUtc="2024-07-19T08:10:00Z"/>
          <w:rFonts w:ascii="Courier New" w:hAnsi="Courier New" w:cs="Courier New"/>
          <w:b/>
          <w:bCs/>
          <w:sz w:val="24"/>
          <w:lang w:val="en-GB" w:eastAsia="zh-CN"/>
        </w:rPr>
      </w:pPr>
      <w:ins w:id="355" w:author="Emmanuel Thomas" w:date="2024-07-19T17:10:00Z" w16du:dateUtc="2024-07-19T08:10:00Z">
        <w:r w:rsidRPr="00850169">
          <w:rPr>
            <w:rFonts w:ascii="Courier New" w:hAnsi="Courier New" w:cs="Courier New"/>
            <w:b/>
            <w:bCs/>
            <w:sz w:val="24"/>
            <w:lang w:val="en-GB" w:eastAsia="zh-CN"/>
          </w:rPr>
          <w:t>id</w:t>
        </w:r>
      </w:ins>
    </w:p>
    <w:p w14:paraId="5CFF3862" w14:textId="77777777" w:rsidR="00CD51F5" w:rsidRPr="00850169" w:rsidRDefault="00CD51F5" w:rsidP="00CD51F5">
      <w:pPr>
        <w:pStyle w:val="ListParagraph"/>
        <w:widowControl/>
        <w:numPr>
          <w:ilvl w:val="0"/>
          <w:numId w:val="15"/>
        </w:numPr>
        <w:autoSpaceDE/>
        <w:autoSpaceDN/>
        <w:contextualSpacing/>
        <w:jc w:val="both"/>
        <w:rPr>
          <w:ins w:id="356" w:author="Emmanuel Thomas" w:date="2024-07-19T17:10:00Z" w16du:dateUtc="2024-07-19T08:10:00Z"/>
          <w:rFonts w:ascii="Courier New" w:hAnsi="Courier New" w:cs="Courier New"/>
          <w:b/>
          <w:bCs/>
          <w:sz w:val="24"/>
          <w:lang w:val="en-GB" w:eastAsia="zh-CN"/>
        </w:rPr>
      </w:pPr>
      <w:proofErr w:type="spellStart"/>
      <w:ins w:id="357" w:author="Emmanuel Thomas" w:date="2024-07-19T17:10:00Z" w16du:dateUtc="2024-07-19T08:10:00Z">
        <w:r w:rsidRPr="00850169">
          <w:rPr>
            <w:rFonts w:ascii="Courier New" w:hAnsi="Courier New" w:cs="Courier New"/>
            <w:b/>
            <w:bCs/>
            <w:sz w:val="24"/>
            <w:lang w:val="en-GB" w:eastAsia="zh-CN"/>
          </w:rPr>
          <w:t>class_id</w:t>
        </w:r>
        <w:proofErr w:type="spellEnd"/>
      </w:ins>
    </w:p>
    <w:p w14:paraId="46230242" w14:textId="77777777" w:rsidR="00CD51F5" w:rsidRDefault="00CD51F5" w:rsidP="00CD51F5">
      <w:pPr>
        <w:rPr>
          <w:ins w:id="358" w:author="Emmanuel Thomas" w:date="2024-07-19T17:10:00Z" w16du:dateUtc="2024-07-19T08:10:00Z"/>
          <w:lang w:val="en-GB" w:eastAsia="zh-CN"/>
        </w:rPr>
      </w:pPr>
    </w:p>
    <w:p w14:paraId="481A8514" w14:textId="77777777" w:rsidR="00CD51F5" w:rsidRPr="00850169" w:rsidRDefault="00CD51F5" w:rsidP="00CD51F5">
      <w:pPr>
        <w:pStyle w:val="Example"/>
        <w:rPr>
          <w:ins w:id="359" w:author="Emmanuel Thomas" w:date="2024-07-19T17:10:00Z" w16du:dateUtc="2024-07-19T08:10:00Z"/>
          <w:sz w:val="24"/>
          <w:szCs w:val="24"/>
        </w:rPr>
      </w:pPr>
      <w:ins w:id="360" w:author="Emmanuel Thomas" w:date="2024-07-19T17:10:00Z" w16du:dateUtc="2024-07-19T08:10:00Z">
        <w:r w:rsidRPr="00850169">
          <w:rPr>
            <w:sz w:val="24"/>
            <w:szCs w:val="24"/>
          </w:rPr>
          <w:lastRenderedPageBreak/>
          <w:t xml:space="preserve">EXAMPLE 1 </w:t>
        </w:r>
        <w:r w:rsidRPr="00850169">
          <w:rPr>
            <w:sz w:val="24"/>
            <w:szCs w:val="24"/>
          </w:rPr>
          <w:sym w:font="Symbol" w:char="F0BE"/>
        </w:r>
      </w:ins>
    </w:p>
    <w:p w14:paraId="3C7027B5" w14:textId="77777777" w:rsidR="00CD51F5" w:rsidRPr="00850169" w:rsidRDefault="00CD51F5" w:rsidP="00CD51F5">
      <w:pPr>
        <w:pStyle w:val="SDLCode"/>
        <w:rPr>
          <w:ins w:id="361" w:author="Emmanuel Thomas" w:date="2024-07-19T17:10:00Z" w16du:dateUtc="2024-07-19T08:10:00Z"/>
          <w:sz w:val="22"/>
          <w:szCs w:val="22"/>
        </w:rPr>
      </w:pPr>
      <w:ins w:id="362" w:author="Emmanuel Thomas" w:date="2024-07-19T17:10:00Z" w16du:dateUtc="2024-07-19T08:10:00Z">
        <w:r w:rsidRPr="00850169">
          <w:rPr>
            <w:sz w:val="22"/>
            <w:szCs w:val="22"/>
          </w:rPr>
          <w:t>class Foo : bit(2) id = 0 {</w:t>
        </w:r>
      </w:ins>
    </w:p>
    <w:p w14:paraId="35B0239F" w14:textId="77777777" w:rsidR="00CD51F5" w:rsidRPr="00850169" w:rsidRDefault="00CD51F5" w:rsidP="00CD51F5">
      <w:pPr>
        <w:pStyle w:val="SDLCode"/>
        <w:rPr>
          <w:ins w:id="363" w:author="Emmanuel Thomas" w:date="2024-07-19T17:10:00Z" w16du:dateUtc="2024-07-19T08:10:00Z"/>
          <w:sz w:val="22"/>
          <w:szCs w:val="22"/>
        </w:rPr>
      </w:pPr>
      <w:ins w:id="364" w:author="Emmanuel Thomas" w:date="2024-07-19T17:10:00Z" w16du:dateUtc="2024-07-19T08:10:00Z">
        <w:r w:rsidRPr="00850169">
          <w:rPr>
            <w:sz w:val="22"/>
            <w:szCs w:val="22"/>
          </w:rPr>
          <w:t xml:space="preserve">  // note that as "id" is declared it is accessible within this class</w:t>
        </w:r>
      </w:ins>
    </w:p>
    <w:p w14:paraId="41534E92" w14:textId="77777777" w:rsidR="00CD51F5" w:rsidRPr="00850169" w:rsidRDefault="00CD51F5" w:rsidP="00CD51F5">
      <w:pPr>
        <w:pStyle w:val="SDLCode"/>
        <w:rPr>
          <w:ins w:id="365" w:author="Emmanuel Thomas" w:date="2024-07-19T17:10:00Z" w16du:dateUtc="2024-07-19T08:10:00Z"/>
          <w:sz w:val="22"/>
          <w:szCs w:val="22"/>
        </w:rPr>
      </w:pPr>
      <w:ins w:id="366" w:author="Emmanuel Thomas" w:date="2024-07-19T17:10:00Z" w16du:dateUtc="2024-07-19T08:10:00Z">
        <w:r w:rsidRPr="00850169">
          <w:rPr>
            <w:sz w:val="22"/>
            <w:szCs w:val="22"/>
          </w:rPr>
          <w:t xml:space="preserve">  // as a constant value and lengthof(id) will return 2</w:t>
        </w:r>
      </w:ins>
    </w:p>
    <w:p w14:paraId="33FA1FA4" w14:textId="77777777" w:rsidR="00CD51F5" w:rsidRPr="00850169" w:rsidRDefault="00CD51F5" w:rsidP="00CD51F5">
      <w:pPr>
        <w:pStyle w:val="SDLCode"/>
        <w:rPr>
          <w:ins w:id="367" w:author="Emmanuel Thomas" w:date="2024-07-19T17:10:00Z" w16du:dateUtc="2024-07-19T08:10:00Z"/>
          <w:sz w:val="22"/>
          <w:szCs w:val="22"/>
        </w:rPr>
      </w:pPr>
      <w:ins w:id="368" w:author="Emmanuel Thomas" w:date="2024-07-19T17:10:00Z" w16du:dateUtc="2024-07-19T08:10:00Z">
        <w:r w:rsidRPr="00850169">
          <w:rPr>
            <w:sz w:val="22"/>
            <w:szCs w:val="22"/>
          </w:rPr>
          <w:t xml:space="preserve">  int(5) a; // this a is preceded by the 2 bits of id    </w:t>
        </w:r>
      </w:ins>
    </w:p>
    <w:p w14:paraId="1D9C9FEF" w14:textId="77777777" w:rsidR="00CD51F5" w:rsidRPr="00850169" w:rsidRDefault="00CD51F5" w:rsidP="00CD51F5">
      <w:pPr>
        <w:pStyle w:val="SDLCode"/>
        <w:rPr>
          <w:ins w:id="369" w:author="Emmanuel Thomas" w:date="2024-07-19T17:10:00Z" w16du:dateUtc="2024-07-19T08:10:00Z"/>
          <w:sz w:val="22"/>
          <w:szCs w:val="22"/>
        </w:rPr>
      </w:pPr>
      <w:ins w:id="370" w:author="Emmanuel Thomas" w:date="2024-07-19T17:10:00Z" w16du:dateUtc="2024-07-19T08:10:00Z">
        <w:r w:rsidRPr="00850169">
          <w:rPr>
            <w:sz w:val="22"/>
            <w:szCs w:val="22"/>
          </w:rPr>
          <w:t>}</w:t>
        </w:r>
      </w:ins>
    </w:p>
    <w:p w14:paraId="1CB066FF" w14:textId="77777777" w:rsidR="00CD51F5" w:rsidRPr="00850169" w:rsidRDefault="00CD51F5" w:rsidP="00CD51F5">
      <w:pPr>
        <w:pStyle w:val="Example"/>
        <w:rPr>
          <w:ins w:id="371" w:author="Emmanuel Thomas" w:date="2024-07-19T17:10:00Z" w16du:dateUtc="2024-07-19T08:10:00Z"/>
          <w:sz w:val="24"/>
          <w:szCs w:val="24"/>
        </w:rPr>
      </w:pPr>
    </w:p>
    <w:p w14:paraId="366C0FF1" w14:textId="77777777" w:rsidR="00CD51F5" w:rsidRPr="00850169" w:rsidRDefault="00CD51F5" w:rsidP="00CD51F5">
      <w:pPr>
        <w:pStyle w:val="Example"/>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rPr>
          <w:ins w:id="372" w:author="Emmanuel Thomas" w:date="2024-07-19T17:10:00Z" w16du:dateUtc="2024-07-19T08:10:00Z"/>
          <w:sz w:val="22"/>
          <w:szCs w:val="22"/>
        </w:rPr>
      </w:pPr>
      <w:ins w:id="373" w:author="Emmanuel Thomas" w:date="2024-07-19T17:10:00Z" w16du:dateUtc="2024-07-19T08:10:00Z">
        <w:r w:rsidRPr="00850169">
          <w:rPr>
            <w:rFonts w:ascii="Courier New" w:hAnsi="Courier New" w:cs="Courier New"/>
            <w:sz w:val="24"/>
            <w:szCs w:val="24"/>
          </w:rPr>
          <w:t>class Bar {</w:t>
        </w:r>
        <w:r w:rsidRPr="00850169">
          <w:rPr>
            <w:rFonts w:ascii="Courier New" w:hAnsi="Courier New" w:cs="Courier New"/>
            <w:sz w:val="24"/>
            <w:szCs w:val="24"/>
          </w:rPr>
          <w:br/>
        </w:r>
        <w:r w:rsidRPr="00850169">
          <w:rPr>
            <w:rFonts w:ascii="Courier New" w:eastAsia="Batang" w:hAnsi="Courier New" w:cs="Courier New"/>
            <w:noProof/>
            <w:sz w:val="22"/>
            <w:szCs w:val="22"/>
            <w:lang w:val="en-US" w:eastAsia="ko-KR"/>
          </w:rPr>
          <w:t xml:space="preserve">  id bit(2) </w:t>
        </w:r>
        <w:r>
          <w:rPr>
            <w:rFonts w:ascii="Courier New" w:eastAsia="Batang" w:hAnsi="Courier New" w:cs="Courier New"/>
            <w:noProof/>
            <w:sz w:val="22"/>
            <w:szCs w:val="22"/>
            <w:lang w:val="en-US" w:eastAsia="ko-KR"/>
          </w:rPr>
          <w:t>class_type</w:t>
        </w:r>
        <w:r w:rsidRPr="00850169">
          <w:rPr>
            <w:rFonts w:ascii="Courier New" w:eastAsia="Batang" w:hAnsi="Courier New" w:cs="Courier New"/>
            <w:noProof/>
            <w:sz w:val="22"/>
            <w:szCs w:val="22"/>
            <w:lang w:val="en-US" w:eastAsia="ko-KR"/>
          </w:rPr>
          <w:t xml:space="preserve"> = 0</w:t>
        </w:r>
        <w:r>
          <w:rPr>
            <w:rFonts w:ascii="Courier New" w:eastAsia="Batang" w:hAnsi="Courier New" w:cs="Courier New"/>
            <w:noProof/>
            <w:sz w:val="22"/>
            <w:szCs w:val="22"/>
            <w:lang w:val="en-US" w:eastAsia="ko-KR"/>
          </w:rPr>
          <w:t>;</w:t>
        </w:r>
        <w:r w:rsidRPr="00850169">
          <w:rPr>
            <w:rFonts w:ascii="Courier New" w:eastAsia="Batang" w:hAnsi="Courier New" w:cs="Courier New"/>
            <w:noProof/>
            <w:sz w:val="22"/>
            <w:szCs w:val="22"/>
            <w:lang w:val="en-US" w:eastAsia="ko-KR"/>
          </w:rPr>
          <w:br/>
          <w:t xml:space="preserve">  </w:t>
        </w:r>
        <w:r w:rsidRPr="00850169">
          <w:rPr>
            <w:rFonts w:ascii="Courier New" w:hAnsi="Courier New" w:cs="Courier New"/>
            <w:sz w:val="24"/>
            <w:szCs w:val="24"/>
          </w:rPr>
          <w:t xml:space="preserve">int(5) a; // this a is preceded by the 2 bits of id    </w:t>
        </w:r>
      </w:ins>
    </w:p>
    <w:p w14:paraId="6AAC5914" w14:textId="77777777" w:rsidR="00CD51F5" w:rsidRPr="00850169" w:rsidRDefault="00CD51F5" w:rsidP="00CD51F5">
      <w:pPr>
        <w:pStyle w:val="SDLCode"/>
        <w:rPr>
          <w:ins w:id="374" w:author="Emmanuel Thomas" w:date="2024-07-19T17:10:00Z" w16du:dateUtc="2024-07-19T08:10:00Z"/>
          <w:sz w:val="22"/>
          <w:szCs w:val="22"/>
        </w:rPr>
      </w:pPr>
      <w:ins w:id="375" w:author="Emmanuel Thomas" w:date="2024-07-19T17:10:00Z" w16du:dateUtc="2024-07-19T08:10:00Z">
        <w:r w:rsidRPr="00850169">
          <w:rPr>
            <w:sz w:val="22"/>
            <w:szCs w:val="22"/>
          </w:rPr>
          <w:t>}</w:t>
        </w:r>
      </w:ins>
    </w:p>
    <w:p w14:paraId="70E24DDF" w14:textId="77777777" w:rsidR="00CD51F5" w:rsidRPr="00C60DBE" w:rsidRDefault="00CD51F5" w:rsidP="00CD51F5">
      <w:pPr>
        <w:rPr>
          <w:ins w:id="376" w:author="Emmanuel Thomas" w:date="2024-07-19T17:10:00Z" w16du:dateUtc="2024-07-19T08:10:00Z"/>
          <w:lang w:val="en-GB" w:eastAsia="zh-CN"/>
        </w:rPr>
      </w:pPr>
    </w:p>
    <w:p w14:paraId="34D25CA6" w14:textId="77777777" w:rsidR="00CD51F5" w:rsidRPr="00850169" w:rsidRDefault="00CD51F5" w:rsidP="00CD51F5">
      <w:pPr>
        <w:rPr>
          <w:ins w:id="377" w:author="Emmanuel Thomas" w:date="2024-07-19T17:10:00Z" w16du:dateUtc="2024-07-19T08:10:00Z"/>
          <w:sz w:val="24"/>
          <w:lang w:val="en-GB" w:eastAsia="zh-CN"/>
        </w:rPr>
      </w:pPr>
      <w:ins w:id="378" w:author="Emmanuel Thomas" w:date="2024-07-19T17:10:00Z" w16du:dateUtc="2024-07-19T08:10:00Z">
        <w:r w:rsidRPr="00850169">
          <w:rPr>
            <w:sz w:val="24"/>
            <w:lang w:val="en-GB" w:eastAsia="zh-CN"/>
          </w:rPr>
          <w:t>Those two classes Foo and Bar would be syntactically equivalent.</w:t>
        </w:r>
      </w:ins>
    </w:p>
    <w:p w14:paraId="053910DE" w14:textId="77777777" w:rsidR="00CD51F5" w:rsidRPr="00850169" w:rsidRDefault="00CD51F5" w:rsidP="00CD51F5">
      <w:pPr>
        <w:rPr>
          <w:ins w:id="379" w:author="Emmanuel Thomas" w:date="2024-07-19T17:10:00Z" w16du:dateUtc="2024-07-19T08:10:00Z"/>
          <w:sz w:val="24"/>
          <w:lang w:val="en-GB" w:eastAsia="zh-CN"/>
        </w:rPr>
      </w:pPr>
    </w:p>
    <w:p w14:paraId="7948CFD7" w14:textId="77777777" w:rsidR="00CD51F5" w:rsidRPr="00850169" w:rsidRDefault="00CD51F5" w:rsidP="00CD51F5">
      <w:pPr>
        <w:rPr>
          <w:ins w:id="380" w:author="Emmanuel Thomas" w:date="2024-07-19T17:10:00Z" w16du:dateUtc="2024-07-19T08:10:00Z"/>
          <w:sz w:val="24"/>
          <w:lang w:val="en-GB" w:eastAsia="zh-CN"/>
        </w:rPr>
      </w:pPr>
      <w:ins w:id="381" w:author="Emmanuel Thomas" w:date="2024-07-19T17:10:00Z" w16du:dateUtc="2024-07-19T08:10:00Z">
        <w:r w:rsidRPr="00850169">
          <w:rPr>
            <w:sz w:val="24"/>
            <w:lang w:val="en-GB" w:eastAsia="zh-CN"/>
          </w:rPr>
          <w:t>To extend from it, the regular derivation process can be used but the SDL author has to make sure the same class id is defined in each derived class</w:t>
        </w:r>
        <w:r>
          <w:rPr>
            <w:sz w:val="24"/>
            <w:lang w:val="en-GB" w:eastAsia="zh-CN"/>
          </w:rPr>
          <w:t xml:space="preserve"> </w:t>
        </w:r>
        <w:r w:rsidRPr="00850169">
          <w:rPr>
            <w:sz w:val="24"/>
            <w:u w:val="single"/>
            <w:lang w:val="en-GB" w:eastAsia="zh-CN"/>
          </w:rPr>
          <w:t>and at the same bit position in the class</w:t>
        </w:r>
        <w:r>
          <w:rPr>
            <w:sz w:val="24"/>
            <w:lang w:val="en-GB" w:eastAsia="zh-CN"/>
          </w:rPr>
          <w:t>.</w:t>
        </w:r>
      </w:ins>
    </w:p>
    <w:p w14:paraId="795A57F9" w14:textId="77777777" w:rsidR="00CD51F5" w:rsidRDefault="00CD51F5" w:rsidP="00CD51F5">
      <w:pPr>
        <w:rPr>
          <w:ins w:id="382" w:author="Emmanuel Thomas" w:date="2024-07-19T17:10:00Z" w16du:dateUtc="2024-07-19T08:10:00Z"/>
          <w:lang w:val="en-GB" w:eastAsia="zh-CN"/>
        </w:rPr>
      </w:pPr>
    </w:p>
    <w:p w14:paraId="19EDE8D1" w14:textId="77777777" w:rsidR="00CD51F5" w:rsidRDefault="00CD51F5" w:rsidP="00CD51F5">
      <w:pPr>
        <w:pStyle w:val="SDLCode"/>
        <w:rPr>
          <w:ins w:id="383" w:author="Emmanuel Thomas" w:date="2024-07-19T17:10:00Z" w16du:dateUtc="2024-07-19T08:10:00Z"/>
          <w:sz w:val="22"/>
          <w:szCs w:val="22"/>
        </w:rPr>
      </w:pPr>
      <w:ins w:id="384" w:author="Emmanuel Thomas" w:date="2024-07-19T17:10:00Z" w16du:dateUtc="2024-07-19T08:10:00Z">
        <w:r w:rsidRPr="00850169">
          <w:rPr>
            <w:sz w:val="22"/>
            <w:szCs w:val="22"/>
          </w:rPr>
          <w:t>class Foo1 extends Foo {</w:t>
        </w:r>
      </w:ins>
    </w:p>
    <w:p w14:paraId="5709490E" w14:textId="77777777" w:rsidR="00CD51F5" w:rsidRPr="00850169" w:rsidRDefault="00CD51F5" w:rsidP="00CD51F5">
      <w:pPr>
        <w:pStyle w:val="SDLCode"/>
        <w:rPr>
          <w:ins w:id="385" w:author="Emmanuel Thomas" w:date="2024-07-19T17:10:00Z" w16du:dateUtc="2024-07-19T08:10:00Z"/>
          <w:sz w:val="22"/>
          <w:szCs w:val="22"/>
        </w:rPr>
      </w:pPr>
      <w:ins w:id="386" w:author="Emmanuel Thomas" w:date="2024-07-19T17:10:00Z" w16du:dateUtc="2024-07-19T08:10:00Z">
        <w:r>
          <w:rPr>
            <w:sz w:val="22"/>
            <w:szCs w:val="22"/>
          </w:rPr>
          <w:t xml:space="preserve">  id bit(2) class_type = 1;</w:t>
        </w:r>
      </w:ins>
    </w:p>
    <w:p w14:paraId="1A448198" w14:textId="77777777" w:rsidR="00CD51F5" w:rsidRPr="00850169" w:rsidRDefault="00CD51F5" w:rsidP="00CD51F5">
      <w:pPr>
        <w:pStyle w:val="SDLCode"/>
        <w:rPr>
          <w:ins w:id="387" w:author="Emmanuel Thomas" w:date="2024-07-19T17:10:00Z" w16du:dateUtc="2024-07-19T08:10:00Z"/>
          <w:sz w:val="22"/>
          <w:szCs w:val="22"/>
        </w:rPr>
      </w:pPr>
      <w:ins w:id="388" w:author="Emmanuel Thomas" w:date="2024-07-19T17:10:00Z" w16du:dateUtc="2024-07-19T08:10:00Z">
        <w:r w:rsidRPr="00850169">
          <w:rPr>
            <w:sz w:val="22"/>
            <w:szCs w:val="22"/>
          </w:rPr>
          <w:t xml:space="preserve">  int(3) b;  </w:t>
        </w:r>
      </w:ins>
    </w:p>
    <w:p w14:paraId="512C6016" w14:textId="77777777" w:rsidR="00CD51F5" w:rsidRPr="00850169" w:rsidRDefault="00CD51F5" w:rsidP="00CD51F5">
      <w:pPr>
        <w:pStyle w:val="SDLCode"/>
        <w:rPr>
          <w:ins w:id="389" w:author="Emmanuel Thomas" w:date="2024-07-19T17:10:00Z" w16du:dateUtc="2024-07-19T08:10:00Z"/>
          <w:sz w:val="22"/>
          <w:szCs w:val="22"/>
        </w:rPr>
      </w:pPr>
      <w:ins w:id="390" w:author="Emmanuel Thomas" w:date="2024-07-19T17:10:00Z" w16du:dateUtc="2024-07-19T08:10:00Z">
        <w:r w:rsidRPr="00850169">
          <w:rPr>
            <w:sz w:val="22"/>
            <w:szCs w:val="22"/>
          </w:rPr>
          <w:t>}</w:t>
        </w:r>
      </w:ins>
    </w:p>
    <w:p w14:paraId="2E6F0ADA" w14:textId="77777777" w:rsidR="00CD51F5" w:rsidRDefault="00CD51F5" w:rsidP="00CD51F5">
      <w:pPr>
        <w:rPr>
          <w:ins w:id="391" w:author="Emmanuel Thomas" w:date="2024-07-19T17:10:00Z" w16du:dateUtc="2024-07-19T08:10:00Z"/>
          <w:lang w:val="en-GB" w:eastAsia="zh-CN"/>
        </w:rPr>
      </w:pPr>
    </w:p>
    <w:p w14:paraId="75002562" w14:textId="77777777" w:rsidR="00CD51F5" w:rsidRPr="00180D7B" w:rsidRDefault="00CD51F5" w:rsidP="00CD51F5">
      <w:pPr>
        <w:pStyle w:val="SDLCode"/>
        <w:rPr>
          <w:ins w:id="392" w:author="Emmanuel Thomas" w:date="2024-07-19T17:10:00Z" w16du:dateUtc="2024-07-19T08:10:00Z"/>
          <w:sz w:val="22"/>
          <w:szCs w:val="22"/>
        </w:rPr>
      </w:pPr>
      <w:ins w:id="393" w:author="Emmanuel Thomas" w:date="2024-07-19T17:10:00Z" w16du:dateUtc="2024-07-19T08:10:00Z">
        <w:r w:rsidRPr="00180D7B">
          <w:rPr>
            <w:sz w:val="22"/>
            <w:szCs w:val="22"/>
          </w:rPr>
          <w:t>class Foo</w:t>
        </w:r>
        <w:r>
          <w:rPr>
            <w:sz w:val="22"/>
            <w:szCs w:val="22"/>
          </w:rPr>
          <w:t>2</w:t>
        </w:r>
        <w:r w:rsidRPr="00180D7B">
          <w:rPr>
            <w:sz w:val="22"/>
            <w:szCs w:val="22"/>
          </w:rPr>
          <w:t xml:space="preserve"> extends Foo  {</w:t>
        </w:r>
        <w:r>
          <w:rPr>
            <w:sz w:val="22"/>
            <w:szCs w:val="22"/>
          </w:rPr>
          <w:br/>
          <w:t xml:space="preserve">  id bit(2) class_type = 2;</w:t>
        </w:r>
      </w:ins>
    </w:p>
    <w:p w14:paraId="21A718CA" w14:textId="77777777" w:rsidR="00CD51F5" w:rsidRPr="00180D7B" w:rsidRDefault="00CD51F5" w:rsidP="00CD51F5">
      <w:pPr>
        <w:pStyle w:val="SDLCode"/>
        <w:rPr>
          <w:ins w:id="394" w:author="Emmanuel Thomas" w:date="2024-07-19T17:10:00Z" w16du:dateUtc="2024-07-19T08:10:00Z"/>
          <w:sz w:val="22"/>
          <w:szCs w:val="22"/>
        </w:rPr>
      </w:pPr>
      <w:ins w:id="395" w:author="Emmanuel Thomas" w:date="2024-07-19T17:10:00Z" w16du:dateUtc="2024-07-19T08:10:00Z">
        <w:r w:rsidRPr="00180D7B">
          <w:rPr>
            <w:sz w:val="22"/>
            <w:szCs w:val="22"/>
          </w:rPr>
          <w:t xml:space="preserve">  int(</w:t>
        </w:r>
        <w:r>
          <w:rPr>
            <w:sz w:val="22"/>
            <w:szCs w:val="22"/>
          </w:rPr>
          <w:t>5</w:t>
        </w:r>
        <w:r w:rsidRPr="00180D7B">
          <w:rPr>
            <w:sz w:val="22"/>
            <w:szCs w:val="22"/>
          </w:rPr>
          <w:t xml:space="preserve">) </w:t>
        </w:r>
        <w:r>
          <w:rPr>
            <w:sz w:val="22"/>
            <w:szCs w:val="22"/>
          </w:rPr>
          <w:t>c;</w:t>
        </w:r>
        <w:r w:rsidRPr="00180D7B">
          <w:rPr>
            <w:sz w:val="22"/>
            <w:szCs w:val="22"/>
          </w:rPr>
          <w:t xml:space="preserve">  </w:t>
        </w:r>
      </w:ins>
    </w:p>
    <w:p w14:paraId="226EBE59" w14:textId="77777777" w:rsidR="00CD51F5" w:rsidRPr="00850169" w:rsidRDefault="00CD51F5" w:rsidP="00CD51F5">
      <w:pPr>
        <w:pStyle w:val="SDLCode"/>
        <w:rPr>
          <w:ins w:id="396" w:author="Emmanuel Thomas" w:date="2024-07-19T17:10:00Z" w16du:dateUtc="2024-07-19T08:10:00Z"/>
          <w:sz w:val="22"/>
          <w:szCs w:val="22"/>
        </w:rPr>
      </w:pPr>
      <w:ins w:id="397" w:author="Emmanuel Thomas" w:date="2024-07-19T17:10:00Z" w16du:dateUtc="2024-07-19T08:10:00Z">
        <w:r w:rsidRPr="00180D7B">
          <w:rPr>
            <w:sz w:val="22"/>
            <w:szCs w:val="22"/>
          </w:rPr>
          <w:t>}</w:t>
        </w:r>
      </w:ins>
    </w:p>
    <w:p w14:paraId="0D892252" w14:textId="77777777" w:rsidR="00CD51F5" w:rsidRDefault="00CD51F5" w:rsidP="005C2D9D">
      <w:pPr>
        <w:pStyle w:val="Heading2"/>
        <w:numPr>
          <w:ilvl w:val="2"/>
          <w:numId w:val="5"/>
        </w:numPr>
        <w:rPr>
          <w:ins w:id="398" w:author="Emmanuel Thomas" w:date="2024-07-19T17:10:00Z" w16du:dateUtc="2024-07-19T08:10:00Z"/>
          <w:lang w:eastAsia="zh-CN"/>
        </w:rPr>
        <w:pPrChange w:id="399" w:author="Emmanuel Thomas" w:date="2025-04-04T17:04:00Z" w16du:dateUtc="2025-04-04T15:04:00Z">
          <w:pPr>
            <w:pStyle w:val="Heading4"/>
          </w:pPr>
        </w:pPrChange>
      </w:pPr>
      <w:ins w:id="400" w:author="Emmanuel Thomas" w:date="2024-07-19T17:10:00Z" w16du:dateUtc="2024-07-19T08:10:00Z">
        <w:r>
          <w:rPr>
            <w:lang w:eastAsia="zh-CN"/>
          </w:rPr>
          <w:t>Extending polymorphism declaration</w:t>
        </w:r>
      </w:ins>
    </w:p>
    <w:p w14:paraId="60F649ED" w14:textId="77777777" w:rsidR="00CD51F5" w:rsidRPr="00850169" w:rsidRDefault="00CD51F5" w:rsidP="00CD51F5">
      <w:pPr>
        <w:rPr>
          <w:ins w:id="401" w:author="Emmanuel Thomas" w:date="2024-07-19T17:10:00Z" w16du:dateUtc="2024-07-19T08:10:00Z"/>
          <w:sz w:val="24"/>
          <w:lang w:val="en-GB" w:eastAsia="zh-CN"/>
        </w:rPr>
      </w:pPr>
      <w:ins w:id="402" w:author="Emmanuel Thomas" w:date="2024-07-19T17:10:00Z" w16du:dateUtc="2024-07-19T08:10:00Z">
        <w:r w:rsidRPr="00850169">
          <w:rPr>
            <w:sz w:val="24"/>
            <w:lang w:val="en-GB" w:eastAsia="zh-CN"/>
          </w:rPr>
          <w:t>Currently, the polymorphism feature works by defining a field bit which will be written as the first element of the class.</w:t>
        </w:r>
      </w:ins>
    </w:p>
    <w:p w14:paraId="637EF465" w14:textId="77777777" w:rsidR="00CD51F5" w:rsidRPr="00850169" w:rsidRDefault="00CD51F5" w:rsidP="00CD51F5">
      <w:pPr>
        <w:rPr>
          <w:ins w:id="403" w:author="Emmanuel Thomas" w:date="2024-07-19T17:10:00Z" w16du:dateUtc="2024-07-19T08:10:00Z"/>
          <w:sz w:val="24"/>
          <w:lang w:val="en-GB" w:eastAsia="zh-CN"/>
        </w:rPr>
      </w:pPr>
    </w:p>
    <w:p w14:paraId="1872A4BB" w14:textId="77777777" w:rsidR="00CD51F5" w:rsidRPr="00850169" w:rsidRDefault="00CD51F5" w:rsidP="00CD51F5">
      <w:pPr>
        <w:rPr>
          <w:ins w:id="404" w:author="Emmanuel Thomas" w:date="2024-07-19T17:10:00Z" w16du:dateUtc="2024-07-19T08:10:00Z"/>
          <w:sz w:val="24"/>
          <w:lang w:val="en-GB" w:eastAsia="zh-CN"/>
        </w:rPr>
      </w:pPr>
      <w:ins w:id="405" w:author="Emmanuel Thomas" w:date="2024-07-19T17:10:00Z" w16du:dateUtc="2024-07-19T08:10:00Z">
        <w:r w:rsidRPr="00850169">
          <w:rPr>
            <w:sz w:val="24"/>
            <w:lang w:val="en-GB" w:eastAsia="zh-CN"/>
          </w:rPr>
          <w:t>The issue with this in ISOBMFF, and possibly other specification</w:t>
        </w:r>
        <w:r>
          <w:rPr>
            <w:sz w:val="24"/>
            <w:lang w:val="en-GB" w:eastAsia="zh-CN"/>
          </w:rPr>
          <w:t>s</w:t>
        </w:r>
        <w:r w:rsidRPr="00850169">
          <w:rPr>
            <w:sz w:val="24"/>
            <w:lang w:val="en-GB" w:eastAsia="zh-CN"/>
          </w:rPr>
          <w:t xml:space="preserve">, is that the box type is written in </w:t>
        </w:r>
        <w:r>
          <w:rPr>
            <w:sz w:val="24"/>
            <w:lang w:val="en-GB" w:eastAsia="zh-CN"/>
          </w:rPr>
          <w:t xml:space="preserve">the </w:t>
        </w:r>
        <w:r w:rsidRPr="00850169">
          <w:rPr>
            <w:sz w:val="24"/>
            <w:lang w:val="en-GB" w:eastAsia="zh-CN"/>
          </w:rPr>
          <w:t>second position after the size of the box.</w:t>
        </w:r>
      </w:ins>
    </w:p>
    <w:p w14:paraId="01264BD7" w14:textId="77777777" w:rsidR="00CD51F5" w:rsidRPr="00850169" w:rsidRDefault="00CD51F5" w:rsidP="00CD51F5">
      <w:pPr>
        <w:rPr>
          <w:ins w:id="406" w:author="Emmanuel Thomas" w:date="2024-07-19T17:10:00Z" w16du:dateUtc="2024-07-19T08:10:00Z"/>
          <w:sz w:val="24"/>
          <w:lang w:val="en-GB" w:eastAsia="zh-CN"/>
        </w:rPr>
      </w:pPr>
    </w:p>
    <w:p w14:paraId="35382988" w14:textId="77777777" w:rsidR="00CD51F5" w:rsidRPr="00850169" w:rsidRDefault="00CD51F5" w:rsidP="00CD51F5">
      <w:pPr>
        <w:rPr>
          <w:ins w:id="407" w:author="Emmanuel Thomas" w:date="2024-07-19T17:10:00Z" w16du:dateUtc="2024-07-19T08:10:00Z"/>
          <w:sz w:val="24"/>
          <w:lang w:val="en-GB" w:eastAsia="zh-CN"/>
        </w:rPr>
      </w:pPr>
      <w:ins w:id="408" w:author="Emmanuel Thomas" w:date="2024-07-19T17:10:00Z" w16du:dateUtc="2024-07-19T08:10:00Z">
        <w:r w:rsidRPr="00850169">
          <w:rPr>
            <w:sz w:val="24"/>
            <w:lang w:val="en-GB" w:eastAsia="zh-CN"/>
          </w:rPr>
          <w:t>Therefore, the current polymorphism could be extended to allow for declaring the bit offset from which to start reading the class id.</w:t>
        </w:r>
      </w:ins>
    </w:p>
    <w:p w14:paraId="469E299D" w14:textId="77777777" w:rsidR="00CD51F5" w:rsidRPr="00850169" w:rsidRDefault="00CD51F5" w:rsidP="00CD51F5">
      <w:pPr>
        <w:rPr>
          <w:ins w:id="409" w:author="Emmanuel Thomas" w:date="2024-07-19T17:10:00Z" w16du:dateUtc="2024-07-19T08:10:00Z"/>
          <w:sz w:val="24"/>
          <w:lang w:val="en-GB" w:eastAsia="zh-CN"/>
        </w:rPr>
      </w:pPr>
    </w:p>
    <w:p w14:paraId="3CAF3DE5" w14:textId="77777777" w:rsidR="00CD51F5" w:rsidRPr="00850169" w:rsidRDefault="00CD51F5" w:rsidP="00CD51F5">
      <w:pPr>
        <w:rPr>
          <w:ins w:id="410" w:author="Emmanuel Thomas" w:date="2024-07-19T17:10:00Z" w16du:dateUtc="2024-07-19T08:10:00Z"/>
          <w:sz w:val="24"/>
          <w:lang w:val="en-GB" w:eastAsia="zh-CN"/>
        </w:rPr>
      </w:pPr>
      <w:ins w:id="411" w:author="Emmanuel Thomas" w:date="2024-07-19T17:10:00Z" w16du:dateUtc="2024-07-19T08:10:00Z">
        <w:r w:rsidRPr="00850169">
          <w:rPr>
            <w:sz w:val="24"/>
            <w:lang w:val="en-GB" w:eastAsia="zh-CN"/>
          </w:rPr>
          <w:t>For example, one way would be to add an optional bit offset, when absent the offset is null.</w:t>
        </w:r>
      </w:ins>
    </w:p>
    <w:p w14:paraId="29E651DC" w14:textId="77777777" w:rsidR="00CD51F5" w:rsidRDefault="00CD51F5" w:rsidP="00CD51F5">
      <w:pPr>
        <w:rPr>
          <w:ins w:id="412" w:author="Emmanuel Thomas" w:date="2024-07-19T17:10:00Z" w16du:dateUtc="2024-07-19T08:10:00Z"/>
          <w:lang w:val="en-GB" w:eastAsia="zh-CN"/>
        </w:rPr>
      </w:pPr>
    </w:p>
    <w:p w14:paraId="03DF2C55" w14:textId="77777777" w:rsidR="00CD51F5" w:rsidRPr="00850169" w:rsidRDefault="00CD51F5" w:rsidP="00CD51F5">
      <w:pPr>
        <w:pStyle w:val="SDLCode"/>
        <w:rPr>
          <w:ins w:id="413" w:author="Emmanuel Thomas" w:date="2024-07-19T17:10:00Z" w16du:dateUtc="2024-07-19T08:10:00Z"/>
          <w:sz w:val="20"/>
          <w:szCs w:val="20"/>
        </w:rPr>
      </w:pPr>
      <w:ins w:id="414" w:author="Emmanuel Thomas" w:date="2024-07-19T17:10:00Z" w16du:dateUtc="2024-07-19T08:10:00Z">
        <w:r w:rsidRPr="00850169">
          <w:rPr>
            <w:sz w:val="20"/>
            <w:szCs w:val="20"/>
          </w:rPr>
          <w:t xml:space="preserve">class FooBox : </w:t>
        </w:r>
        <w:r w:rsidRPr="00850169">
          <w:rPr>
            <w:sz w:val="20"/>
            <w:szCs w:val="20"/>
            <w:highlight w:val="yellow"/>
          </w:rPr>
          <w:t>32+</w:t>
        </w:r>
        <w:r w:rsidRPr="00850169">
          <w:rPr>
            <w:sz w:val="20"/>
            <w:szCs w:val="20"/>
          </w:rPr>
          <w:t>bit(32) type = 'moov' {</w:t>
        </w:r>
      </w:ins>
    </w:p>
    <w:p w14:paraId="23B47054" w14:textId="77777777" w:rsidR="00CD51F5" w:rsidRPr="00850169" w:rsidRDefault="00CD51F5" w:rsidP="00CD51F5">
      <w:pPr>
        <w:pStyle w:val="SDLCode"/>
        <w:rPr>
          <w:ins w:id="415" w:author="Emmanuel Thomas" w:date="2024-07-19T17:10:00Z" w16du:dateUtc="2024-07-19T08:10:00Z"/>
          <w:sz w:val="20"/>
          <w:szCs w:val="20"/>
        </w:rPr>
      </w:pPr>
      <w:ins w:id="416" w:author="Emmanuel Thomas" w:date="2024-07-19T17:10:00Z" w16du:dateUtc="2024-07-19T08:10:00Z">
        <w:r w:rsidRPr="00850169">
          <w:rPr>
            <w:sz w:val="20"/>
            <w:szCs w:val="20"/>
          </w:rPr>
          <w:t xml:space="preserve">  unsigned int(32) size;</w:t>
        </w:r>
        <w:r w:rsidRPr="00850169">
          <w:rPr>
            <w:sz w:val="20"/>
            <w:szCs w:val="20"/>
          </w:rPr>
          <w:br/>
          <w:t xml:space="preserve">  bit(32) type;</w:t>
        </w:r>
        <w:r w:rsidRPr="00850169">
          <w:rPr>
            <w:sz w:val="20"/>
            <w:szCs w:val="20"/>
          </w:rPr>
          <w:br/>
          <w:t xml:space="preserve">  if (size==1) {</w:t>
        </w:r>
        <w:r w:rsidRPr="00850169">
          <w:rPr>
            <w:sz w:val="20"/>
            <w:szCs w:val="20"/>
          </w:rPr>
          <w:br/>
          <w:t xml:space="preserve">    unsigned int(64) largesize;</w:t>
        </w:r>
        <w:r w:rsidRPr="00850169">
          <w:rPr>
            <w:sz w:val="20"/>
            <w:szCs w:val="20"/>
          </w:rPr>
          <w:br/>
          <w:t xml:space="preserve">  } else if (size==0) {</w:t>
        </w:r>
        <w:r w:rsidRPr="00850169">
          <w:rPr>
            <w:sz w:val="20"/>
            <w:szCs w:val="20"/>
          </w:rPr>
          <w:br/>
        </w:r>
        <w:r w:rsidRPr="00850169">
          <w:rPr>
            <w:sz w:val="20"/>
            <w:szCs w:val="20"/>
          </w:rPr>
          <w:tab/>
        </w:r>
        <w:r w:rsidRPr="00850169">
          <w:rPr>
            <w:sz w:val="20"/>
            <w:szCs w:val="20"/>
          </w:rPr>
          <w:tab/>
          <w:t>// box extends to end of file</w:t>
        </w:r>
        <w:r w:rsidRPr="00850169">
          <w:rPr>
            <w:sz w:val="20"/>
            <w:szCs w:val="20"/>
          </w:rPr>
          <w:br/>
          <w:t xml:space="preserve">  }</w:t>
        </w:r>
        <w:r w:rsidRPr="00850169">
          <w:rPr>
            <w:sz w:val="20"/>
            <w:szCs w:val="20"/>
          </w:rPr>
          <w:br/>
          <w:t xml:space="preserve">  if (boxtype=='uuid') {</w:t>
        </w:r>
        <w:r w:rsidRPr="00850169">
          <w:rPr>
            <w:sz w:val="20"/>
            <w:szCs w:val="20"/>
          </w:rPr>
          <w:br/>
          <w:t xml:space="preserve">    unsigned int(8) usertype[16] = extended_type;</w:t>
        </w:r>
        <w:r w:rsidRPr="00850169">
          <w:rPr>
            <w:sz w:val="20"/>
            <w:szCs w:val="20"/>
          </w:rPr>
          <w:br/>
          <w:t xml:space="preserve">  }</w:t>
        </w:r>
      </w:ins>
    </w:p>
    <w:p w14:paraId="5C4609E0" w14:textId="77777777" w:rsidR="00CD51F5" w:rsidRPr="00850169" w:rsidRDefault="00CD51F5" w:rsidP="00CD51F5">
      <w:pPr>
        <w:pStyle w:val="SDLCode"/>
        <w:rPr>
          <w:ins w:id="417" w:author="Emmanuel Thomas" w:date="2024-07-19T17:10:00Z" w16du:dateUtc="2024-07-19T08:10:00Z"/>
          <w:sz w:val="20"/>
          <w:szCs w:val="20"/>
        </w:rPr>
      </w:pPr>
      <w:ins w:id="418" w:author="Emmanuel Thomas" w:date="2024-07-19T17:10:00Z" w16du:dateUtc="2024-07-19T08:10:00Z">
        <w:r w:rsidRPr="00850169">
          <w:rPr>
            <w:sz w:val="20"/>
            <w:szCs w:val="20"/>
          </w:rPr>
          <w:lastRenderedPageBreak/>
          <w:t xml:space="preserve">  …</w:t>
        </w:r>
      </w:ins>
    </w:p>
    <w:p w14:paraId="05F5BB88" w14:textId="77777777" w:rsidR="00CD51F5" w:rsidRPr="00850169" w:rsidRDefault="00CD51F5" w:rsidP="00CD51F5">
      <w:pPr>
        <w:pStyle w:val="SDLCode"/>
        <w:rPr>
          <w:ins w:id="419" w:author="Emmanuel Thomas" w:date="2024-07-19T17:10:00Z" w16du:dateUtc="2024-07-19T08:10:00Z"/>
          <w:sz w:val="20"/>
          <w:szCs w:val="20"/>
        </w:rPr>
      </w:pPr>
      <w:ins w:id="420" w:author="Emmanuel Thomas" w:date="2024-07-19T17:10:00Z" w16du:dateUtc="2024-07-19T08:10:00Z">
        <w:r w:rsidRPr="00850169">
          <w:rPr>
            <w:sz w:val="20"/>
            <w:szCs w:val="20"/>
          </w:rPr>
          <w:t>}</w:t>
        </w:r>
      </w:ins>
    </w:p>
    <w:p w14:paraId="3F280C20" w14:textId="77777777" w:rsidR="00CD51F5" w:rsidRDefault="00CD51F5" w:rsidP="00CD51F5">
      <w:pPr>
        <w:rPr>
          <w:ins w:id="421" w:author="Emmanuel Thomas" w:date="2024-07-19T17:10:00Z" w16du:dateUtc="2024-07-19T08:10:00Z"/>
          <w:lang w:val="en-GB" w:eastAsia="zh-CN"/>
        </w:rPr>
      </w:pPr>
    </w:p>
    <w:p w14:paraId="7E65F88B" w14:textId="77777777" w:rsidR="00CD51F5" w:rsidRPr="00850169" w:rsidRDefault="00CD51F5" w:rsidP="00CD51F5">
      <w:pPr>
        <w:rPr>
          <w:ins w:id="422" w:author="Emmanuel Thomas" w:date="2024-07-19T17:10:00Z" w16du:dateUtc="2024-07-19T08:10:00Z"/>
          <w:sz w:val="24"/>
          <w:lang w:val="en-GB" w:eastAsia="zh-CN"/>
        </w:rPr>
      </w:pPr>
      <w:ins w:id="423" w:author="Emmanuel Thomas" w:date="2024-07-19T17:10:00Z" w16du:dateUtc="2024-07-19T08:10:00Z">
        <w:r w:rsidRPr="00850169">
          <w:rPr>
            <w:sz w:val="24"/>
            <w:lang w:val="en-GB" w:eastAsia="zh-CN"/>
          </w:rPr>
          <w:t>Alternatively, we could also forbid the redeclaration in the class.</w:t>
        </w:r>
      </w:ins>
    </w:p>
    <w:p w14:paraId="28FCF34B" w14:textId="77777777" w:rsidR="00CD51F5" w:rsidRDefault="00CD51F5" w:rsidP="00CD51F5">
      <w:pPr>
        <w:rPr>
          <w:ins w:id="424" w:author="Emmanuel Thomas" w:date="2024-07-19T17:10:00Z" w16du:dateUtc="2024-07-19T08:10:00Z"/>
          <w:lang w:val="en-GB" w:eastAsia="zh-CN"/>
        </w:rPr>
      </w:pPr>
    </w:p>
    <w:p w14:paraId="0B0E5566" w14:textId="77777777" w:rsidR="00CD51F5" w:rsidRPr="00850169" w:rsidRDefault="00CD51F5" w:rsidP="00CD51F5">
      <w:pPr>
        <w:pStyle w:val="SDLCode"/>
        <w:rPr>
          <w:ins w:id="425" w:author="Emmanuel Thomas" w:date="2024-07-19T17:10:00Z" w16du:dateUtc="2024-07-19T08:10:00Z"/>
          <w:sz w:val="20"/>
          <w:szCs w:val="20"/>
        </w:rPr>
      </w:pPr>
      <w:ins w:id="426" w:author="Emmanuel Thomas" w:date="2024-07-19T17:10:00Z" w16du:dateUtc="2024-07-19T08:10:00Z">
        <w:r w:rsidRPr="00850169">
          <w:rPr>
            <w:sz w:val="20"/>
            <w:szCs w:val="20"/>
          </w:rPr>
          <w:t xml:space="preserve">class FooBox : </w:t>
        </w:r>
        <w:r w:rsidRPr="00850169">
          <w:rPr>
            <w:sz w:val="20"/>
            <w:szCs w:val="20"/>
            <w:highlight w:val="yellow"/>
          </w:rPr>
          <w:t>32+</w:t>
        </w:r>
        <w:r w:rsidRPr="00850169">
          <w:rPr>
            <w:sz w:val="20"/>
            <w:szCs w:val="20"/>
          </w:rPr>
          <w:t>bit(32) type = 'moov' {</w:t>
        </w:r>
      </w:ins>
    </w:p>
    <w:p w14:paraId="3FEED2AB" w14:textId="77777777" w:rsidR="00CD51F5" w:rsidRPr="00850169" w:rsidRDefault="00CD51F5" w:rsidP="00CD51F5">
      <w:pPr>
        <w:pStyle w:val="SDLCode"/>
        <w:rPr>
          <w:ins w:id="427" w:author="Emmanuel Thomas" w:date="2024-07-19T17:10:00Z" w16du:dateUtc="2024-07-19T08:10:00Z"/>
          <w:sz w:val="20"/>
          <w:szCs w:val="20"/>
        </w:rPr>
      </w:pPr>
      <w:ins w:id="428" w:author="Emmanuel Thomas" w:date="2024-07-19T17:10:00Z" w16du:dateUtc="2024-07-19T08:10:00Z">
        <w:r w:rsidRPr="00850169">
          <w:rPr>
            <w:sz w:val="20"/>
            <w:szCs w:val="20"/>
          </w:rPr>
          <w:t xml:space="preserve">  unsigned int(32) size;</w:t>
        </w:r>
        <w:r w:rsidRPr="00850169">
          <w:rPr>
            <w:sz w:val="20"/>
            <w:szCs w:val="20"/>
          </w:rPr>
          <w:br/>
          <w:t xml:space="preserve">  // Here is the bit(32) type field but it is already declared in the class declaration </w:t>
        </w:r>
        <w:r w:rsidRPr="00850169">
          <w:rPr>
            <w:sz w:val="20"/>
            <w:szCs w:val="20"/>
          </w:rPr>
          <w:br/>
          <w:t xml:space="preserve">  if (size==1) {</w:t>
        </w:r>
        <w:r w:rsidRPr="00850169">
          <w:rPr>
            <w:sz w:val="20"/>
            <w:szCs w:val="20"/>
          </w:rPr>
          <w:br/>
          <w:t xml:space="preserve">    unsigned int(64) largesize;</w:t>
        </w:r>
        <w:r w:rsidRPr="00850169">
          <w:rPr>
            <w:sz w:val="20"/>
            <w:szCs w:val="20"/>
          </w:rPr>
          <w:br/>
          <w:t xml:space="preserve">  } else if (size==0) {</w:t>
        </w:r>
        <w:r w:rsidRPr="00850169">
          <w:rPr>
            <w:sz w:val="20"/>
            <w:szCs w:val="20"/>
          </w:rPr>
          <w:br/>
        </w:r>
        <w:r w:rsidRPr="00850169">
          <w:rPr>
            <w:sz w:val="20"/>
            <w:szCs w:val="20"/>
          </w:rPr>
          <w:tab/>
        </w:r>
        <w:r w:rsidRPr="00850169">
          <w:rPr>
            <w:sz w:val="20"/>
            <w:szCs w:val="20"/>
          </w:rPr>
          <w:tab/>
          <w:t>// box extends to end of file</w:t>
        </w:r>
        <w:r w:rsidRPr="00850169">
          <w:rPr>
            <w:sz w:val="20"/>
            <w:szCs w:val="20"/>
          </w:rPr>
          <w:br/>
          <w:t xml:space="preserve">  }</w:t>
        </w:r>
        <w:r w:rsidRPr="00850169">
          <w:rPr>
            <w:sz w:val="20"/>
            <w:szCs w:val="20"/>
          </w:rPr>
          <w:br/>
          <w:t xml:space="preserve">  if (boxtype=='uuid') {</w:t>
        </w:r>
        <w:r w:rsidRPr="00850169">
          <w:rPr>
            <w:sz w:val="20"/>
            <w:szCs w:val="20"/>
          </w:rPr>
          <w:br/>
          <w:t xml:space="preserve">    unsigned int(8) usertype[16] = extended_type;</w:t>
        </w:r>
        <w:r w:rsidRPr="00850169">
          <w:rPr>
            <w:sz w:val="20"/>
            <w:szCs w:val="20"/>
          </w:rPr>
          <w:br/>
          <w:t xml:space="preserve">  }</w:t>
        </w:r>
      </w:ins>
    </w:p>
    <w:p w14:paraId="4814AED5" w14:textId="77777777" w:rsidR="00CD51F5" w:rsidRPr="00850169" w:rsidRDefault="00CD51F5" w:rsidP="00CD51F5">
      <w:pPr>
        <w:pStyle w:val="SDLCode"/>
        <w:rPr>
          <w:ins w:id="429" w:author="Emmanuel Thomas" w:date="2024-07-19T17:10:00Z" w16du:dateUtc="2024-07-19T08:10:00Z"/>
          <w:sz w:val="20"/>
          <w:szCs w:val="20"/>
        </w:rPr>
      </w:pPr>
      <w:ins w:id="430" w:author="Emmanuel Thomas" w:date="2024-07-19T17:10:00Z" w16du:dateUtc="2024-07-19T08:10:00Z">
        <w:r w:rsidRPr="00850169">
          <w:rPr>
            <w:sz w:val="20"/>
            <w:szCs w:val="20"/>
          </w:rPr>
          <w:t xml:space="preserve">  …</w:t>
        </w:r>
      </w:ins>
    </w:p>
    <w:p w14:paraId="5C83EA82" w14:textId="77777777" w:rsidR="00CD51F5" w:rsidRPr="00850169" w:rsidRDefault="00CD51F5" w:rsidP="00CD51F5">
      <w:pPr>
        <w:pStyle w:val="SDLCode"/>
        <w:rPr>
          <w:ins w:id="431" w:author="Emmanuel Thomas" w:date="2024-07-19T17:10:00Z" w16du:dateUtc="2024-07-19T08:10:00Z"/>
          <w:sz w:val="20"/>
          <w:szCs w:val="20"/>
        </w:rPr>
      </w:pPr>
      <w:ins w:id="432" w:author="Emmanuel Thomas" w:date="2024-07-19T17:10:00Z" w16du:dateUtc="2024-07-19T08:10:00Z">
        <w:r w:rsidRPr="00850169">
          <w:rPr>
            <w:sz w:val="20"/>
            <w:szCs w:val="20"/>
          </w:rPr>
          <w:t>}</w:t>
        </w:r>
      </w:ins>
    </w:p>
    <w:p w14:paraId="4BC861DB" w14:textId="77777777" w:rsidR="00CD51F5" w:rsidRDefault="00CD51F5" w:rsidP="00CD51F5">
      <w:pPr>
        <w:rPr>
          <w:ins w:id="433" w:author="Emmanuel Thomas" w:date="2024-07-19T17:10:00Z" w16du:dateUtc="2024-07-19T08:10:00Z"/>
          <w:lang w:val="en-GB" w:eastAsia="zh-CN"/>
        </w:rPr>
      </w:pPr>
    </w:p>
    <w:p w14:paraId="01E8DE61" w14:textId="50A84D47" w:rsidR="00DF2C9D" w:rsidRDefault="00DF2C9D" w:rsidP="00CD51F5">
      <w:pPr>
        <w:pStyle w:val="Heading1"/>
        <w:rPr>
          <w:ins w:id="434" w:author="Emmanuel Thomas" w:date="2025-04-04T17:01:00Z" w16du:dateUtc="2025-04-04T15:01:00Z"/>
          <w:lang w:eastAsia="zh-CN"/>
        </w:rPr>
      </w:pPr>
      <w:bookmarkStart w:id="435" w:name="_Toc194679800"/>
      <w:ins w:id="436" w:author="Emmanuel Thomas" w:date="2025-04-04T17:00:00Z" w16du:dateUtc="2025-04-04T15:00:00Z">
        <w:r>
          <w:rPr>
            <w:lang w:eastAsia="zh-CN"/>
          </w:rPr>
          <w:t>Topic</w:t>
        </w:r>
      </w:ins>
      <w:ins w:id="437" w:author="Emmanuel Thomas" w:date="2024-07-19T17:10:00Z" w16du:dateUtc="2024-07-19T08:10:00Z">
        <w:r w:rsidR="00CD51F5">
          <w:rPr>
            <w:lang w:eastAsia="zh-CN"/>
          </w:rPr>
          <w:t xml:space="preserve"> #</w:t>
        </w:r>
      </w:ins>
      <w:ins w:id="438" w:author="Emmanuel Thomas" w:date="2025-04-04T17:07:00Z" w16du:dateUtc="2025-04-04T15:07:00Z">
        <w:r w:rsidR="005B5A3B">
          <w:rPr>
            <w:lang w:eastAsia="zh-CN"/>
          </w:rPr>
          <w:t>5</w:t>
        </w:r>
      </w:ins>
      <w:ins w:id="439" w:author="Emmanuel Thomas" w:date="2024-07-19T17:10:00Z" w16du:dateUtc="2024-07-19T08:10:00Z">
        <w:r w:rsidR="00CD51F5">
          <w:rPr>
            <w:lang w:eastAsia="zh-CN"/>
          </w:rPr>
          <w:t>: An unordered set of boxes</w:t>
        </w:r>
      </w:ins>
      <w:bookmarkEnd w:id="435"/>
    </w:p>
    <w:p w14:paraId="10B3067B" w14:textId="39F833D2" w:rsidR="00CD51F5" w:rsidRDefault="00CD51F5" w:rsidP="00DF2C9D">
      <w:pPr>
        <w:pStyle w:val="Heading2"/>
        <w:rPr>
          <w:ins w:id="440" w:author="Emmanuel Thomas" w:date="2025-04-04T17:01:00Z" w16du:dateUtc="2025-04-04T15:01:00Z"/>
          <w:lang w:eastAsia="zh-CN"/>
        </w:rPr>
      </w:pPr>
      <w:ins w:id="441" w:author="Emmanuel Thomas" w:date="2024-07-19T17:10:00Z" w16du:dateUtc="2024-07-19T08:10:00Z">
        <w:r w:rsidRPr="00DF2C9D">
          <w:rPr>
            <w:lang w:eastAsia="zh-CN"/>
          </w:rPr>
          <w:t>General</w:t>
        </w:r>
      </w:ins>
    </w:p>
    <w:p w14:paraId="7F41F6A2" w14:textId="77777777" w:rsidR="00DF2C9D" w:rsidRPr="00DF2C9D" w:rsidRDefault="00DF2C9D" w:rsidP="00DF2C9D">
      <w:pPr>
        <w:rPr>
          <w:ins w:id="442" w:author="Emmanuel Thomas" w:date="2024-07-19T17:10:00Z" w16du:dateUtc="2024-07-19T08:10:00Z"/>
          <w:lang w:val="en-GB" w:eastAsia="zh-CN"/>
          <w:rPrChange w:id="443" w:author="Emmanuel Thomas" w:date="2025-04-04T17:01:00Z" w16du:dateUtc="2025-04-04T15:01:00Z">
            <w:rPr>
              <w:ins w:id="444" w:author="Emmanuel Thomas" w:date="2024-07-19T17:10:00Z" w16du:dateUtc="2024-07-19T08:10:00Z"/>
              <w:lang w:eastAsia="zh-CN"/>
            </w:rPr>
          </w:rPrChange>
        </w:rPr>
        <w:pPrChange w:id="445" w:author="Emmanuel Thomas" w:date="2025-04-04T17:01:00Z" w16du:dateUtc="2025-04-04T15:01:00Z">
          <w:pPr>
            <w:pStyle w:val="Heading3"/>
          </w:pPr>
        </w:pPrChange>
      </w:pPr>
    </w:p>
    <w:p w14:paraId="3F0C5422" w14:textId="77777777" w:rsidR="00CD51F5" w:rsidRDefault="00CD51F5" w:rsidP="00CD51F5">
      <w:pPr>
        <w:rPr>
          <w:ins w:id="446" w:author="Emmanuel Thomas" w:date="2024-07-19T17:10:00Z" w16du:dateUtc="2024-07-19T08:10:00Z"/>
          <w:sz w:val="24"/>
          <w:lang w:val="en-GB" w:eastAsia="zh-CN"/>
        </w:rPr>
      </w:pPr>
      <w:ins w:id="447" w:author="Emmanuel Thomas" w:date="2024-07-19T17:10:00Z" w16du:dateUtc="2024-07-19T08:10:00Z">
        <w:r w:rsidRPr="00850169">
          <w:rPr>
            <w:sz w:val="24"/>
            <w:lang w:val="en-GB" w:eastAsia="zh-CN"/>
          </w:rPr>
          <w:t xml:space="preserve">Here </w:t>
        </w:r>
        <w:r>
          <w:rPr>
            <w:sz w:val="24"/>
            <w:lang w:val="en-GB" w:eastAsia="zh-CN"/>
          </w:rPr>
          <w:t>the case is that a box contain a sequence of box wherein each box is optional. However, the order of which the boxes appear is not specified and any order is allowed.</w:t>
        </w:r>
      </w:ins>
    </w:p>
    <w:p w14:paraId="57045FB6" w14:textId="77777777" w:rsidR="00CD51F5" w:rsidRDefault="00CD51F5" w:rsidP="00CD51F5">
      <w:pPr>
        <w:rPr>
          <w:ins w:id="448" w:author="Emmanuel Thomas" w:date="2024-07-19T17:10:00Z" w16du:dateUtc="2024-07-19T08:10:00Z"/>
          <w:sz w:val="24"/>
          <w:lang w:val="en-GB" w:eastAsia="zh-CN"/>
        </w:rPr>
      </w:pPr>
    </w:p>
    <w:p w14:paraId="5DD8AE45" w14:textId="77777777" w:rsidR="00CD51F5" w:rsidRDefault="00CD51F5" w:rsidP="00CD51F5">
      <w:pPr>
        <w:rPr>
          <w:ins w:id="449" w:author="Emmanuel Thomas" w:date="2024-07-19T17:10:00Z" w16du:dateUtc="2024-07-19T08:10:00Z"/>
          <w:sz w:val="24"/>
          <w:lang w:val="en-GB" w:eastAsia="zh-CN"/>
        </w:rPr>
      </w:pPr>
      <w:ins w:id="450" w:author="Emmanuel Thomas" w:date="2024-07-19T17:10:00Z" w16du:dateUtc="2024-07-19T08:10:00Z">
        <w:r>
          <w:rPr>
            <w:sz w:val="24"/>
            <w:lang w:val="en-GB" w:eastAsia="zh-CN"/>
          </w:rPr>
          <w:t>We can call this case an unordered set of boxes where set is understood as the concept of unordered set as in C++:</w:t>
        </w:r>
      </w:ins>
    </w:p>
    <w:p w14:paraId="5CA26F25" w14:textId="77777777" w:rsidR="00CD51F5" w:rsidRDefault="00CD51F5" w:rsidP="00CD51F5">
      <w:pPr>
        <w:rPr>
          <w:ins w:id="451" w:author="Emmanuel Thomas" w:date="2024-07-19T17:10:00Z" w16du:dateUtc="2024-07-19T08:10:00Z"/>
          <w:sz w:val="24"/>
          <w:lang w:val="en-GB" w:eastAsia="zh-CN"/>
        </w:rPr>
      </w:pPr>
    </w:p>
    <w:p w14:paraId="5E8ED5BA" w14:textId="77777777" w:rsidR="00CD51F5" w:rsidRDefault="00CD51F5" w:rsidP="00CD51F5">
      <w:pPr>
        <w:pStyle w:val="Quote"/>
        <w:rPr>
          <w:ins w:id="452" w:author="Emmanuel Thomas" w:date="2024-07-19T17:10:00Z" w16du:dateUtc="2024-07-19T08:10:00Z"/>
          <w:sz w:val="24"/>
          <w:szCs w:val="22"/>
          <w:lang w:val="en-GB" w:eastAsia="zh-CN"/>
        </w:rPr>
      </w:pPr>
      <w:ins w:id="453" w:author="Emmanuel Thomas" w:date="2024-07-19T17:10:00Z" w16du:dateUtc="2024-07-19T08:10:00Z">
        <w:r w:rsidRPr="000F5C53">
          <w:rPr>
            <w:sz w:val="24"/>
            <w:szCs w:val="22"/>
            <w:lang w:eastAsia="zh-CN"/>
          </w:rPr>
          <w:t>std::</w:t>
        </w:r>
        <w:proofErr w:type="spellStart"/>
        <w:r w:rsidRPr="000F5C53">
          <w:rPr>
            <w:sz w:val="24"/>
            <w:szCs w:val="22"/>
            <w:lang w:eastAsia="zh-CN"/>
          </w:rPr>
          <w:t>unordered_set</w:t>
        </w:r>
        <w:proofErr w:type="spellEnd"/>
        <w:r w:rsidRPr="000F5C53">
          <w:rPr>
            <w:sz w:val="24"/>
            <w:szCs w:val="22"/>
            <w:lang w:eastAsia="zh-CN"/>
          </w:rPr>
          <w:t> is an associative container that contains a set of unique objects of type Key.</w:t>
        </w:r>
        <w:r w:rsidRPr="00850169">
          <w:rPr>
            <w:sz w:val="24"/>
            <w:szCs w:val="22"/>
            <w:lang w:val="en-GB" w:eastAsia="zh-CN"/>
          </w:rPr>
          <w:t xml:space="preserve"> </w:t>
        </w:r>
      </w:ins>
    </w:p>
    <w:p w14:paraId="28AA2101" w14:textId="77777777" w:rsidR="00CD51F5" w:rsidRDefault="00CD51F5" w:rsidP="00CD51F5">
      <w:pPr>
        <w:rPr>
          <w:ins w:id="454" w:author="Emmanuel Thomas" w:date="2024-07-19T17:10:00Z" w16du:dateUtc="2024-07-19T08:10:00Z"/>
          <w:lang w:val="en-GB" w:eastAsia="zh-CN"/>
        </w:rPr>
      </w:pPr>
    </w:p>
    <w:p w14:paraId="21C0F470" w14:textId="77777777" w:rsidR="00CD51F5" w:rsidRDefault="00CD51F5" w:rsidP="00CD51F5">
      <w:pPr>
        <w:rPr>
          <w:ins w:id="455" w:author="Emmanuel Thomas" w:date="2024-07-19T17:10:00Z" w16du:dateUtc="2024-07-19T08:10:00Z"/>
          <w:sz w:val="24"/>
          <w:lang w:val="en-GB" w:eastAsia="zh-CN"/>
        </w:rPr>
      </w:pPr>
      <w:ins w:id="456" w:author="Emmanuel Thomas" w:date="2024-07-19T17:10:00Z" w16du:dateUtc="2024-07-19T08:10:00Z">
        <w:r w:rsidRPr="00850169">
          <w:rPr>
            <w:sz w:val="24"/>
            <w:lang w:val="en-GB" w:eastAsia="zh-CN"/>
          </w:rPr>
          <w:t>So those solutions provide mean to express this type of data.</w:t>
        </w:r>
      </w:ins>
    </w:p>
    <w:p w14:paraId="026E34B3" w14:textId="77777777" w:rsidR="00CD51F5" w:rsidRDefault="00CD51F5" w:rsidP="00CD51F5">
      <w:pPr>
        <w:rPr>
          <w:ins w:id="457" w:author="Emmanuel Thomas" w:date="2024-07-19T17:10:00Z" w16du:dateUtc="2024-07-19T08:10:00Z"/>
          <w:sz w:val="24"/>
          <w:lang w:val="en-GB" w:eastAsia="zh-CN"/>
        </w:rPr>
      </w:pPr>
    </w:p>
    <w:p w14:paraId="58E8597E" w14:textId="77777777" w:rsidR="00CD51F5" w:rsidRDefault="00CD51F5" w:rsidP="00CD51F5">
      <w:pPr>
        <w:rPr>
          <w:ins w:id="458" w:author="Emmanuel Thomas" w:date="2024-07-19T17:10:00Z" w16du:dateUtc="2024-07-19T08:10:00Z"/>
          <w:sz w:val="24"/>
          <w:lang w:val="en-GB" w:eastAsia="zh-CN"/>
        </w:rPr>
      </w:pPr>
      <w:ins w:id="459" w:author="Emmanuel Thomas" w:date="2024-07-19T17:10:00Z" w16du:dateUtc="2024-07-19T08:10:00Z">
        <w:r>
          <w:rPr>
            <w:sz w:val="24"/>
            <w:lang w:val="en-GB" w:eastAsia="zh-CN"/>
          </w:rPr>
          <w:t>In spirit, it is also similar to the XML element all:</w:t>
        </w:r>
      </w:ins>
    </w:p>
    <w:p w14:paraId="64BE25E4" w14:textId="77777777" w:rsidR="00CD51F5" w:rsidRDefault="00CD51F5" w:rsidP="00CD51F5">
      <w:pPr>
        <w:rPr>
          <w:ins w:id="460" w:author="Emmanuel Thomas" w:date="2024-07-19T17:10:00Z" w16du:dateUtc="2024-07-19T08:10:00Z"/>
          <w:sz w:val="24"/>
          <w:lang w:val="en-GB" w:eastAsia="zh-CN"/>
        </w:rPr>
      </w:pPr>
    </w:p>
    <w:p w14:paraId="6DC09AFB" w14:textId="61567954" w:rsidR="00CD51F5" w:rsidRDefault="00CD51F5" w:rsidP="00CD51F5">
      <w:pPr>
        <w:rPr>
          <w:ins w:id="461" w:author="Emmanuel Thomas" w:date="2024-07-19T17:10:00Z" w16du:dateUtc="2024-07-19T08:10:00Z"/>
          <w:sz w:val="24"/>
          <w:lang w:val="en-GB" w:eastAsia="zh-CN"/>
        </w:rPr>
      </w:pPr>
      <w:ins w:id="462" w:author="Emmanuel Thomas" w:date="2024-07-19T17:10:00Z" w16du:dateUtc="2024-07-19T08:10:00Z">
        <w:r>
          <w:rPr>
            <w:sz w:val="24"/>
            <w:lang w:val="en-GB" w:eastAsia="zh-CN"/>
          </w:rPr>
          <w:t xml:space="preserve">From </w:t>
        </w:r>
        <w:r w:rsidRPr="00BE0462">
          <w:rPr>
            <w:sz w:val="24"/>
            <w:lang w:eastAsia="zh-CN"/>
          </w:rPr>
          <w:t>3.8.4.1.3 All-groups</w:t>
        </w:r>
        <w:r>
          <w:rPr>
            <w:sz w:val="24"/>
            <w:lang w:val="en-GB" w:eastAsia="zh-CN"/>
          </w:rPr>
          <w:t xml:space="preserve"> , </w:t>
        </w:r>
        <w:r>
          <w:fldChar w:fldCharType="begin"/>
        </w:r>
        <w:r>
          <w:instrText>HYPERLINK "https://www.w3.org/TR/xmlschema11-1/"</w:instrText>
        </w:r>
      </w:ins>
      <w:ins w:id="463" w:author="Emmanuel Thomas" w:date="2024-07-19T17:10:00Z" w16du:dateUtc="2024-07-19T08:10:00Z">
        <w:r>
          <w:fldChar w:fldCharType="separate"/>
        </w:r>
        <w:r w:rsidRPr="008C6D21">
          <w:rPr>
            <w:rStyle w:val="Hyperlink"/>
            <w:sz w:val="24"/>
            <w:lang w:val="en-GB" w:eastAsia="zh-CN"/>
          </w:rPr>
          <w:t>https://www.w3.org/TR/xmlschema11-1/</w:t>
        </w:r>
        <w:r>
          <w:rPr>
            <w:rStyle w:val="Hyperlink"/>
            <w:sz w:val="24"/>
            <w:lang w:val="en-GB" w:eastAsia="zh-CN"/>
          </w:rPr>
          <w:fldChar w:fldCharType="end"/>
        </w:r>
        <w:r>
          <w:rPr>
            <w:sz w:val="24"/>
            <w:lang w:val="en-GB" w:eastAsia="zh-CN"/>
          </w:rPr>
          <w:t xml:space="preserve"> </w:t>
        </w:r>
      </w:ins>
    </w:p>
    <w:p w14:paraId="11067264" w14:textId="77777777" w:rsidR="00CD51F5" w:rsidRDefault="00CD51F5" w:rsidP="00CD51F5">
      <w:pPr>
        <w:rPr>
          <w:ins w:id="464" w:author="Emmanuel Thomas" w:date="2024-07-19T17:10:00Z" w16du:dateUtc="2024-07-19T08:10:00Z"/>
          <w:sz w:val="24"/>
          <w:lang w:val="en-GB" w:eastAsia="zh-CN"/>
        </w:rPr>
      </w:pPr>
    </w:p>
    <w:p w14:paraId="3F5F2CB0" w14:textId="77777777" w:rsidR="00CD51F5" w:rsidRDefault="00CD51F5" w:rsidP="00CD51F5">
      <w:pPr>
        <w:pStyle w:val="Quote"/>
        <w:rPr>
          <w:ins w:id="465" w:author="Emmanuel Thomas" w:date="2025-04-04T17:07:00Z" w16du:dateUtc="2025-04-04T15:07:00Z"/>
          <w:sz w:val="22"/>
          <w:szCs w:val="20"/>
          <w:lang w:eastAsia="zh-CN"/>
        </w:rPr>
      </w:pPr>
      <w:bookmarkStart w:id="466" w:name="key-grouping"/>
      <w:ins w:id="467" w:author="Emmanuel Thomas" w:date="2024-07-19T17:10:00Z" w16du:dateUtc="2024-07-19T08:10:00Z">
        <w:r w:rsidRPr="00850169">
          <w:rPr>
            <w:sz w:val="22"/>
            <w:szCs w:val="20"/>
            <w:lang w:eastAsia="zh-CN"/>
          </w:rPr>
          <w:t>[Definition:]  </w:t>
        </w:r>
        <w:bookmarkEnd w:id="466"/>
        <w:r w:rsidRPr="00850169">
          <w:rPr>
            <w:sz w:val="22"/>
            <w:szCs w:val="20"/>
            <w:lang w:eastAsia="zh-CN"/>
          </w:rPr>
          <w:t>A </w:t>
        </w:r>
        <w:r w:rsidRPr="00850169">
          <w:rPr>
            <w:b/>
            <w:bCs/>
            <w:sz w:val="22"/>
            <w:szCs w:val="20"/>
            <w:lang w:eastAsia="zh-CN"/>
          </w:rPr>
          <w:t>grouping</w:t>
        </w:r>
        <w:r w:rsidRPr="00850169">
          <w:rPr>
            <w:sz w:val="22"/>
            <w:szCs w:val="20"/>
            <w:lang w:eastAsia="zh-CN"/>
          </w:rPr>
          <w:t> of a sequence is a set of sub-sequences, some or all of which may be empty, such that each member of the original sequence appears once and only once in one of the sub-sequences and all members of all sub-sequences are in the original sequence.</w:t>
        </w:r>
      </w:ins>
    </w:p>
    <w:p w14:paraId="625DBD4E" w14:textId="77777777" w:rsidR="00E30B53" w:rsidRPr="00E30B53" w:rsidRDefault="00E30B53" w:rsidP="00E30B53">
      <w:pPr>
        <w:rPr>
          <w:ins w:id="468" w:author="Emmanuel Thomas" w:date="2024-07-19T17:10:00Z" w16du:dateUtc="2024-07-19T08:10:00Z"/>
          <w:lang w:eastAsia="zh-CN"/>
          <w:rPrChange w:id="469" w:author="Emmanuel Thomas" w:date="2025-04-04T17:07:00Z" w16du:dateUtc="2025-04-04T15:07:00Z">
            <w:rPr>
              <w:ins w:id="470" w:author="Emmanuel Thomas" w:date="2024-07-19T17:10:00Z" w16du:dateUtc="2024-07-19T08:10:00Z"/>
              <w:sz w:val="22"/>
              <w:szCs w:val="20"/>
              <w:lang w:val="en-GB" w:eastAsia="zh-CN"/>
            </w:rPr>
          </w:rPrChange>
        </w:rPr>
        <w:pPrChange w:id="471" w:author="Emmanuel Thomas" w:date="2025-04-04T17:07:00Z" w16du:dateUtc="2025-04-04T15:07:00Z">
          <w:pPr>
            <w:pStyle w:val="Quote"/>
          </w:pPr>
        </w:pPrChange>
      </w:pPr>
    </w:p>
    <w:p w14:paraId="414224EB" w14:textId="77777777" w:rsidR="00CD51F5" w:rsidRPr="00307B3B" w:rsidRDefault="00CD51F5" w:rsidP="00E30B53">
      <w:pPr>
        <w:pStyle w:val="Heading2"/>
        <w:rPr>
          <w:ins w:id="472" w:author="Emmanuel Thomas" w:date="2024-07-19T17:10:00Z" w16du:dateUtc="2024-07-19T08:10:00Z"/>
          <w:lang w:eastAsia="zh-CN"/>
        </w:rPr>
        <w:pPrChange w:id="473" w:author="Emmanuel Thomas" w:date="2025-04-04T17:07:00Z" w16du:dateUtc="2025-04-04T15:07:00Z">
          <w:pPr>
            <w:pStyle w:val="Heading3"/>
          </w:pPr>
        </w:pPrChange>
      </w:pPr>
      <w:ins w:id="474" w:author="Emmanuel Thomas" w:date="2024-07-19T17:10:00Z" w16du:dateUtc="2024-07-19T08:10:00Z">
        <w:r>
          <w:rPr>
            <w:lang w:eastAsia="zh-CN"/>
          </w:rPr>
          <w:t>Possible solutions</w:t>
        </w:r>
      </w:ins>
    </w:p>
    <w:p w14:paraId="218F2211" w14:textId="77777777" w:rsidR="00CD51F5" w:rsidRDefault="00CD51F5" w:rsidP="00E30B53">
      <w:pPr>
        <w:pStyle w:val="Heading2"/>
        <w:numPr>
          <w:ilvl w:val="2"/>
          <w:numId w:val="5"/>
        </w:numPr>
        <w:rPr>
          <w:ins w:id="475" w:author="Emmanuel Thomas" w:date="2025-04-04T17:07:00Z" w16du:dateUtc="2025-04-04T15:07:00Z"/>
          <w:lang w:eastAsia="zh-CN"/>
        </w:rPr>
      </w:pPr>
      <w:ins w:id="476" w:author="Emmanuel Thomas" w:date="2024-07-19T17:10:00Z" w16du:dateUtc="2024-07-19T08:10:00Z">
        <w:r>
          <w:rPr>
            <w:lang w:eastAsia="zh-CN"/>
          </w:rPr>
          <w:t>New syntax for “an unordered set / all XML element”</w:t>
        </w:r>
      </w:ins>
    </w:p>
    <w:p w14:paraId="76052D92" w14:textId="77777777" w:rsidR="00E30B53" w:rsidRPr="00E30B53" w:rsidRDefault="00E30B53" w:rsidP="00E30B53">
      <w:pPr>
        <w:rPr>
          <w:ins w:id="477" w:author="Emmanuel Thomas" w:date="2024-07-19T17:10:00Z" w16du:dateUtc="2024-07-19T08:10:00Z"/>
          <w:lang w:val="en-GB" w:eastAsia="zh-CN"/>
        </w:rPr>
        <w:pPrChange w:id="478" w:author="Emmanuel Thomas" w:date="2025-04-04T17:07:00Z" w16du:dateUtc="2025-04-04T15:07:00Z">
          <w:pPr>
            <w:pStyle w:val="Heading4"/>
          </w:pPr>
        </w:pPrChange>
      </w:pPr>
    </w:p>
    <w:p w14:paraId="0B1A9FB9" w14:textId="77777777" w:rsidR="00CD51F5" w:rsidRDefault="00CD51F5" w:rsidP="00CD51F5">
      <w:pPr>
        <w:rPr>
          <w:ins w:id="479" w:author="Emmanuel Thomas" w:date="2024-07-19T17:10:00Z" w16du:dateUtc="2024-07-19T08:10:00Z"/>
          <w:lang w:val="en-GB" w:eastAsia="zh-CN"/>
        </w:rPr>
      </w:pPr>
      <w:ins w:id="480" w:author="Emmanuel Thomas" w:date="2024-07-19T17:10:00Z" w16du:dateUtc="2024-07-19T08:10:00Z">
        <w:r>
          <w:rPr>
            <w:lang w:val="en-GB" w:eastAsia="zh-CN"/>
          </w:rPr>
          <w:t xml:space="preserve">Let’s take this box as example and assume the order of the clap and </w:t>
        </w:r>
        <w:proofErr w:type="spellStart"/>
        <w:r>
          <w:rPr>
            <w:lang w:val="en-GB" w:eastAsia="zh-CN"/>
          </w:rPr>
          <w:t>pasp</w:t>
        </w:r>
        <w:proofErr w:type="spellEnd"/>
        <w:r>
          <w:rPr>
            <w:lang w:val="en-GB" w:eastAsia="zh-CN"/>
          </w:rPr>
          <w:t xml:space="preserve"> boxes can be any.</w:t>
        </w:r>
      </w:ins>
    </w:p>
    <w:p w14:paraId="176E42DE" w14:textId="77777777" w:rsidR="00CD51F5" w:rsidRDefault="00CD51F5" w:rsidP="00CD51F5">
      <w:pPr>
        <w:rPr>
          <w:ins w:id="481" w:author="Emmanuel Thomas" w:date="2024-07-19T17:10:00Z" w16du:dateUtc="2024-07-19T08:10:00Z"/>
          <w:lang w:val="en-GB" w:eastAsia="zh-CN"/>
        </w:rPr>
      </w:pPr>
    </w:p>
    <w:p w14:paraId="7C07FD23" w14:textId="77777777" w:rsidR="00CD51F5" w:rsidRDefault="00CD51F5" w:rsidP="00CD51F5">
      <w:pPr>
        <w:pStyle w:val="code0"/>
        <w:keepLines w:val="0"/>
        <w:rPr>
          <w:ins w:id="482" w:author="Emmanuel Thomas" w:date="2024-07-19T17:10:00Z" w16du:dateUtc="2024-07-19T08:10:00Z"/>
        </w:rPr>
      </w:pPr>
      <w:ins w:id="483" w:author="Emmanuel Thomas" w:date="2024-07-19T17:10:00Z" w16du:dateUtc="2024-07-19T08:10:00Z">
        <w:r>
          <w:t>class VisualSampleEntry(codingname) extends SampleEntry (codingname)</w:t>
        </w:r>
        <w:r>
          <w:br/>
          <w:t>{</w:t>
        </w:r>
        <w:r>
          <w:br/>
        </w:r>
        <w:r>
          <w:tab/>
          <w:t>unsigned int(16) pre_defined = 0;</w:t>
        </w:r>
        <w:r>
          <w:br/>
          <w:t xml:space="preserve">.. </w:t>
        </w:r>
        <w:r>
          <w:br/>
        </w:r>
        <w:r>
          <w:tab/>
          <w:t>CleanApertureBox</w:t>
        </w:r>
        <w:r>
          <w:tab/>
        </w:r>
        <w:r>
          <w:tab/>
        </w:r>
        <w:r>
          <w:tab/>
          <w:t>clap;</w:t>
        </w:r>
        <w:r>
          <w:tab/>
        </w:r>
        <w:r>
          <w:tab/>
          <w:t>// optional</w:t>
        </w:r>
        <w:r>
          <w:br/>
        </w:r>
        <w:r>
          <w:tab/>
          <w:t>PixelAspectRatioBox</w:t>
        </w:r>
        <w:r>
          <w:tab/>
        </w:r>
        <w:r>
          <w:tab/>
          <w:t>pasp;</w:t>
        </w:r>
        <w:r>
          <w:tab/>
        </w:r>
        <w:r>
          <w:tab/>
          <w:t>// optional</w:t>
        </w:r>
        <w:r>
          <w:br/>
          <w:t>}</w:t>
        </w:r>
      </w:ins>
    </w:p>
    <w:p w14:paraId="59871449" w14:textId="77777777" w:rsidR="00CD51F5" w:rsidRDefault="00CD51F5" w:rsidP="00CD51F5">
      <w:pPr>
        <w:rPr>
          <w:ins w:id="484" w:author="Emmanuel Thomas" w:date="2024-07-19T17:10:00Z" w16du:dateUtc="2024-07-19T08:10:00Z"/>
          <w:lang w:val="en-GB"/>
        </w:rPr>
      </w:pPr>
    </w:p>
    <w:p w14:paraId="2E221601" w14:textId="77777777" w:rsidR="00CD51F5" w:rsidRPr="00850169" w:rsidRDefault="00CD51F5" w:rsidP="00CD51F5">
      <w:pPr>
        <w:rPr>
          <w:ins w:id="485" w:author="Emmanuel Thomas" w:date="2024-07-19T17:10:00Z" w16du:dateUtc="2024-07-19T08:10:00Z"/>
          <w:sz w:val="24"/>
          <w:lang w:val="en-GB"/>
        </w:rPr>
      </w:pPr>
      <w:ins w:id="486" w:author="Emmanuel Thomas" w:date="2024-07-19T17:10:00Z" w16du:dateUtc="2024-07-19T08:10:00Z">
        <w:r w:rsidRPr="00850169">
          <w:rPr>
            <w:sz w:val="24"/>
            <w:lang w:val="en-GB"/>
          </w:rPr>
          <w:lastRenderedPageBreak/>
          <w:t>One way of expressing the unordered set it.</w:t>
        </w:r>
      </w:ins>
    </w:p>
    <w:p w14:paraId="6CB2E3E6" w14:textId="77777777" w:rsidR="00CD51F5" w:rsidRPr="001933AA" w:rsidRDefault="00CD51F5" w:rsidP="00CD51F5">
      <w:pPr>
        <w:rPr>
          <w:ins w:id="487" w:author="Emmanuel Thomas" w:date="2024-07-19T17:10:00Z" w16du:dateUtc="2024-07-19T08:10:00Z"/>
        </w:rPr>
      </w:pPr>
    </w:p>
    <w:p w14:paraId="25DDEFF5" w14:textId="77777777" w:rsidR="00CD51F5" w:rsidRPr="009D1DB7" w:rsidRDefault="00CD51F5" w:rsidP="00CD51F5">
      <w:pPr>
        <w:rPr>
          <w:ins w:id="488" w:author="Emmanuel Thomas" w:date="2024-07-19T17:10:00Z" w16du:dateUtc="2024-07-19T08:10:00Z"/>
          <w:rFonts w:ascii="Courier New" w:eastAsia="Times New Roman" w:hAnsi="Courier New" w:cs="Times New Roman"/>
          <w:noProof/>
          <w:szCs w:val="20"/>
        </w:rPr>
      </w:pPr>
      <w:ins w:id="489" w:author="Emmanuel Thomas" w:date="2024-07-19T17:10:00Z" w16du:dateUtc="2024-07-19T08:10:00Z">
        <w:r w:rsidRPr="009D1DB7">
          <w:rPr>
            <w:rFonts w:ascii="Courier New" w:eastAsia="Times New Roman" w:hAnsi="Courier New" w:cs="Times New Roman"/>
            <w:noProof/>
            <w:szCs w:val="20"/>
          </w:rPr>
          <w:t>class UnorderedBox {</w:t>
        </w:r>
      </w:ins>
    </w:p>
    <w:p w14:paraId="4E4B5827" w14:textId="77777777" w:rsidR="00CD51F5" w:rsidRPr="009D1DB7" w:rsidRDefault="00CD51F5" w:rsidP="00CD51F5">
      <w:pPr>
        <w:rPr>
          <w:ins w:id="490" w:author="Emmanuel Thomas" w:date="2024-07-19T17:10:00Z" w16du:dateUtc="2024-07-19T08:10:00Z"/>
          <w:rFonts w:ascii="Courier New" w:eastAsia="Times New Roman" w:hAnsi="Courier New" w:cs="Times New Roman"/>
          <w:noProof/>
          <w:szCs w:val="20"/>
        </w:rPr>
      </w:pPr>
      <w:ins w:id="491" w:author="Emmanuel Thomas" w:date="2024-07-19T17:10:00Z" w16du:dateUtc="2024-07-19T08:10:00Z">
        <w:r>
          <w:rPr>
            <w:rFonts w:ascii="Courier New" w:eastAsia="Times New Roman" w:hAnsi="Courier New" w:cs="Times New Roman"/>
            <w:noProof/>
            <w:szCs w:val="20"/>
          </w:rPr>
          <w:t xml:space="preserve">  all</w:t>
        </w:r>
        <w:r w:rsidRPr="009D1DB7">
          <w:rPr>
            <w:rFonts w:ascii="Courier New" w:eastAsia="Times New Roman" w:hAnsi="Courier New" w:cs="Times New Roman"/>
            <w:noProof/>
            <w:szCs w:val="20"/>
          </w:rPr>
          <w:t xml:space="preserve"> {</w:t>
        </w:r>
      </w:ins>
    </w:p>
    <w:p w14:paraId="3B81BB51" w14:textId="77777777" w:rsidR="00CD51F5" w:rsidRPr="009D1DB7" w:rsidRDefault="00CD51F5" w:rsidP="00CD51F5">
      <w:pPr>
        <w:rPr>
          <w:ins w:id="492" w:author="Emmanuel Thomas" w:date="2024-07-19T17:10:00Z" w16du:dateUtc="2024-07-19T08:10:00Z"/>
          <w:rFonts w:ascii="Courier New" w:eastAsia="Times New Roman" w:hAnsi="Courier New" w:cs="Times New Roman"/>
          <w:noProof/>
          <w:szCs w:val="20"/>
        </w:rPr>
      </w:pPr>
      <w:ins w:id="493" w:author="Emmanuel Thomas" w:date="2024-07-19T17:10:00Z" w16du:dateUtc="2024-07-19T08:10:00Z">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w:t>
        </w:r>
        <w:r w:rsidRPr="009D1DB7">
          <w:rPr>
            <w:rFonts w:ascii="Courier New" w:eastAsia="Times New Roman" w:hAnsi="Courier New" w:cs="Times New Roman"/>
            <w:noProof/>
            <w:szCs w:val="20"/>
          </w:rPr>
          <w:t>Second b;</w:t>
        </w:r>
      </w:ins>
    </w:p>
    <w:p w14:paraId="7AFBE285" w14:textId="77777777" w:rsidR="00CD51F5" w:rsidRPr="009D1DB7" w:rsidRDefault="00CD51F5" w:rsidP="00CD51F5">
      <w:pPr>
        <w:rPr>
          <w:ins w:id="494" w:author="Emmanuel Thomas" w:date="2024-07-19T17:10:00Z" w16du:dateUtc="2024-07-19T08:10:00Z"/>
          <w:rFonts w:ascii="Courier New" w:eastAsia="Times New Roman" w:hAnsi="Courier New" w:cs="Times New Roman"/>
          <w:noProof/>
          <w:szCs w:val="20"/>
        </w:rPr>
      </w:pPr>
      <w:ins w:id="495" w:author="Emmanuel Thomas" w:date="2024-07-19T17:10:00Z" w16du:dateUtc="2024-07-19T08:10:00Z">
        <w:r w:rsidRPr="009D1DB7">
          <w:rPr>
            <w:rFonts w:ascii="Courier New" w:eastAsia="Times New Roman" w:hAnsi="Courier New" w:cs="Times New Roman"/>
            <w:noProof/>
            <w:szCs w:val="20"/>
          </w:rPr>
          <w:t>    First a;</w:t>
        </w:r>
      </w:ins>
    </w:p>
    <w:p w14:paraId="2C2E0F30" w14:textId="77777777" w:rsidR="00CD51F5" w:rsidRPr="009D1DB7" w:rsidRDefault="00CD51F5" w:rsidP="00CD51F5">
      <w:pPr>
        <w:rPr>
          <w:ins w:id="496" w:author="Emmanuel Thomas" w:date="2024-07-19T17:10:00Z" w16du:dateUtc="2024-07-19T08:10:00Z"/>
          <w:rFonts w:ascii="Courier New" w:eastAsia="Times New Roman" w:hAnsi="Courier New" w:cs="Times New Roman"/>
          <w:noProof/>
          <w:szCs w:val="20"/>
        </w:rPr>
      </w:pPr>
      <w:ins w:id="497" w:author="Emmanuel Thomas" w:date="2024-07-19T17:10:00Z" w16du:dateUtc="2024-07-19T08:10:00Z">
        <w:r w:rsidRPr="009D1DB7">
          <w:rPr>
            <w:rFonts w:ascii="Courier New" w:eastAsia="Times New Roman" w:hAnsi="Courier New" w:cs="Times New Roman"/>
            <w:noProof/>
            <w:szCs w:val="20"/>
          </w:rPr>
          <w:t>  }</w:t>
        </w:r>
      </w:ins>
    </w:p>
    <w:p w14:paraId="7E097C7A" w14:textId="77777777" w:rsidR="00CD51F5" w:rsidRPr="009D1DB7" w:rsidRDefault="00CD51F5" w:rsidP="00CD51F5">
      <w:pPr>
        <w:rPr>
          <w:ins w:id="498" w:author="Emmanuel Thomas" w:date="2024-07-19T17:10:00Z" w16du:dateUtc="2024-07-19T08:10:00Z"/>
          <w:rFonts w:ascii="Courier New" w:eastAsia="Times New Roman" w:hAnsi="Courier New" w:cs="Times New Roman"/>
          <w:noProof/>
          <w:szCs w:val="20"/>
        </w:rPr>
      </w:pPr>
      <w:ins w:id="499" w:author="Emmanuel Thomas" w:date="2024-07-19T17:10:00Z" w16du:dateUtc="2024-07-19T08:10:00Z">
        <w:r w:rsidRPr="009D1DB7">
          <w:rPr>
            <w:rFonts w:ascii="Courier New" w:eastAsia="Times New Roman" w:hAnsi="Courier New" w:cs="Times New Roman"/>
            <w:noProof/>
            <w:szCs w:val="20"/>
          </w:rPr>
          <w:t>}</w:t>
        </w:r>
      </w:ins>
    </w:p>
    <w:p w14:paraId="4CF93E91" w14:textId="77777777" w:rsidR="00CD51F5" w:rsidRDefault="00CD51F5" w:rsidP="00CD51F5">
      <w:pPr>
        <w:rPr>
          <w:ins w:id="500" w:author="Emmanuel Thomas" w:date="2024-07-19T17:10:00Z" w16du:dateUtc="2024-07-19T08:10:00Z"/>
          <w:rFonts w:ascii="Courier New" w:eastAsia="Times New Roman" w:hAnsi="Courier New" w:cs="Times New Roman"/>
          <w:noProof/>
          <w:szCs w:val="20"/>
        </w:rPr>
      </w:pPr>
    </w:p>
    <w:p w14:paraId="10E23066" w14:textId="77777777" w:rsidR="00CD51F5" w:rsidRDefault="00CD51F5" w:rsidP="00CD51F5">
      <w:pPr>
        <w:rPr>
          <w:ins w:id="501" w:author="Emmanuel Thomas" w:date="2024-07-19T17:10:00Z" w16du:dateUtc="2024-07-19T08:10:00Z"/>
          <w:sz w:val="24"/>
        </w:rPr>
      </w:pPr>
      <w:ins w:id="502" w:author="Emmanuel Thomas" w:date="2024-07-19T17:10:00Z" w16du:dateUtc="2024-07-19T08:10:00Z">
        <w:r w:rsidRPr="00850169">
          <w:rPr>
            <w:sz w:val="24"/>
          </w:rPr>
          <w:t>One parsing can lead to:</w:t>
        </w:r>
      </w:ins>
    </w:p>
    <w:p w14:paraId="506765DC" w14:textId="77777777" w:rsidR="00CD51F5" w:rsidRPr="00850169" w:rsidRDefault="00CD51F5" w:rsidP="00CD51F5">
      <w:pPr>
        <w:rPr>
          <w:ins w:id="503" w:author="Emmanuel Thomas" w:date="2024-07-19T17:10:00Z" w16du:dateUtc="2024-07-19T08:10:00Z"/>
          <w:sz w:val="24"/>
        </w:rPr>
      </w:pPr>
    </w:p>
    <w:p w14:paraId="29BB9A97" w14:textId="77777777" w:rsidR="00CD51F5" w:rsidRPr="009D1DB7" w:rsidRDefault="00CD51F5" w:rsidP="00CD51F5">
      <w:pPr>
        <w:rPr>
          <w:ins w:id="504" w:author="Emmanuel Thomas" w:date="2024-07-19T17:10:00Z" w16du:dateUtc="2024-07-19T08:10:00Z"/>
          <w:rFonts w:ascii="Courier New" w:eastAsia="Times New Roman" w:hAnsi="Courier New" w:cs="Times New Roman"/>
          <w:noProof/>
          <w:szCs w:val="20"/>
        </w:rPr>
      </w:pPr>
      <w:ins w:id="505" w:author="Emmanuel Thomas" w:date="2024-07-19T17:10:00Z" w16du:dateUtc="2024-07-19T08:10:00Z">
        <w:r w:rsidRPr="009D1DB7">
          <w:rPr>
            <w:rFonts w:ascii="Courier New" w:eastAsia="Times New Roman" w:hAnsi="Courier New" w:cs="Times New Roman"/>
            <w:noProof/>
            <w:szCs w:val="20"/>
          </w:rPr>
          <w:t>First</w:t>
        </w:r>
      </w:ins>
    </w:p>
    <w:p w14:paraId="1D265B63" w14:textId="77777777" w:rsidR="00CD51F5" w:rsidRPr="009D1DB7" w:rsidRDefault="00CD51F5" w:rsidP="00CD51F5">
      <w:pPr>
        <w:rPr>
          <w:ins w:id="506" w:author="Emmanuel Thomas" w:date="2024-07-19T17:10:00Z" w16du:dateUtc="2024-07-19T08:10:00Z"/>
          <w:rFonts w:ascii="Courier New" w:eastAsia="Times New Roman" w:hAnsi="Courier New" w:cs="Times New Roman"/>
          <w:noProof/>
          <w:szCs w:val="20"/>
        </w:rPr>
      </w:pPr>
      <w:ins w:id="507" w:author="Emmanuel Thomas" w:date="2024-07-19T17:10:00Z" w16du:dateUtc="2024-07-19T08:10:00Z">
        <w:r w:rsidRPr="009D1DB7">
          <w:rPr>
            <w:rFonts w:ascii="Courier New" w:eastAsia="Times New Roman" w:hAnsi="Courier New" w:cs="Times New Roman"/>
            <w:noProof/>
            <w:szCs w:val="20"/>
          </w:rPr>
          <w:t>Second</w:t>
        </w:r>
      </w:ins>
    </w:p>
    <w:p w14:paraId="638CB835" w14:textId="77777777" w:rsidR="00CD51F5" w:rsidRDefault="00CD51F5" w:rsidP="00CD51F5">
      <w:pPr>
        <w:rPr>
          <w:ins w:id="508" w:author="Emmanuel Thomas" w:date="2024-07-19T17:10:00Z" w16du:dateUtc="2024-07-19T08:10:00Z"/>
          <w:rFonts w:ascii="Courier New" w:eastAsia="Times New Roman" w:hAnsi="Courier New" w:cs="Times New Roman"/>
          <w:noProof/>
          <w:szCs w:val="20"/>
        </w:rPr>
      </w:pPr>
    </w:p>
    <w:p w14:paraId="2883C1E4" w14:textId="77777777" w:rsidR="00CD51F5" w:rsidRDefault="00CD51F5" w:rsidP="00CD51F5">
      <w:pPr>
        <w:rPr>
          <w:ins w:id="509" w:author="Emmanuel Thomas" w:date="2024-07-19T17:10:00Z" w16du:dateUtc="2024-07-19T08:10:00Z"/>
          <w:sz w:val="24"/>
        </w:rPr>
      </w:pPr>
      <w:ins w:id="510" w:author="Emmanuel Thomas" w:date="2024-07-19T17:10:00Z" w16du:dateUtc="2024-07-19T08:10:00Z">
        <w:r>
          <w:rPr>
            <w:sz w:val="24"/>
          </w:rPr>
          <w:t>Another</w:t>
        </w:r>
        <w:r w:rsidRPr="00180D7B">
          <w:rPr>
            <w:sz w:val="24"/>
          </w:rPr>
          <w:t xml:space="preserve"> parsing can lead to:</w:t>
        </w:r>
      </w:ins>
    </w:p>
    <w:p w14:paraId="61B20C3C" w14:textId="77777777" w:rsidR="00CD51F5" w:rsidRPr="009D1DB7" w:rsidRDefault="00CD51F5" w:rsidP="00CD51F5">
      <w:pPr>
        <w:rPr>
          <w:ins w:id="511" w:author="Emmanuel Thomas" w:date="2024-07-19T17:10:00Z" w16du:dateUtc="2024-07-19T08:10:00Z"/>
          <w:rFonts w:ascii="Courier New" w:eastAsia="Times New Roman" w:hAnsi="Courier New" w:cs="Times New Roman"/>
          <w:noProof/>
          <w:szCs w:val="20"/>
        </w:rPr>
      </w:pPr>
    </w:p>
    <w:p w14:paraId="068C53C9" w14:textId="77777777" w:rsidR="00CD51F5" w:rsidRPr="009D1DB7" w:rsidRDefault="00CD51F5" w:rsidP="00CD51F5">
      <w:pPr>
        <w:rPr>
          <w:ins w:id="512" w:author="Emmanuel Thomas" w:date="2024-07-19T17:10:00Z" w16du:dateUtc="2024-07-19T08:10:00Z"/>
          <w:rFonts w:ascii="Courier New" w:eastAsia="Times New Roman" w:hAnsi="Courier New" w:cs="Times New Roman"/>
          <w:noProof/>
          <w:szCs w:val="20"/>
        </w:rPr>
      </w:pPr>
      <w:ins w:id="513" w:author="Emmanuel Thomas" w:date="2024-07-19T17:10:00Z" w16du:dateUtc="2024-07-19T08:10:00Z">
        <w:r w:rsidRPr="009D1DB7">
          <w:rPr>
            <w:rFonts w:ascii="Courier New" w:eastAsia="Times New Roman" w:hAnsi="Courier New" w:cs="Times New Roman"/>
            <w:noProof/>
            <w:szCs w:val="20"/>
          </w:rPr>
          <w:t>Second</w:t>
        </w:r>
      </w:ins>
    </w:p>
    <w:p w14:paraId="5076EE68" w14:textId="77777777" w:rsidR="00CD51F5" w:rsidRPr="009D1DB7" w:rsidRDefault="00CD51F5" w:rsidP="00CD51F5">
      <w:pPr>
        <w:rPr>
          <w:ins w:id="514" w:author="Emmanuel Thomas" w:date="2024-07-19T17:10:00Z" w16du:dateUtc="2024-07-19T08:10:00Z"/>
          <w:rFonts w:ascii="Courier New" w:eastAsia="Times New Roman" w:hAnsi="Courier New" w:cs="Times New Roman"/>
          <w:noProof/>
          <w:szCs w:val="20"/>
        </w:rPr>
      </w:pPr>
      <w:ins w:id="515" w:author="Emmanuel Thomas" w:date="2024-07-19T17:10:00Z" w16du:dateUtc="2024-07-19T08:10:00Z">
        <w:r w:rsidRPr="009D1DB7">
          <w:rPr>
            <w:rFonts w:ascii="Courier New" w:eastAsia="Times New Roman" w:hAnsi="Courier New" w:cs="Times New Roman"/>
            <w:noProof/>
            <w:szCs w:val="20"/>
          </w:rPr>
          <w:t>First</w:t>
        </w:r>
      </w:ins>
    </w:p>
    <w:p w14:paraId="7DA4E1F2" w14:textId="77777777" w:rsidR="00CD51F5" w:rsidRPr="009D1DB7" w:rsidRDefault="00CD51F5" w:rsidP="00CD51F5">
      <w:pPr>
        <w:rPr>
          <w:ins w:id="516" w:author="Emmanuel Thomas" w:date="2024-07-19T17:10:00Z" w16du:dateUtc="2024-07-19T08:10:00Z"/>
          <w:rFonts w:ascii="Courier New" w:eastAsia="Times New Roman" w:hAnsi="Courier New" w:cs="Times New Roman"/>
          <w:noProof/>
          <w:szCs w:val="20"/>
        </w:rPr>
      </w:pPr>
    </w:p>
    <w:p w14:paraId="397CFCC5" w14:textId="77777777" w:rsidR="00CD51F5" w:rsidRDefault="00CD51F5" w:rsidP="00CD51F5">
      <w:pPr>
        <w:rPr>
          <w:ins w:id="517" w:author="Emmanuel Thomas" w:date="2024-07-19T17:10:00Z" w16du:dateUtc="2024-07-19T08:10:00Z"/>
          <w:sz w:val="24"/>
          <w:lang w:val="en-GB"/>
        </w:rPr>
      </w:pPr>
      <w:ins w:id="518" w:author="Emmanuel Thomas" w:date="2024-07-19T17:10:00Z" w16du:dateUtc="2024-07-19T08:10:00Z">
        <w:r w:rsidRPr="00850169">
          <w:rPr>
            <w:sz w:val="24"/>
            <w:lang w:val="en-GB"/>
          </w:rPr>
          <w:t xml:space="preserve">To be more </w:t>
        </w:r>
        <w:r>
          <w:rPr>
            <w:sz w:val="24"/>
            <w:lang w:val="en-GB"/>
          </w:rPr>
          <w:t>explicit, the syntax could also incorporate the way to disambiguate the set, for example:</w:t>
        </w:r>
      </w:ins>
    </w:p>
    <w:p w14:paraId="0AF9F526" w14:textId="77777777" w:rsidR="00CD51F5" w:rsidRDefault="00CD51F5" w:rsidP="00CD51F5">
      <w:pPr>
        <w:rPr>
          <w:ins w:id="519" w:author="Emmanuel Thomas" w:date="2024-07-19T17:10:00Z" w16du:dateUtc="2024-07-19T08:10:00Z"/>
          <w:sz w:val="24"/>
          <w:lang w:val="en-GB"/>
        </w:rPr>
      </w:pPr>
    </w:p>
    <w:p w14:paraId="323E75A4" w14:textId="77777777" w:rsidR="00CD51F5" w:rsidRPr="009D1DB7" w:rsidRDefault="00CD51F5" w:rsidP="00CD51F5">
      <w:pPr>
        <w:rPr>
          <w:ins w:id="520" w:author="Emmanuel Thomas" w:date="2024-07-19T17:10:00Z" w16du:dateUtc="2024-07-19T08:10:00Z"/>
          <w:rFonts w:ascii="Courier New" w:eastAsia="Times New Roman" w:hAnsi="Courier New" w:cs="Times New Roman"/>
          <w:noProof/>
          <w:szCs w:val="20"/>
        </w:rPr>
      </w:pPr>
      <w:ins w:id="521" w:author="Emmanuel Thomas" w:date="2024-07-19T17:10:00Z" w16du:dateUtc="2024-07-19T08:10:00Z">
        <w:r w:rsidRPr="009D1DB7">
          <w:rPr>
            <w:rFonts w:ascii="Courier New" w:eastAsia="Times New Roman" w:hAnsi="Courier New" w:cs="Times New Roman"/>
            <w:noProof/>
            <w:szCs w:val="20"/>
          </w:rPr>
          <w:t>class UnorderedBox {</w:t>
        </w:r>
      </w:ins>
    </w:p>
    <w:p w14:paraId="2133EF52" w14:textId="77777777" w:rsidR="00CD51F5" w:rsidRPr="009D1DB7" w:rsidRDefault="00CD51F5" w:rsidP="00CD51F5">
      <w:pPr>
        <w:rPr>
          <w:ins w:id="522" w:author="Emmanuel Thomas" w:date="2024-07-19T17:10:00Z" w16du:dateUtc="2024-07-19T08:10:00Z"/>
          <w:rFonts w:ascii="Courier New" w:eastAsia="Times New Roman" w:hAnsi="Courier New" w:cs="Times New Roman"/>
          <w:noProof/>
          <w:szCs w:val="20"/>
        </w:rPr>
      </w:pPr>
      <w:ins w:id="523" w:author="Emmanuel Thomas" w:date="2024-07-19T17:10:00Z" w16du:dateUtc="2024-07-19T08:10:00Z">
        <w:r>
          <w:rPr>
            <w:rFonts w:ascii="Courier New" w:eastAsia="Times New Roman" w:hAnsi="Courier New" w:cs="Times New Roman"/>
            <w:noProof/>
            <w:szCs w:val="20"/>
          </w:rPr>
          <w:t xml:space="preserve">  all : </w:t>
        </w:r>
        <w:r w:rsidRPr="00E22B90">
          <w:rPr>
            <w:rFonts w:ascii="Courier New" w:eastAsia="Times New Roman" w:hAnsi="Courier New" w:cs="Times New Roman"/>
            <w:noProof/>
            <w:szCs w:val="20"/>
          </w:rPr>
          <w:t xml:space="preserve">bit(32) </w:t>
        </w:r>
        <w:r>
          <w:rPr>
            <w:rFonts w:ascii="Courier New" w:eastAsia="Times New Roman" w:hAnsi="Courier New" w:cs="Times New Roman"/>
            <w:noProof/>
            <w:szCs w:val="20"/>
          </w:rPr>
          <w:t>id</w:t>
        </w:r>
        <w:r w:rsidRPr="009D1DB7">
          <w:rPr>
            <w:rFonts w:ascii="Courier New" w:eastAsia="Times New Roman" w:hAnsi="Courier New" w:cs="Times New Roman"/>
            <w:noProof/>
            <w:szCs w:val="20"/>
          </w:rPr>
          <w:t xml:space="preserve"> {</w:t>
        </w:r>
      </w:ins>
    </w:p>
    <w:p w14:paraId="6070CEFD" w14:textId="77777777" w:rsidR="00CD51F5" w:rsidRPr="009D1DB7" w:rsidRDefault="00CD51F5" w:rsidP="00CD51F5">
      <w:pPr>
        <w:rPr>
          <w:ins w:id="524" w:author="Emmanuel Thomas" w:date="2024-07-19T17:10:00Z" w16du:dateUtc="2024-07-19T08:10:00Z"/>
          <w:rFonts w:ascii="Courier New" w:eastAsia="Times New Roman" w:hAnsi="Courier New" w:cs="Times New Roman"/>
          <w:noProof/>
          <w:szCs w:val="20"/>
        </w:rPr>
      </w:pPr>
      <w:ins w:id="525" w:author="Emmanuel Thomas" w:date="2024-07-19T17:10:00Z" w16du:dateUtc="2024-07-19T08:10:00Z">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w:t>
        </w:r>
        <w:r w:rsidRPr="009D1DB7">
          <w:rPr>
            <w:rFonts w:ascii="Courier New" w:eastAsia="Times New Roman" w:hAnsi="Courier New" w:cs="Times New Roman"/>
            <w:noProof/>
            <w:szCs w:val="20"/>
          </w:rPr>
          <w:t>Second b;</w:t>
        </w:r>
      </w:ins>
    </w:p>
    <w:p w14:paraId="62C1B492" w14:textId="77777777" w:rsidR="00CD51F5" w:rsidRPr="009D1DB7" w:rsidRDefault="00CD51F5" w:rsidP="00CD51F5">
      <w:pPr>
        <w:rPr>
          <w:ins w:id="526" w:author="Emmanuel Thomas" w:date="2024-07-19T17:10:00Z" w16du:dateUtc="2024-07-19T08:10:00Z"/>
          <w:rFonts w:ascii="Courier New" w:eastAsia="Times New Roman" w:hAnsi="Courier New" w:cs="Times New Roman"/>
          <w:noProof/>
          <w:szCs w:val="20"/>
        </w:rPr>
      </w:pPr>
      <w:ins w:id="527" w:author="Emmanuel Thomas" w:date="2024-07-19T17:10:00Z" w16du:dateUtc="2024-07-19T08:10:00Z">
        <w:r w:rsidRPr="009D1DB7">
          <w:rPr>
            <w:rFonts w:ascii="Courier New" w:eastAsia="Times New Roman" w:hAnsi="Courier New" w:cs="Times New Roman"/>
            <w:noProof/>
            <w:szCs w:val="20"/>
          </w:rPr>
          <w:t>    First a;</w:t>
        </w:r>
      </w:ins>
    </w:p>
    <w:p w14:paraId="3C393E20" w14:textId="77777777" w:rsidR="00CD51F5" w:rsidRPr="009D1DB7" w:rsidRDefault="00CD51F5" w:rsidP="00CD51F5">
      <w:pPr>
        <w:rPr>
          <w:ins w:id="528" w:author="Emmanuel Thomas" w:date="2024-07-19T17:10:00Z" w16du:dateUtc="2024-07-19T08:10:00Z"/>
          <w:rFonts w:ascii="Courier New" w:eastAsia="Times New Roman" w:hAnsi="Courier New" w:cs="Times New Roman"/>
          <w:noProof/>
          <w:szCs w:val="20"/>
        </w:rPr>
      </w:pPr>
      <w:ins w:id="529" w:author="Emmanuel Thomas" w:date="2024-07-19T17:10:00Z" w16du:dateUtc="2024-07-19T08:10:00Z">
        <w:r w:rsidRPr="009D1DB7">
          <w:rPr>
            <w:rFonts w:ascii="Courier New" w:eastAsia="Times New Roman" w:hAnsi="Courier New" w:cs="Times New Roman"/>
            <w:noProof/>
            <w:szCs w:val="20"/>
          </w:rPr>
          <w:t>  }</w:t>
        </w:r>
      </w:ins>
    </w:p>
    <w:p w14:paraId="7B11197A" w14:textId="77777777" w:rsidR="00CD51F5" w:rsidRPr="009D1DB7" w:rsidRDefault="00CD51F5" w:rsidP="00CD51F5">
      <w:pPr>
        <w:rPr>
          <w:ins w:id="530" w:author="Emmanuel Thomas" w:date="2024-07-19T17:10:00Z" w16du:dateUtc="2024-07-19T08:10:00Z"/>
          <w:rFonts w:ascii="Courier New" w:eastAsia="Times New Roman" w:hAnsi="Courier New" w:cs="Times New Roman"/>
          <w:noProof/>
          <w:szCs w:val="20"/>
        </w:rPr>
      </w:pPr>
      <w:ins w:id="531" w:author="Emmanuel Thomas" w:date="2024-07-19T17:10:00Z" w16du:dateUtc="2024-07-19T08:10:00Z">
        <w:r w:rsidRPr="009D1DB7">
          <w:rPr>
            <w:rFonts w:ascii="Courier New" w:eastAsia="Times New Roman" w:hAnsi="Courier New" w:cs="Times New Roman"/>
            <w:noProof/>
            <w:szCs w:val="20"/>
          </w:rPr>
          <w:t>}</w:t>
        </w:r>
      </w:ins>
    </w:p>
    <w:p w14:paraId="5A0B64F0" w14:textId="77777777" w:rsidR="00CD51F5" w:rsidRDefault="00CD51F5" w:rsidP="00CD51F5">
      <w:pPr>
        <w:rPr>
          <w:ins w:id="532" w:author="Emmanuel Thomas" w:date="2024-07-19T17:10:00Z" w16du:dateUtc="2024-07-19T08:10:00Z"/>
          <w:sz w:val="24"/>
          <w:lang w:val="en-GB"/>
        </w:rPr>
      </w:pPr>
    </w:p>
    <w:p w14:paraId="022C42B4" w14:textId="77777777" w:rsidR="00CD51F5" w:rsidRDefault="00CD51F5" w:rsidP="00CD51F5">
      <w:pPr>
        <w:rPr>
          <w:ins w:id="533" w:author="Emmanuel Thomas" w:date="2024-07-19T17:10:00Z" w16du:dateUtc="2024-07-19T08:10:00Z"/>
          <w:sz w:val="24"/>
          <w:lang w:val="en-GB"/>
        </w:rPr>
      </w:pPr>
      <w:ins w:id="534" w:author="Emmanuel Thomas" w:date="2024-07-19T17:10:00Z" w16du:dateUtc="2024-07-19T08:10:00Z">
        <w:r>
          <w:rPr>
            <w:sz w:val="24"/>
            <w:lang w:val="en-GB"/>
          </w:rPr>
          <w:t>This mean that the parser has to read id as the next 32 bits to identify it correspond to b.id or a.id.</w:t>
        </w:r>
      </w:ins>
    </w:p>
    <w:p w14:paraId="77079C00" w14:textId="77777777" w:rsidR="00CD51F5" w:rsidRDefault="00CD51F5" w:rsidP="00CD51F5">
      <w:pPr>
        <w:rPr>
          <w:ins w:id="535" w:author="Emmanuel Thomas" w:date="2024-07-19T17:10:00Z" w16du:dateUtc="2024-07-19T08:10:00Z"/>
          <w:sz w:val="24"/>
          <w:lang w:val="en-GB"/>
        </w:rPr>
      </w:pPr>
    </w:p>
    <w:p w14:paraId="79F89712" w14:textId="77777777" w:rsidR="00CD51F5" w:rsidRDefault="00CD51F5" w:rsidP="00CD51F5">
      <w:pPr>
        <w:rPr>
          <w:ins w:id="536" w:author="Emmanuel Thomas" w:date="2024-07-19T17:10:00Z" w16du:dateUtc="2024-07-19T08:10:00Z"/>
          <w:sz w:val="24"/>
          <w:lang w:val="en-GB"/>
        </w:rPr>
      </w:pPr>
      <w:ins w:id="537" w:author="Emmanuel Thomas" w:date="2024-07-19T17:10:00Z" w16du:dateUtc="2024-07-19T08:10:00Z">
        <w:r>
          <w:rPr>
            <w:sz w:val="24"/>
            <w:lang w:val="en-GB"/>
          </w:rPr>
          <w:t>Another alternative is to declare the base class before the unordered set.</w:t>
        </w:r>
      </w:ins>
    </w:p>
    <w:p w14:paraId="50C89409" w14:textId="77777777" w:rsidR="00CD51F5" w:rsidRDefault="00CD51F5" w:rsidP="00CD51F5">
      <w:pPr>
        <w:rPr>
          <w:ins w:id="538" w:author="Emmanuel Thomas" w:date="2024-07-19T17:10:00Z" w16du:dateUtc="2024-07-19T08:10:00Z"/>
          <w:sz w:val="24"/>
          <w:lang w:val="en-GB"/>
        </w:rPr>
      </w:pPr>
    </w:p>
    <w:p w14:paraId="39E3F8E8" w14:textId="77777777" w:rsidR="00CD51F5" w:rsidRPr="009D1DB7" w:rsidRDefault="00CD51F5" w:rsidP="00CD51F5">
      <w:pPr>
        <w:rPr>
          <w:ins w:id="539" w:author="Emmanuel Thomas" w:date="2024-07-19T17:10:00Z" w16du:dateUtc="2024-07-19T08:10:00Z"/>
          <w:rFonts w:ascii="Courier New" w:eastAsia="Times New Roman" w:hAnsi="Courier New" w:cs="Times New Roman"/>
          <w:noProof/>
          <w:szCs w:val="20"/>
        </w:rPr>
      </w:pPr>
      <w:ins w:id="540" w:author="Emmanuel Thomas" w:date="2024-07-19T17:10:00Z" w16du:dateUtc="2024-07-19T08:10:00Z">
        <w:r w:rsidRPr="009D1DB7">
          <w:rPr>
            <w:rFonts w:ascii="Courier New" w:eastAsia="Times New Roman" w:hAnsi="Courier New" w:cs="Times New Roman"/>
            <w:noProof/>
            <w:szCs w:val="20"/>
          </w:rPr>
          <w:t>class UnorderedBox {</w:t>
        </w:r>
      </w:ins>
    </w:p>
    <w:p w14:paraId="79D0BBBD" w14:textId="77777777" w:rsidR="00CD51F5" w:rsidRPr="009D1DB7" w:rsidRDefault="00CD51F5" w:rsidP="00CD51F5">
      <w:pPr>
        <w:rPr>
          <w:ins w:id="541" w:author="Emmanuel Thomas" w:date="2024-07-19T17:10:00Z" w16du:dateUtc="2024-07-19T08:10:00Z"/>
          <w:rFonts w:ascii="Courier New" w:eastAsia="Times New Roman" w:hAnsi="Courier New" w:cs="Times New Roman"/>
          <w:noProof/>
          <w:szCs w:val="20"/>
        </w:rPr>
      </w:pPr>
      <w:ins w:id="542" w:author="Emmanuel Thomas" w:date="2024-07-19T17:10:00Z" w16du:dateUtc="2024-07-19T08:10:00Z">
        <w:r>
          <w:rPr>
            <w:rFonts w:ascii="Courier New" w:eastAsia="Times New Roman" w:hAnsi="Courier New" w:cs="Times New Roman"/>
            <w:noProof/>
            <w:szCs w:val="20"/>
          </w:rPr>
          <w:t xml:space="preserve">  all : Box</w:t>
        </w:r>
        <w:r w:rsidRPr="009D1DB7">
          <w:rPr>
            <w:rFonts w:ascii="Courier New" w:eastAsia="Times New Roman" w:hAnsi="Courier New" w:cs="Times New Roman"/>
            <w:noProof/>
            <w:szCs w:val="20"/>
          </w:rPr>
          <w:t xml:space="preserve"> {</w:t>
        </w:r>
      </w:ins>
    </w:p>
    <w:p w14:paraId="57BF2B3C" w14:textId="77777777" w:rsidR="00CD51F5" w:rsidRPr="009D1DB7" w:rsidRDefault="00CD51F5" w:rsidP="00CD51F5">
      <w:pPr>
        <w:rPr>
          <w:ins w:id="543" w:author="Emmanuel Thomas" w:date="2024-07-19T17:10:00Z" w16du:dateUtc="2024-07-19T08:10:00Z"/>
          <w:rFonts w:ascii="Courier New" w:eastAsia="Times New Roman" w:hAnsi="Courier New" w:cs="Times New Roman"/>
          <w:noProof/>
          <w:szCs w:val="20"/>
        </w:rPr>
      </w:pPr>
      <w:ins w:id="544" w:author="Emmanuel Thomas" w:date="2024-07-19T17:10:00Z" w16du:dateUtc="2024-07-19T08:10:00Z">
        <w:r w:rsidRPr="009D1DB7">
          <w:rPr>
            <w:rFonts w:ascii="Courier New" w:eastAsia="Times New Roman" w:hAnsi="Courier New" w:cs="Times New Roman"/>
            <w:noProof/>
            <w:szCs w:val="20"/>
          </w:rPr>
          <w:t>  </w:t>
        </w:r>
        <w:r>
          <w:rPr>
            <w:rFonts w:ascii="Courier New" w:eastAsia="Times New Roman" w:hAnsi="Courier New" w:cs="Times New Roman"/>
            <w:noProof/>
            <w:szCs w:val="20"/>
          </w:rPr>
          <w:t xml:space="preserve">  FooBox</w:t>
        </w:r>
        <w:r w:rsidRPr="009D1DB7">
          <w:rPr>
            <w:rFonts w:ascii="Courier New" w:eastAsia="Times New Roman" w:hAnsi="Courier New" w:cs="Times New Roman"/>
            <w:noProof/>
            <w:szCs w:val="20"/>
          </w:rPr>
          <w:t xml:space="preserve"> b;</w:t>
        </w:r>
      </w:ins>
    </w:p>
    <w:p w14:paraId="5BEA7416" w14:textId="77777777" w:rsidR="00CD51F5" w:rsidRPr="009D1DB7" w:rsidRDefault="00CD51F5" w:rsidP="00CD51F5">
      <w:pPr>
        <w:rPr>
          <w:ins w:id="545" w:author="Emmanuel Thomas" w:date="2024-07-19T17:10:00Z" w16du:dateUtc="2024-07-19T08:10:00Z"/>
          <w:rFonts w:ascii="Courier New" w:eastAsia="Times New Roman" w:hAnsi="Courier New" w:cs="Times New Roman"/>
          <w:noProof/>
          <w:szCs w:val="20"/>
        </w:rPr>
      </w:pPr>
      <w:ins w:id="546" w:author="Emmanuel Thomas" w:date="2024-07-19T17:10:00Z" w16du:dateUtc="2024-07-19T08:10:00Z">
        <w:r w:rsidRPr="009D1DB7">
          <w:rPr>
            <w:rFonts w:ascii="Courier New" w:eastAsia="Times New Roman" w:hAnsi="Courier New" w:cs="Times New Roman"/>
            <w:noProof/>
            <w:szCs w:val="20"/>
          </w:rPr>
          <w:t>    </w:t>
        </w:r>
        <w:r>
          <w:rPr>
            <w:rFonts w:ascii="Courier New" w:eastAsia="Times New Roman" w:hAnsi="Courier New" w:cs="Times New Roman"/>
            <w:noProof/>
            <w:szCs w:val="20"/>
          </w:rPr>
          <w:t>BarBox</w:t>
        </w:r>
        <w:r w:rsidRPr="009D1DB7">
          <w:rPr>
            <w:rFonts w:ascii="Courier New" w:eastAsia="Times New Roman" w:hAnsi="Courier New" w:cs="Times New Roman"/>
            <w:noProof/>
            <w:szCs w:val="20"/>
          </w:rPr>
          <w:t xml:space="preserve"> a;</w:t>
        </w:r>
      </w:ins>
    </w:p>
    <w:p w14:paraId="4C746149" w14:textId="77777777" w:rsidR="00CD51F5" w:rsidRPr="009D1DB7" w:rsidRDefault="00CD51F5" w:rsidP="00CD51F5">
      <w:pPr>
        <w:rPr>
          <w:ins w:id="547" w:author="Emmanuel Thomas" w:date="2024-07-19T17:10:00Z" w16du:dateUtc="2024-07-19T08:10:00Z"/>
          <w:rFonts w:ascii="Courier New" w:eastAsia="Times New Roman" w:hAnsi="Courier New" w:cs="Times New Roman"/>
          <w:noProof/>
          <w:szCs w:val="20"/>
        </w:rPr>
      </w:pPr>
      <w:ins w:id="548" w:author="Emmanuel Thomas" w:date="2024-07-19T17:10:00Z" w16du:dateUtc="2024-07-19T08:10:00Z">
        <w:r w:rsidRPr="009D1DB7">
          <w:rPr>
            <w:rFonts w:ascii="Courier New" w:eastAsia="Times New Roman" w:hAnsi="Courier New" w:cs="Times New Roman"/>
            <w:noProof/>
            <w:szCs w:val="20"/>
          </w:rPr>
          <w:t>  }</w:t>
        </w:r>
      </w:ins>
    </w:p>
    <w:p w14:paraId="27C4F993" w14:textId="77777777" w:rsidR="00CD51F5" w:rsidRPr="009D1DB7" w:rsidRDefault="00CD51F5" w:rsidP="00CD51F5">
      <w:pPr>
        <w:rPr>
          <w:ins w:id="549" w:author="Emmanuel Thomas" w:date="2024-07-19T17:10:00Z" w16du:dateUtc="2024-07-19T08:10:00Z"/>
          <w:rFonts w:ascii="Courier New" w:eastAsia="Times New Roman" w:hAnsi="Courier New" w:cs="Times New Roman"/>
          <w:noProof/>
          <w:szCs w:val="20"/>
        </w:rPr>
      </w:pPr>
      <w:ins w:id="550" w:author="Emmanuel Thomas" w:date="2024-07-19T17:10:00Z" w16du:dateUtc="2024-07-19T08:10:00Z">
        <w:r w:rsidRPr="009D1DB7">
          <w:rPr>
            <w:rFonts w:ascii="Courier New" w:eastAsia="Times New Roman" w:hAnsi="Courier New" w:cs="Times New Roman"/>
            <w:noProof/>
            <w:szCs w:val="20"/>
          </w:rPr>
          <w:t>}</w:t>
        </w:r>
      </w:ins>
    </w:p>
    <w:p w14:paraId="4AA73DE4" w14:textId="77777777" w:rsidR="00CD51F5" w:rsidRDefault="00CD51F5" w:rsidP="00CD51F5">
      <w:pPr>
        <w:rPr>
          <w:ins w:id="551" w:author="Emmanuel Thomas" w:date="2024-07-19T17:10:00Z" w16du:dateUtc="2024-07-19T08:10:00Z"/>
          <w:sz w:val="24"/>
          <w:lang w:val="en-GB"/>
        </w:rPr>
      </w:pPr>
    </w:p>
    <w:p w14:paraId="0CFE243B" w14:textId="77777777" w:rsidR="00CD51F5" w:rsidRPr="00CD51F5" w:rsidRDefault="00CD51F5" w:rsidP="00CD51F5">
      <w:pPr>
        <w:rPr>
          <w:ins w:id="552" w:author="Emmanuel Thomas" w:date="2024-07-19T17:10:00Z" w16du:dateUtc="2024-07-19T08:10:00Z"/>
          <w:sz w:val="24"/>
        </w:rPr>
      </w:pPr>
      <w:ins w:id="553" w:author="Emmanuel Thomas" w:date="2024-07-19T17:10:00Z" w16du:dateUtc="2024-07-19T08:10:00Z">
        <w:r>
          <w:rPr>
            <w:sz w:val="24"/>
            <w:lang w:val="en-GB"/>
          </w:rPr>
          <w:t xml:space="preserve">In this case, </w:t>
        </w:r>
        <w:proofErr w:type="spellStart"/>
        <w:r>
          <w:rPr>
            <w:sz w:val="24"/>
            <w:lang w:val="en-GB"/>
          </w:rPr>
          <w:t>FooBox</w:t>
        </w:r>
        <w:proofErr w:type="spellEnd"/>
        <w:r>
          <w:rPr>
            <w:sz w:val="24"/>
            <w:lang w:val="en-GB"/>
          </w:rPr>
          <w:t xml:space="preserve"> and </w:t>
        </w:r>
        <w:proofErr w:type="spellStart"/>
        <w:r>
          <w:rPr>
            <w:sz w:val="24"/>
            <w:lang w:val="en-GB"/>
          </w:rPr>
          <w:t>BarBox</w:t>
        </w:r>
        <w:proofErr w:type="spellEnd"/>
        <w:r>
          <w:rPr>
            <w:sz w:val="24"/>
            <w:lang w:val="en-GB"/>
          </w:rPr>
          <w:t xml:space="preserve"> derive from Box and per their definition, the parser knows how to disambiguate between a and b.</w:t>
        </w:r>
      </w:ins>
    </w:p>
    <w:p w14:paraId="07CF2A9E" w14:textId="77777777" w:rsidR="00DA2BFB" w:rsidRDefault="00DA2BFB" w:rsidP="007B1503">
      <w:pPr>
        <w:rPr>
          <w:ins w:id="554" w:author="Emmanuel Thomas" w:date="2025-04-04T16:44:00Z" w16du:dateUtc="2025-04-04T14:44:00Z"/>
          <w:lang w:val="en-GB" w:eastAsia="zh-CN"/>
        </w:rPr>
      </w:pPr>
    </w:p>
    <w:p w14:paraId="75EB953B" w14:textId="77777777" w:rsidR="005B026E" w:rsidRDefault="005B026E" w:rsidP="007B1503">
      <w:pPr>
        <w:rPr>
          <w:ins w:id="555" w:author="Emmanuel Thomas" w:date="2025-04-04T16:44:00Z" w16du:dateUtc="2025-04-04T14:44:00Z"/>
          <w:lang w:val="en-GB" w:eastAsia="zh-CN"/>
        </w:rPr>
      </w:pPr>
    </w:p>
    <w:p w14:paraId="66FC0871" w14:textId="1AF8D87F" w:rsidR="005B026E" w:rsidRDefault="005B026E" w:rsidP="005B026E">
      <w:pPr>
        <w:pStyle w:val="Heading1"/>
        <w:rPr>
          <w:ins w:id="556" w:author="Emmanuel Thomas" w:date="2025-04-04T16:44:00Z" w16du:dateUtc="2025-04-04T14:44:00Z"/>
          <w:lang w:eastAsia="zh-CN"/>
        </w:rPr>
      </w:pPr>
      <w:bookmarkStart w:id="557" w:name="_Toc194679801"/>
      <w:ins w:id="558" w:author="Emmanuel Thomas" w:date="2025-04-04T16:44:00Z" w16du:dateUtc="2025-04-04T14:44:00Z">
        <w:r>
          <w:t>Topic #</w:t>
        </w:r>
      </w:ins>
      <w:ins w:id="559" w:author="Emmanuel Thomas" w:date="2025-04-04T17:07:00Z" w16du:dateUtc="2025-04-04T15:07:00Z">
        <w:r w:rsidR="005B5A3B">
          <w:t>6</w:t>
        </w:r>
      </w:ins>
      <w:ins w:id="560" w:author="Emmanuel Thomas" w:date="2025-04-04T16:44:00Z" w16du:dateUtc="2025-04-04T14:44:00Z">
        <w:r>
          <w:t xml:space="preserve">: </w:t>
        </w:r>
        <w:r w:rsidR="00210F6D">
          <w:rPr>
            <w:lang w:eastAsia="zh-CN"/>
          </w:rPr>
          <w:t>Import directive</w:t>
        </w:r>
        <w:bookmarkEnd w:id="557"/>
      </w:ins>
    </w:p>
    <w:p w14:paraId="78C168BC" w14:textId="77777777" w:rsidR="00B4449E" w:rsidRDefault="00B4449E" w:rsidP="00B4449E">
      <w:pPr>
        <w:pStyle w:val="Heading2"/>
        <w:rPr>
          <w:ins w:id="561" w:author="Emmanuel Thomas" w:date="2025-04-04T16:46:00Z" w16du:dateUtc="2025-04-04T14:46:00Z"/>
          <w:lang w:eastAsia="zh-CN"/>
        </w:rPr>
      </w:pPr>
      <w:ins w:id="562" w:author="Emmanuel Thomas" w:date="2025-04-04T16:46:00Z" w16du:dateUtc="2025-04-04T14:46:00Z">
        <w:r>
          <w:rPr>
            <w:lang w:eastAsia="zh-CN"/>
          </w:rPr>
          <w:t>Motivation</w:t>
        </w:r>
      </w:ins>
    </w:p>
    <w:p w14:paraId="2EDBDBED" w14:textId="77777777" w:rsidR="00B4449E" w:rsidRDefault="00B4449E" w:rsidP="00B4449E">
      <w:pPr>
        <w:rPr>
          <w:ins w:id="563" w:author="Emmanuel Thomas" w:date="2025-04-04T16:46:00Z" w16du:dateUtc="2025-04-04T14:46:00Z"/>
          <w:lang w:val="en-GB" w:eastAsia="zh-CN"/>
        </w:rPr>
      </w:pPr>
      <w:ins w:id="564" w:author="Emmanuel Thomas" w:date="2025-04-04T16:46:00Z" w16du:dateUtc="2025-04-04T14:46:00Z">
        <w:r>
          <w:rPr>
            <w:lang w:val="en-GB" w:eastAsia="zh-CN"/>
          </w:rPr>
          <w:t xml:space="preserve">We can envision two ways to reuse SDL definitions from other files, similar to include </w:t>
        </w:r>
        <w:proofErr w:type="spellStart"/>
        <w:r>
          <w:rPr>
            <w:lang w:val="en-GB" w:eastAsia="zh-CN"/>
          </w:rPr>
          <w:t>foo.xxx</w:t>
        </w:r>
        <w:proofErr w:type="spellEnd"/>
        <w:r>
          <w:rPr>
            <w:lang w:val="en-GB" w:eastAsia="zh-CN"/>
          </w:rPr>
          <w:t xml:space="preserve"> and import foo behaviour commonly used in programming language.</w:t>
        </w:r>
      </w:ins>
    </w:p>
    <w:p w14:paraId="4390CEAA" w14:textId="77777777" w:rsidR="00B4449E" w:rsidRDefault="00B4449E" w:rsidP="00B4449E">
      <w:pPr>
        <w:rPr>
          <w:ins w:id="565" w:author="Emmanuel Thomas" w:date="2025-04-04T16:46:00Z" w16du:dateUtc="2025-04-04T14:46:00Z"/>
          <w:lang w:val="en-GB" w:eastAsia="zh-CN"/>
        </w:rPr>
      </w:pPr>
    </w:p>
    <w:p w14:paraId="2555391C" w14:textId="77777777" w:rsidR="00B4449E" w:rsidRDefault="00B4449E" w:rsidP="00B4449E">
      <w:pPr>
        <w:rPr>
          <w:ins w:id="566" w:author="Emmanuel Thomas" w:date="2025-04-04T16:46:00Z" w16du:dateUtc="2025-04-04T14:46:00Z"/>
          <w:lang w:val="en-GB" w:eastAsia="zh-CN"/>
        </w:rPr>
      </w:pPr>
      <w:ins w:id="567" w:author="Emmanuel Thomas" w:date="2025-04-04T16:46:00Z" w16du:dateUtc="2025-04-04T14:46:00Z">
        <w:r>
          <w:rPr>
            <w:lang w:val="en-GB" w:eastAsia="zh-CN"/>
          </w:rPr>
          <w:t xml:space="preserve">With include, the targeted file is simply replaced by the directive in the current file. The feature is simple to interpret. However, it typically requires to handle duplicated declarations </w:t>
        </w:r>
        <w:r>
          <w:rPr>
            <w:lang w:val="en-GB" w:eastAsia="zh-CN"/>
          </w:rPr>
          <w:lastRenderedPageBreak/>
          <w:t xml:space="preserve">when the same file is included multiple files, e.g. </w:t>
        </w:r>
        <w:r w:rsidRPr="00EE457A">
          <w:rPr>
            <w:lang w:val="en-GB" w:eastAsia="zh-CN"/>
          </w:rPr>
          <w:t xml:space="preserve">#define </w:t>
        </w:r>
        <w:r>
          <w:rPr>
            <w:lang w:val="en-GB" w:eastAsia="zh-CN"/>
          </w:rPr>
          <w:t>g</w:t>
        </w:r>
        <w:r w:rsidRPr="00EE457A">
          <w:rPr>
            <w:lang w:val="en-GB" w:eastAsia="zh-CN"/>
          </w:rPr>
          <w:t>uard</w:t>
        </w:r>
        <w:r>
          <w:rPr>
            <w:lang w:val="en-GB" w:eastAsia="zh-CN"/>
          </w:rPr>
          <w:t xml:space="preserve"> in C/C++.</w:t>
        </w:r>
      </w:ins>
    </w:p>
    <w:p w14:paraId="517CA97C" w14:textId="77777777" w:rsidR="00B4449E" w:rsidRDefault="00B4449E" w:rsidP="00B4449E">
      <w:pPr>
        <w:rPr>
          <w:ins w:id="568" w:author="Emmanuel Thomas" w:date="2025-04-04T16:46:00Z" w16du:dateUtc="2025-04-04T14:46:00Z"/>
          <w:lang w:val="en-GB" w:eastAsia="zh-CN"/>
        </w:rPr>
      </w:pPr>
    </w:p>
    <w:p w14:paraId="367ECA5F" w14:textId="77777777" w:rsidR="00B4449E" w:rsidRDefault="00B4449E" w:rsidP="00B4449E">
      <w:pPr>
        <w:rPr>
          <w:ins w:id="569" w:author="Emmanuel Thomas" w:date="2025-04-04T16:46:00Z" w16du:dateUtc="2025-04-04T14:46:00Z"/>
          <w:lang w:val="en-GB" w:eastAsia="zh-CN"/>
        </w:rPr>
      </w:pPr>
      <w:ins w:id="570" w:author="Emmanuel Thomas" w:date="2025-04-04T16:46:00Z" w16du:dateUtc="2025-04-04T14:46:00Z">
        <w:r>
          <w:rPr>
            <w:lang w:val="en-GB" w:eastAsia="zh-CN"/>
          </w:rPr>
          <w:t>Alternatively, the import functionality typically refer to importing the function of loading the declaration found into the targeted file in the current scope of the document. It thus does not imply the replacement by the targeted file itself.</w:t>
        </w:r>
      </w:ins>
    </w:p>
    <w:p w14:paraId="39266D90" w14:textId="77777777" w:rsidR="00B4449E" w:rsidRDefault="00B4449E" w:rsidP="00B4449E">
      <w:pPr>
        <w:rPr>
          <w:ins w:id="571" w:author="Emmanuel Thomas" w:date="2025-04-04T16:46:00Z" w16du:dateUtc="2025-04-04T14:46:00Z"/>
          <w:lang w:val="en-GB" w:eastAsia="zh-CN"/>
        </w:rPr>
      </w:pPr>
    </w:p>
    <w:p w14:paraId="1245F8FE" w14:textId="77777777" w:rsidR="00B4449E" w:rsidRDefault="00B4449E" w:rsidP="00B4449E">
      <w:pPr>
        <w:rPr>
          <w:ins w:id="572" w:author="Emmanuel Thomas" w:date="2025-04-04T16:46:00Z" w16du:dateUtc="2025-04-04T14:46:00Z"/>
          <w:lang w:val="en-GB" w:eastAsia="zh-CN"/>
        </w:rPr>
      </w:pPr>
      <w:ins w:id="573" w:author="Emmanuel Thomas" w:date="2025-04-04T16:46:00Z" w16du:dateUtc="2025-04-04T14:46:00Z">
        <w:r>
          <w:rPr>
            <w:lang w:val="en-GB" w:eastAsia="zh-CN"/>
          </w:rPr>
          <w:t>As a result, it appears less to define an import feature instead of an include function which has to come with guard features.</w:t>
        </w:r>
      </w:ins>
    </w:p>
    <w:p w14:paraId="216DED49" w14:textId="77777777" w:rsidR="00B4449E" w:rsidRPr="001D3AEC" w:rsidRDefault="00B4449E" w:rsidP="00B4449E">
      <w:pPr>
        <w:rPr>
          <w:ins w:id="574" w:author="Emmanuel Thomas" w:date="2025-04-04T16:46:00Z" w16du:dateUtc="2025-04-04T14:46:00Z"/>
          <w:lang w:val="en-GB" w:eastAsia="zh-CN"/>
        </w:rPr>
      </w:pPr>
    </w:p>
    <w:p w14:paraId="1134C82A" w14:textId="77777777" w:rsidR="00B4449E" w:rsidRDefault="00B4449E" w:rsidP="00B4449E">
      <w:pPr>
        <w:pStyle w:val="Heading2"/>
        <w:rPr>
          <w:ins w:id="575" w:author="Emmanuel Thomas" w:date="2025-04-04T16:46:00Z" w16du:dateUtc="2025-04-04T14:46:00Z"/>
          <w:lang w:eastAsia="zh-CN"/>
        </w:rPr>
      </w:pPr>
      <w:ins w:id="576" w:author="Emmanuel Thomas" w:date="2025-04-04T16:46:00Z" w16du:dateUtc="2025-04-04T14:46:00Z">
        <w:r>
          <w:rPr>
            <w:lang w:eastAsia="zh-CN"/>
          </w:rPr>
          <w:t>Text proposal</w:t>
        </w:r>
      </w:ins>
    </w:p>
    <w:p w14:paraId="30EFA10A" w14:textId="77777777" w:rsidR="00B4449E" w:rsidRDefault="00B4449E" w:rsidP="00B4449E">
      <w:pPr>
        <w:rPr>
          <w:ins w:id="577" w:author="Emmanuel Thomas" w:date="2025-04-04T16:46:00Z" w16du:dateUtc="2025-04-04T14:46:00Z"/>
          <w:lang w:val="en-GB" w:eastAsia="zh-CN"/>
        </w:rPr>
      </w:pPr>
    </w:p>
    <w:p w14:paraId="7401D5CB" w14:textId="77777777" w:rsidR="00B4449E" w:rsidRPr="002B7A33" w:rsidRDefault="00B4449E" w:rsidP="002B7A33">
      <w:pPr>
        <w:rPr>
          <w:ins w:id="578" w:author="Emmanuel Thomas" w:date="2025-04-04T16:46:00Z" w16du:dateUtc="2025-04-04T14:46:00Z"/>
          <w:b/>
          <w:bCs/>
          <w:sz w:val="28"/>
          <w:szCs w:val="28"/>
          <w:rPrChange w:id="579" w:author="Emmanuel Thomas" w:date="2025-04-04T16:47:00Z" w16du:dateUtc="2025-04-04T14:47:00Z">
            <w:rPr>
              <w:ins w:id="580" w:author="Emmanuel Thomas" w:date="2025-04-04T16:46:00Z" w16du:dateUtc="2025-04-04T14:46:00Z"/>
            </w:rPr>
          </w:rPrChange>
        </w:rPr>
        <w:pPrChange w:id="581" w:author="Emmanuel Thomas" w:date="2025-04-04T16:47:00Z" w16du:dateUtc="2025-04-04T14:47:00Z">
          <w:pPr>
            <w:pStyle w:val="Heading1"/>
            <w:numPr>
              <w:numId w:val="0"/>
            </w:numPr>
            <w:ind w:left="720"/>
          </w:pPr>
        </w:pPrChange>
      </w:pPr>
      <w:ins w:id="582" w:author="Emmanuel Thomas" w:date="2025-04-04T16:46:00Z" w16du:dateUtc="2025-04-04T14:46:00Z">
        <w:r w:rsidRPr="002B7A33">
          <w:rPr>
            <w:b/>
            <w:bCs/>
            <w:sz w:val="28"/>
            <w:szCs w:val="28"/>
            <w:rPrChange w:id="583" w:author="Emmanuel Thomas" w:date="2025-04-04T16:47:00Z" w16du:dateUtc="2025-04-04T14:47:00Z">
              <w:rPr/>
            </w:rPrChange>
          </w:rPr>
          <w:t>Directives</w:t>
        </w:r>
      </w:ins>
    </w:p>
    <w:p w14:paraId="0573D2CC" w14:textId="77777777" w:rsidR="00B4449E" w:rsidRPr="00282F49" w:rsidRDefault="00B4449E" w:rsidP="00B4449E">
      <w:pPr>
        <w:pStyle w:val="BodyText"/>
        <w:spacing w:after="220"/>
        <w:rPr>
          <w:ins w:id="584" w:author="Emmanuel Thomas" w:date="2025-04-04T16:46:00Z" w16du:dateUtc="2025-04-04T14:46:00Z"/>
          <w:rFonts w:eastAsia="Times New Roman"/>
          <w:lang w:eastAsia="ko-KR"/>
        </w:rPr>
      </w:pPr>
      <w:ins w:id="585" w:author="Emmanuel Thomas" w:date="2025-04-04T16:46:00Z" w16du:dateUtc="2025-04-04T14:46:00Z">
        <w:r w:rsidRPr="00282F49">
          <w:rPr>
            <w:rFonts w:eastAsia="Times New Roman"/>
            <w:lang w:eastAsia="ko-KR"/>
          </w:rPr>
          <w:t xml:space="preserve">The following </w:t>
        </w:r>
        <w:r>
          <w:rPr>
            <w:rFonts w:eastAsia="Times New Roman"/>
            <w:lang w:eastAsia="ko-KR"/>
          </w:rPr>
          <w:t xml:space="preserve">directives </w:t>
        </w:r>
        <w:r w:rsidRPr="00282F49">
          <w:rPr>
            <w:rFonts w:eastAsia="Times New Roman"/>
            <w:lang w:eastAsia="ko-KR"/>
          </w:rPr>
          <w:t>are defined.</w:t>
        </w:r>
      </w:ins>
    </w:p>
    <w:p w14:paraId="476A8DF0" w14:textId="77777777" w:rsidR="00B4449E" w:rsidRPr="006D1923" w:rsidRDefault="00B4449E" w:rsidP="007A7ECB">
      <w:pPr>
        <w:pStyle w:val="BodyText"/>
        <w:pBdr>
          <w:top w:val="single" w:sz="6" w:space="1" w:color="auto"/>
        </w:pBdr>
        <w:spacing w:after="220"/>
        <w:rPr>
          <w:ins w:id="586" w:author="Emmanuel Thomas" w:date="2025-04-04T16:46:00Z" w16du:dateUtc="2025-04-04T14:46:00Z"/>
          <w:rStyle w:val="CharBold"/>
          <w:rFonts w:eastAsia="Times New Roman"/>
        </w:rPr>
        <w:pPrChange w:id="587" w:author="Emmanuel Thomas" w:date="2025-04-04T16:51:00Z" w16du:dateUtc="2025-04-04T14:51:00Z">
          <w:pPr>
            <w:pStyle w:val="List"/>
            <w:numPr>
              <w:numId w:val="0"/>
            </w:numPr>
            <w:pBdr>
              <w:top w:val="single" w:sz="6" w:space="1" w:color="auto"/>
            </w:pBdr>
            <w:tabs>
              <w:tab w:val="clear" w:pos="360"/>
            </w:tabs>
            <w:outlineLvl w:val="0"/>
          </w:pPr>
        </w:pPrChange>
      </w:pPr>
      <w:ins w:id="588" w:author="Emmanuel Thomas" w:date="2025-04-04T16:46:00Z" w16du:dateUtc="2025-04-04T14:46:00Z">
        <w:r w:rsidRPr="006D1923">
          <w:rPr>
            <w:rStyle w:val="CharBold"/>
            <w:rFonts w:eastAsia="Times New Roman"/>
          </w:rPr>
          <w:t xml:space="preserve">Rule </w:t>
        </w:r>
        <w:r>
          <w:rPr>
            <w:rStyle w:val="CharBold"/>
            <w:rFonts w:eastAsia="Times New Roman"/>
          </w:rPr>
          <w:t>D</w:t>
        </w:r>
        <w:r w:rsidRPr="006D1923">
          <w:rPr>
            <w:rStyle w:val="CharBold"/>
            <w:rFonts w:eastAsia="Times New Roman"/>
          </w:rPr>
          <w:t xml:space="preserve">.1: </w:t>
        </w:r>
        <w:r>
          <w:rPr>
            <w:rStyle w:val="CharBold"/>
            <w:rFonts w:eastAsia="Times New Roman"/>
          </w:rPr>
          <w:t>import</w:t>
        </w:r>
        <w:r w:rsidRPr="006D1923">
          <w:rPr>
            <w:rStyle w:val="CharBold"/>
            <w:rFonts w:eastAsia="Times New Roman"/>
          </w:rPr>
          <w:t xml:space="preserve"> </w:t>
        </w:r>
      </w:ins>
    </w:p>
    <w:p w14:paraId="5DD40202" w14:textId="77777777" w:rsidR="00B4449E" w:rsidRPr="006D1923" w:rsidRDefault="00B4449E" w:rsidP="00B4449E">
      <w:pPr>
        <w:pStyle w:val="List3"/>
        <w:rPr>
          <w:ins w:id="589" w:author="Emmanuel Thomas" w:date="2025-04-04T16:46:00Z" w16du:dateUtc="2025-04-04T14:46:00Z"/>
          <w:rFonts w:eastAsia="Times New Roman"/>
        </w:rPr>
      </w:pPr>
      <w:ins w:id="590" w:author="Emmanuel Thomas" w:date="2025-04-04T16:46:00Z" w16du:dateUtc="2025-04-04T14:46:00Z">
        <w:r>
          <w:rPr>
            <w:rStyle w:val="SDLkeyword"/>
            <w:rFonts w:eastAsia="Times New Roman"/>
          </w:rPr>
          <w:t xml:space="preserve">import </w:t>
        </w:r>
        <w:r>
          <w:rPr>
            <w:rStyle w:val="SDLattribute"/>
            <w:rFonts w:eastAsia="Times New Roman"/>
          </w:rPr>
          <w:t>path/to/module</w:t>
        </w:r>
      </w:ins>
    </w:p>
    <w:p w14:paraId="295DEE0E" w14:textId="77777777" w:rsidR="00B4449E" w:rsidRPr="00282F49" w:rsidRDefault="00B4449E" w:rsidP="00B4449E">
      <w:pPr>
        <w:pStyle w:val="BodyText"/>
        <w:pBdr>
          <w:top w:val="single" w:sz="6" w:space="1" w:color="auto"/>
        </w:pBdr>
        <w:spacing w:after="220"/>
        <w:rPr>
          <w:ins w:id="591" w:author="Emmanuel Thomas" w:date="2025-04-04T16:46:00Z" w16du:dateUtc="2025-04-04T14:46:00Z"/>
          <w:rFonts w:eastAsia="Times New Roman"/>
          <w:lang w:eastAsia="ko-KR"/>
        </w:rPr>
      </w:pPr>
    </w:p>
    <w:p w14:paraId="13825512" w14:textId="77777777" w:rsidR="00B4449E" w:rsidRPr="00282F49" w:rsidRDefault="00B4449E" w:rsidP="00B4449E">
      <w:pPr>
        <w:pStyle w:val="BodyText"/>
        <w:spacing w:after="220"/>
        <w:rPr>
          <w:ins w:id="592" w:author="Emmanuel Thomas" w:date="2025-04-04T16:46:00Z" w16du:dateUtc="2025-04-04T14:46:00Z"/>
          <w:rFonts w:eastAsia="Times New Roman"/>
          <w:lang w:eastAsia="ko-KR"/>
        </w:rPr>
      </w:pPr>
      <w:ins w:id="593" w:author="Emmanuel Thomas" w:date="2025-04-04T16:46:00Z" w16du:dateUtc="2025-04-04T14:46:00Z">
        <w:r w:rsidRPr="00282F49">
          <w:rPr>
            <w:rFonts w:eastAsia="Times New Roman"/>
            <w:lang w:eastAsia="ko-KR"/>
          </w:rPr>
          <w:t xml:space="preserve">This </w:t>
        </w:r>
        <w:r>
          <w:rPr>
            <w:rFonts w:eastAsia="Times New Roman"/>
            <w:lang w:eastAsia="ko-KR"/>
          </w:rPr>
          <w:t>directive</w:t>
        </w:r>
        <w:r w:rsidRPr="00282F49">
          <w:rPr>
            <w:rFonts w:eastAsia="Times New Roman"/>
            <w:lang w:eastAsia="ko-KR"/>
          </w:rPr>
          <w:t xml:space="preserve"> </w:t>
        </w:r>
        <w:r>
          <w:rPr>
            <w:rFonts w:eastAsia="Times New Roman"/>
            <w:lang w:eastAsia="ko-KR"/>
          </w:rPr>
          <w:t xml:space="preserve">imports the SDL declarations found in the file called </w:t>
        </w:r>
        <w:proofErr w:type="spellStart"/>
        <w:r>
          <w:rPr>
            <w:rFonts w:eastAsia="Times New Roman"/>
            <w:lang w:eastAsia="ko-KR"/>
          </w:rPr>
          <w:t>module.sdl</w:t>
        </w:r>
        <w:proofErr w:type="spellEnd"/>
        <w:r>
          <w:rPr>
            <w:rFonts w:eastAsia="Times New Roman"/>
            <w:lang w:eastAsia="ko-KR"/>
          </w:rPr>
          <w:t xml:space="preserve"> at the located at the path “path/to”. After the import, all the classes defined in this imported module can be used in the subsequent SDL declarations.</w:t>
        </w:r>
      </w:ins>
    </w:p>
    <w:p w14:paraId="70A2B54B" w14:textId="7E4044A3" w:rsidR="006C22B6" w:rsidRDefault="006C22B6" w:rsidP="006C22B6">
      <w:pPr>
        <w:pStyle w:val="Heading1"/>
        <w:rPr>
          <w:ins w:id="594" w:author="Emmanuel Thomas" w:date="2025-04-04T16:54:00Z" w16du:dateUtc="2025-04-04T14:54:00Z"/>
        </w:rPr>
      </w:pPr>
      <w:bookmarkStart w:id="595" w:name="_Toc194679802"/>
      <w:ins w:id="596" w:author="Emmanuel Thomas" w:date="2025-04-04T16:53:00Z" w16du:dateUtc="2025-04-04T14:53:00Z">
        <w:r>
          <w:t>Topic #</w:t>
        </w:r>
      </w:ins>
      <w:ins w:id="597" w:author="Emmanuel Thomas" w:date="2025-04-04T17:11:00Z" w16du:dateUtc="2025-04-04T15:11:00Z">
        <w:r w:rsidR="0090574D">
          <w:t>7</w:t>
        </w:r>
      </w:ins>
      <w:ins w:id="598" w:author="Emmanuel Thomas" w:date="2025-04-04T16:53:00Z" w16du:dateUtc="2025-04-04T14:53:00Z">
        <w:r>
          <w:t xml:space="preserve">: </w:t>
        </w:r>
      </w:ins>
      <w:ins w:id="599" w:author="Emmanuel Thomas" w:date="2025-04-04T16:57:00Z" w16du:dateUtc="2025-04-04T14:57:00Z">
        <w:r w:rsidR="00414682">
          <w:t>SDL source file definition</w:t>
        </w:r>
      </w:ins>
      <w:bookmarkEnd w:id="595"/>
    </w:p>
    <w:p w14:paraId="73EE49E6" w14:textId="77777777" w:rsidR="009A10BC" w:rsidRPr="009A10BC" w:rsidRDefault="009A10BC" w:rsidP="009A10BC">
      <w:pPr>
        <w:rPr>
          <w:ins w:id="600" w:author="Emmanuel Thomas" w:date="2025-04-04T16:53:00Z" w16du:dateUtc="2025-04-04T14:53:00Z"/>
          <w:rPrChange w:id="601" w:author="Emmanuel Thomas" w:date="2025-04-04T16:54:00Z" w16du:dateUtc="2025-04-04T14:54:00Z">
            <w:rPr>
              <w:ins w:id="602" w:author="Emmanuel Thomas" w:date="2025-04-04T16:53:00Z" w16du:dateUtc="2025-04-04T14:53:00Z"/>
              <w:lang w:eastAsia="zh-CN"/>
            </w:rPr>
          </w:rPrChange>
        </w:rPr>
        <w:pPrChange w:id="603" w:author="Emmanuel Thomas" w:date="2025-04-04T16:54:00Z" w16du:dateUtc="2025-04-04T14:54:00Z">
          <w:pPr>
            <w:pStyle w:val="Heading1"/>
          </w:pPr>
        </w:pPrChange>
      </w:pPr>
    </w:p>
    <w:p w14:paraId="19EFE3D6" w14:textId="0CD7EE89" w:rsidR="009A10BC" w:rsidRDefault="009A10BC" w:rsidP="009A10BC">
      <w:pPr>
        <w:rPr>
          <w:ins w:id="604" w:author="Emmanuel Thomas" w:date="2025-04-04T16:54:00Z" w16du:dateUtc="2025-04-04T14:54:00Z"/>
          <w:lang w:val="en-GB" w:eastAsia="zh-CN"/>
        </w:rPr>
      </w:pPr>
      <w:ins w:id="605" w:author="Emmanuel Thomas" w:date="2025-04-04T16:54:00Z" w16du:dateUtc="2025-04-04T14:54:00Z">
        <w:r>
          <w:rPr>
            <w:lang w:val="en-GB" w:eastAsia="zh-CN"/>
          </w:rPr>
          <w:t>A SDL file is a plain text file</w:t>
        </w:r>
      </w:ins>
      <w:ins w:id="606" w:author="Emmanuel Thomas" w:date="2025-04-04T16:56:00Z" w16du:dateUtc="2025-04-04T14:56:00Z">
        <w:r w:rsidR="002730AE">
          <w:rPr>
            <w:lang w:val="en-GB" w:eastAsia="zh-CN"/>
          </w:rPr>
          <w:t xml:space="preserve"> with extension .</w:t>
        </w:r>
        <w:proofErr w:type="spellStart"/>
        <w:r w:rsidR="002730AE">
          <w:rPr>
            <w:lang w:val="en-GB" w:eastAsia="zh-CN"/>
          </w:rPr>
          <w:t>sdl</w:t>
        </w:r>
      </w:ins>
      <w:proofErr w:type="spellEnd"/>
      <w:ins w:id="607" w:author="Emmanuel Thomas" w:date="2025-04-04T16:54:00Z" w16du:dateUtc="2025-04-04T14:54:00Z">
        <w:r>
          <w:rPr>
            <w:lang w:val="en-GB" w:eastAsia="zh-CN"/>
          </w:rPr>
          <w:t xml:space="preserve"> which contains a set of class object declarations and comment lines. Comment lines are defined as in </w:t>
        </w:r>
        <w:r w:rsidRPr="001B6D52">
          <w:rPr>
            <w:lang w:val="en-GB" w:eastAsia="zh-CN"/>
          </w:rPr>
          <w:t>4.2</w:t>
        </w:r>
        <w:r>
          <w:rPr>
            <w:lang w:val="en-GB" w:eastAsia="zh-CN"/>
          </w:rPr>
          <w:t xml:space="preserve"> </w:t>
        </w:r>
        <w:r w:rsidRPr="001B6D52">
          <w:rPr>
            <w:lang w:val="en-GB" w:eastAsia="zh-CN"/>
          </w:rPr>
          <w:t>Comments</w:t>
        </w:r>
        <w:r>
          <w:rPr>
            <w:lang w:val="en-GB" w:eastAsia="zh-CN"/>
          </w:rPr>
          <w:t>.</w:t>
        </w:r>
      </w:ins>
      <w:ins w:id="608" w:author="Emmanuel Thomas" w:date="2025-04-04T16:56:00Z" w16du:dateUtc="2025-04-04T14:56:00Z">
        <w:r w:rsidR="002730AE">
          <w:rPr>
            <w:lang w:val="en-GB" w:eastAsia="zh-CN"/>
          </w:rPr>
          <w:t xml:space="preserve"> The c</w:t>
        </w:r>
      </w:ins>
      <w:ins w:id="609" w:author="Emmanuel Thomas" w:date="2025-04-04T16:57:00Z" w16du:dateUtc="2025-04-04T14:57:00Z">
        <w:r w:rsidR="009C2B30">
          <w:rPr>
            <w:lang w:val="en-GB" w:eastAsia="zh-CN"/>
          </w:rPr>
          <w:t>haracter encoding could also be considered.</w:t>
        </w:r>
      </w:ins>
    </w:p>
    <w:p w14:paraId="23043C85" w14:textId="77777777" w:rsidR="009A10BC" w:rsidRDefault="009A10BC" w:rsidP="009A10BC">
      <w:pPr>
        <w:rPr>
          <w:ins w:id="610" w:author="Emmanuel Thomas" w:date="2025-04-04T16:54:00Z" w16du:dateUtc="2025-04-04T14:54:00Z"/>
          <w:lang w:val="en-GB" w:eastAsia="zh-CN"/>
        </w:rPr>
      </w:pPr>
    </w:p>
    <w:p w14:paraId="7492817F" w14:textId="34A65735" w:rsidR="009A10BC" w:rsidRDefault="009A10BC" w:rsidP="009A10BC">
      <w:pPr>
        <w:rPr>
          <w:ins w:id="611" w:author="Emmanuel Thomas" w:date="2025-04-04T16:54:00Z" w16du:dateUtc="2025-04-04T14:54:00Z"/>
          <w:lang w:val="en-GB" w:eastAsia="zh-CN"/>
        </w:rPr>
      </w:pPr>
      <w:ins w:id="612" w:author="Emmanuel Thomas" w:date="2025-04-04T16:54:00Z" w16du:dateUtc="2025-04-04T14:54:00Z">
        <w:r>
          <w:rPr>
            <w:lang w:val="en-GB" w:eastAsia="zh-CN"/>
          </w:rPr>
          <w:t>The Annex A which contains the SDL grammar is actually already anticipating a file containing the SDL declaration.</w:t>
        </w:r>
      </w:ins>
    </w:p>
    <w:p w14:paraId="3E003D02" w14:textId="77777777" w:rsidR="00BE7714" w:rsidRPr="005C4E20" w:rsidRDefault="00BE7714" w:rsidP="005C4E20">
      <w:pPr>
        <w:rPr>
          <w:ins w:id="613" w:author="Emmanuel Thomas" w:date="2025-04-04T16:44:00Z" w16du:dateUtc="2025-04-04T14:44:00Z"/>
          <w:rPrChange w:id="614" w:author="Emmanuel Thomas" w:date="2025-04-04T16:54:00Z" w16du:dateUtc="2025-04-04T14:54:00Z">
            <w:rPr>
              <w:ins w:id="615" w:author="Emmanuel Thomas" w:date="2025-04-04T16:44:00Z" w16du:dateUtc="2025-04-04T14:44:00Z"/>
              <w:lang w:eastAsia="zh-CN"/>
            </w:rPr>
          </w:rPrChange>
        </w:rPr>
        <w:pPrChange w:id="616" w:author="Emmanuel Thomas" w:date="2025-04-04T16:54:00Z" w16du:dateUtc="2025-04-04T14:54:00Z">
          <w:pPr>
            <w:pStyle w:val="Heading1"/>
            <w:numPr>
              <w:numId w:val="0"/>
            </w:numPr>
          </w:pPr>
        </w:pPrChange>
      </w:pPr>
    </w:p>
    <w:p w14:paraId="1BFB7DD8" w14:textId="0BB2AC12" w:rsidR="00B4615E" w:rsidRDefault="00B4615E" w:rsidP="00B4615E">
      <w:pPr>
        <w:pStyle w:val="Heading1"/>
        <w:rPr>
          <w:ins w:id="617" w:author="Emmanuel Thomas" w:date="2025-04-04T17:15:00Z" w16du:dateUtc="2025-04-04T15:15:00Z"/>
        </w:rPr>
      </w:pPr>
      <w:bookmarkStart w:id="618" w:name="_Toc194679803"/>
      <w:ins w:id="619" w:author="Emmanuel Thomas" w:date="2025-04-04T17:15:00Z" w16du:dateUtc="2025-04-04T15:15:00Z">
        <w:r>
          <w:t xml:space="preserve">Topic #8: </w:t>
        </w:r>
      </w:ins>
      <w:ins w:id="620" w:author="Emmanuel Thomas" w:date="2025-04-04T17:14:00Z" w16du:dateUtc="2025-04-04T15:14:00Z">
        <w:r>
          <w:t xml:space="preserve">Unicode </w:t>
        </w:r>
        <w:r w:rsidRPr="006C07B6">
          <w:t>inconsistencies</w:t>
        </w:r>
      </w:ins>
      <w:bookmarkEnd w:id="618"/>
    </w:p>
    <w:p w14:paraId="1BCC68E5" w14:textId="794E5747" w:rsidR="00694D40" w:rsidRPr="00694D40" w:rsidRDefault="00694D40" w:rsidP="00694D40">
      <w:pPr>
        <w:pStyle w:val="Heading2"/>
        <w:rPr>
          <w:ins w:id="621" w:author="Emmanuel Thomas" w:date="2025-04-04T17:15:00Z"/>
          <w:lang w:eastAsia="zh-CN"/>
        </w:rPr>
        <w:pPrChange w:id="622" w:author="Emmanuel Thomas" w:date="2025-04-04T17:16:00Z" w16du:dateUtc="2025-04-04T15:16:00Z">
          <w:pPr/>
        </w:pPrChange>
      </w:pPr>
      <w:ins w:id="623" w:author="Emmanuel Thomas" w:date="2025-04-04T17:15:00Z" w16du:dateUtc="2025-04-04T15:15:00Z">
        <w:r>
          <w:rPr>
            <w:lang w:eastAsia="zh-CN"/>
          </w:rPr>
          <w:t>Motivation</w:t>
        </w:r>
      </w:ins>
    </w:p>
    <w:p w14:paraId="0BE0CEEB" w14:textId="77777777" w:rsidR="00694D40" w:rsidRPr="00694D40" w:rsidRDefault="00694D40" w:rsidP="00694D40">
      <w:pPr>
        <w:rPr>
          <w:ins w:id="624" w:author="Emmanuel Thomas" w:date="2025-04-04T17:15:00Z"/>
        </w:rPr>
      </w:pPr>
      <w:ins w:id="625" w:author="Emmanuel Thomas" w:date="2025-04-04T17:15:00Z">
        <w:r w:rsidRPr="00694D40">
          <w:t>Clause 5.1 permits use of UCS characters "except" (a different way of saying "shall not"?) certain characters:</w:t>
        </w:r>
      </w:ins>
    </w:p>
    <w:p w14:paraId="4A6EC9EA" w14:textId="77777777" w:rsidR="00694D40" w:rsidRPr="00694D40" w:rsidRDefault="00694D40" w:rsidP="00694D40">
      <w:pPr>
        <w:rPr>
          <w:ins w:id="626" w:author="Emmanuel Thomas" w:date="2025-04-04T17:15:00Z"/>
        </w:rPr>
      </w:pPr>
      <w:ins w:id="627" w:author="Emmanuel Thomas" w:date="2025-04-04T17:15:00Z">
        <w:r w:rsidRPr="00694D40">
          <w:t>-          "the BOM character (0xFEFF)"</w:t>
        </w:r>
      </w:ins>
    </w:p>
    <w:p w14:paraId="1744E6DC" w14:textId="77777777" w:rsidR="00694D40" w:rsidRPr="00694D40" w:rsidRDefault="00694D40" w:rsidP="00694D40">
      <w:pPr>
        <w:rPr>
          <w:ins w:id="628" w:author="Emmanuel Thomas" w:date="2025-04-04T17:15:00Z"/>
        </w:rPr>
      </w:pPr>
      <w:ins w:id="629" w:author="Emmanuel Thomas" w:date="2025-04-04T17:15:00Z">
        <w:r w:rsidRPr="00694D40">
          <w:t>-          "non-printable characters (0x00 to 0x1F inclusive)"</w:t>
        </w:r>
      </w:ins>
    </w:p>
    <w:p w14:paraId="49593906" w14:textId="77777777" w:rsidR="00694D40" w:rsidRPr="00694D40" w:rsidRDefault="00694D40" w:rsidP="00694D40">
      <w:pPr>
        <w:rPr>
          <w:ins w:id="630" w:author="Emmanuel Thomas" w:date="2025-04-04T17:15:00Z"/>
        </w:rPr>
      </w:pPr>
      <w:ins w:id="631" w:author="Emmanuel Thomas" w:date="2025-04-04T17:15:00Z">
        <w:r w:rsidRPr="00694D40">
          <w:t>-          "characters causing line feeds (0x85, 0x2028, 0x2029"</w:t>
        </w:r>
      </w:ins>
    </w:p>
    <w:p w14:paraId="7EED705F" w14:textId="77777777" w:rsidR="00694D40" w:rsidRPr="00694D40" w:rsidRDefault="00694D40" w:rsidP="00694D40">
      <w:pPr>
        <w:rPr>
          <w:ins w:id="632" w:author="Emmanuel Thomas" w:date="2025-04-04T17:15:00Z"/>
        </w:rPr>
      </w:pPr>
      <w:ins w:id="633" w:author="Emmanuel Thomas" w:date="2025-04-04T17:15:00Z">
        <w:r w:rsidRPr="00694D40">
          <w:t> </w:t>
        </w:r>
      </w:ins>
    </w:p>
    <w:p w14:paraId="00577995" w14:textId="77777777" w:rsidR="00694D40" w:rsidRPr="00694D40" w:rsidRDefault="00694D40" w:rsidP="00694D40">
      <w:pPr>
        <w:rPr>
          <w:ins w:id="634" w:author="Emmanuel Thomas" w:date="2025-04-04T17:15:00Z"/>
        </w:rPr>
      </w:pPr>
      <w:ins w:id="635" w:author="Emmanuel Thomas" w:date="2025-04-04T17:15:00Z">
        <w:r w:rsidRPr="00694D40">
          <w:t> </w:t>
        </w:r>
      </w:ins>
    </w:p>
    <w:p w14:paraId="2CA2E0C0" w14:textId="03A1C0B9" w:rsidR="00694D40" w:rsidRDefault="00694D40" w:rsidP="00694D40">
      <w:pPr>
        <w:pStyle w:val="Heading2"/>
        <w:rPr>
          <w:ins w:id="636" w:author="Emmanuel Thomas" w:date="2025-04-04T17:15:00Z" w16du:dateUtc="2025-04-04T15:15:00Z"/>
          <w:lang w:eastAsia="zh-CN"/>
        </w:rPr>
        <w:pPrChange w:id="637" w:author="Emmanuel Thomas" w:date="2025-04-04T17:16:00Z" w16du:dateUtc="2025-04-04T15:16:00Z">
          <w:pPr>
            <w:pStyle w:val="Heading2"/>
            <w:numPr>
              <w:numId w:val="31"/>
            </w:numPr>
          </w:pPr>
        </w:pPrChange>
      </w:pPr>
      <w:ins w:id="638" w:author="Emmanuel Thomas" w:date="2025-04-04T17:15:00Z" w16du:dateUtc="2025-04-04T15:15:00Z">
        <w:r>
          <w:rPr>
            <w:lang w:eastAsia="zh-CN"/>
          </w:rPr>
          <w:t>Comment</w:t>
        </w:r>
      </w:ins>
      <w:ins w:id="639" w:author="Emmanuel Thomas" w:date="2025-04-04T17:16:00Z" w16du:dateUtc="2025-04-04T15:16:00Z">
        <w:r>
          <w:rPr>
            <w:lang w:eastAsia="zh-CN"/>
          </w:rPr>
          <w:t xml:space="preserve"> #1</w:t>
        </w:r>
      </w:ins>
    </w:p>
    <w:p w14:paraId="4A7491C6" w14:textId="77777777" w:rsidR="00694D40" w:rsidRPr="00694D40" w:rsidRDefault="00694D40" w:rsidP="00694D40">
      <w:pPr>
        <w:jc w:val="both"/>
        <w:rPr>
          <w:ins w:id="640" w:author="Emmanuel Thomas" w:date="2025-04-04T17:15:00Z"/>
        </w:rPr>
        <w:pPrChange w:id="641" w:author="Emmanuel Thomas" w:date="2025-04-04T17:16:00Z" w16du:dateUtc="2025-04-04T15:16:00Z">
          <w:pPr/>
        </w:pPrChange>
      </w:pPr>
      <w:ins w:id="642" w:author="Emmanuel Thomas" w:date="2025-04-04T17:15:00Z">
        <w:r w:rsidRPr="00694D40">
          <w:t>First, a comment about citation of UCS characters: the notation "0x" is a convention from C or similar specifications for referring to hexadecimal integer values in a machine representation. It is not a convention used in ISO/IEC 10646 to refer to characters or code points. Related, it's important to note that UCS code points are integer values in the range 0000 to 10FFFF and conceptually distinct from any machine representation. When referring to 10646, the conventions of 10646 should be used. The relevant conventions are defined in clause 7.6, "Short identifiers for code points (UIDs)". Quoting a summary statement,</w:t>
        </w:r>
      </w:ins>
    </w:p>
    <w:p w14:paraId="75093AB5" w14:textId="77777777" w:rsidR="00694D40" w:rsidRPr="00694D40" w:rsidRDefault="00694D40" w:rsidP="00694D40">
      <w:pPr>
        <w:jc w:val="both"/>
        <w:rPr>
          <w:ins w:id="643" w:author="Emmanuel Thomas" w:date="2025-04-04T17:15:00Z"/>
        </w:rPr>
        <w:pPrChange w:id="644" w:author="Emmanuel Thomas" w:date="2025-04-04T17:16:00Z" w16du:dateUtc="2025-04-04T15:16:00Z">
          <w:pPr/>
        </w:pPrChange>
      </w:pPr>
      <w:ins w:id="645" w:author="Emmanuel Thomas" w:date="2025-04-04T17:15:00Z">
        <w:r w:rsidRPr="00694D40">
          <w:t> </w:t>
        </w:r>
      </w:ins>
    </w:p>
    <w:p w14:paraId="71279208" w14:textId="77777777" w:rsidR="00694D40" w:rsidRDefault="00694D40" w:rsidP="00694D40">
      <w:pPr>
        <w:jc w:val="both"/>
        <w:rPr>
          <w:ins w:id="646" w:author="Emmanuel Thomas" w:date="2025-04-04T17:16:00Z" w16du:dateUtc="2025-04-04T15:16:00Z"/>
        </w:rPr>
        <w:pPrChange w:id="647" w:author="Emmanuel Thomas" w:date="2025-04-04T17:16:00Z" w16du:dateUtc="2025-04-04T15:16:00Z">
          <w:pPr/>
        </w:pPrChange>
      </w:pPr>
      <w:ins w:id="648" w:author="Emmanuel Thomas" w:date="2025-04-04T17:15:00Z">
        <w:r w:rsidRPr="00694D40">
          <w:t xml:space="preserve">The full syntax of the notation of a short identifier, in Backus-Naur form, is </w:t>
        </w:r>
        <w:r w:rsidRPr="00694D40">
          <w:br/>
          <w:t>                { U | u } {+}(</w:t>
        </w:r>
        <w:proofErr w:type="spellStart"/>
        <w:r w:rsidRPr="00694D40">
          <w:t>xxxx</w:t>
        </w:r>
        <w:proofErr w:type="spellEnd"/>
        <w:r w:rsidRPr="00694D40">
          <w:t xml:space="preserve"> | </w:t>
        </w:r>
        <w:proofErr w:type="spellStart"/>
        <w:r w:rsidRPr="00694D40">
          <w:t>xxxxx</w:t>
        </w:r>
        <w:proofErr w:type="spellEnd"/>
        <w:r w:rsidRPr="00694D40">
          <w:t xml:space="preserve"> | </w:t>
        </w:r>
        <w:proofErr w:type="spellStart"/>
        <w:r w:rsidRPr="00694D40">
          <w:t>xxxxxx</w:t>
        </w:r>
        <w:proofErr w:type="spellEnd"/>
        <w:r w:rsidRPr="00694D40">
          <w:t xml:space="preserve">) </w:t>
        </w:r>
      </w:ins>
    </w:p>
    <w:p w14:paraId="7E1E3387" w14:textId="2FFF5333" w:rsidR="00694D40" w:rsidRPr="00694D40" w:rsidRDefault="00694D40" w:rsidP="00694D40">
      <w:pPr>
        <w:jc w:val="both"/>
        <w:rPr>
          <w:ins w:id="649" w:author="Emmanuel Thomas" w:date="2025-04-04T17:15:00Z"/>
        </w:rPr>
        <w:pPrChange w:id="650" w:author="Emmanuel Thomas" w:date="2025-04-04T17:16:00Z" w16du:dateUtc="2025-04-04T15:16:00Z">
          <w:pPr/>
        </w:pPrChange>
      </w:pPr>
      <w:ins w:id="651" w:author="Emmanuel Thomas" w:date="2025-04-04T17:15:00Z">
        <w:r w:rsidRPr="00694D40">
          <w:br/>
          <w:t>where "x" represents one hexadecimal digit (0 to 9, A to F, or a to f).</w:t>
        </w:r>
      </w:ins>
    </w:p>
    <w:p w14:paraId="67ABB2F5" w14:textId="77777777" w:rsidR="00694D40" w:rsidRDefault="00694D40" w:rsidP="00694D40">
      <w:pPr>
        <w:jc w:val="both"/>
        <w:rPr>
          <w:ins w:id="652" w:author="Emmanuel Thomas" w:date="2025-04-04T17:16:00Z" w16du:dateUtc="2025-04-04T15:16:00Z"/>
        </w:rPr>
        <w:pPrChange w:id="653" w:author="Emmanuel Thomas" w:date="2025-04-04T17:16:00Z" w16du:dateUtc="2025-04-04T15:16:00Z">
          <w:pPr/>
        </w:pPrChange>
      </w:pPr>
      <w:ins w:id="654" w:author="Emmanuel Thomas" w:date="2025-04-04T17:15:00Z">
        <w:r w:rsidRPr="00694D40">
          <w:t>Thus "0x00 to 0x1F" should be cited as "U+0000 to U+001F"; "0x85, 0x2028, 0x2029" as "U+0085, U+2028, U+2029". (The "U+" is optional, but in this document should be included for clarity.)</w:t>
        </w:r>
      </w:ins>
    </w:p>
    <w:p w14:paraId="6D111ADE" w14:textId="77777777" w:rsidR="00694D40" w:rsidRPr="00694D40" w:rsidRDefault="00694D40" w:rsidP="00694D40">
      <w:pPr>
        <w:jc w:val="both"/>
        <w:rPr>
          <w:ins w:id="655" w:author="Emmanuel Thomas" w:date="2025-04-04T17:15:00Z"/>
        </w:rPr>
        <w:pPrChange w:id="656" w:author="Emmanuel Thomas" w:date="2025-04-04T17:16:00Z" w16du:dateUtc="2025-04-04T15:16:00Z">
          <w:pPr/>
        </w:pPrChange>
      </w:pPr>
    </w:p>
    <w:p w14:paraId="40FD5704" w14:textId="77777777" w:rsidR="00694D40" w:rsidRDefault="00694D40" w:rsidP="00694D40">
      <w:pPr>
        <w:jc w:val="both"/>
        <w:rPr>
          <w:ins w:id="657" w:author="Emmanuel Thomas" w:date="2025-04-04T17:16:00Z" w16du:dateUtc="2025-04-04T15:16:00Z"/>
        </w:rPr>
        <w:pPrChange w:id="658" w:author="Emmanuel Thomas" w:date="2025-04-04T17:16:00Z" w16du:dateUtc="2025-04-04T15:16:00Z">
          <w:pPr/>
        </w:pPrChange>
      </w:pPr>
      <w:ins w:id="659" w:author="Emmanuel Thomas" w:date="2025-04-04T17:15:00Z">
        <w:r w:rsidRPr="00694D40">
          <w:t>Note: on this point, this document could do well to follow its own requirement for string literals in 5.18:</w:t>
        </w:r>
      </w:ins>
    </w:p>
    <w:p w14:paraId="2CD2B616" w14:textId="77777777" w:rsidR="00694D40" w:rsidRPr="00694D40" w:rsidRDefault="00694D40" w:rsidP="00694D40">
      <w:pPr>
        <w:jc w:val="both"/>
        <w:rPr>
          <w:ins w:id="660" w:author="Emmanuel Thomas" w:date="2025-04-04T17:15:00Z"/>
        </w:rPr>
        <w:pPrChange w:id="661" w:author="Emmanuel Thomas" w:date="2025-04-04T17:16:00Z" w16du:dateUtc="2025-04-04T15:16:00Z">
          <w:pPr/>
        </w:pPrChange>
      </w:pPr>
    </w:p>
    <w:p w14:paraId="52001183" w14:textId="77777777" w:rsidR="00694D40" w:rsidRPr="00694D40" w:rsidRDefault="00694D40" w:rsidP="00694D40">
      <w:pPr>
        <w:jc w:val="both"/>
        <w:rPr>
          <w:ins w:id="662" w:author="Emmanuel Thomas" w:date="2025-04-04T17:15:00Z"/>
        </w:rPr>
        <w:pPrChange w:id="663" w:author="Emmanuel Thomas" w:date="2025-04-04T17:16:00Z" w16du:dateUtc="2025-04-04T15:16:00Z">
          <w:pPr/>
        </w:pPrChange>
      </w:pPr>
      <w:ins w:id="664" w:author="Emmanuel Thomas" w:date="2025-04-04T17:15:00Z">
        <w:r w:rsidRPr="00694D40">
          <w:t xml:space="preserve">"A universal character code point shall be defined using 4 uppercase hexadecimal characters prefixed with </w:t>
        </w:r>
        <w:r w:rsidRPr="00694D40">
          <w:rPr>
            <w:b/>
            <w:bCs/>
          </w:rPr>
          <w:t>\u</w:t>
        </w:r>
        <w:r w:rsidRPr="00694D40">
          <w:t xml:space="preserve"> or 8 uppercase hexadecimal characters prefixed with </w:t>
        </w:r>
        <w:r w:rsidRPr="00694D40">
          <w:rPr>
            <w:b/>
            <w:bCs/>
          </w:rPr>
          <w:t>\U</w:t>
        </w:r>
        <w:r w:rsidRPr="00694D40">
          <w:t>"</w:t>
        </w:r>
      </w:ins>
    </w:p>
    <w:p w14:paraId="67ACBF5B" w14:textId="77777777" w:rsidR="00694D40" w:rsidRPr="00694D40" w:rsidRDefault="00694D40" w:rsidP="00694D40">
      <w:pPr>
        <w:jc w:val="both"/>
        <w:rPr>
          <w:ins w:id="665" w:author="Emmanuel Thomas" w:date="2025-04-04T17:15:00Z"/>
        </w:rPr>
        <w:pPrChange w:id="666" w:author="Emmanuel Thomas" w:date="2025-04-04T17:16:00Z" w16du:dateUtc="2025-04-04T15:16:00Z">
          <w:pPr/>
        </w:pPrChange>
      </w:pPr>
      <w:ins w:id="667" w:author="Emmanuel Thomas" w:date="2025-04-04T17:15:00Z">
        <w:r w:rsidRPr="00694D40">
          <w:t xml:space="preserve">Also, btw, the distinction I mention between code points and machine representations is very important in 10646 and Unicode. See </w:t>
        </w:r>
        <w:r w:rsidRPr="00694D40">
          <w:fldChar w:fldCharType="begin"/>
        </w:r>
        <w:r w:rsidRPr="00694D40">
          <w:instrText>HYPERLINK "https://www.unicode.org/reports/tr17/" \o "https://www.unicode.org/reports/tr17/"</w:instrText>
        </w:r>
        <w:r w:rsidRPr="00694D40">
          <w:fldChar w:fldCharType="separate"/>
        </w:r>
        <w:r w:rsidRPr="00694D40">
          <w:rPr>
            <w:rStyle w:val="Hyperlink"/>
          </w:rPr>
          <w:t>UTR #17</w:t>
        </w:r>
      </w:ins>
      <w:ins w:id="668" w:author="Emmanuel Thomas" w:date="2025-04-04T17:15:00Z" w16du:dateUtc="2025-04-04T15:15:00Z">
        <w:r w:rsidRPr="00694D40">
          <w:fldChar w:fldCharType="end"/>
        </w:r>
      </w:ins>
      <w:ins w:id="669" w:author="Emmanuel Thomas" w:date="2025-04-04T17:15:00Z">
        <w:r w:rsidRPr="00694D40">
          <w:t xml:space="preserve"> and </w:t>
        </w:r>
        <w:r w:rsidRPr="00694D40">
          <w:fldChar w:fldCharType="begin"/>
        </w:r>
        <w:r w:rsidRPr="00694D40">
          <w:instrText>HYPERLINK "https://www.ietf.org/rfc/rfc2130.txt" \o "https://www.ietf.org/rfc/rfc2130.txt"</w:instrText>
        </w:r>
        <w:r w:rsidRPr="00694D40">
          <w:fldChar w:fldCharType="separate"/>
        </w:r>
        <w:r w:rsidRPr="00694D40">
          <w:rPr>
            <w:rStyle w:val="Hyperlink"/>
          </w:rPr>
          <w:t>RFC2130</w:t>
        </w:r>
      </w:ins>
      <w:ins w:id="670" w:author="Emmanuel Thomas" w:date="2025-04-04T17:15:00Z" w16du:dateUtc="2025-04-04T15:15:00Z">
        <w:r w:rsidRPr="00694D40">
          <w:fldChar w:fldCharType="end"/>
        </w:r>
      </w:ins>
      <w:ins w:id="671" w:author="Emmanuel Thomas" w:date="2025-04-04T17:15:00Z">
        <w:r w:rsidRPr="00694D40">
          <w:t xml:space="preserve"> for background. I'll touch on this again below.</w:t>
        </w:r>
      </w:ins>
    </w:p>
    <w:p w14:paraId="6935EE0F" w14:textId="77777777" w:rsidR="00694D40" w:rsidRPr="00694D40" w:rsidRDefault="00694D40" w:rsidP="00694D40">
      <w:pPr>
        <w:rPr>
          <w:ins w:id="672" w:author="Emmanuel Thomas" w:date="2025-04-04T17:15:00Z"/>
        </w:rPr>
      </w:pPr>
    </w:p>
    <w:p w14:paraId="3C2E933E" w14:textId="4346E598" w:rsidR="00694D40" w:rsidRDefault="00694D40" w:rsidP="00694D40">
      <w:pPr>
        <w:pStyle w:val="Heading2"/>
        <w:rPr>
          <w:ins w:id="673" w:author="Emmanuel Thomas" w:date="2025-04-04T17:16:00Z" w16du:dateUtc="2025-04-04T15:16:00Z"/>
          <w:lang w:eastAsia="zh-CN"/>
        </w:rPr>
        <w:pPrChange w:id="674" w:author="Emmanuel Thomas" w:date="2025-04-04T17:16:00Z" w16du:dateUtc="2025-04-04T15:16:00Z">
          <w:pPr>
            <w:pStyle w:val="Heading2"/>
            <w:numPr>
              <w:numId w:val="32"/>
            </w:numPr>
          </w:pPr>
        </w:pPrChange>
      </w:pPr>
      <w:ins w:id="675" w:author="Emmanuel Thomas" w:date="2025-04-04T17:16:00Z" w16du:dateUtc="2025-04-04T15:16:00Z">
        <w:r>
          <w:rPr>
            <w:lang w:eastAsia="zh-CN"/>
          </w:rPr>
          <w:t>Comment #</w:t>
        </w:r>
        <w:r>
          <w:rPr>
            <w:lang w:eastAsia="zh-CN"/>
          </w:rPr>
          <w:t>2</w:t>
        </w:r>
      </w:ins>
    </w:p>
    <w:p w14:paraId="2C0453CC" w14:textId="77777777" w:rsidR="00694D40" w:rsidRPr="00694D40" w:rsidRDefault="00694D40" w:rsidP="00694D40">
      <w:pPr>
        <w:jc w:val="both"/>
        <w:rPr>
          <w:ins w:id="676" w:author="Emmanuel Thomas" w:date="2025-04-04T17:15:00Z"/>
        </w:rPr>
        <w:pPrChange w:id="677" w:author="Emmanuel Thomas" w:date="2025-04-04T17:16:00Z" w16du:dateUtc="2025-04-04T15:16:00Z">
          <w:pPr/>
        </w:pPrChange>
      </w:pPr>
      <w:ins w:id="678" w:author="Emmanuel Thomas" w:date="2025-04-04T17:15:00Z">
        <w:r w:rsidRPr="00694D40">
          <w:t xml:space="preserve">10646 does not anywhere refer to "BOM". The character assigned to code point U+FEFF is named ZERO WIDTH NO-BREAK SPACE. The notion of a byte order "signature" is described in clause 7.3.7, but the terminology "BOM" or "byte order mark" is not used in 10646; rather, it comes from The Unicode Standard (see </w:t>
        </w:r>
        <w:r w:rsidRPr="00694D40">
          <w:fldChar w:fldCharType="begin"/>
        </w:r>
        <w:r w:rsidRPr="00694D40">
          <w:instrText>HYPERLINK "https://www.unicode.org/versions/Unicode16.0.0/core-spec/chapter-2/" \l "G9354" \o "https://www.unicode.org/versions/Unicode16.0.0/core-spec/chapter-2/#G9354"</w:instrText>
        </w:r>
        <w:r w:rsidRPr="00694D40">
          <w:fldChar w:fldCharType="separate"/>
        </w:r>
        <w:r w:rsidRPr="00694D40">
          <w:rPr>
            <w:rStyle w:val="Hyperlink"/>
          </w:rPr>
          <w:t>Unicode 16.0, 2.13.2</w:t>
        </w:r>
      </w:ins>
      <w:ins w:id="679" w:author="Emmanuel Thomas" w:date="2025-04-04T17:15:00Z" w16du:dateUtc="2025-04-04T15:15:00Z">
        <w:r w:rsidRPr="00694D40">
          <w:fldChar w:fldCharType="end"/>
        </w:r>
      </w:ins>
      <w:ins w:id="680" w:author="Emmanuel Thomas" w:date="2025-04-04T17:15:00Z">
        <w:r w:rsidRPr="00694D40">
          <w:t>).</w:t>
        </w:r>
      </w:ins>
    </w:p>
    <w:p w14:paraId="3D0F816A" w14:textId="77777777" w:rsidR="00694D40" w:rsidRPr="00694D40" w:rsidRDefault="00694D40" w:rsidP="00694D40">
      <w:pPr>
        <w:rPr>
          <w:ins w:id="681" w:author="Emmanuel Thomas" w:date="2025-04-04T17:15:00Z"/>
        </w:rPr>
      </w:pPr>
    </w:p>
    <w:p w14:paraId="4C9E6B22" w14:textId="06A30991" w:rsidR="00694D40" w:rsidRDefault="00694D40" w:rsidP="00694D40">
      <w:pPr>
        <w:pStyle w:val="Heading2"/>
        <w:rPr>
          <w:ins w:id="682" w:author="Emmanuel Thomas" w:date="2025-04-04T17:16:00Z" w16du:dateUtc="2025-04-04T15:16:00Z"/>
          <w:lang w:eastAsia="zh-CN"/>
        </w:rPr>
        <w:pPrChange w:id="683" w:author="Emmanuel Thomas" w:date="2025-04-04T17:16:00Z" w16du:dateUtc="2025-04-04T15:16:00Z">
          <w:pPr>
            <w:pStyle w:val="Heading2"/>
            <w:numPr>
              <w:numId w:val="33"/>
            </w:numPr>
          </w:pPr>
        </w:pPrChange>
      </w:pPr>
      <w:ins w:id="684" w:author="Emmanuel Thomas" w:date="2025-04-04T17:16:00Z" w16du:dateUtc="2025-04-04T15:16:00Z">
        <w:r>
          <w:rPr>
            <w:lang w:eastAsia="zh-CN"/>
          </w:rPr>
          <w:t>Comment #</w:t>
        </w:r>
        <w:r>
          <w:rPr>
            <w:lang w:eastAsia="zh-CN"/>
          </w:rPr>
          <w:t>3</w:t>
        </w:r>
      </w:ins>
    </w:p>
    <w:p w14:paraId="5C7C8A40" w14:textId="77777777" w:rsidR="00694D40" w:rsidRPr="00694D40" w:rsidRDefault="00694D40" w:rsidP="00694D40">
      <w:pPr>
        <w:jc w:val="both"/>
        <w:rPr>
          <w:ins w:id="685" w:author="Emmanuel Thomas" w:date="2025-04-04T17:15:00Z"/>
        </w:rPr>
        <w:pPrChange w:id="686" w:author="Emmanuel Thomas" w:date="2025-04-04T17:16:00Z" w16du:dateUtc="2025-04-04T15:16:00Z">
          <w:pPr/>
        </w:pPrChange>
      </w:pPr>
      <w:ins w:id="687" w:author="Emmanuel Thomas" w:date="2025-04-04T17:15:00Z">
        <w:r w:rsidRPr="00694D40">
          <w:t>Clause 5.1 states that an SDL specification cannot contain "BOM", but 6.6 states contexts in which BOM will be required. IIUC, this all seems to imply there can be cases in which the SDL description would need to specify a string literal that does include BOM, and by 5.1 and 5.18 it would need to be cited within a string literal using an escaped representation such as u"\</w:t>
        </w:r>
        <w:proofErr w:type="spellStart"/>
        <w:r w:rsidRPr="00694D40">
          <w:t>ufeff</w:t>
        </w:r>
        <w:proofErr w:type="spellEnd"/>
        <w:r w:rsidRPr="00694D40">
          <w:t>". That seems to be worth mentioning in 5.1 in a note.</w:t>
        </w:r>
      </w:ins>
    </w:p>
    <w:p w14:paraId="30D0A2E6" w14:textId="77777777" w:rsidR="00694D40" w:rsidRPr="00694D40" w:rsidRDefault="00694D40" w:rsidP="00694D40">
      <w:pPr>
        <w:rPr>
          <w:ins w:id="688" w:author="Emmanuel Thomas" w:date="2025-04-04T17:15:00Z"/>
        </w:rPr>
      </w:pPr>
      <w:ins w:id="689" w:author="Emmanuel Thomas" w:date="2025-04-04T17:15:00Z">
        <w:r w:rsidRPr="00694D40">
          <w:t> </w:t>
        </w:r>
      </w:ins>
    </w:p>
    <w:p w14:paraId="17B2FD82" w14:textId="73295020" w:rsidR="00694D40" w:rsidRDefault="00694D40" w:rsidP="00694D40">
      <w:pPr>
        <w:pStyle w:val="Heading2"/>
        <w:rPr>
          <w:ins w:id="690" w:author="Emmanuel Thomas" w:date="2025-04-04T17:16:00Z" w16du:dateUtc="2025-04-04T15:16:00Z"/>
          <w:lang w:eastAsia="zh-CN"/>
        </w:rPr>
        <w:pPrChange w:id="691" w:author="Emmanuel Thomas" w:date="2025-04-04T17:16:00Z" w16du:dateUtc="2025-04-04T15:16:00Z">
          <w:pPr>
            <w:pStyle w:val="Heading2"/>
            <w:numPr>
              <w:numId w:val="34"/>
            </w:numPr>
          </w:pPr>
        </w:pPrChange>
      </w:pPr>
      <w:ins w:id="692" w:author="Emmanuel Thomas" w:date="2025-04-04T17:16:00Z" w16du:dateUtc="2025-04-04T15:16:00Z">
        <w:r>
          <w:rPr>
            <w:lang w:eastAsia="zh-CN"/>
          </w:rPr>
          <w:t>Comment #</w:t>
        </w:r>
        <w:r>
          <w:rPr>
            <w:lang w:eastAsia="zh-CN"/>
          </w:rPr>
          <w:t>4</w:t>
        </w:r>
      </w:ins>
    </w:p>
    <w:p w14:paraId="3B624BDD" w14:textId="77777777" w:rsidR="00694D40" w:rsidRDefault="00694D40" w:rsidP="00694D40">
      <w:pPr>
        <w:rPr>
          <w:ins w:id="693" w:author="Emmanuel Thomas" w:date="2025-04-04T17:16:00Z" w16du:dateUtc="2025-04-04T15:16:00Z"/>
        </w:rPr>
      </w:pPr>
      <w:ins w:id="694" w:author="Emmanuel Thomas" w:date="2025-04-04T17:15:00Z">
        <w:r w:rsidRPr="00694D40">
          <w:t>Re this statement in 5.1:</w:t>
        </w:r>
      </w:ins>
    </w:p>
    <w:p w14:paraId="70E5A58A" w14:textId="77777777" w:rsidR="00694D40" w:rsidRPr="00694D40" w:rsidRDefault="00694D40" w:rsidP="00694D40">
      <w:pPr>
        <w:rPr>
          <w:ins w:id="695" w:author="Emmanuel Thomas" w:date="2025-04-04T17:15:00Z"/>
        </w:rPr>
      </w:pPr>
    </w:p>
    <w:p w14:paraId="45052DD5" w14:textId="77777777" w:rsidR="00694D40" w:rsidRDefault="00694D40" w:rsidP="00694D40">
      <w:pPr>
        <w:jc w:val="both"/>
        <w:rPr>
          <w:ins w:id="696" w:author="Emmanuel Thomas" w:date="2025-04-04T17:17:00Z" w16du:dateUtc="2025-04-04T15:17:00Z"/>
        </w:rPr>
      </w:pPr>
      <w:ins w:id="697" w:author="Emmanuel Thomas" w:date="2025-04-04T17:15:00Z">
        <w:r w:rsidRPr="00694D40">
          <w:t>The character set and encoding used to store an SDL specification in a file is not specified in this document. A computer program implementation or a standard containing an SDL specification may choose to specify such details.</w:t>
        </w:r>
      </w:ins>
    </w:p>
    <w:p w14:paraId="02A165F8" w14:textId="77777777" w:rsidR="00694D40" w:rsidRPr="00694D40" w:rsidRDefault="00694D40" w:rsidP="00694D40">
      <w:pPr>
        <w:jc w:val="both"/>
        <w:rPr>
          <w:ins w:id="698" w:author="Emmanuel Thomas" w:date="2025-04-04T17:15:00Z"/>
        </w:rPr>
        <w:pPrChange w:id="699" w:author="Emmanuel Thomas" w:date="2025-04-04T17:17:00Z" w16du:dateUtc="2025-04-04T15:17:00Z">
          <w:pPr/>
        </w:pPrChange>
      </w:pPr>
    </w:p>
    <w:p w14:paraId="72BC2855" w14:textId="77777777" w:rsidR="00694D40" w:rsidRDefault="00694D40" w:rsidP="00694D40">
      <w:pPr>
        <w:jc w:val="both"/>
        <w:rPr>
          <w:ins w:id="700" w:author="Emmanuel Thomas" w:date="2025-04-04T17:17:00Z" w16du:dateUtc="2025-04-04T15:17:00Z"/>
        </w:rPr>
      </w:pPr>
      <w:ins w:id="701" w:author="Emmanuel Thomas" w:date="2025-04-04T17:15:00Z">
        <w:r w:rsidRPr="00694D40">
          <w:t xml:space="preserve">This statement seems to be confused about the meaning of "character set". As noted in </w:t>
        </w:r>
        <w:r w:rsidRPr="00694D40">
          <w:fldChar w:fldCharType="begin"/>
        </w:r>
        <w:r w:rsidRPr="00694D40">
          <w:instrText>HYPERLINK "https://www.ietf.org/rfc/rfc2130.txt" \o "https://www.ietf.org/rfc/rfc2130.txt"</w:instrText>
        </w:r>
        <w:r w:rsidRPr="00694D40">
          <w:fldChar w:fldCharType="separate"/>
        </w:r>
        <w:r w:rsidRPr="00694D40">
          <w:rPr>
            <w:rStyle w:val="Hyperlink"/>
          </w:rPr>
          <w:t>RFC2130</w:t>
        </w:r>
      </w:ins>
      <w:ins w:id="702" w:author="Emmanuel Thomas" w:date="2025-04-04T17:15:00Z" w16du:dateUtc="2025-04-04T15:15:00Z">
        <w:r w:rsidRPr="00694D40">
          <w:fldChar w:fldCharType="end"/>
        </w:r>
      </w:ins>
      <w:ins w:id="703" w:author="Emmanuel Thomas" w:date="2025-04-04T17:15:00Z">
        <w:r w:rsidRPr="00694D40">
          <w:t>, "character set" has been used with different meanings in different contexts. That document uses "Coded Character Set" unambiguously in a manner consistent with ISO/IEC 10646 and Unicode. This document should do likewise.</w:t>
        </w:r>
      </w:ins>
    </w:p>
    <w:p w14:paraId="675D4FFE" w14:textId="77777777" w:rsidR="00694D40" w:rsidRPr="00694D40" w:rsidRDefault="00694D40" w:rsidP="00694D40">
      <w:pPr>
        <w:jc w:val="both"/>
        <w:rPr>
          <w:ins w:id="704" w:author="Emmanuel Thomas" w:date="2025-04-04T17:15:00Z"/>
        </w:rPr>
        <w:pPrChange w:id="705" w:author="Emmanuel Thomas" w:date="2025-04-04T17:17:00Z" w16du:dateUtc="2025-04-04T15:17:00Z">
          <w:pPr/>
        </w:pPrChange>
      </w:pPr>
    </w:p>
    <w:p w14:paraId="37642A8F" w14:textId="77777777" w:rsidR="00694D40" w:rsidRPr="00694D40" w:rsidRDefault="00694D40" w:rsidP="00694D40">
      <w:pPr>
        <w:jc w:val="both"/>
        <w:rPr>
          <w:ins w:id="706" w:author="Emmanuel Thomas" w:date="2025-04-04T17:15:00Z"/>
        </w:rPr>
        <w:pPrChange w:id="707" w:author="Emmanuel Thomas" w:date="2025-04-04T17:17:00Z" w16du:dateUtc="2025-04-04T15:17:00Z">
          <w:pPr/>
        </w:pPrChange>
      </w:pPr>
      <w:ins w:id="708" w:author="Emmanuel Thomas" w:date="2025-04-04T17:15:00Z">
        <w:r w:rsidRPr="00694D40">
          <w:t xml:space="preserve">Since this document is referencing 10646, then "character set" should be understood in the nearest terminology of that standard, namely "Coded Character Set", in which case it is incorrect to state that this document doesn't specify a "character set": it does precisely that in clause 5.1 by specifying "the basic character set" and by reference to 10646, "Universal Coded Character Set". </w:t>
        </w:r>
      </w:ins>
    </w:p>
    <w:p w14:paraId="50DEBDF0" w14:textId="1BA9ADEF" w:rsidR="00694D40" w:rsidRPr="00694D40" w:rsidRDefault="00694D40" w:rsidP="00694D40">
      <w:pPr>
        <w:rPr>
          <w:ins w:id="709" w:author="Emmanuel Thomas" w:date="2025-04-04T17:15:00Z"/>
        </w:rPr>
      </w:pPr>
      <w:ins w:id="710" w:author="Emmanuel Thomas" w:date="2025-04-04T17:15:00Z">
        <w:r w:rsidRPr="00694D40">
          <w:t> </w:t>
        </w:r>
      </w:ins>
    </w:p>
    <w:p w14:paraId="0C75D876" w14:textId="65B56076" w:rsidR="00694D40" w:rsidRDefault="00694D40" w:rsidP="00694D40">
      <w:pPr>
        <w:pStyle w:val="Heading2"/>
        <w:rPr>
          <w:ins w:id="711" w:author="Emmanuel Thomas" w:date="2025-04-04T17:17:00Z" w16du:dateUtc="2025-04-04T15:17:00Z"/>
          <w:lang w:eastAsia="zh-CN"/>
        </w:rPr>
        <w:pPrChange w:id="712" w:author="Emmanuel Thomas" w:date="2025-04-04T17:17:00Z" w16du:dateUtc="2025-04-04T15:17:00Z">
          <w:pPr>
            <w:pStyle w:val="Heading2"/>
            <w:numPr>
              <w:numId w:val="35"/>
            </w:numPr>
          </w:pPr>
        </w:pPrChange>
      </w:pPr>
      <w:ins w:id="713" w:author="Emmanuel Thomas" w:date="2025-04-04T17:17:00Z" w16du:dateUtc="2025-04-04T15:17:00Z">
        <w:r>
          <w:rPr>
            <w:lang w:eastAsia="zh-CN"/>
          </w:rPr>
          <w:t>Comment #</w:t>
        </w:r>
        <w:r>
          <w:rPr>
            <w:lang w:eastAsia="zh-CN"/>
          </w:rPr>
          <w:t>5</w:t>
        </w:r>
      </w:ins>
    </w:p>
    <w:p w14:paraId="2EFEA76C" w14:textId="77777777" w:rsidR="00694D40" w:rsidRDefault="00694D40" w:rsidP="00694D40">
      <w:pPr>
        <w:jc w:val="both"/>
        <w:rPr>
          <w:ins w:id="714" w:author="Emmanuel Thomas" w:date="2025-04-04T17:17:00Z" w16du:dateUtc="2025-04-04T15:17:00Z"/>
        </w:rPr>
        <w:pPrChange w:id="715" w:author="Emmanuel Thomas" w:date="2025-04-04T17:17:00Z" w16du:dateUtc="2025-04-04T15:17:00Z">
          <w:pPr/>
        </w:pPrChange>
      </w:pPr>
      <w:ins w:id="716" w:author="Emmanuel Thomas" w:date="2025-04-04T17:15:00Z">
        <w:r w:rsidRPr="00694D40">
          <w:t xml:space="preserve">Regarding encoding, it's appropriate to state in 5.1 that the encoding for </w:t>
        </w:r>
        <w:r w:rsidRPr="00694D40">
          <w:rPr>
            <w:i/>
            <w:iCs/>
          </w:rPr>
          <w:t>an SDL specification in a file</w:t>
        </w:r>
        <w:r w:rsidRPr="00694D40">
          <w:t xml:space="preserve"> is not specified. But since an SDL description is specifying the format and interpretation of data bit streams, the encoding of strings is critical. Clause 6.6 addresses this. </w:t>
        </w:r>
      </w:ins>
    </w:p>
    <w:p w14:paraId="0FCFA3CA" w14:textId="77777777" w:rsidR="00694D40" w:rsidRPr="00694D40" w:rsidRDefault="00694D40" w:rsidP="00694D40">
      <w:pPr>
        <w:jc w:val="both"/>
        <w:rPr>
          <w:ins w:id="717" w:author="Emmanuel Thomas" w:date="2025-04-04T17:15:00Z"/>
        </w:rPr>
        <w:pPrChange w:id="718" w:author="Emmanuel Thomas" w:date="2025-04-04T17:17:00Z" w16du:dateUtc="2025-04-04T15:17:00Z">
          <w:pPr/>
        </w:pPrChange>
      </w:pPr>
    </w:p>
    <w:p w14:paraId="7A69A7EF" w14:textId="77777777" w:rsidR="00694D40" w:rsidRPr="00694D40" w:rsidRDefault="00694D40" w:rsidP="00694D40">
      <w:pPr>
        <w:jc w:val="both"/>
        <w:rPr>
          <w:ins w:id="719" w:author="Emmanuel Thomas" w:date="2025-04-04T17:15:00Z"/>
        </w:rPr>
        <w:pPrChange w:id="720" w:author="Emmanuel Thomas" w:date="2025-04-04T17:17:00Z" w16du:dateUtc="2025-04-04T15:17:00Z">
          <w:pPr/>
        </w:pPrChange>
      </w:pPr>
      <w:ins w:id="721" w:author="Emmanuel Thomas" w:date="2025-04-04T17:15:00Z">
        <w:r w:rsidRPr="00694D40">
          <w:t>However, I think the options in 6.6 for UCS encoding forms and encoding schemes could be a bit too limited. In particular, it does not permit use of the UTF-32 encoding form, and requires the byte order of UTF-16 encoding schemes to be disambiguated using BOM rather than being able to specify the encoding scheme directly in the SDL description. For instance, if one wanted to apply SDL to ISO/IEC 14496-22, then that would be a problem since that specifies that certain strings shall be represented in the UTF-16BE encoding scheme (cf. 11.3 of ISO/IEC 10646).</w:t>
        </w:r>
      </w:ins>
    </w:p>
    <w:p w14:paraId="425C6386" w14:textId="77777777" w:rsidR="00694D40" w:rsidRPr="00694D40" w:rsidRDefault="00694D40" w:rsidP="00694D40">
      <w:pPr>
        <w:rPr>
          <w:ins w:id="722" w:author="Emmanuel Thomas" w:date="2025-04-04T17:15:00Z"/>
        </w:rPr>
      </w:pPr>
      <w:ins w:id="723" w:author="Emmanuel Thomas" w:date="2025-04-04T17:15:00Z">
        <w:r w:rsidRPr="00694D40">
          <w:t> </w:t>
        </w:r>
      </w:ins>
    </w:p>
    <w:p w14:paraId="60118885" w14:textId="2CC270F4" w:rsidR="00694D40" w:rsidRPr="00694D40" w:rsidRDefault="00694D40" w:rsidP="00694D40">
      <w:pPr>
        <w:pStyle w:val="Heading2"/>
        <w:rPr>
          <w:ins w:id="724" w:author="Emmanuel Thomas" w:date="2025-04-04T17:15:00Z"/>
          <w:lang w:eastAsia="zh-CN"/>
        </w:rPr>
        <w:pPrChange w:id="725" w:author="Emmanuel Thomas" w:date="2025-04-04T17:17:00Z" w16du:dateUtc="2025-04-04T15:17:00Z">
          <w:pPr/>
        </w:pPrChange>
      </w:pPr>
      <w:ins w:id="726" w:author="Emmanuel Thomas" w:date="2025-04-04T17:17:00Z" w16du:dateUtc="2025-04-04T15:17:00Z">
        <w:r>
          <w:rPr>
            <w:lang w:eastAsia="zh-CN"/>
          </w:rPr>
          <w:t>Comment #</w:t>
        </w:r>
        <w:r>
          <w:rPr>
            <w:lang w:eastAsia="zh-CN"/>
          </w:rPr>
          <w:t>6</w:t>
        </w:r>
      </w:ins>
    </w:p>
    <w:p w14:paraId="3A2BAD95" w14:textId="77777777" w:rsidR="00694D40" w:rsidRDefault="00694D40" w:rsidP="00DC57BD">
      <w:pPr>
        <w:jc w:val="both"/>
        <w:rPr>
          <w:ins w:id="727" w:author="Emmanuel Thomas" w:date="2025-04-04T17:17:00Z" w16du:dateUtc="2025-04-04T15:17:00Z"/>
        </w:rPr>
        <w:pPrChange w:id="728" w:author="Emmanuel Thomas" w:date="2025-04-04T17:18:00Z" w16du:dateUtc="2025-04-04T15:18:00Z">
          <w:pPr/>
        </w:pPrChange>
      </w:pPr>
      <w:ins w:id="729" w:author="Emmanuel Thomas" w:date="2025-04-04T17:15:00Z">
        <w:r w:rsidRPr="00694D40">
          <w:t>Because this document is referring to UCS characters by numeric values (I'll assume code points are intended, not machine representations), 5.1 restricts far fewer characters than it probably should, and a lot of ambiguity is left.</w:t>
        </w:r>
      </w:ins>
    </w:p>
    <w:p w14:paraId="0A07D064" w14:textId="77777777" w:rsidR="00694D40" w:rsidRPr="00694D40" w:rsidRDefault="00694D40" w:rsidP="00DC57BD">
      <w:pPr>
        <w:jc w:val="both"/>
        <w:rPr>
          <w:ins w:id="730" w:author="Emmanuel Thomas" w:date="2025-04-04T17:15:00Z"/>
        </w:rPr>
        <w:pPrChange w:id="731" w:author="Emmanuel Thomas" w:date="2025-04-04T17:18:00Z" w16du:dateUtc="2025-04-04T15:18:00Z">
          <w:pPr/>
        </w:pPrChange>
      </w:pPr>
    </w:p>
    <w:p w14:paraId="55A9E310" w14:textId="6C1BDB57" w:rsidR="00694D40" w:rsidRDefault="00694D40" w:rsidP="00DC57BD">
      <w:pPr>
        <w:pStyle w:val="ListParagraph"/>
        <w:numPr>
          <w:ilvl w:val="0"/>
          <w:numId w:val="37"/>
        </w:numPr>
        <w:jc w:val="both"/>
        <w:rPr>
          <w:ins w:id="732" w:author="Emmanuel Thomas" w:date="2025-04-04T17:17:00Z" w16du:dateUtc="2025-04-04T15:17:00Z"/>
        </w:rPr>
        <w:pPrChange w:id="733" w:author="Emmanuel Thomas" w:date="2025-04-04T17:18:00Z" w16du:dateUtc="2025-04-04T15:18:00Z">
          <w:pPr>
            <w:pStyle w:val="ListParagraph"/>
            <w:numPr>
              <w:numId w:val="37"/>
            </w:numPr>
            <w:ind w:left="720" w:hanging="360"/>
          </w:pPr>
        </w:pPrChange>
      </w:pPr>
      <w:ins w:id="734" w:author="Emmanuel Thomas" w:date="2025-04-04T17:15:00Z">
        <w:r w:rsidRPr="00694D40">
          <w:t>10646 specifies a number of non-character code points. They probably should not be permitted in an SDL description or in string values, but this document does not restrict these.</w:t>
        </w:r>
      </w:ins>
    </w:p>
    <w:p w14:paraId="08680007" w14:textId="77777777" w:rsidR="00DC57BD" w:rsidRPr="00694D40" w:rsidRDefault="00DC57BD" w:rsidP="00DC57BD">
      <w:pPr>
        <w:jc w:val="both"/>
        <w:rPr>
          <w:ins w:id="735" w:author="Emmanuel Thomas" w:date="2025-04-04T17:15:00Z"/>
        </w:rPr>
        <w:pPrChange w:id="736" w:author="Emmanuel Thomas" w:date="2025-04-04T17:18:00Z" w16du:dateUtc="2025-04-04T15:18:00Z">
          <w:pPr/>
        </w:pPrChange>
      </w:pPr>
    </w:p>
    <w:p w14:paraId="2DBF48DD" w14:textId="77777777" w:rsidR="00694D40" w:rsidRPr="00694D40" w:rsidRDefault="00694D40" w:rsidP="00DC57BD">
      <w:pPr>
        <w:jc w:val="both"/>
        <w:rPr>
          <w:ins w:id="737" w:author="Emmanuel Thomas" w:date="2025-04-04T17:15:00Z"/>
        </w:rPr>
        <w:pPrChange w:id="738" w:author="Emmanuel Thomas" w:date="2025-04-04T17:18:00Z" w16du:dateUtc="2025-04-04T15:18:00Z">
          <w:pPr/>
        </w:pPrChange>
      </w:pPr>
      <w:ins w:id="739" w:author="Emmanuel Thomas" w:date="2025-04-04T17:15:00Z">
        <w:r w:rsidRPr="00694D40">
          <w:t>b) 10646 reserves code points D800 to DFFF for use in the UTF-16 encoding form. While it doesn't describe them as such, these are effectively non-character code points - that is, those code points will never be assigned to characters. Those _</w:t>
        </w:r>
        <w:r w:rsidRPr="00694D40">
          <w:rPr>
            <w:i/>
            <w:iCs/>
          </w:rPr>
          <w:t>code points</w:t>
        </w:r>
        <w:r w:rsidRPr="00694D40">
          <w:t>_ should not be referred to in an SDL description or in string literals, but this document does not restrict these.</w:t>
        </w:r>
      </w:ins>
    </w:p>
    <w:p w14:paraId="1E5B02D4" w14:textId="77777777" w:rsidR="00694D40" w:rsidRPr="00694D40" w:rsidRDefault="00694D40" w:rsidP="00DC57BD">
      <w:pPr>
        <w:jc w:val="both"/>
        <w:rPr>
          <w:ins w:id="740" w:author="Emmanuel Thomas" w:date="2025-04-04T17:15:00Z"/>
        </w:rPr>
        <w:pPrChange w:id="741" w:author="Emmanuel Thomas" w:date="2025-04-04T17:18:00Z" w16du:dateUtc="2025-04-04T15:18:00Z">
          <w:pPr/>
        </w:pPrChange>
      </w:pPr>
      <w:ins w:id="742" w:author="Emmanuel Thomas" w:date="2025-04-04T17:15:00Z">
        <w:r w:rsidRPr="00694D40">
          <w:t> </w:t>
        </w:r>
      </w:ins>
    </w:p>
    <w:p w14:paraId="24884FDE" w14:textId="77777777" w:rsidR="00694D40" w:rsidRPr="00694D40" w:rsidRDefault="00694D40" w:rsidP="00DC57BD">
      <w:pPr>
        <w:jc w:val="both"/>
        <w:rPr>
          <w:ins w:id="743" w:author="Emmanuel Thomas" w:date="2025-04-04T17:15:00Z"/>
        </w:rPr>
        <w:pPrChange w:id="744" w:author="Emmanuel Thomas" w:date="2025-04-04T17:18:00Z" w16du:dateUtc="2025-04-04T15:18:00Z">
          <w:pPr/>
        </w:pPrChange>
      </w:pPr>
      <w:ins w:id="745" w:author="Emmanuel Thomas" w:date="2025-04-04T17:15:00Z">
        <w:r w:rsidRPr="00694D40">
          <w:t xml:space="preserve">c) Clause 5.1 cites U+0000 to U+001F as restricted "non-printable characters", but UCS contains many other non-printable characters. </w:t>
        </w:r>
      </w:ins>
    </w:p>
    <w:p w14:paraId="1C6CAAC1" w14:textId="77777777" w:rsidR="00694D40" w:rsidRPr="00694D40" w:rsidRDefault="00694D40" w:rsidP="00DC57BD">
      <w:pPr>
        <w:numPr>
          <w:ilvl w:val="0"/>
          <w:numId w:val="26"/>
        </w:numPr>
        <w:jc w:val="both"/>
        <w:rPr>
          <w:ins w:id="746" w:author="Emmanuel Thomas" w:date="2025-04-04T17:15:00Z"/>
        </w:rPr>
        <w:pPrChange w:id="747" w:author="Emmanuel Thomas" w:date="2025-04-04T17:18:00Z" w16du:dateUtc="2025-04-04T15:18:00Z">
          <w:pPr>
            <w:numPr>
              <w:numId w:val="26"/>
            </w:numPr>
            <w:tabs>
              <w:tab w:val="num" w:pos="720"/>
            </w:tabs>
            <w:ind w:left="720" w:hanging="360"/>
          </w:pPr>
        </w:pPrChange>
      </w:pPr>
      <w:ins w:id="748" w:author="Emmanuel Thomas" w:date="2025-04-04T17:15:00Z">
        <w:r w:rsidRPr="00694D40">
          <w:t xml:space="preserve">Other JTC1/SC2 standards specified "C0" and "C1" control characters, and 0000 to 001F correspond to the C0 control characters only. The C1 controls are encoded as 0080 to 009F; clause 5.1 excludes 0085, but all of 0080 to 009F should be excluded from SDL descriptions. Also, 007F is also classified in UCS as a control character and should be excluded from SDL descriptions. </w:t>
        </w:r>
      </w:ins>
    </w:p>
    <w:p w14:paraId="0FDF5CF2" w14:textId="77777777" w:rsidR="00694D40" w:rsidRPr="00694D40" w:rsidRDefault="00694D40" w:rsidP="00DC57BD">
      <w:pPr>
        <w:numPr>
          <w:ilvl w:val="0"/>
          <w:numId w:val="27"/>
        </w:numPr>
        <w:jc w:val="both"/>
        <w:rPr>
          <w:ins w:id="749" w:author="Emmanuel Thomas" w:date="2025-04-04T17:15:00Z"/>
        </w:rPr>
        <w:pPrChange w:id="750" w:author="Emmanuel Thomas" w:date="2025-04-04T17:18:00Z" w16du:dateUtc="2025-04-04T15:18:00Z">
          <w:pPr>
            <w:numPr>
              <w:numId w:val="27"/>
            </w:numPr>
            <w:tabs>
              <w:tab w:val="num" w:pos="720"/>
            </w:tabs>
            <w:ind w:left="720" w:hanging="360"/>
          </w:pPr>
        </w:pPrChange>
      </w:pPr>
      <w:ins w:id="751" w:author="Emmanuel Thomas" w:date="2025-04-04T17:15:00Z">
        <w:r w:rsidRPr="00694D40">
          <w:t xml:space="preserve">UCS also has 170 format control characters </w:t>
        </w:r>
        <w:proofErr w:type="spellStart"/>
        <w:r w:rsidRPr="00694D40">
          <w:t>characters</w:t>
        </w:r>
        <w:proofErr w:type="spellEnd"/>
        <w:r w:rsidRPr="00694D40">
          <w:t xml:space="preserve"> - see </w:t>
        </w:r>
        <w:r w:rsidRPr="00694D40">
          <w:fldChar w:fldCharType="begin"/>
        </w:r>
        <w:r w:rsidRPr="00694D40">
          <w:instrText>HYPERLINK "https://util.unicode.org/UnicodeJsps/list-unicodeset.jsp?a=%5B%3Agc%3DCf%3A%5D&amp;g=&amp;i=" \o "https://util.unicode.org/UnicodeJsps/list-unicodeset.jsp?a=%5B%3Agc%3DCf%3A%5D&amp;g=&amp;i="</w:instrText>
        </w:r>
        <w:r w:rsidRPr="00694D40">
          <w:fldChar w:fldCharType="separate"/>
        </w:r>
        <w:r w:rsidRPr="00694D40">
          <w:rPr>
            <w:rStyle w:val="Hyperlink"/>
          </w:rPr>
          <w:t>this query</w:t>
        </w:r>
      </w:ins>
      <w:ins w:id="752" w:author="Emmanuel Thomas" w:date="2025-04-04T17:15:00Z" w16du:dateUtc="2025-04-04T15:15:00Z">
        <w:r w:rsidRPr="00694D40">
          <w:fldChar w:fldCharType="end"/>
        </w:r>
      </w:ins>
      <w:ins w:id="753" w:author="Emmanuel Thomas" w:date="2025-04-04T17:15:00Z">
        <w:r w:rsidRPr="00694D40">
          <w:t xml:space="preserve"> for the complete set. Some of these can potentially be problematic in an SDL description. </w:t>
        </w:r>
        <w:r w:rsidRPr="00694D40">
          <w:br/>
        </w:r>
        <w:r w:rsidRPr="00694D40">
          <w:br/>
          <w:t xml:space="preserve">In fact, some of these format controls can be **dangerous** in an SDL description if it is intended to be machine-readable; this is because the interpretation of the file by a human reviewer could be significantly different from the interpretation by a machine unless the tool used by the human reviewer implements particular security mitigations. See </w:t>
        </w:r>
        <w:r w:rsidRPr="00694D40">
          <w:fldChar w:fldCharType="begin"/>
        </w:r>
        <w:r w:rsidRPr="00694D40">
          <w:instrText>HYPERLINK "https://www.unicode.org/reports/tr55/" \o "https://www.unicode.org/reports/tr55/"</w:instrText>
        </w:r>
        <w:r w:rsidRPr="00694D40">
          <w:fldChar w:fldCharType="separate"/>
        </w:r>
        <w:r w:rsidRPr="00694D40">
          <w:rPr>
            <w:rStyle w:val="Hyperlink"/>
          </w:rPr>
          <w:t xml:space="preserve">Unicode Technical Standard #55, </w:t>
        </w:r>
        <w:r w:rsidRPr="00694D40">
          <w:rPr>
            <w:rStyle w:val="Hyperlink"/>
            <w:i/>
            <w:iCs/>
          </w:rPr>
          <w:t>Unicode Source Code Handling</w:t>
        </w:r>
      </w:ins>
      <w:ins w:id="754" w:author="Emmanuel Thomas" w:date="2025-04-04T17:15:00Z" w16du:dateUtc="2025-04-04T15:15:00Z">
        <w:r w:rsidRPr="00694D40">
          <w:fldChar w:fldCharType="end"/>
        </w:r>
      </w:ins>
      <w:ins w:id="755" w:author="Emmanuel Thomas" w:date="2025-04-04T17:15:00Z">
        <w:r w:rsidRPr="00694D40">
          <w:t xml:space="preserve"> for details.</w:t>
        </w:r>
      </w:ins>
    </w:p>
    <w:p w14:paraId="06FD778D" w14:textId="77777777" w:rsidR="00694D40" w:rsidRPr="00694D40" w:rsidRDefault="00694D40" w:rsidP="00DC57BD">
      <w:pPr>
        <w:numPr>
          <w:ilvl w:val="0"/>
          <w:numId w:val="28"/>
        </w:numPr>
        <w:jc w:val="both"/>
        <w:rPr>
          <w:ins w:id="756" w:author="Emmanuel Thomas" w:date="2025-04-04T17:15:00Z"/>
        </w:rPr>
        <w:pPrChange w:id="757" w:author="Emmanuel Thomas" w:date="2025-04-04T17:18:00Z" w16du:dateUtc="2025-04-04T15:18:00Z">
          <w:pPr>
            <w:numPr>
              <w:numId w:val="28"/>
            </w:numPr>
            <w:tabs>
              <w:tab w:val="num" w:pos="720"/>
            </w:tabs>
            <w:ind w:left="720" w:hanging="360"/>
          </w:pPr>
        </w:pPrChange>
      </w:pPr>
      <w:ins w:id="758" w:author="Emmanuel Thomas" w:date="2025-04-04T17:15:00Z">
        <w:r w:rsidRPr="00694D40">
          <w:t>UCS characters U+FFFC OBJECT REPLACEMENT CHARACTER and U+FFFD REPLACEMENT CHARACTER are not classified as control characters, but they should not be permitted in an SDL description: there's no useful scenario for them in an SDL description, and their use could only be confusing.</w:t>
        </w:r>
      </w:ins>
    </w:p>
    <w:p w14:paraId="44E00236" w14:textId="77777777" w:rsidR="00694D40" w:rsidRPr="00694D40" w:rsidRDefault="00694D40" w:rsidP="00DC57BD">
      <w:pPr>
        <w:numPr>
          <w:ilvl w:val="0"/>
          <w:numId w:val="29"/>
        </w:numPr>
        <w:jc w:val="both"/>
        <w:rPr>
          <w:ins w:id="759" w:author="Emmanuel Thomas" w:date="2025-04-04T17:15:00Z"/>
        </w:rPr>
        <w:pPrChange w:id="760" w:author="Emmanuel Thomas" w:date="2025-04-04T17:18:00Z" w16du:dateUtc="2025-04-04T15:18:00Z">
          <w:pPr>
            <w:numPr>
              <w:numId w:val="29"/>
            </w:numPr>
            <w:tabs>
              <w:tab w:val="num" w:pos="720"/>
            </w:tabs>
            <w:ind w:left="720" w:hanging="360"/>
          </w:pPr>
        </w:pPrChange>
      </w:pPr>
      <w:ins w:id="761" w:author="Emmanuel Thomas" w:date="2025-04-04T17:15:00Z">
        <w:r w:rsidRPr="00694D40">
          <w:t>UCS also includes other layout control characters that are not classified as control characters per se, but that are used to control visual presentation in certain situations and that, on their own, are not visible. At least the following probably should not be permitted in an SDL description:</w:t>
        </w:r>
      </w:ins>
    </w:p>
    <w:p w14:paraId="60C1AEFA" w14:textId="77777777" w:rsidR="00694D40" w:rsidRPr="00694D40" w:rsidRDefault="00694D40" w:rsidP="00DC57BD">
      <w:pPr>
        <w:numPr>
          <w:ilvl w:val="1"/>
          <w:numId w:val="30"/>
        </w:numPr>
        <w:jc w:val="both"/>
        <w:rPr>
          <w:ins w:id="762" w:author="Emmanuel Thomas" w:date="2025-04-04T17:15:00Z"/>
        </w:rPr>
        <w:pPrChange w:id="763" w:author="Emmanuel Thomas" w:date="2025-04-04T17:18:00Z" w16du:dateUtc="2025-04-04T15:18:00Z">
          <w:pPr>
            <w:numPr>
              <w:ilvl w:val="1"/>
              <w:numId w:val="30"/>
            </w:numPr>
            <w:tabs>
              <w:tab w:val="num" w:pos="1440"/>
            </w:tabs>
            <w:ind w:left="1440" w:hanging="360"/>
          </w:pPr>
        </w:pPrChange>
      </w:pPr>
      <w:ins w:id="764" w:author="Emmanuel Thomas" w:date="2025-04-04T17:15:00Z">
        <w:r w:rsidRPr="00694D40">
          <w:t>U+00AD SOFT HYPHEN</w:t>
        </w:r>
      </w:ins>
    </w:p>
    <w:p w14:paraId="0162931A" w14:textId="77777777" w:rsidR="00694D40" w:rsidRPr="00694D40" w:rsidRDefault="00694D40" w:rsidP="00DC57BD">
      <w:pPr>
        <w:numPr>
          <w:ilvl w:val="1"/>
          <w:numId w:val="30"/>
        </w:numPr>
        <w:jc w:val="both"/>
        <w:rPr>
          <w:ins w:id="765" w:author="Emmanuel Thomas" w:date="2025-04-04T17:15:00Z"/>
        </w:rPr>
        <w:pPrChange w:id="766" w:author="Emmanuel Thomas" w:date="2025-04-04T17:18:00Z" w16du:dateUtc="2025-04-04T15:18:00Z">
          <w:pPr>
            <w:numPr>
              <w:ilvl w:val="1"/>
              <w:numId w:val="30"/>
            </w:numPr>
            <w:tabs>
              <w:tab w:val="num" w:pos="1440"/>
            </w:tabs>
            <w:ind w:left="1440" w:hanging="360"/>
          </w:pPr>
        </w:pPrChange>
      </w:pPr>
      <w:ins w:id="767" w:author="Emmanuel Thomas" w:date="2025-04-04T17:15:00Z">
        <w:r w:rsidRPr="00694D40">
          <w:t>U+034F COMBINING GRAPHEME JOINER</w:t>
        </w:r>
      </w:ins>
    </w:p>
    <w:p w14:paraId="3DB1FD99" w14:textId="77777777" w:rsidR="00694D40" w:rsidRPr="00694D40" w:rsidRDefault="00694D40" w:rsidP="00DC57BD">
      <w:pPr>
        <w:numPr>
          <w:ilvl w:val="1"/>
          <w:numId w:val="30"/>
        </w:numPr>
        <w:jc w:val="both"/>
        <w:rPr>
          <w:ins w:id="768" w:author="Emmanuel Thomas" w:date="2025-04-04T17:15:00Z"/>
        </w:rPr>
        <w:pPrChange w:id="769" w:author="Emmanuel Thomas" w:date="2025-04-04T17:18:00Z" w16du:dateUtc="2025-04-04T15:18:00Z">
          <w:pPr>
            <w:numPr>
              <w:ilvl w:val="1"/>
              <w:numId w:val="30"/>
            </w:numPr>
            <w:tabs>
              <w:tab w:val="num" w:pos="1440"/>
            </w:tabs>
            <w:ind w:left="1440" w:hanging="360"/>
          </w:pPr>
        </w:pPrChange>
      </w:pPr>
      <w:ins w:id="770" w:author="Emmanuel Thomas" w:date="2025-04-04T17:15:00Z">
        <w:r w:rsidRPr="00694D40">
          <w:t>U+200B ZERO WIDTH SPACE</w:t>
        </w:r>
      </w:ins>
    </w:p>
    <w:p w14:paraId="705AB66A" w14:textId="77777777" w:rsidR="00694D40" w:rsidRPr="00694D40" w:rsidRDefault="00694D40" w:rsidP="00DC57BD">
      <w:pPr>
        <w:numPr>
          <w:ilvl w:val="1"/>
          <w:numId w:val="30"/>
        </w:numPr>
        <w:jc w:val="both"/>
        <w:rPr>
          <w:ins w:id="771" w:author="Emmanuel Thomas" w:date="2025-04-04T17:15:00Z"/>
        </w:rPr>
        <w:pPrChange w:id="772" w:author="Emmanuel Thomas" w:date="2025-04-04T17:18:00Z" w16du:dateUtc="2025-04-04T15:18:00Z">
          <w:pPr>
            <w:numPr>
              <w:ilvl w:val="1"/>
              <w:numId w:val="30"/>
            </w:numPr>
            <w:tabs>
              <w:tab w:val="num" w:pos="1440"/>
            </w:tabs>
            <w:ind w:left="1440" w:hanging="360"/>
          </w:pPr>
        </w:pPrChange>
      </w:pPr>
      <w:ins w:id="773" w:author="Emmanuel Thomas" w:date="2025-04-04T17:15:00Z">
        <w:r w:rsidRPr="00694D40">
          <w:t>U+200C ZERO WIDTH NON-JOINER and U+200D ZERO WIDTH JOINER</w:t>
        </w:r>
      </w:ins>
    </w:p>
    <w:p w14:paraId="6314F206" w14:textId="77777777" w:rsidR="00694D40" w:rsidRPr="00694D40" w:rsidRDefault="00694D40" w:rsidP="00DC57BD">
      <w:pPr>
        <w:numPr>
          <w:ilvl w:val="1"/>
          <w:numId w:val="30"/>
        </w:numPr>
        <w:jc w:val="both"/>
        <w:rPr>
          <w:ins w:id="774" w:author="Emmanuel Thomas" w:date="2025-04-04T17:15:00Z"/>
        </w:rPr>
        <w:pPrChange w:id="775" w:author="Emmanuel Thomas" w:date="2025-04-04T17:18:00Z" w16du:dateUtc="2025-04-04T15:18:00Z">
          <w:pPr>
            <w:numPr>
              <w:ilvl w:val="1"/>
              <w:numId w:val="30"/>
            </w:numPr>
            <w:tabs>
              <w:tab w:val="num" w:pos="1440"/>
            </w:tabs>
            <w:ind w:left="1440" w:hanging="360"/>
          </w:pPr>
        </w:pPrChange>
      </w:pPr>
      <w:ins w:id="776" w:author="Emmanuel Thomas" w:date="2025-04-04T17:15:00Z">
        <w:r w:rsidRPr="00694D40">
          <w:t>U+FE00..U+FE0F, U+E0100 VARIATION SELECTOR-1 .. U+E01EF VARIATION SELECTOR-256</w:t>
        </w:r>
      </w:ins>
    </w:p>
    <w:p w14:paraId="3595B136" w14:textId="77777777" w:rsidR="00694D40" w:rsidRPr="00694D40" w:rsidRDefault="00694D40" w:rsidP="00DC57BD">
      <w:pPr>
        <w:numPr>
          <w:ilvl w:val="1"/>
          <w:numId w:val="30"/>
        </w:numPr>
        <w:jc w:val="both"/>
        <w:rPr>
          <w:ins w:id="777" w:author="Emmanuel Thomas" w:date="2025-04-04T17:15:00Z"/>
        </w:rPr>
        <w:pPrChange w:id="778" w:author="Emmanuel Thomas" w:date="2025-04-04T17:18:00Z" w16du:dateUtc="2025-04-04T15:18:00Z">
          <w:pPr>
            <w:numPr>
              <w:ilvl w:val="1"/>
              <w:numId w:val="30"/>
            </w:numPr>
            <w:tabs>
              <w:tab w:val="num" w:pos="1440"/>
            </w:tabs>
            <w:ind w:left="1440" w:hanging="360"/>
          </w:pPr>
        </w:pPrChange>
      </w:pPr>
      <w:ins w:id="779" w:author="Emmanuel Thomas" w:date="2025-04-04T17:15:00Z">
        <w:r w:rsidRPr="00694D40">
          <w:rPr>
            <w:lang w:val="de-DE"/>
          </w:rPr>
          <w:t xml:space="preserve">Tag </w:t>
        </w:r>
        <w:proofErr w:type="spellStart"/>
        <w:r w:rsidRPr="00694D40">
          <w:rPr>
            <w:lang w:val="de-DE"/>
          </w:rPr>
          <w:t>characters</w:t>
        </w:r>
        <w:proofErr w:type="spellEnd"/>
        <w:r w:rsidRPr="00694D40">
          <w:rPr>
            <w:lang w:val="de-DE"/>
          </w:rPr>
          <w:t xml:space="preserve"> U+E0020 TAG SPACE .. </w:t>
        </w:r>
        <w:r w:rsidRPr="00694D40">
          <w:t>U+E007F CANCEL TAG</w:t>
        </w:r>
      </w:ins>
    </w:p>
    <w:p w14:paraId="4ABC4713" w14:textId="77777777" w:rsidR="00694D40" w:rsidRPr="00694D40" w:rsidRDefault="00694D40" w:rsidP="00DC57BD">
      <w:pPr>
        <w:jc w:val="both"/>
        <w:rPr>
          <w:ins w:id="780" w:author="Emmanuel Thomas" w:date="2025-04-04T17:15:00Z"/>
        </w:rPr>
        <w:pPrChange w:id="781" w:author="Emmanuel Thomas" w:date="2025-04-04T17:18:00Z" w16du:dateUtc="2025-04-04T15:18:00Z">
          <w:pPr/>
        </w:pPrChange>
      </w:pPr>
      <w:ins w:id="782" w:author="Emmanuel Thomas" w:date="2025-04-04T17:15:00Z">
        <w:r w:rsidRPr="00694D40">
          <w:fldChar w:fldCharType="begin"/>
        </w:r>
        <w:r w:rsidRPr="00694D40">
          <w:instrText>HYPERLINK "https://util.unicode.org/UnicodeJsps/list-unicodeset.jsp?a=%5B%3ADefault_Ignorable_Code_Point%3A%5D&amp;g=&amp;i=" \o "https://util.unicode.org/UnicodeJsps/list-unicodeset.jsp?a=%5B%3ADefault_Ignorable_Code_Point%3A%5D&amp;g=&amp;i="</w:instrText>
        </w:r>
        <w:r w:rsidRPr="00694D40">
          <w:fldChar w:fldCharType="separate"/>
        </w:r>
        <w:r w:rsidRPr="00694D40">
          <w:rPr>
            <w:rStyle w:val="Hyperlink"/>
          </w:rPr>
          <w:t>This query</w:t>
        </w:r>
      </w:ins>
      <w:ins w:id="783" w:author="Emmanuel Thomas" w:date="2025-04-04T17:15:00Z" w16du:dateUtc="2025-04-04T15:15:00Z">
        <w:r w:rsidRPr="00694D40">
          <w:fldChar w:fldCharType="end"/>
        </w:r>
      </w:ins>
      <w:ins w:id="784" w:author="Emmanuel Thomas" w:date="2025-04-04T17:15:00Z">
        <w:r w:rsidRPr="00694D40">
          <w:t xml:space="preserve"> shows code points that are classified as Default Ignorable; any of the assigned characters are non-printing at least in isolation if not in all contexts.</w:t>
        </w:r>
      </w:ins>
    </w:p>
    <w:p w14:paraId="33FF714E" w14:textId="77777777" w:rsidR="00694D40" w:rsidRPr="00694D40" w:rsidRDefault="00694D40" w:rsidP="00694D40">
      <w:pPr>
        <w:rPr>
          <w:ins w:id="785" w:author="Emmanuel Thomas" w:date="2025-04-04T17:15:00Z"/>
        </w:rPr>
      </w:pPr>
      <w:ins w:id="786" w:author="Emmanuel Thomas" w:date="2025-04-04T17:15:00Z">
        <w:r w:rsidRPr="00694D40">
          <w:t> </w:t>
        </w:r>
      </w:ins>
    </w:p>
    <w:p w14:paraId="7D225322" w14:textId="205BD972" w:rsidR="00DC57BD" w:rsidRDefault="00DC57BD" w:rsidP="00DC57BD">
      <w:pPr>
        <w:pStyle w:val="Heading2"/>
        <w:rPr>
          <w:ins w:id="787" w:author="Emmanuel Thomas" w:date="2025-04-04T17:17:00Z" w16du:dateUtc="2025-04-04T15:17:00Z"/>
          <w:lang w:eastAsia="zh-CN"/>
        </w:rPr>
        <w:pPrChange w:id="788" w:author="Emmanuel Thomas" w:date="2025-04-04T17:18:00Z" w16du:dateUtc="2025-04-04T15:18:00Z">
          <w:pPr>
            <w:pStyle w:val="Heading2"/>
            <w:numPr>
              <w:numId w:val="38"/>
            </w:numPr>
          </w:pPr>
        </w:pPrChange>
      </w:pPr>
      <w:ins w:id="789" w:author="Emmanuel Thomas" w:date="2025-04-04T17:17:00Z" w16du:dateUtc="2025-04-04T15:17:00Z">
        <w:r>
          <w:rPr>
            <w:lang w:eastAsia="zh-CN"/>
          </w:rPr>
          <w:t>Comment #</w:t>
        </w:r>
        <w:r>
          <w:rPr>
            <w:lang w:eastAsia="zh-CN"/>
          </w:rPr>
          <w:t>7</w:t>
        </w:r>
      </w:ins>
    </w:p>
    <w:p w14:paraId="0DA21705" w14:textId="77777777" w:rsidR="00DC57BD" w:rsidRDefault="00694D40" w:rsidP="00DC57BD">
      <w:pPr>
        <w:jc w:val="both"/>
        <w:rPr>
          <w:ins w:id="790" w:author="Emmanuel Thomas" w:date="2025-04-04T17:18:00Z" w16du:dateUtc="2025-04-04T15:18:00Z"/>
        </w:rPr>
      </w:pPr>
      <w:ins w:id="791" w:author="Emmanuel Thomas" w:date="2025-04-04T17:15:00Z">
        <w:r w:rsidRPr="00694D40">
          <w:t>Clause 5.5 states that identifiers "may be comprised of ... Latin alphabetic characters". This clause doesn't mention that the set so-defined is not a stable set, but can grow and has grown over time with new UCS versions.</w:t>
        </w:r>
      </w:ins>
    </w:p>
    <w:p w14:paraId="0BE6EEA1" w14:textId="77777777" w:rsidR="00DC57BD" w:rsidRDefault="00DC57BD" w:rsidP="00DC57BD">
      <w:pPr>
        <w:jc w:val="both"/>
        <w:rPr>
          <w:ins w:id="792" w:author="Emmanuel Thomas" w:date="2025-04-04T17:18:00Z" w16du:dateUtc="2025-04-04T15:18:00Z"/>
        </w:rPr>
      </w:pPr>
    </w:p>
    <w:p w14:paraId="4E5CE334" w14:textId="27914A95" w:rsidR="00694D40" w:rsidRDefault="00694D40" w:rsidP="00DC57BD">
      <w:pPr>
        <w:jc w:val="both"/>
        <w:rPr>
          <w:ins w:id="793" w:author="Emmanuel Thomas" w:date="2025-04-04T17:18:00Z" w16du:dateUtc="2025-04-04T15:18:00Z"/>
        </w:rPr>
      </w:pPr>
      <w:ins w:id="794" w:author="Emmanuel Thomas" w:date="2025-04-04T17:15:00Z">
        <w:r w:rsidRPr="00694D40">
          <w:fldChar w:fldCharType="begin"/>
        </w:r>
        <w:r w:rsidRPr="00694D40">
          <w:instrText>HYPERLINK "https://util.unicode.org/UnicodeJsps/list-unicodeset.jsp?a=%5B%3Asc%3DLatn%3A%5D%26%5B%3Agc%3DL%3A%5D&amp;g=age&amp;i=gc" \o "https://util.unicode.org/UnicodeJsps/list-unicodeset.jsp?a=%5B%3Asc%3DLatn%3A%5D%26%5B%3Agc%3DL%3A%5D&amp;g=age&amp;i=gc"</w:instrText>
        </w:r>
        <w:r w:rsidRPr="00694D40">
          <w:fldChar w:fldCharType="separate"/>
        </w:r>
        <w:r w:rsidRPr="00694D40">
          <w:rPr>
            <w:rStyle w:val="Hyperlink"/>
          </w:rPr>
          <w:t>This query</w:t>
        </w:r>
      </w:ins>
      <w:ins w:id="795" w:author="Emmanuel Thomas" w:date="2025-04-04T17:15:00Z" w16du:dateUtc="2025-04-04T15:15:00Z">
        <w:r w:rsidRPr="00694D40">
          <w:fldChar w:fldCharType="end"/>
        </w:r>
      </w:ins>
      <w:ins w:id="796" w:author="Emmanuel Thomas" w:date="2025-04-04T17:15:00Z">
        <w:r w:rsidRPr="00694D40">
          <w:t xml:space="preserve"> lists all 1,448 Latin alphabetic characters grouped by age (Unicode version), showing how that set has grown over time. If an implementation is parsing an SDL description in a machine-readable file, then it could need to know whether it should expect a stable identifier space. </w:t>
        </w:r>
        <w:r w:rsidRPr="00694D40">
          <w:fldChar w:fldCharType="begin"/>
        </w:r>
        <w:r w:rsidRPr="00694D40">
          <w:instrText>HYPERLINK "https://www.unicode.org/reports/tr31/" \o "https://www.unicode.org/reports/tr31/"</w:instrText>
        </w:r>
        <w:r w:rsidRPr="00694D40">
          <w:fldChar w:fldCharType="separate"/>
        </w:r>
        <w:r w:rsidRPr="00694D40">
          <w:rPr>
            <w:rStyle w:val="Hyperlink"/>
          </w:rPr>
          <w:t xml:space="preserve">Unicode Standard Annes #31, </w:t>
        </w:r>
        <w:r w:rsidRPr="00694D40">
          <w:rPr>
            <w:rStyle w:val="Hyperlink"/>
            <w:i/>
            <w:iCs/>
          </w:rPr>
          <w:t>Unicode Identifiers and Syntax</w:t>
        </w:r>
      </w:ins>
      <w:ins w:id="797" w:author="Emmanuel Thomas" w:date="2025-04-04T17:15:00Z" w16du:dateUtc="2025-04-04T15:15:00Z">
        <w:r w:rsidRPr="00694D40">
          <w:fldChar w:fldCharType="end"/>
        </w:r>
      </w:ins>
      <w:ins w:id="798" w:author="Emmanuel Thomas" w:date="2025-04-04T17:15:00Z">
        <w:r w:rsidRPr="00694D40">
          <w:t>, discusses such issues (summarized in the Introduction). If the intent that identifiers can only use the Latin letters specified as part of the "basic" character set defined in clause 5.1, then it should be explicit about that; but if identifiers can use other Latin characters in the UCS, then it should address the issue of stability.</w:t>
        </w:r>
      </w:ins>
    </w:p>
    <w:p w14:paraId="369839DA" w14:textId="77777777" w:rsidR="00DC57BD" w:rsidRPr="00694D40" w:rsidRDefault="00DC57BD" w:rsidP="00DC57BD">
      <w:pPr>
        <w:jc w:val="both"/>
        <w:rPr>
          <w:ins w:id="799" w:author="Emmanuel Thomas" w:date="2025-04-04T17:15:00Z"/>
        </w:rPr>
        <w:pPrChange w:id="800" w:author="Emmanuel Thomas" w:date="2025-04-04T17:18:00Z" w16du:dateUtc="2025-04-04T15:18:00Z">
          <w:pPr/>
        </w:pPrChange>
      </w:pPr>
    </w:p>
    <w:p w14:paraId="4D875F99" w14:textId="28324944" w:rsidR="005B026E" w:rsidRPr="00694D40" w:rsidRDefault="00694D40" w:rsidP="005F734A">
      <w:pPr>
        <w:jc w:val="both"/>
        <w:rPr>
          <w:rPrChange w:id="801" w:author="Emmanuel Thomas" w:date="2025-04-04T17:15:00Z" w16du:dateUtc="2025-04-04T15:15:00Z">
            <w:rPr>
              <w:lang w:val="en-GB" w:eastAsia="zh-CN"/>
            </w:rPr>
          </w:rPrChange>
        </w:rPr>
        <w:pPrChange w:id="802" w:author="Emmanuel Thomas" w:date="2025-04-04T17:23:00Z" w16du:dateUtc="2025-04-04T15:23:00Z">
          <w:pPr/>
        </w:pPrChange>
      </w:pPr>
      <w:ins w:id="803" w:author="Emmanuel Thomas" w:date="2025-04-04T17:15:00Z">
        <w:r w:rsidRPr="00694D40">
          <w:t xml:space="preserve">That clause also states that identifiers may include "digits" but isn't explicit by what that means. Clause 5.1 lists "0 .. 9" as part of the "basic" character set; if that's all that's intended, then that should be stated explicitly. Otherwise, </w:t>
        </w:r>
        <w:r w:rsidRPr="00694D40">
          <w:fldChar w:fldCharType="begin"/>
        </w:r>
        <w:r w:rsidRPr="00694D40">
          <w:instrText>HYPERLINK "https://util.unicode.org/UnicodeJsps/list-unicodeset.jsp?a=%5B%3Agc%3DNd%3A%5D&amp;g=&amp;i=gc" \o "https://util.unicode.org/UnicodeJsps/list-unicodeset.jsp?a=%5B%3Agc%3DNd%3A%5D&amp;g=&amp;i=gc"</w:instrText>
        </w:r>
        <w:r w:rsidRPr="00694D40">
          <w:fldChar w:fldCharType="separate"/>
        </w:r>
        <w:r w:rsidRPr="00694D40">
          <w:rPr>
            <w:rStyle w:val="Hyperlink"/>
          </w:rPr>
          <w:t>this query</w:t>
        </w:r>
      </w:ins>
      <w:ins w:id="804" w:author="Emmanuel Thomas" w:date="2025-04-04T17:15:00Z" w16du:dateUtc="2025-04-04T15:15:00Z">
        <w:r w:rsidRPr="00694D40">
          <w:fldChar w:fldCharType="end"/>
        </w:r>
      </w:ins>
      <w:ins w:id="805" w:author="Emmanuel Thomas" w:date="2025-04-04T17:15:00Z">
        <w:r w:rsidRPr="00694D40">
          <w:t xml:space="preserve"> shows all UCS characters classified as digits. (Btw, that set can also grow over time.)</w:t>
        </w:r>
      </w:ins>
    </w:p>
    <w:sectPr w:rsidR="005B026E" w:rsidRPr="00694D40" w:rsidSect="00BC1590">
      <w:headerReference w:type="default" r:id="rId15"/>
      <w:footerReference w:type="default" r:id="rId1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F840A" w14:textId="77777777" w:rsidR="00344087" w:rsidRDefault="00344087" w:rsidP="009E784A">
      <w:r>
        <w:separator/>
      </w:r>
    </w:p>
  </w:endnote>
  <w:endnote w:type="continuationSeparator" w:id="0">
    <w:p w14:paraId="258BDA02" w14:textId="77777777" w:rsidR="00344087" w:rsidRDefault="00344087" w:rsidP="009E784A">
      <w:r>
        <w:continuationSeparator/>
      </w:r>
    </w:p>
  </w:endnote>
  <w:endnote w:type="continuationNotice" w:id="1">
    <w:p w14:paraId="409023E7" w14:textId="77777777" w:rsidR="00344087" w:rsidRDefault="003440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urierNewPSMT">
    <w:altName w:val="Courier New"/>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BA565" w14:textId="77777777" w:rsidR="005E1C0A" w:rsidRPr="00E0681D" w:rsidRDefault="005E1C0A"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D905E" w14:textId="77777777" w:rsidR="00344087" w:rsidRDefault="00344087" w:rsidP="009E784A">
      <w:r>
        <w:separator/>
      </w:r>
    </w:p>
  </w:footnote>
  <w:footnote w:type="continuationSeparator" w:id="0">
    <w:p w14:paraId="1BA15E53" w14:textId="77777777" w:rsidR="00344087" w:rsidRDefault="00344087" w:rsidP="009E784A">
      <w:r>
        <w:continuationSeparator/>
      </w:r>
    </w:p>
  </w:footnote>
  <w:footnote w:type="continuationNotice" w:id="1">
    <w:p w14:paraId="2903C3F3" w14:textId="77777777" w:rsidR="00344087" w:rsidRDefault="003440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0DE65" w14:textId="77777777" w:rsidR="005E1C0A" w:rsidRPr="00E0681D" w:rsidRDefault="005E1C0A"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30993"/>
    <w:multiLevelType w:val="multilevel"/>
    <w:tmpl w:val="D9BA32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634B85"/>
    <w:multiLevelType w:val="hybridMultilevel"/>
    <w:tmpl w:val="DB387E7E"/>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D515E1D"/>
    <w:multiLevelType w:val="multilevel"/>
    <w:tmpl w:val="6BFE8A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7C5244"/>
    <w:multiLevelType w:val="multilevel"/>
    <w:tmpl w:val="BEF680D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F2653CF"/>
    <w:multiLevelType w:val="hybridMultilevel"/>
    <w:tmpl w:val="0B62F750"/>
    <w:lvl w:ilvl="0" w:tplc="BF3CD638">
      <w:start w:val="1"/>
      <w:numFmt w:val="decimal"/>
      <w:lvlText w:val="%1."/>
      <w:lvlJc w:val="left"/>
      <w:pPr>
        <w:ind w:left="720" w:hanging="360"/>
      </w:pPr>
      <w:rPr>
        <w:rFonts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693299"/>
    <w:multiLevelType w:val="multilevel"/>
    <w:tmpl w:val="C2E0A6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7D14C6"/>
    <w:multiLevelType w:val="hybridMultilevel"/>
    <w:tmpl w:val="283CFA54"/>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2EA6BB4"/>
    <w:multiLevelType w:val="hybridMultilevel"/>
    <w:tmpl w:val="71C064AE"/>
    <w:lvl w:ilvl="0" w:tplc="BF3CD638">
      <w:start w:val="1"/>
      <w:numFmt w:val="decimal"/>
      <w:lvlText w:val="%1."/>
      <w:lvlJc w:val="left"/>
      <w:pPr>
        <w:ind w:left="720" w:hanging="360"/>
      </w:pPr>
      <w:rPr>
        <w:rFonts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3E06491"/>
    <w:multiLevelType w:val="hybridMultilevel"/>
    <w:tmpl w:val="4F2806F2"/>
    <w:lvl w:ilvl="0" w:tplc="FFFFFFFF">
      <w:start w:val="1"/>
      <w:numFmt w:val="decimal"/>
      <w:lvlText w:val="%1."/>
      <w:lvlJc w:val="left"/>
      <w:pPr>
        <w:ind w:left="464" w:hanging="360"/>
      </w:pPr>
      <w:rPr>
        <w:rFonts w:hint="default"/>
      </w:rPr>
    </w:lvl>
    <w:lvl w:ilvl="1" w:tplc="FFFFFFFF" w:tentative="1">
      <w:start w:val="1"/>
      <w:numFmt w:val="lowerLetter"/>
      <w:lvlText w:val="%2."/>
      <w:lvlJc w:val="left"/>
      <w:pPr>
        <w:ind w:left="1184" w:hanging="360"/>
      </w:pPr>
    </w:lvl>
    <w:lvl w:ilvl="2" w:tplc="FFFFFFFF" w:tentative="1">
      <w:start w:val="1"/>
      <w:numFmt w:val="lowerRoman"/>
      <w:lvlText w:val="%3."/>
      <w:lvlJc w:val="right"/>
      <w:pPr>
        <w:ind w:left="1904" w:hanging="180"/>
      </w:pPr>
    </w:lvl>
    <w:lvl w:ilvl="3" w:tplc="FFFFFFFF" w:tentative="1">
      <w:start w:val="1"/>
      <w:numFmt w:val="decimal"/>
      <w:lvlText w:val="%4."/>
      <w:lvlJc w:val="left"/>
      <w:pPr>
        <w:ind w:left="2624" w:hanging="360"/>
      </w:pPr>
    </w:lvl>
    <w:lvl w:ilvl="4" w:tplc="FFFFFFFF" w:tentative="1">
      <w:start w:val="1"/>
      <w:numFmt w:val="lowerLetter"/>
      <w:lvlText w:val="%5."/>
      <w:lvlJc w:val="left"/>
      <w:pPr>
        <w:ind w:left="3344" w:hanging="360"/>
      </w:pPr>
    </w:lvl>
    <w:lvl w:ilvl="5" w:tplc="FFFFFFFF" w:tentative="1">
      <w:start w:val="1"/>
      <w:numFmt w:val="lowerRoman"/>
      <w:lvlText w:val="%6."/>
      <w:lvlJc w:val="right"/>
      <w:pPr>
        <w:ind w:left="4064" w:hanging="180"/>
      </w:pPr>
    </w:lvl>
    <w:lvl w:ilvl="6" w:tplc="FFFFFFFF" w:tentative="1">
      <w:start w:val="1"/>
      <w:numFmt w:val="decimal"/>
      <w:lvlText w:val="%7."/>
      <w:lvlJc w:val="left"/>
      <w:pPr>
        <w:ind w:left="4784" w:hanging="360"/>
      </w:pPr>
    </w:lvl>
    <w:lvl w:ilvl="7" w:tplc="FFFFFFFF" w:tentative="1">
      <w:start w:val="1"/>
      <w:numFmt w:val="lowerLetter"/>
      <w:lvlText w:val="%8."/>
      <w:lvlJc w:val="left"/>
      <w:pPr>
        <w:ind w:left="5504" w:hanging="360"/>
      </w:pPr>
    </w:lvl>
    <w:lvl w:ilvl="8" w:tplc="FFFFFFFF" w:tentative="1">
      <w:start w:val="1"/>
      <w:numFmt w:val="lowerRoman"/>
      <w:lvlText w:val="%9."/>
      <w:lvlJc w:val="right"/>
      <w:pPr>
        <w:ind w:left="6224" w:hanging="180"/>
      </w:pPr>
    </w:lvl>
  </w:abstractNum>
  <w:abstractNum w:abstractNumId="1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8C73D65"/>
    <w:multiLevelType w:val="multilevel"/>
    <w:tmpl w:val="04768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C0F1311"/>
    <w:multiLevelType w:val="hybridMultilevel"/>
    <w:tmpl w:val="5B729912"/>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7CB16892"/>
    <w:multiLevelType w:val="hybridMultilevel"/>
    <w:tmpl w:val="FC86417E"/>
    <w:lvl w:ilvl="0" w:tplc="9790FCF6">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7F332461"/>
    <w:multiLevelType w:val="multilevel"/>
    <w:tmpl w:val="B4744E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556047551">
    <w:abstractNumId w:val="9"/>
  </w:num>
  <w:num w:numId="2" w16cid:durableId="144056507">
    <w:abstractNumId w:val="11"/>
  </w:num>
  <w:num w:numId="3" w16cid:durableId="2045446237">
    <w:abstractNumId w:val="13"/>
  </w:num>
  <w:num w:numId="4" w16cid:durableId="1688941726">
    <w:abstractNumId w:val="14"/>
  </w:num>
  <w:num w:numId="5" w16cid:durableId="1835872947">
    <w:abstractNumId w:val="3"/>
  </w:num>
  <w:num w:numId="6" w16cid:durableId="1254247200">
    <w:abstractNumId w:val="12"/>
  </w:num>
  <w:num w:numId="7" w16cid:durableId="843588655">
    <w:abstractNumId w:val="7"/>
  </w:num>
  <w:num w:numId="8" w16cid:durableId="5869664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3006597">
    <w:abstractNumId w:val="8"/>
  </w:num>
  <w:num w:numId="10" w16cid:durableId="1573929936">
    <w:abstractNumId w:val="16"/>
  </w:num>
  <w:num w:numId="11" w16cid:durableId="572131232">
    <w:abstractNumId w:val="3"/>
  </w:num>
  <w:num w:numId="12" w16cid:durableId="500510173">
    <w:abstractNumId w:val="19"/>
  </w:num>
  <w:num w:numId="13" w16cid:durableId="1905793010">
    <w:abstractNumId w:val="10"/>
  </w:num>
  <w:num w:numId="14" w16cid:durableId="229537788">
    <w:abstractNumId w:val="4"/>
  </w:num>
  <w:num w:numId="15" w16cid:durableId="2058313415">
    <w:abstractNumId w:val="17"/>
  </w:num>
  <w:num w:numId="16" w16cid:durableId="972055280">
    <w:abstractNumId w:val="5"/>
  </w:num>
  <w:num w:numId="17" w16cid:durableId="1731881093">
    <w:abstractNumId w:val="3"/>
  </w:num>
  <w:num w:numId="18" w16cid:durableId="1534995825">
    <w:abstractNumId w:val="3"/>
  </w:num>
  <w:num w:numId="19" w16cid:durableId="19481546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7194622">
    <w:abstractNumId w:val="3"/>
  </w:num>
  <w:num w:numId="21" w16cid:durableId="613288142">
    <w:abstractNumId w:val="3"/>
  </w:num>
  <w:num w:numId="22" w16cid:durableId="1483155809">
    <w:abstractNumId w:val="3"/>
  </w:num>
  <w:num w:numId="23" w16cid:durableId="999040499">
    <w:abstractNumId w:val="3"/>
  </w:num>
  <w:num w:numId="24" w16cid:durableId="1983805812">
    <w:abstractNumId w:val="3"/>
  </w:num>
  <w:num w:numId="25" w16cid:durableId="691079009">
    <w:abstractNumId w:val="3"/>
  </w:num>
  <w:num w:numId="26" w16cid:durableId="1669939091">
    <w:abstractNumId w:val="2"/>
  </w:num>
  <w:num w:numId="27" w16cid:durableId="642932831">
    <w:abstractNumId w:val="18"/>
  </w:num>
  <w:num w:numId="28" w16cid:durableId="567301846">
    <w:abstractNumId w:val="0"/>
  </w:num>
  <w:num w:numId="29" w16cid:durableId="583759821">
    <w:abstractNumId w:val="6"/>
  </w:num>
  <w:num w:numId="30" w16cid:durableId="244730195">
    <w:abstractNumId w:val="15"/>
  </w:num>
  <w:num w:numId="31" w16cid:durableId="4865547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61474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947805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903656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515140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794776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37471233">
    <w:abstractNumId w:val="1"/>
  </w:num>
  <w:num w:numId="38" w16cid:durableId="15941247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mmanuel Thomas">
    <w15:presenceInfo w15:providerId="AD" w15:userId="S::thomase@xiaomi.com::0534efac-6efc-4f66-a6a4-069aefeb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DisplayPageBoundaries/>
  <w:bordersDoNotSurroundHeader/>
  <w:bordersDoNotSurroundFooter/>
  <w:proofState w:spelling="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67DD"/>
    <w:rsid w:val="00024286"/>
    <w:rsid w:val="000540F9"/>
    <w:rsid w:val="00055E26"/>
    <w:rsid w:val="0009337F"/>
    <w:rsid w:val="000968DA"/>
    <w:rsid w:val="000C78E6"/>
    <w:rsid w:val="000E7D99"/>
    <w:rsid w:val="00100B14"/>
    <w:rsid w:val="00103E08"/>
    <w:rsid w:val="001107B8"/>
    <w:rsid w:val="001333EF"/>
    <w:rsid w:val="00155B79"/>
    <w:rsid w:val="001668B0"/>
    <w:rsid w:val="00167028"/>
    <w:rsid w:val="00167C9A"/>
    <w:rsid w:val="0017051E"/>
    <w:rsid w:val="0018563E"/>
    <w:rsid w:val="00187AF1"/>
    <w:rsid w:val="001902FC"/>
    <w:rsid w:val="00195F33"/>
    <w:rsid w:val="00195FF0"/>
    <w:rsid w:val="00196997"/>
    <w:rsid w:val="001E121B"/>
    <w:rsid w:val="001E18A9"/>
    <w:rsid w:val="001F1CFC"/>
    <w:rsid w:val="00210F6D"/>
    <w:rsid w:val="00227942"/>
    <w:rsid w:val="00263789"/>
    <w:rsid w:val="002730AE"/>
    <w:rsid w:val="00277F1A"/>
    <w:rsid w:val="002A3050"/>
    <w:rsid w:val="002B7A33"/>
    <w:rsid w:val="002C0169"/>
    <w:rsid w:val="002D463B"/>
    <w:rsid w:val="003002EE"/>
    <w:rsid w:val="0030474A"/>
    <w:rsid w:val="00305AAA"/>
    <w:rsid w:val="003226C8"/>
    <w:rsid w:val="0033095C"/>
    <w:rsid w:val="00344087"/>
    <w:rsid w:val="00362807"/>
    <w:rsid w:val="00381670"/>
    <w:rsid w:val="00385C5D"/>
    <w:rsid w:val="003968D3"/>
    <w:rsid w:val="00397FFA"/>
    <w:rsid w:val="003A47C4"/>
    <w:rsid w:val="003B0FC6"/>
    <w:rsid w:val="003C06FA"/>
    <w:rsid w:val="003D3D59"/>
    <w:rsid w:val="003E55DA"/>
    <w:rsid w:val="003F4C08"/>
    <w:rsid w:val="003F6567"/>
    <w:rsid w:val="00414682"/>
    <w:rsid w:val="00455DCB"/>
    <w:rsid w:val="004705ED"/>
    <w:rsid w:val="00484882"/>
    <w:rsid w:val="004A30BC"/>
    <w:rsid w:val="004C15EA"/>
    <w:rsid w:val="004C352E"/>
    <w:rsid w:val="004C36A2"/>
    <w:rsid w:val="004E459B"/>
    <w:rsid w:val="004E45B6"/>
    <w:rsid w:val="004F0E2A"/>
    <w:rsid w:val="004F5473"/>
    <w:rsid w:val="0050354D"/>
    <w:rsid w:val="00522C13"/>
    <w:rsid w:val="00540DEA"/>
    <w:rsid w:val="005430C0"/>
    <w:rsid w:val="005612C2"/>
    <w:rsid w:val="00587ACF"/>
    <w:rsid w:val="005B026E"/>
    <w:rsid w:val="005B5A3B"/>
    <w:rsid w:val="005C2A51"/>
    <w:rsid w:val="005C2D9D"/>
    <w:rsid w:val="005C4E20"/>
    <w:rsid w:val="005E1C0A"/>
    <w:rsid w:val="005F65D1"/>
    <w:rsid w:val="005F734A"/>
    <w:rsid w:val="00622C6C"/>
    <w:rsid w:val="0063127E"/>
    <w:rsid w:val="0063271A"/>
    <w:rsid w:val="00642AAC"/>
    <w:rsid w:val="00642B4C"/>
    <w:rsid w:val="00651912"/>
    <w:rsid w:val="00694D40"/>
    <w:rsid w:val="006A0DFD"/>
    <w:rsid w:val="006C07B6"/>
    <w:rsid w:val="006C1656"/>
    <w:rsid w:val="006C22B6"/>
    <w:rsid w:val="006D180F"/>
    <w:rsid w:val="00732594"/>
    <w:rsid w:val="007409A2"/>
    <w:rsid w:val="00781B1F"/>
    <w:rsid w:val="00785042"/>
    <w:rsid w:val="0079565E"/>
    <w:rsid w:val="007A7ECB"/>
    <w:rsid w:val="007B0FB1"/>
    <w:rsid w:val="007B1503"/>
    <w:rsid w:val="007D3BD7"/>
    <w:rsid w:val="007F537F"/>
    <w:rsid w:val="00804D88"/>
    <w:rsid w:val="00805670"/>
    <w:rsid w:val="00827179"/>
    <w:rsid w:val="00842128"/>
    <w:rsid w:val="00880788"/>
    <w:rsid w:val="00881CCB"/>
    <w:rsid w:val="008E5D5E"/>
    <w:rsid w:val="008E6602"/>
    <w:rsid w:val="008E7795"/>
    <w:rsid w:val="008F6A55"/>
    <w:rsid w:val="0090574D"/>
    <w:rsid w:val="00924C72"/>
    <w:rsid w:val="00953321"/>
    <w:rsid w:val="00954B0D"/>
    <w:rsid w:val="009636E0"/>
    <w:rsid w:val="0097451D"/>
    <w:rsid w:val="00980E7B"/>
    <w:rsid w:val="009828CB"/>
    <w:rsid w:val="00986E46"/>
    <w:rsid w:val="009A10BC"/>
    <w:rsid w:val="009B09C2"/>
    <w:rsid w:val="009C2B30"/>
    <w:rsid w:val="009C3CF0"/>
    <w:rsid w:val="009C464E"/>
    <w:rsid w:val="009C5AAC"/>
    <w:rsid w:val="009D5D9F"/>
    <w:rsid w:val="009E784A"/>
    <w:rsid w:val="00A53763"/>
    <w:rsid w:val="00A604B9"/>
    <w:rsid w:val="00A7041D"/>
    <w:rsid w:val="00A76CC7"/>
    <w:rsid w:val="00AB2B3A"/>
    <w:rsid w:val="00AD132E"/>
    <w:rsid w:val="00AD5551"/>
    <w:rsid w:val="00B10D58"/>
    <w:rsid w:val="00B14E1D"/>
    <w:rsid w:val="00B24CCE"/>
    <w:rsid w:val="00B30513"/>
    <w:rsid w:val="00B33527"/>
    <w:rsid w:val="00B4449E"/>
    <w:rsid w:val="00B4615E"/>
    <w:rsid w:val="00B61954"/>
    <w:rsid w:val="00B62642"/>
    <w:rsid w:val="00BA60FC"/>
    <w:rsid w:val="00BB6A88"/>
    <w:rsid w:val="00BC1590"/>
    <w:rsid w:val="00BC1EA9"/>
    <w:rsid w:val="00BE7714"/>
    <w:rsid w:val="00C00EE5"/>
    <w:rsid w:val="00C065A1"/>
    <w:rsid w:val="00C51988"/>
    <w:rsid w:val="00C738C5"/>
    <w:rsid w:val="00C955C7"/>
    <w:rsid w:val="00CA0322"/>
    <w:rsid w:val="00CA68D4"/>
    <w:rsid w:val="00CA6E26"/>
    <w:rsid w:val="00CB798F"/>
    <w:rsid w:val="00CD36BE"/>
    <w:rsid w:val="00CD51F5"/>
    <w:rsid w:val="00CD5709"/>
    <w:rsid w:val="00CF1629"/>
    <w:rsid w:val="00CF4E35"/>
    <w:rsid w:val="00D02C52"/>
    <w:rsid w:val="00D16CF3"/>
    <w:rsid w:val="00D437AA"/>
    <w:rsid w:val="00D709E9"/>
    <w:rsid w:val="00D86CFD"/>
    <w:rsid w:val="00DA2BFB"/>
    <w:rsid w:val="00DC57BD"/>
    <w:rsid w:val="00DC6B64"/>
    <w:rsid w:val="00DF2C9D"/>
    <w:rsid w:val="00E2099C"/>
    <w:rsid w:val="00E30B53"/>
    <w:rsid w:val="00E320F0"/>
    <w:rsid w:val="00E37134"/>
    <w:rsid w:val="00E42987"/>
    <w:rsid w:val="00E565AB"/>
    <w:rsid w:val="00E60B5E"/>
    <w:rsid w:val="00E76988"/>
    <w:rsid w:val="00E80B3D"/>
    <w:rsid w:val="00E81DB4"/>
    <w:rsid w:val="00E843CE"/>
    <w:rsid w:val="00E9507F"/>
    <w:rsid w:val="00E965CC"/>
    <w:rsid w:val="00EA12EF"/>
    <w:rsid w:val="00EB53B8"/>
    <w:rsid w:val="00EC3176"/>
    <w:rsid w:val="00ED6307"/>
    <w:rsid w:val="00EF2D59"/>
    <w:rsid w:val="00F02E30"/>
    <w:rsid w:val="00F03F9B"/>
    <w:rsid w:val="00F0511A"/>
    <w:rsid w:val="00F23BE8"/>
    <w:rsid w:val="00F30C16"/>
    <w:rsid w:val="00F3172A"/>
    <w:rsid w:val="00F419DA"/>
    <w:rsid w:val="00F5462F"/>
    <w:rsid w:val="00F61198"/>
    <w:rsid w:val="00F73309"/>
    <w:rsid w:val="00FB08FF"/>
    <w:rsid w:val="00FD0037"/>
    <w:rsid w:val="00FD33F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4"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rsid w:val="008E5D5E"/>
    <w:pPr>
      <w:numPr>
        <w:numId w:val="5"/>
      </w:numPr>
      <w:outlineLvl w:val="0"/>
    </w:pPr>
    <w:rPr>
      <w:b/>
      <w:bCs/>
      <w:sz w:val="24"/>
      <w:szCs w:val="24"/>
      <w:lang w:val="en-GB"/>
    </w:rPr>
  </w:style>
  <w:style w:type="paragraph" w:styleId="Heading2">
    <w:name w:val="heading 2"/>
    <w:basedOn w:val="Heading1"/>
    <w:next w:val="Normal"/>
    <w:link w:val="Heading2Char"/>
    <w:uiPriority w:val="9"/>
    <w:unhideWhenUsed/>
    <w:qFormat/>
    <w:rsid w:val="008E5D5E"/>
    <w:pPr>
      <w:numPr>
        <w:ilvl w:val="1"/>
      </w:numPr>
      <w:outlineLvl w:val="1"/>
    </w:pPr>
  </w:style>
  <w:style w:type="paragraph" w:styleId="Heading3">
    <w:name w:val="heading 3"/>
    <w:basedOn w:val="Normal"/>
    <w:next w:val="Normal"/>
    <w:link w:val="Heading3Char"/>
    <w:uiPriority w:val="9"/>
    <w:semiHidden/>
    <w:unhideWhenUsed/>
    <w:qFormat/>
    <w:rsid w:val="00DA2BF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DA2BFB"/>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B4449E"/>
    <w:pPr>
      <w:widowControl/>
      <w:autoSpaceDE/>
      <w:autoSpaceDN/>
      <w:spacing w:before="240" w:after="60"/>
      <w:ind w:left="1008" w:hanging="1008"/>
      <w:jc w:val="both"/>
      <w:outlineLvl w:val="4"/>
    </w:pPr>
    <w:rPr>
      <w:rFonts w:ascii="Times New Roman" w:eastAsiaTheme="minorEastAsia" w:hAnsi="Times New Roman" w:cs="Times New Roman"/>
      <w:b/>
      <w:bCs/>
      <w:i/>
      <w:iCs/>
      <w:sz w:val="26"/>
      <w:szCs w:val="26"/>
    </w:rPr>
  </w:style>
  <w:style w:type="paragraph" w:styleId="Heading6">
    <w:name w:val="heading 6"/>
    <w:basedOn w:val="Normal"/>
    <w:next w:val="Normal"/>
    <w:link w:val="Heading6Char"/>
    <w:uiPriority w:val="9"/>
    <w:semiHidden/>
    <w:unhideWhenUsed/>
    <w:qFormat/>
    <w:rsid w:val="00B4449E"/>
    <w:pPr>
      <w:widowControl/>
      <w:autoSpaceDE/>
      <w:autoSpaceDN/>
      <w:spacing w:before="240" w:after="60"/>
      <w:ind w:left="1152" w:hanging="1152"/>
      <w:jc w:val="both"/>
      <w:outlineLvl w:val="5"/>
    </w:pPr>
    <w:rPr>
      <w:rFonts w:ascii="Times New Roman" w:eastAsiaTheme="minorEastAsia" w:hAnsi="Times New Roman" w:cs="Times New Roman"/>
      <w:b/>
      <w:bCs/>
    </w:rPr>
  </w:style>
  <w:style w:type="paragraph" w:styleId="Heading7">
    <w:name w:val="heading 7"/>
    <w:basedOn w:val="Normal"/>
    <w:next w:val="Normal"/>
    <w:link w:val="Heading7Char"/>
    <w:uiPriority w:val="9"/>
    <w:semiHidden/>
    <w:unhideWhenUsed/>
    <w:qFormat/>
    <w:rsid w:val="00B4449E"/>
    <w:pPr>
      <w:widowControl/>
      <w:autoSpaceDE/>
      <w:autoSpaceDN/>
      <w:spacing w:before="240" w:after="60"/>
      <w:ind w:left="1296" w:hanging="1296"/>
      <w:jc w:val="both"/>
      <w:outlineLvl w:val="6"/>
    </w:pPr>
    <w:rPr>
      <w:rFonts w:ascii="Times New Roman" w:eastAsiaTheme="minorEastAsia" w:hAnsi="Times New Roman" w:cs="Times New Roman"/>
      <w:sz w:val="24"/>
      <w:szCs w:val="24"/>
    </w:rPr>
  </w:style>
  <w:style w:type="paragraph" w:styleId="Heading8">
    <w:name w:val="heading 8"/>
    <w:basedOn w:val="Normal"/>
    <w:next w:val="Normal"/>
    <w:link w:val="Heading8Char"/>
    <w:uiPriority w:val="9"/>
    <w:semiHidden/>
    <w:unhideWhenUsed/>
    <w:qFormat/>
    <w:rsid w:val="00B4449E"/>
    <w:pPr>
      <w:widowControl/>
      <w:autoSpaceDE/>
      <w:autoSpaceDN/>
      <w:spacing w:before="240" w:after="60"/>
      <w:ind w:left="1440" w:hanging="1440"/>
      <w:jc w:val="both"/>
      <w:outlineLvl w:val="7"/>
    </w:pPr>
    <w:rPr>
      <w:rFonts w:ascii="Times New Roman" w:eastAsiaTheme="minorEastAsia" w:hAnsi="Times New Roman" w:cs="Times New Roman"/>
      <w:i/>
      <w:iCs/>
      <w:sz w:val="24"/>
      <w:szCs w:val="24"/>
    </w:rPr>
  </w:style>
  <w:style w:type="paragraph" w:styleId="Heading9">
    <w:name w:val="heading 9"/>
    <w:basedOn w:val="Normal"/>
    <w:next w:val="Normal"/>
    <w:link w:val="Heading9Char"/>
    <w:uiPriority w:val="9"/>
    <w:semiHidden/>
    <w:unhideWhenUsed/>
    <w:qFormat/>
    <w:rsid w:val="00B4449E"/>
    <w:pPr>
      <w:widowControl/>
      <w:autoSpaceDE/>
      <w:autoSpaceDN/>
      <w:spacing w:before="240" w:after="60"/>
      <w:ind w:left="1584" w:hanging="1584"/>
      <w:jc w:val="both"/>
      <w:outlineLvl w:val="8"/>
    </w:pPr>
    <w:rPr>
      <w:rFonts w:asciiTheme="majorHAnsi" w:eastAsiaTheme="majorEastAsia" w:hAnsiTheme="majorHAns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TOC1">
    <w:name w:val="toc 1"/>
    <w:basedOn w:val="Normal"/>
    <w:next w:val="Normal"/>
    <w:autoRedefine/>
    <w:uiPriority w:val="39"/>
    <w:unhideWhenUsed/>
    <w:rsid w:val="0033095C"/>
    <w:pPr>
      <w:spacing w:after="100"/>
    </w:pPr>
  </w:style>
  <w:style w:type="table" w:styleId="TableGrid">
    <w:name w:val="Table Grid"/>
    <w:basedOn w:val="TableNormal"/>
    <w:uiPriority w:val="39"/>
    <w:rsid w:val="00B33527"/>
    <w:pPr>
      <w:widowControl/>
      <w:autoSpaceDE/>
      <w:autoSpaceDN/>
    </w:pPr>
    <w:rPr>
      <w:rFonts w:ascii="Cambria" w:eastAsia="Calibri"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Normal"/>
    <w:uiPriority w:val="16"/>
    <w:qFormat/>
    <w:rsid w:val="00B33527"/>
    <w:pPr>
      <w:widowControl/>
      <w:tabs>
        <w:tab w:val="left" w:pos="403"/>
      </w:tabs>
      <w:autoSpaceDE/>
      <w:autoSpaceDN/>
      <w:spacing w:line="200" w:lineRule="atLeast"/>
    </w:pPr>
    <w:rPr>
      <w:rFonts w:ascii="Courier New" w:eastAsia="Calibri" w:hAnsi="Courier New" w:cs="Times New Roman"/>
      <w:sz w:val="18"/>
      <w:lang w:val="en-GB"/>
    </w:rPr>
  </w:style>
  <w:style w:type="paragraph" w:customStyle="1" w:styleId="Tabletitle">
    <w:name w:val="Table title"/>
    <w:basedOn w:val="ListParagraph"/>
    <w:link w:val="TabletitleChar"/>
    <w:qFormat/>
    <w:rsid w:val="00B33527"/>
    <w:pPr>
      <w:widowControl/>
      <w:numPr>
        <w:numId w:val="7"/>
      </w:numPr>
      <w:tabs>
        <w:tab w:val="left" w:pos="403"/>
      </w:tabs>
      <w:autoSpaceDE/>
      <w:autoSpaceDN/>
      <w:spacing w:after="120" w:line="240" w:lineRule="atLeast"/>
      <w:contextualSpacing/>
      <w:jc w:val="center"/>
    </w:pPr>
    <w:rPr>
      <w:rFonts w:ascii="Cambria" w:eastAsia="Calibri" w:hAnsi="Cambria" w:cs="Times New Roman"/>
      <w:b/>
      <w:bCs/>
      <w:lang w:val="fr-CH"/>
    </w:rPr>
  </w:style>
  <w:style w:type="character" w:customStyle="1" w:styleId="TabletitleChar">
    <w:name w:val="Table title Char"/>
    <w:basedOn w:val="DefaultParagraphFont"/>
    <w:link w:val="Tabletitle"/>
    <w:rsid w:val="00B33527"/>
    <w:rPr>
      <w:rFonts w:ascii="Cambria" w:eastAsia="Calibri" w:hAnsi="Cambria" w:cs="Times New Roman"/>
      <w:b/>
      <w:bCs/>
      <w:lang w:val="fr-CH"/>
    </w:rPr>
  </w:style>
  <w:style w:type="character" w:customStyle="1" w:styleId="Heading2Char">
    <w:name w:val="Heading 2 Char"/>
    <w:basedOn w:val="DefaultParagraphFont"/>
    <w:link w:val="Heading2"/>
    <w:uiPriority w:val="9"/>
    <w:rsid w:val="008E5D5E"/>
    <w:rPr>
      <w:rFonts w:ascii="Arial" w:eastAsia="Arial" w:hAnsi="Arial" w:cs="Arial"/>
      <w:b/>
      <w:bCs/>
      <w:sz w:val="24"/>
      <w:szCs w:val="24"/>
      <w:lang w:val="en-GB"/>
    </w:rPr>
  </w:style>
  <w:style w:type="character" w:customStyle="1" w:styleId="ListParagraphChar">
    <w:name w:val="List Paragraph Char"/>
    <w:basedOn w:val="DefaultParagraphFont"/>
    <w:link w:val="ListParagraph"/>
    <w:uiPriority w:val="34"/>
    <w:rsid w:val="006C1656"/>
    <w:rPr>
      <w:rFonts w:ascii="Arial" w:eastAsia="Arial" w:hAnsi="Arial" w:cs="Arial"/>
    </w:rPr>
  </w:style>
  <w:style w:type="paragraph" w:styleId="TOC2">
    <w:name w:val="toc 2"/>
    <w:basedOn w:val="Normal"/>
    <w:next w:val="Normal"/>
    <w:autoRedefine/>
    <w:uiPriority w:val="39"/>
    <w:unhideWhenUsed/>
    <w:rsid w:val="00986E46"/>
    <w:pPr>
      <w:spacing w:after="100"/>
      <w:ind w:left="220"/>
    </w:pPr>
  </w:style>
  <w:style w:type="paragraph" w:customStyle="1" w:styleId="Example">
    <w:name w:val="Example"/>
    <w:basedOn w:val="Normal"/>
    <w:link w:val="ExampleChar"/>
    <w:qFormat/>
    <w:rsid w:val="007B1503"/>
    <w:pPr>
      <w:widowControl/>
      <w:tabs>
        <w:tab w:val="left" w:pos="403"/>
      </w:tabs>
      <w:autoSpaceDE/>
      <w:autoSpaceDN/>
      <w:spacing w:after="120" w:line="240" w:lineRule="atLeast"/>
      <w:jc w:val="both"/>
    </w:pPr>
    <w:rPr>
      <w:rFonts w:ascii="Cambria" w:eastAsia="MS Mincho" w:hAnsi="Cambria" w:cs="Times New Roman"/>
      <w:sz w:val="20"/>
      <w:szCs w:val="20"/>
      <w:lang w:val="en-GB"/>
    </w:rPr>
  </w:style>
  <w:style w:type="character" w:customStyle="1" w:styleId="ExampleChar">
    <w:name w:val="Example Char"/>
    <w:basedOn w:val="DefaultParagraphFont"/>
    <w:link w:val="Example"/>
    <w:rsid w:val="007B1503"/>
    <w:rPr>
      <w:rFonts w:ascii="Cambria" w:eastAsia="MS Mincho" w:hAnsi="Cambria" w:cs="Times New Roman"/>
      <w:sz w:val="20"/>
      <w:szCs w:val="20"/>
      <w:lang w:val="en-GB"/>
    </w:rPr>
  </w:style>
  <w:style w:type="paragraph" w:styleId="Revision">
    <w:name w:val="Revision"/>
    <w:hidden/>
    <w:uiPriority w:val="99"/>
    <w:semiHidden/>
    <w:rsid w:val="009C3CF0"/>
    <w:pPr>
      <w:widowControl/>
      <w:autoSpaceDE/>
      <w:autoSpaceDN/>
    </w:pPr>
    <w:rPr>
      <w:rFonts w:ascii="Arial" w:eastAsia="Arial" w:hAnsi="Arial" w:cs="Arial"/>
    </w:rPr>
  </w:style>
  <w:style w:type="character" w:customStyle="1" w:styleId="Heading3Char">
    <w:name w:val="Heading 3 Char"/>
    <w:basedOn w:val="DefaultParagraphFont"/>
    <w:link w:val="Heading3"/>
    <w:uiPriority w:val="9"/>
    <w:semiHidden/>
    <w:rsid w:val="00DA2BF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DA2BFB"/>
    <w:rPr>
      <w:rFonts w:asciiTheme="majorHAnsi" w:eastAsiaTheme="majorEastAsia" w:hAnsiTheme="majorHAnsi" w:cstheme="majorBidi"/>
      <w:i/>
      <w:iCs/>
      <w:color w:val="365F91" w:themeColor="accent1" w:themeShade="BF"/>
    </w:rPr>
  </w:style>
  <w:style w:type="paragraph" w:styleId="Quote">
    <w:name w:val="Quote"/>
    <w:basedOn w:val="Normal"/>
    <w:next w:val="Normal"/>
    <w:link w:val="QuoteChar"/>
    <w:uiPriority w:val="29"/>
    <w:qFormat/>
    <w:rsid w:val="00DA2BFB"/>
    <w:pPr>
      <w:widowControl/>
      <w:autoSpaceDE/>
      <w:autoSpaceDN/>
      <w:jc w:val="both"/>
    </w:pPr>
    <w:rPr>
      <w:rFonts w:ascii="Times New Roman" w:eastAsiaTheme="minorEastAsia" w:hAnsi="Times New Roman" w:cs="Times New Roman"/>
      <w:i/>
      <w:sz w:val="28"/>
      <w:szCs w:val="24"/>
    </w:rPr>
  </w:style>
  <w:style w:type="character" w:customStyle="1" w:styleId="QuoteChar">
    <w:name w:val="Quote Char"/>
    <w:basedOn w:val="DefaultParagraphFont"/>
    <w:link w:val="Quote"/>
    <w:uiPriority w:val="29"/>
    <w:rsid w:val="00DA2BFB"/>
    <w:rPr>
      <w:rFonts w:ascii="Times New Roman" w:hAnsi="Times New Roman" w:cs="Times New Roman"/>
      <w:i/>
      <w:sz w:val="28"/>
      <w:szCs w:val="24"/>
    </w:rPr>
  </w:style>
  <w:style w:type="paragraph" w:customStyle="1" w:styleId="code0">
    <w:name w:val="code"/>
    <w:basedOn w:val="Normal"/>
    <w:next w:val="Normal"/>
    <w:link w:val="codeZchn"/>
    <w:qFormat/>
    <w:rsid w:val="00DA2BF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pPr>
    <w:rPr>
      <w:rFonts w:ascii="Courier New" w:eastAsia="Times New Roman" w:hAnsi="Courier New" w:cs="Times New Roman"/>
      <w:noProof/>
      <w:szCs w:val="20"/>
      <w:lang w:val="en-GB"/>
    </w:rPr>
  </w:style>
  <w:style w:type="character" w:customStyle="1" w:styleId="codeZchn">
    <w:name w:val="code Zchn"/>
    <w:link w:val="code0"/>
    <w:rsid w:val="00DA2BFB"/>
    <w:rPr>
      <w:rFonts w:ascii="Courier New" w:eastAsia="Times New Roman" w:hAnsi="Courier New" w:cs="Times New Roman"/>
      <w:noProof/>
      <w:szCs w:val="20"/>
      <w:lang w:val="en-GB"/>
    </w:rPr>
  </w:style>
  <w:style w:type="paragraph" w:customStyle="1" w:styleId="Atom">
    <w:name w:val="Atom"/>
    <w:basedOn w:val="Normal"/>
    <w:qFormat/>
    <w:rsid w:val="00DA2BFB"/>
    <w:pPr>
      <w:keepNext/>
      <w:keepLines/>
      <w:widowControl/>
      <w:autoSpaceDE/>
      <w:autoSpaceDN/>
      <w:spacing w:after="220"/>
    </w:pPr>
    <w:rPr>
      <w:rFonts w:ascii="Cambria" w:eastAsia="Times New Roman" w:hAnsi="Cambria" w:cs="Times New Roman"/>
      <w:noProof/>
      <w:lang w:val="en-GB"/>
    </w:rPr>
  </w:style>
  <w:style w:type="paragraph" w:customStyle="1" w:styleId="BoxHeading4">
    <w:name w:val="BoxHeading 4"/>
    <w:basedOn w:val="Heading4"/>
    <w:rsid w:val="00DA2BFB"/>
    <w:pPr>
      <w:keepLines w:val="0"/>
      <w:widowControl/>
      <w:tabs>
        <w:tab w:val="left" w:pos="940"/>
        <w:tab w:val="left" w:pos="1140"/>
        <w:tab w:val="left" w:pos="1360"/>
        <w:tab w:val="num" w:pos="3080"/>
      </w:tabs>
      <w:suppressAutoHyphens/>
      <w:autoSpaceDE/>
      <w:autoSpaceDN/>
      <w:spacing w:before="60" w:after="240" w:line="230" w:lineRule="exact"/>
      <w:ind w:left="864" w:hanging="864"/>
    </w:pPr>
    <w:rPr>
      <w:rFonts w:ascii="Cambria" w:eastAsia="MS Mincho" w:hAnsi="Cambria" w:cs="Times New Roman"/>
      <w:b/>
      <w:i w:val="0"/>
      <w:iCs w:val="0"/>
      <w:noProof/>
      <w:color w:val="auto"/>
      <w:sz w:val="20"/>
      <w:szCs w:val="20"/>
      <w:lang w:val="en-GB"/>
    </w:rPr>
  </w:style>
  <w:style w:type="character" w:customStyle="1" w:styleId="codeChar">
    <w:name w:val="code Char"/>
    <w:qFormat/>
    <w:rsid w:val="00DA2BFB"/>
    <w:rPr>
      <w:rFonts w:ascii="Courier New" w:hAnsi="Courier New"/>
      <w:noProof/>
      <w:lang w:val="en-GB" w:eastAsia="ja-JP" w:bidi="ar-SA"/>
    </w:rPr>
  </w:style>
  <w:style w:type="paragraph" w:customStyle="1" w:styleId="SDLCode">
    <w:name w:val="SDLCode"/>
    <w:basedOn w:val="Normal"/>
    <w:rsid w:val="00DA2BFB"/>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autoSpaceDE/>
      <w:autoSpaceDN/>
    </w:pPr>
    <w:rPr>
      <w:rFonts w:ascii="Courier New" w:eastAsia="Batang" w:hAnsi="Courier New" w:cs="Courier New"/>
      <w:noProof/>
      <w:sz w:val="18"/>
      <w:szCs w:val="18"/>
      <w:lang w:eastAsia="ko-KR"/>
    </w:rPr>
  </w:style>
  <w:style w:type="character" w:customStyle="1" w:styleId="SDLkeyword">
    <w:name w:val="SDLkeyword"/>
    <w:basedOn w:val="DefaultParagraphFont"/>
    <w:rsid w:val="00DA2BFB"/>
    <w:rPr>
      <w:rFonts w:ascii="Courier New" w:hAnsi="Courier New" w:cs="Courier New"/>
      <w:b/>
      <w:bCs/>
    </w:rPr>
  </w:style>
  <w:style w:type="character" w:customStyle="1" w:styleId="SDLattribute">
    <w:name w:val="SDLattribute"/>
    <w:basedOn w:val="DefaultParagraphFont"/>
    <w:rsid w:val="00DA2BFB"/>
    <w:rPr>
      <w:i/>
      <w:iCs/>
    </w:rPr>
  </w:style>
  <w:style w:type="paragraph" w:customStyle="1" w:styleId="SDLrulename">
    <w:name w:val="SDLrulename"/>
    <w:basedOn w:val="Normal"/>
    <w:autoRedefine/>
    <w:qFormat/>
    <w:rsid w:val="00DA2BFB"/>
    <w:pPr>
      <w:widowControl/>
      <w:tabs>
        <w:tab w:val="left" w:pos="403"/>
      </w:tabs>
      <w:autoSpaceDE/>
      <w:autoSpaceDN/>
      <w:spacing w:before="120" w:after="120" w:line="240" w:lineRule="atLeast"/>
      <w:jc w:val="both"/>
    </w:pPr>
    <w:rPr>
      <w:rFonts w:ascii="Cambria" w:eastAsia="MS Mincho" w:hAnsi="Cambria" w:cs="Times New Roman"/>
      <w:b/>
      <w:lang w:val="en-GB"/>
    </w:rPr>
  </w:style>
  <w:style w:type="paragraph" w:customStyle="1" w:styleId="SDLrulebody">
    <w:name w:val="SDLrulebody"/>
    <w:basedOn w:val="Normal"/>
    <w:qFormat/>
    <w:rsid w:val="00DA2BFB"/>
    <w:pPr>
      <w:widowControl/>
      <w:tabs>
        <w:tab w:val="left" w:pos="403"/>
      </w:tabs>
      <w:autoSpaceDE/>
      <w:autoSpaceDN/>
      <w:spacing w:after="220"/>
      <w:contextualSpacing/>
    </w:pPr>
    <w:rPr>
      <w:rFonts w:ascii="Cambria" w:eastAsia="Times New Roman" w:hAnsi="Cambria" w:cs="Times New Roman"/>
      <w:lang w:val="en-GB"/>
    </w:rPr>
  </w:style>
  <w:style w:type="paragraph" w:customStyle="1" w:styleId="Note">
    <w:name w:val="Note"/>
    <w:basedOn w:val="Normal"/>
    <w:link w:val="NoteChar"/>
    <w:qFormat/>
    <w:rsid w:val="00DA2BFB"/>
    <w:pPr>
      <w:widowControl/>
      <w:tabs>
        <w:tab w:val="left" w:pos="403"/>
      </w:tabs>
      <w:autoSpaceDE/>
      <w:autoSpaceDN/>
      <w:spacing w:after="240" w:line="240" w:lineRule="atLeast"/>
      <w:jc w:val="both"/>
    </w:pPr>
    <w:rPr>
      <w:rFonts w:ascii="Cambria" w:eastAsia="MS Mincho" w:hAnsi="Cambria" w:cs="Times New Roman"/>
      <w:sz w:val="20"/>
      <w:szCs w:val="20"/>
      <w:lang w:val="en-GB"/>
    </w:rPr>
  </w:style>
  <w:style w:type="character" w:customStyle="1" w:styleId="NoteChar">
    <w:name w:val="Note Char"/>
    <w:basedOn w:val="DefaultParagraphFont"/>
    <w:link w:val="Note"/>
    <w:rsid w:val="00DA2BFB"/>
    <w:rPr>
      <w:rFonts w:ascii="Cambria" w:eastAsia="MS Mincho" w:hAnsi="Cambria" w:cs="Times New Roman"/>
      <w:sz w:val="20"/>
      <w:szCs w:val="20"/>
      <w:lang w:val="en-GB"/>
    </w:rPr>
  </w:style>
  <w:style w:type="character" w:customStyle="1" w:styleId="Heading1Char">
    <w:name w:val="Heading 1 Char"/>
    <w:basedOn w:val="DefaultParagraphFont"/>
    <w:link w:val="Heading1"/>
    <w:uiPriority w:val="9"/>
    <w:rsid w:val="00CD51F5"/>
    <w:rPr>
      <w:rFonts w:ascii="Arial" w:eastAsia="Arial" w:hAnsi="Arial" w:cs="Arial"/>
      <w:b/>
      <w:bCs/>
      <w:sz w:val="24"/>
      <w:szCs w:val="24"/>
      <w:lang w:val="en-GB"/>
    </w:rPr>
  </w:style>
  <w:style w:type="table" w:styleId="GridTable2">
    <w:name w:val="Grid Table 2"/>
    <w:basedOn w:val="TableNormal"/>
    <w:uiPriority w:val="47"/>
    <w:rsid w:val="005F65D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5F65D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5Char">
    <w:name w:val="Heading 5 Char"/>
    <w:basedOn w:val="DefaultParagraphFont"/>
    <w:link w:val="Heading5"/>
    <w:uiPriority w:val="9"/>
    <w:semiHidden/>
    <w:rsid w:val="00B4449E"/>
    <w:rPr>
      <w:rFonts w:ascii="Times New Roman" w:hAnsi="Times New Roman" w:cs="Times New Roman"/>
      <w:b/>
      <w:bCs/>
      <w:i/>
      <w:iCs/>
      <w:sz w:val="26"/>
      <w:szCs w:val="26"/>
    </w:rPr>
  </w:style>
  <w:style w:type="character" w:customStyle="1" w:styleId="Heading6Char">
    <w:name w:val="Heading 6 Char"/>
    <w:basedOn w:val="DefaultParagraphFont"/>
    <w:link w:val="Heading6"/>
    <w:uiPriority w:val="9"/>
    <w:semiHidden/>
    <w:rsid w:val="00B4449E"/>
    <w:rPr>
      <w:rFonts w:ascii="Times New Roman" w:hAnsi="Times New Roman" w:cs="Times New Roman"/>
      <w:b/>
      <w:bCs/>
    </w:rPr>
  </w:style>
  <w:style w:type="character" w:customStyle="1" w:styleId="Heading7Char">
    <w:name w:val="Heading 7 Char"/>
    <w:basedOn w:val="DefaultParagraphFont"/>
    <w:link w:val="Heading7"/>
    <w:uiPriority w:val="9"/>
    <w:semiHidden/>
    <w:rsid w:val="00B4449E"/>
    <w:rPr>
      <w:rFonts w:ascii="Times New Roman" w:hAnsi="Times New Roman" w:cs="Times New Roman"/>
      <w:sz w:val="24"/>
      <w:szCs w:val="24"/>
    </w:rPr>
  </w:style>
  <w:style w:type="character" w:customStyle="1" w:styleId="Heading8Char">
    <w:name w:val="Heading 8 Char"/>
    <w:basedOn w:val="DefaultParagraphFont"/>
    <w:link w:val="Heading8"/>
    <w:uiPriority w:val="9"/>
    <w:semiHidden/>
    <w:rsid w:val="00B4449E"/>
    <w:rPr>
      <w:rFonts w:ascii="Times New Roman" w:hAnsi="Times New Roman" w:cs="Times New Roman"/>
      <w:i/>
      <w:iCs/>
      <w:sz w:val="24"/>
      <w:szCs w:val="24"/>
    </w:rPr>
  </w:style>
  <w:style w:type="character" w:customStyle="1" w:styleId="Heading9Char">
    <w:name w:val="Heading 9 Char"/>
    <w:basedOn w:val="DefaultParagraphFont"/>
    <w:link w:val="Heading9"/>
    <w:uiPriority w:val="9"/>
    <w:semiHidden/>
    <w:rsid w:val="00B4449E"/>
    <w:rPr>
      <w:rFonts w:asciiTheme="majorHAnsi" w:eastAsiaTheme="majorEastAsia" w:hAnsiTheme="majorHAnsi" w:cs="Times New Roman"/>
    </w:rPr>
  </w:style>
  <w:style w:type="paragraph" w:styleId="List">
    <w:name w:val="List"/>
    <w:basedOn w:val="ListParagraph"/>
    <w:uiPriority w:val="4"/>
    <w:rsid w:val="00B4449E"/>
    <w:pPr>
      <w:keepNext/>
      <w:widowControl/>
      <w:numPr>
        <w:numId w:val="16"/>
      </w:numPr>
      <w:tabs>
        <w:tab w:val="num" w:pos="360"/>
      </w:tabs>
      <w:autoSpaceDE/>
      <w:autoSpaceDN/>
      <w:spacing w:after="120" w:line="240" w:lineRule="atLeast"/>
      <w:ind w:left="425" w:hanging="425"/>
      <w:contextualSpacing/>
      <w:jc w:val="both"/>
    </w:pPr>
    <w:rPr>
      <w:rFonts w:ascii="Cambria" w:eastAsia="Calibri" w:hAnsi="Cambria" w:cs="Times New Roman"/>
      <w:lang w:val="en-GB"/>
    </w:rPr>
  </w:style>
  <w:style w:type="paragraph" w:styleId="List3">
    <w:name w:val="List 3"/>
    <w:basedOn w:val="Normal"/>
    <w:uiPriority w:val="99"/>
    <w:unhideWhenUsed/>
    <w:rsid w:val="00B4449E"/>
    <w:pPr>
      <w:widowControl/>
      <w:tabs>
        <w:tab w:val="left" w:pos="403"/>
      </w:tabs>
      <w:autoSpaceDE/>
      <w:autoSpaceDN/>
      <w:spacing w:after="120" w:line="240" w:lineRule="atLeast"/>
      <w:ind w:left="849" w:hanging="283"/>
      <w:contextualSpacing/>
      <w:jc w:val="both"/>
    </w:pPr>
    <w:rPr>
      <w:rFonts w:ascii="Cambria" w:eastAsia="Calibri" w:hAnsi="Cambria" w:cs="Times New Roman"/>
      <w:lang w:val="en-GB"/>
    </w:rPr>
  </w:style>
  <w:style w:type="character" w:customStyle="1" w:styleId="CharBold">
    <w:name w:val="Char Bold"/>
    <w:basedOn w:val="DefaultParagraphFont"/>
    <w:rsid w:val="00B4449E"/>
    <w:rPr>
      <w:b/>
      <w:bCs/>
    </w:rPr>
  </w:style>
  <w:style w:type="character" w:styleId="FollowedHyperlink">
    <w:name w:val="FollowedHyperlink"/>
    <w:basedOn w:val="DefaultParagraphFont"/>
    <w:uiPriority w:val="99"/>
    <w:semiHidden/>
    <w:unhideWhenUsed/>
    <w:rsid w:val="002A30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Systems/sdl/sdl-grammar"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like-parsers.github.io/pe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B7782A-04A2-4049-ACAA-6FA853248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6F6BE5-7A23-4FD4-9E9E-F7D00A37DAB3}">
  <ds:schemaRefs>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c872df49-ebad-488d-a324-025e4f6ab39d"/>
    <ds:schemaRef ds:uri="http://purl.org/dc/elements/1.1/"/>
    <ds:schemaRef ds:uri="http://schemas.microsoft.com/office/2006/metadata/properties"/>
    <ds:schemaRef ds:uri="229579ab-57a9-4bef-bc1b-2624410c5e1c"/>
    <ds:schemaRef ds:uri="http://www.w3.org/XML/1998/namespace"/>
    <ds:schemaRef ds:uri="http://purl.org/dc/dcmitype/"/>
  </ds:schemaRefs>
</ds:datastoreItem>
</file>

<file path=customXml/itemProps3.xml><?xml version="1.0" encoding="utf-8"?>
<ds:datastoreItem xmlns:ds="http://schemas.openxmlformats.org/officeDocument/2006/customXml" ds:itemID="{59702549-7076-4C76-AECF-25943198C3CD}">
  <ds:schemaRefs>
    <ds:schemaRef ds:uri="http://schemas.openxmlformats.org/officeDocument/2006/bibliography"/>
  </ds:schemaRefs>
</ds:datastoreItem>
</file>

<file path=customXml/itemProps4.xml><?xml version="1.0" encoding="utf-8"?>
<ds:datastoreItem xmlns:ds="http://schemas.openxmlformats.org/officeDocument/2006/customXml" ds:itemID="{A14DEE19-1734-40E9-B10A-0CA7DECF1B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4559</Words>
  <Characters>25988</Characters>
  <Application>Microsoft Office Word</Application>
  <DocSecurity>0</DocSecurity>
  <Lines>216</Lines>
  <Paragraphs>60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14496-34 Syntactic Description Language</vt:lpstr>
      <vt:lpstr/>
    </vt:vector>
  </TitlesOfParts>
  <Manager/>
  <Company/>
  <LinksUpToDate>false</LinksUpToDate>
  <CharactersWithSpaces>30487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14496-34 Syntactic Description Language</dc:title>
  <dc:subject/>
  <dc:creator>Emmanuel Thomas</dc:creator>
  <cp:keywords/>
  <dc:description/>
  <cp:lastModifiedBy>Emmanuel Thomas</cp:lastModifiedBy>
  <cp:revision>133</cp:revision>
  <dcterms:created xsi:type="dcterms:W3CDTF">2023-01-20T08:18:00Z</dcterms:created>
  <dcterms:modified xsi:type="dcterms:W3CDTF">2025-04-04T15:23:00Z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1484</vt:lpwstr>
  </property>
  <property fmtid="{D5CDD505-2E9C-101B-9397-08002B2CF9AE}" pid="3" name="MDMSNumber">
    <vt:lpwstr>25020</vt:lpwstr>
  </property>
  <property fmtid="{D5CDD505-2E9C-101B-9397-08002B2CF9AE}" pid="4" name="CWMad3b18e00de411ee80001d6200001d62">
    <vt:lpwstr>CWMsCZCguw6J8+yzISg7pncwPim90V6y7yRmgfYkHmN/1nAqn5IA7ADtXfclMRcYxnGjq0mNb8DRYNGAj0ZekhGbg==</vt:lpwstr>
  </property>
  <property fmtid="{D5CDD505-2E9C-101B-9397-08002B2CF9AE}" pid="5" name="ContentTypeId">
    <vt:lpwstr>0x010100598371A9B2F58942932503DC52E58014</vt:lpwstr>
  </property>
  <property fmtid="{D5CDD505-2E9C-101B-9397-08002B2CF9AE}" pid="6" name="MediaServiceImageTags">
    <vt:lpwstr/>
  </property>
</Properties>
</file>