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0F0EC1" w14:textId="77777777" w:rsidR="000C4F42" w:rsidRDefault="00000000">
      <w:pPr>
        <w:pStyle w:val="normal1"/>
        <w:tabs>
          <w:tab w:val="left" w:pos="403"/>
        </w:tabs>
        <w:spacing w:after="240" w:line="240" w:lineRule="auto"/>
        <w:jc w:val="right"/>
        <w:rPr>
          <w:rFonts w:ascii="Cambria" w:eastAsia="Cambria" w:hAnsi="Cambria" w:cs="Cambria"/>
          <w:b/>
          <w:sz w:val="28"/>
          <w:szCs w:val="28"/>
          <w:lang w:val="en-CA"/>
        </w:rPr>
      </w:pPr>
      <w:r>
        <w:rPr>
          <w:rFonts w:ascii="Cambria" w:eastAsia="Cambria" w:hAnsi="Cambria" w:cs="Cambria"/>
          <w:b/>
          <w:sz w:val="28"/>
          <w:szCs w:val="28"/>
          <w:lang w:val="en-CA"/>
        </w:rPr>
        <w:t>ISO/IEC 23008-12:2024/CDAM 2:2025(E)</w:t>
      </w:r>
    </w:p>
    <w:p w14:paraId="750F0EC2" w14:textId="77777777" w:rsidR="000C4F42" w:rsidRDefault="00000000">
      <w:pPr>
        <w:pStyle w:val="normal1"/>
        <w:tabs>
          <w:tab w:val="left" w:pos="403"/>
        </w:tabs>
        <w:spacing w:after="240" w:line="240" w:lineRule="auto"/>
        <w:jc w:val="right"/>
        <w:rPr>
          <w:rFonts w:ascii="Cambria" w:eastAsia="Cambria" w:hAnsi="Cambria" w:cs="Cambria"/>
          <w:lang w:val="en-CA"/>
        </w:rPr>
      </w:pPr>
      <w:r>
        <w:rPr>
          <w:rFonts w:ascii="Cambria" w:eastAsia="Cambria" w:hAnsi="Cambria" w:cs="Cambria"/>
          <w:lang w:val="en-CA"/>
        </w:rPr>
        <w:t>ISO/IEC JTC1/SC 29</w:t>
      </w:r>
      <w:bookmarkStart w:id="0" w:name="kix.51n17pqkhjej"/>
      <w:bookmarkEnd w:id="0"/>
    </w:p>
    <w:p w14:paraId="750F0EC3" w14:textId="77777777" w:rsidR="000C4F42" w:rsidRDefault="00000000">
      <w:pPr>
        <w:pStyle w:val="normal1"/>
        <w:tabs>
          <w:tab w:val="left" w:pos="403"/>
        </w:tabs>
        <w:spacing w:after="2000" w:line="240" w:lineRule="auto"/>
        <w:jc w:val="right"/>
        <w:rPr>
          <w:rFonts w:ascii="Cambria" w:eastAsia="Cambria" w:hAnsi="Cambria" w:cs="Cambria"/>
          <w:lang w:val="en-CA"/>
        </w:rPr>
      </w:pPr>
      <w:r>
        <w:rPr>
          <w:rFonts w:ascii="Cambria" w:eastAsia="Cambria" w:hAnsi="Cambria" w:cs="Cambria"/>
          <w:lang w:val="en-CA"/>
        </w:rPr>
        <w:t>Secretariat: JISC</w:t>
      </w:r>
    </w:p>
    <w:p w14:paraId="750F0EC4" w14:textId="77777777" w:rsidR="000C4F42" w:rsidRDefault="00000000">
      <w:pPr>
        <w:pStyle w:val="normal1"/>
        <w:tabs>
          <w:tab w:val="left" w:pos="403"/>
        </w:tabs>
        <w:spacing w:after="240" w:line="240" w:lineRule="auto"/>
        <w:rPr>
          <w:rFonts w:ascii="Cambria" w:eastAsia="Cambria" w:hAnsi="Cambria" w:cs="Cambria"/>
          <w:b/>
          <w:sz w:val="32"/>
          <w:szCs w:val="32"/>
          <w:lang w:val="en-CA"/>
        </w:rPr>
      </w:pPr>
      <w:r>
        <w:rPr>
          <w:rFonts w:ascii="Cambria" w:eastAsia="Cambria" w:hAnsi="Cambria" w:cs="Cambria"/>
          <w:b/>
          <w:sz w:val="32"/>
          <w:szCs w:val="32"/>
          <w:lang w:val="en-CA"/>
        </w:rPr>
        <w:t>Information technology — High efficiency coding and media delivery in heterogeneous environments — Part 12: Image File Format — Amendment 2: Low-overhead image file format</w:t>
      </w:r>
    </w:p>
    <w:p w14:paraId="750F0EC5" w14:textId="77777777" w:rsidR="000C4F42" w:rsidRDefault="000C4F42">
      <w:pPr>
        <w:pStyle w:val="normal1"/>
        <w:tabs>
          <w:tab w:val="left" w:pos="403"/>
        </w:tabs>
        <w:spacing w:before="2000" w:after="240" w:line="240" w:lineRule="auto"/>
        <w:jc w:val="both"/>
        <w:rPr>
          <w:rFonts w:ascii="Cambria" w:eastAsia="Cambria" w:hAnsi="Cambria" w:cs="Cambria"/>
          <w:lang w:val="en-CA"/>
        </w:rPr>
      </w:pPr>
    </w:p>
    <w:p w14:paraId="750F0EC6" w14:textId="77777777" w:rsidR="000C4F42" w:rsidRDefault="00000000">
      <w:pPr>
        <w:pStyle w:val="normal1"/>
        <w:pBdr>
          <w:top w:val="single" w:sz="4" w:space="1" w:color="000000"/>
          <w:left w:val="single" w:sz="4" w:space="4" w:color="000000"/>
          <w:bottom w:val="single" w:sz="4" w:space="1" w:color="000000"/>
          <w:right w:val="single" w:sz="4" w:space="4" w:color="000000"/>
        </w:pBdr>
        <w:tabs>
          <w:tab w:val="left" w:pos="403"/>
        </w:tabs>
        <w:spacing w:after="240" w:line="240" w:lineRule="auto"/>
        <w:ind w:left="85" w:right="85"/>
        <w:jc w:val="center"/>
        <w:rPr>
          <w:rFonts w:ascii="Cambria" w:eastAsia="Cambria" w:hAnsi="Cambria" w:cs="Cambria"/>
          <w:sz w:val="80"/>
          <w:szCs w:val="80"/>
          <w:lang w:val="en-CA"/>
        </w:rPr>
        <w:sectPr w:rsidR="000C4F42">
          <w:headerReference w:type="even" r:id="rId8"/>
          <w:headerReference w:type="default" r:id="rId9"/>
          <w:footerReference w:type="even" r:id="rId10"/>
          <w:footerReference w:type="default" r:id="rId11"/>
          <w:headerReference w:type="first" r:id="rId12"/>
          <w:footerReference w:type="first" r:id="rId13"/>
          <w:pgSz w:w="11906" w:h="16838"/>
          <w:pgMar w:top="777" w:right="720" w:bottom="777" w:left="720" w:header="720" w:footer="720" w:gutter="0"/>
          <w:pgNumType w:start="1"/>
          <w:cols w:space="720"/>
          <w:formProt w:val="0"/>
          <w:docGrid w:linePitch="100" w:charSpace="28672"/>
        </w:sectPr>
      </w:pPr>
      <w:r>
        <w:rPr>
          <w:rFonts w:ascii="Cambria" w:eastAsia="Cambria" w:hAnsi="Cambria" w:cs="Cambria"/>
          <w:sz w:val="80"/>
          <w:szCs w:val="80"/>
          <w:lang w:val="en-CA"/>
        </w:rPr>
        <w:t>DAM stage</w:t>
      </w:r>
    </w:p>
    <w:p w14:paraId="750F0EC7"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64" w:lineRule="auto"/>
        <w:ind w:left="284" w:right="284"/>
        <w:jc w:val="center"/>
        <w:rPr>
          <w:rFonts w:ascii="Cambria" w:eastAsia="Cambria" w:hAnsi="Cambria" w:cs="Cambria"/>
          <w:color w:val="0000FF"/>
          <w:lang w:val="en-CA"/>
        </w:rPr>
      </w:pPr>
      <w:r>
        <w:rPr>
          <w:rFonts w:ascii="Cambria" w:eastAsia="Cambria" w:hAnsi="Cambria" w:cs="Cambria"/>
          <w:b/>
          <w:color w:val="0000FF"/>
          <w:lang w:val="en-CA"/>
        </w:rPr>
        <w:lastRenderedPageBreak/>
        <w:t>Copyright notice</w:t>
      </w:r>
    </w:p>
    <w:p w14:paraId="750F0EC8"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50F0EC9"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Requests for permission to reproduce this document for the purpose of selling it should be addressed as shown below or to ISO's member body in the country of the requester:</w:t>
      </w:r>
    </w:p>
    <w:p w14:paraId="750F0ECA"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ISO copyright office</w:t>
      </w:r>
    </w:p>
    <w:p w14:paraId="750F0ECB"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 xml:space="preserve">Case </w:t>
      </w:r>
      <w:proofErr w:type="spellStart"/>
      <w:r>
        <w:rPr>
          <w:rFonts w:ascii="Cambria" w:eastAsia="Cambria" w:hAnsi="Cambria" w:cs="Cambria"/>
          <w:color w:val="0000FF"/>
          <w:lang w:val="en-CA"/>
        </w:rPr>
        <w:t>postale</w:t>
      </w:r>
      <w:proofErr w:type="spellEnd"/>
      <w:r>
        <w:rPr>
          <w:rFonts w:ascii="Cambria" w:eastAsia="Cambria" w:hAnsi="Cambria" w:cs="Cambria"/>
          <w:color w:val="0000FF"/>
          <w:lang w:val="en-CA"/>
        </w:rPr>
        <w:t xml:space="preserve"> 56 • CH-1211 Geneva 20</w:t>
      </w:r>
    </w:p>
    <w:p w14:paraId="750F0ECC"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Tel. + 41 22 749 01 11</w:t>
      </w:r>
    </w:p>
    <w:p w14:paraId="750F0ECD"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Fax + 41 22 749 09 47</w:t>
      </w:r>
    </w:p>
    <w:p w14:paraId="750F0ECE"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E-mail copyright@iso.org</w:t>
      </w:r>
    </w:p>
    <w:p w14:paraId="750F0ECF"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Web www.iso.org</w:t>
      </w:r>
    </w:p>
    <w:p w14:paraId="750F0ED0"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Reproduction for sales purposes may be subject to royalty payments or a licensing agreement.</w:t>
      </w:r>
    </w:p>
    <w:p w14:paraId="750F0ED1" w14:textId="77777777" w:rsidR="000C4F42"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Violators may be prosecuted.</w:t>
      </w:r>
    </w:p>
    <w:p w14:paraId="750F0ED2" w14:textId="77777777" w:rsidR="000C4F42" w:rsidRDefault="00000000">
      <w:pPr>
        <w:pStyle w:val="normal1"/>
        <w:tabs>
          <w:tab w:val="left" w:pos="403"/>
        </w:tabs>
        <w:spacing w:line="240" w:lineRule="auto"/>
        <w:rPr>
          <w:rFonts w:ascii="Cambria" w:eastAsia="Cambria" w:hAnsi="Cambria" w:cs="Cambria"/>
          <w:color w:val="0000FF"/>
          <w:lang w:val="en-CA"/>
        </w:rPr>
      </w:pPr>
      <w:r>
        <w:br w:type="page"/>
      </w:r>
    </w:p>
    <w:p w14:paraId="750F0ED3" w14:textId="77777777" w:rsidR="000C4F42" w:rsidRDefault="00000000">
      <w:pPr>
        <w:pStyle w:val="normal1"/>
        <w:rPr>
          <w:b/>
          <w:bCs/>
          <w:sz w:val="28"/>
          <w:szCs w:val="28"/>
        </w:rPr>
      </w:pPr>
      <w:bookmarkStart w:id="1" w:name="_30j0zll"/>
      <w:bookmarkEnd w:id="1"/>
      <w:r>
        <w:rPr>
          <w:b/>
          <w:bCs/>
          <w:sz w:val="28"/>
          <w:szCs w:val="28"/>
        </w:rPr>
        <w:lastRenderedPageBreak/>
        <w:t>Foreword</w:t>
      </w:r>
    </w:p>
    <w:p w14:paraId="750F0ED4" w14:textId="77777777" w:rsidR="000C4F42"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Pr>
          <w:rFonts w:ascii="Cambria" w:eastAsia="Cambria" w:hAnsi="Cambria" w:cs="Cambria"/>
          <w:lang w:val="en-CA"/>
        </w:rPr>
        <w:t>particular fields</w:t>
      </w:r>
      <w:proofErr w:type="gramEnd"/>
      <w:r>
        <w:rPr>
          <w:rFonts w:ascii="Cambria" w:eastAsia="Cambria" w:hAnsi="Cambria" w:cs="Cambria"/>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750F0ED5" w14:textId="77777777" w:rsidR="000C4F42"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The procedures used to develop this document and those intended for its further maintenance are described in the ISO/IEC Directives, Part 1.  </w:t>
      </w:r>
      <w:proofErr w:type="gramStart"/>
      <w:r>
        <w:rPr>
          <w:rFonts w:ascii="Cambria" w:eastAsia="Cambria" w:hAnsi="Cambria" w:cs="Cambria"/>
          <w:lang w:val="en-CA"/>
        </w:rPr>
        <w:t>In particular the</w:t>
      </w:r>
      <w:proofErr w:type="gramEnd"/>
      <w:r>
        <w:rPr>
          <w:rFonts w:ascii="Cambria" w:eastAsia="Cambria" w:hAnsi="Cambria" w:cs="Cambria"/>
          <w:lang w:val="en-CA"/>
        </w:rPr>
        <w:t xml:space="preserve"> different approval criteria needed for the different types of documents should be noted.  This document was drafted in accordance with the editorial rules of the ISO/IEC Directives, Part 2 (see </w:t>
      </w:r>
      <w:hyperlink r:id="rId14">
        <w:r>
          <w:rPr>
            <w:rFonts w:ascii="Cambria" w:eastAsia="Cambria" w:hAnsi="Cambria" w:cs="Cambria"/>
            <w:color w:val="0000FF"/>
            <w:u w:val="single"/>
            <w:lang w:val="en-CA"/>
          </w:rPr>
          <w:t>www.iso.org/directives</w:t>
        </w:r>
      </w:hyperlink>
      <w:r>
        <w:rPr>
          <w:rFonts w:ascii="Cambria" w:eastAsia="Cambria" w:hAnsi="Cambria" w:cs="Cambria"/>
          <w:lang w:val="en-CA"/>
        </w:rPr>
        <w:t xml:space="preserve"> or </w:t>
      </w:r>
      <w:hyperlink r:id="rId15">
        <w:r>
          <w:rPr>
            <w:rFonts w:ascii="Cambria" w:eastAsia="Cambria" w:hAnsi="Cambria" w:cs="Cambria"/>
            <w:color w:val="0000FF"/>
            <w:u w:val="single"/>
            <w:lang w:val="en-CA"/>
          </w:rPr>
          <w:t>www.iec.ch/members_experts/refdocs</w:t>
        </w:r>
      </w:hyperlink>
      <w:r>
        <w:rPr>
          <w:rFonts w:ascii="Cambria" w:eastAsia="Cambria" w:hAnsi="Cambria" w:cs="Cambria"/>
          <w:lang w:val="en-CA"/>
        </w:rPr>
        <w:t>).</w:t>
      </w:r>
    </w:p>
    <w:p w14:paraId="750F0ED6" w14:textId="77777777" w:rsidR="000C4F42"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Pr>
            <w:rFonts w:ascii="Cambria" w:eastAsia="Cambria" w:hAnsi="Cambria" w:cs="Cambria"/>
            <w:color w:val="0000FF"/>
            <w:u w:val="single"/>
            <w:lang w:val="en-CA"/>
          </w:rPr>
          <w:t>www.iso.org/patents</w:t>
        </w:r>
      </w:hyperlink>
      <w:r>
        <w:rPr>
          <w:rFonts w:ascii="Cambria" w:eastAsia="Cambria" w:hAnsi="Cambria" w:cs="Cambria"/>
          <w:lang w:val="en-CA"/>
        </w:rPr>
        <w:t xml:space="preserve">) or the IEC list of patent declarations received (see </w:t>
      </w:r>
      <w:hyperlink r:id="rId17">
        <w:r>
          <w:rPr>
            <w:rFonts w:ascii="Cambria" w:eastAsia="Cambria" w:hAnsi="Cambria" w:cs="Cambria"/>
            <w:color w:val="0000FF"/>
            <w:u w:val="single"/>
            <w:lang w:val="en-CA"/>
          </w:rPr>
          <w:t>patents.iec.ch</w:t>
        </w:r>
      </w:hyperlink>
      <w:r>
        <w:rPr>
          <w:rFonts w:ascii="Cambria" w:eastAsia="Cambria" w:hAnsi="Cambria" w:cs="Cambria"/>
          <w:lang w:val="en-CA"/>
        </w:rPr>
        <w:t>).</w:t>
      </w:r>
    </w:p>
    <w:p w14:paraId="750F0ED7" w14:textId="77777777" w:rsidR="000C4F42"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Any trade name used in this document is information given for the convenience of users and does not constitute an endorsement.</w:t>
      </w:r>
    </w:p>
    <w:p w14:paraId="750F0ED8" w14:textId="77777777" w:rsidR="000C4F42"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8">
        <w:r>
          <w:rPr>
            <w:rFonts w:ascii="Cambria" w:eastAsia="Cambria" w:hAnsi="Cambria" w:cs="Cambria"/>
            <w:color w:val="0000FF"/>
            <w:u w:val="single"/>
            <w:lang w:val="en-CA"/>
          </w:rPr>
          <w:t>www.iso.org/iso/foreword.html</w:t>
        </w:r>
      </w:hyperlink>
      <w:r>
        <w:rPr>
          <w:rFonts w:ascii="Cambria" w:eastAsia="Cambria" w:hAnsi="Cambria" w:cs="Cambria"/>
          <w:lang w:val="en-CA"/>
        </w:rPr>
        <w:t xml:space="preserve">. In the IEC, see </w:t>
      </w:r>
      <w:hyperlink r:id="rId19">
        <w:r>
          <w:rPr>
            <w:rFonts w:ascii="Cambria" w:eastAsia="Cambria" w:hAnsi="Cambria" w:cs="Cambria"/>
            <w:color w:val="0000FF"/>
            <w:u w:val="single"/>
            <w:lang w:val="en-CA"/>
          </w:rPr>
          <w:t>www.iec.ch/understanding-standards</w:t>
        </w:r>
      </w:hyperlink>
    </w:p>
    <w:p w14:paraId="750F0ED9" w14:textId="77777777" w:rsidR="000C4F42"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This document was prepared by Joint Technical Committee ISO/IEC JTC 1, </w:t>
      </w:r>
      <w:r>
        <w:rPr>
          <w:rFonts w:ascii="Cambria" w:eastAsia="Cambria" w:hAnsi="Cambria" w:cs="Cambria"/>
          <w:i/>
          <w:lang w:val="en-CA"/>
        </w:rPr>
        <w:t>Information technology</w:t>
      </w:r>
      <w:r>
        <w:rPr>
          <w:rFonts w:ascii="Cambria" w:eastAsia="Cambria" w:hAnsi="Cambria" w:cs="Cambria"/>
          <w:lang w:val="en-CA"/>
        </w:rPr>
        <w:t xml:space="preserve">, SC 29, </w:t>
      </w:r>
      <w:r>
        <w:rPr>
          <w:rFonts w:ascii="Cambria" w:eastAsia="Cambria" w:hAnsi="Cambria" w:cs="Cambria"/>
          <w:i/>
          <w:lang w:val="en-CA"/>
        </w:rPr>
        <w:t>Coding of audio, picture, multimedia and hypermedia information</w:t>
      </w:r>
      <w:r>
        <w:rPr>
          <w:rFonts w:ascii="Cambria" w:eastAsia="Cambria" w:hAnsi="Cambria" w:cs="Cambria"/>
          <w:lang w:val="en-CA"/>
        </w:rPr>
        <w:t>.</w:t>
      </w:r>
    </w:p>
    <w:p w14:paraId="750F0EDA" w14:textId="77777777" w:rsidR="000C4F42"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 list of all parts in the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14496</w:t>
      </w:r>
      <w:r>
        <w:rPr>
          <w:rFonts w:ascii="Cambria" w:eastAsia="Cambria" w:hAnsi="Cambria" w:cs="Cambria"/>
          <w:lang w:val="en-CA"/>
        </w:rPr>
        <w:t xml:space="preserve"> and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23008</w:t>
      </w:r>
      <w:r>
        <w:rPr>
          <w:rFonts w:ascii="Cambria" w:eastAsia="Cambria" w:hAnsi="Cambria" w:cs="Cambria"/>
          <w:lang w:val="en-CA"/>
        </w:rPr>
        <w:t xml:space="preserve"> series can be found on the ISO and IEC websites.</w:t>
      </w:r>
    </w:p>
    <w:p w14:paraId="750F0EDB" w14:textId="77777777" w:rsidR="000C4F42" w:rsidRDefault="00000000">
      <w:pPr>
        <w:pStyle w:val="normal1"/>
        <w:tabs>
          <w:tab w:val="left" w:pos="403"/>
        </w:tabs>
        <w:spacing w:after="240" w:line="240" w:lineRule="auto"/>
        <w:jc w:val="both"/>
        <w:rPr>
          <w:rFonts w:ascii="Cambria" w:eastAsia="Cambria" w:hAnsi="Cambria" w:cs="Cambria"/>
          <w:lang w:val="en-CA"/>
        </w:rPr>
        <w:sectPr w:rsidR="000C4F42">
          <w:headerReference w:type="even" r:id="rId20"/>
          <w:headerReference w:type="default" r:id="rId21"/>
          <w:footerReference w:type="even" r:id="rId22"/>
          <w:footerReference w:type="default" r:id="rId23"/>
          <w:headerReference w:type="first" r:id="rId24"/>
          <w:footerReference w:type="first" r:id="rId25"/>
          <w:pgSz w:w="11906" w:h="16838"/>
          <w:pgMar w:top="794" w:right="737" w:bottom="284" w:left="851" w:header="709" w:footer="0" w:gutter="0"/>
          <w:pgNumType w:start="2"/>
          <w:cols w:space="720"/>
          <w:formProt w:val="0"/>
          <w:titlePg/>
          <w:docGrid w:linePitch="100" w:charSpace="28672"/>
        </w:sectPr>
      </w:pPr>
      <w:r>
        <w:rPr>
          <w:rFonts w:ascii="Cambria" w:eastAsia="Cambria" w:hAnsi="Cambria" w:cs="Cambria"/>
          <w:lang w:val="en-CA"/>
        </w:rPr>
        <w:t xml:space="preserve">Any feedback or questions on this document should be directed to the user’s national standards body. A complete listing of these bodies can be found at </w:t>
      </w:r>
      <w:hyperlink r:id="rId26">
        <w:r>
          <w:rPr>
            <w:rFonts w:ascii="Cambria" w:eastAsia="Cambria" w:hAnsi="Cambria" w:cs="Cambria"/>
            <w:color w:val="0000FF"/>
            <w:u w:val="single"/>
            <w:lang w:val="en-CA"/>
          </w:rPr>
          <w:t>www.iso.org/members.html</w:t>
        </w:r>
      </w:hyperlink>
      <w:r>
        <w:rPr>
          <w:rFonts w:ascii="Cambria" w:eastAsia="Cambria" w:hAnsi="Cambria" w:cs="Cambria"/>
          <w:lang w:val="en-CA"/>
        </w:rPr>
        <w:t xml:space="preserve"> and </w:t>
      </w:r>
      <w:hyperlink r:id="rId27">
        <w:r>
          <w:rPr>
            <w:rFonts w:ascii="Cambria" w:eastAsia="Cambria" w:hAnsi="Cambria" w:cs="Cambria"/>
            <w:color w:val="0000FF"/>
            <w:u w:val="single"/>
            <w:lang w:val="en-CA"/>
          </w:rPr>
          <w:t>www.iec.ch/national-committees</w:t>
        </w:r>
      </w:hyperlink>
      <w:r>
        <w:rPr>
          <w:rFonts w:ascii="Cambria" w:eastAsia="Cambria" w:hAnsi="Cambria" w:cs="Cambria"/>
          <w:lang w:val="en-CA"/>
        </w:rPr>
        <w:t>.</w:t>
      </w:r>
    </w:p>
    <w:p w14:paraId="750F0EDC" w14:textId="77777777" w:rsidR="000C4F42" w:rsidRDefault="00000000">
      <w:pPr>
        <w:rPr>
          <w:b/>
          <w:bCs/>
          <w:sz w:val="32"/>
          <w:szCs w:val="32"/>
        </w:rPr>
      </w:pPr>
      <w:r>
        <w:rPr>
          <w:b/>
          <w:bCs/>
          <w:sz w:val="32"/>
          <w:szCs w:val="32"/>
        </w:rPr>
        <w:lastRenderedPageBreak/>
        <w:t>Information technology — High efficiency coding and media delivery in heterogeneous environments — Part 12: Image File Format — Amendment 2: Low-overhead image file format</w:t>
      </w:r>
    </w:p>
    <w:p w14:paraId="750F0EDD" w14:textId="77777777" w:rsidR="000C4F42" w:rsidRDefault="000C4F42"/>
    <w:p w14:paraId="750F0EDE" w14:textId="77777777" w:rsidR="000C4F42" w:rsidRDefault="00000000">
      <w:pPr>
        <w:pStyle w:val="Change"/>
      </w:pPr>
      <w:r>
        <w:t>Add the following at the end of clause 2:</w:t>
      </w:r>
    </w:p>
    <w:p w14:paraId="750F0EDF" w14:textId="77777777" w:rsidR="000C4F42" w:rsidRDefault="00000000">
      <w:pPr>
        <w:rPr>
          <w:ins w:id="2" w:author="Kashyap Kammachi-Sreedhar (Nokia)" w:date="2025-01-30T10:50:00Z" w16du:dateUtc="2025-01-30T08:50:00Z"/>
          <w:rFonts w:ascii="Cambria;serif" w:hAnsi="Cambria;serif"/>
          <w:color w:val="000000"/>
        </w:rPr>
      </w:pPr>
      <w:r>
        <w:rPr>
          <w:rFonts w:ascii="Cambria;serif" w:hAnsi="Cambria;serif"/>
          <w:color w:val="000000"/>
        </w:rPr>
        <w:t xml:space="preserve">Annex O specifies the low-overhead image file format suitable for small and simple images used in specific use cases. In this format, the top-level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are replaced by a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to reduce the overhead relative to the structure-data describing the image or metadata payloads, while logically representing the contents of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rFonts w:ascii="Cambria;serif" w:hAnsi="Cambria;serif"/>
          <w:color w:val="000000"/>
        </w:rPr>
        <w:t>. Annex O also specifies the requirements and brands for this format, as well as the procedure for expanding it to the regular Image File Format.</w:t>
      </w:r>
    </w:p>
    <w:p w14:paraId="02BA148E" w14:textId="77777777" w:rsidR="00A86EAC" w:rsidRDefault="00A86EAC"/>
    <w:p w14:paraId="78478829" w14:textId="77777777" w:rsidR="00A86EAC" w:rsidRDefault="00A86EAC" w:rsidP="00A86EAC">
      <w:pPr>
        <w:pStyle w:val="AMDInstruction"/>
        <w:rPr>
          <w:ins w:id="3" w:author="Kashyap Kammachi-Sreedhar (Nokia)" w:date="2025-01-30T10:50:00Z" w16du:dateUtc="2025-01-30T08:50:00Z"/>
        </w:rPr>
      </w:pPr>
      <w:ins w:id="4" w:author="Kashyap Kammachi-Sreedhar (Nokia)" w:date="2025-01-30T10:50:00Z" w16du:dateUtc="2025-01-30T08:50:00Z">
        <w:r w:rsidRPr="00A86EAC">
          <w:rPr>
            <w:rFonts w:asciiTheme="minorHAnsi" w:eastAsia="Arial" w:hAnsiTheme="minorHAnsi" w:cs="Arial"/>
            <w:iCs w:val="0"/>
            <w:color w:val="4BACC6" w:themeColor="accent5"/>
            <w:szCs w:val="22"/>
            <w:lang w:eastAsia="zh-CN" w:bidi="hi-IN"/>
            <w:rPrChange w:id="5" w:author="Kashyap Kammachi-Sreedhar (Nokia)" w:date="2025-01-30T10:50:00Z" w16du:dateUtc="2025-01-30T08:50:00Z">
              <w:rPr/>
            </w:rPrChange>
          </w:rPr>
          <w:t>Add the following new definition in subclause 3.1:</w:t>
        </w:r>
      </w:ins>
    </w:p>
    <w:p w14:paraId="6B3F720C" w14:textId="77777777" w:rsidR="00A86EAC" w:rsidRPr="00B805D6" w:rsidRDefault="00A86EAC" w:rsidP="00A86EAC">
      <w:pPr>
        <w:spacing w:after="0"/>
        <w:rPr>
          <w:ins w:id="6" w:author="Kashyap Kammachi-Sreedhar (Nokia)" w:date="2025-01-30T10:50:00Z" w16du:dateUtc="2025-01-30T08:50:00Z"/>
          <w:rFonts w:ascii="Cambria" w:hAnsi="Cambria"/>
          <w:b/>
          <w:bCs/>
        </w:rPr>
      </w:pPr>
      <w:ins w:id="7" w:author="Kashyap Kammachi-Sreedhar (Nokia)" w:date="2025-01-30T10:50:00Z" w16du:dateUtc="2025-01-30T08:50:00Z">
        <w:r w:rsidRPr="00B805D6">
          <w:rPr>
            <w:rFonts w:ascii="Cambria" w:hAnsi="Cambria"/>
            <w:b/>
            <w:bCs/>
          </w:rPr>
          <w:t>3.1.XX tiled image item</w:t>
        </w:r>
      </w:ins>
    </w:p>
    <w:p w14:paraId="7C071870" w14:textId="77777777" w:rsidR="00A86EAC" w:rsidRPr="00B805D6" w:rsidRDefault="00A86EAC" w:rsidP="00A86EAC">
      <w:pPr>
        <w:spacing w:after="0"/>
        <w:rPr>
          <w:ins w:id="8" w:author="Kashyap Kammachi-Sreedhar (Nokia)" w:date="2025-01-30T10:50:00Z" w16du:dateUtc="2025-01-30T08:50:00Z"/>
          <w:rFonts w:ascii="Cambria" w:hAnsi="Cambria"/>
        </w:rPr>
      </w:pPr>
      <w:ins w:id="9" w:author="Kashyap Kammachi-Sreedhar (Nokia)" w:date="2025-01-30T10:50:00Z" w16du:dateUtc="2025-01-30T08:50:00Z">
        <w:r w:rsidRPr="00B805D6">
          <w:rPr>
            <w:rFonts w:ascii="Cambria" w:hAnsi="Cambria"/>
          </w:rPr>
          <w:t>An image item constructed using uniform tiled subregions, allowing direct access to individual tiles.</w:t>
        </w:r>
      </w:ins>
    </w:p>
    <w:p w14:paraId="750F0EE0" w14:textId="77777777" w:rsidR="000C4F42" w:rsidRDefault="000C4F42">
      <w:pPr>
        <w:rPr>
          <w:rFonts w:ascii="Cambria;serif" w:hAnsi="Cambria;serif"/>
          <w:color w:val="000000"/>
        </w:rPr>
      </w:pPr>
    </w:p>
    <w:p w14:paraId="750F0EE1" w14:textId="77777777" w:rsidR="000C4F42" w:rsidRDefault="00000000">
      <w:pPr>
        <w:pStyle w:val="Change"/>
      </w:pPr>
      <w:r>
        <w:t xml:space="preserve">Add the following NOTE after the paragraph "Images can be stored as items using the support for untimed data storage, called the </w:t>
      </w:r>
      <w:proofErr w:type="spellStart"/>
      <w:r>
        <w:rPr>
          <w:rStyle w:val="codeZchn"/>
          <w:rFonts w:eastAsia="Courier New"/>
          <w:lang w:val="en-CA"/>
        </w:rPr>
        <w:t>MetaBox</w:t>
      </w:r>
      <w:proofErr w:type="spellEnd"/>
      <w:r>
        <w:t xml:space="preserve"> for historical reasons, in the ISO base media file format. A file may contain any number of image items." in clause 6.1:</w:t>
      </w:r>
    </w:p>
    <w:p w14:paraId="750F0EE2" w14:textId="77777777" w:rsidR="000C4F42" w:rsidRDefault="00000000">
      <w:pPr>
        <w:pStyle w:val="Note"/>
      </w:pPr>
      <w:r>
        <w:rPr>
          <w:rFonts w:ascii="Arial;sans-serif" w:hAnsi="Arial;sans-serif"/>
          <w:color w:val="000000"/>
        </w:rPr>
        <w:t xml:space="preserve">NOTE For small and simple files, a pre-processed version of the </w:t>
      </w:r>
      <w:proofErr w:type="spellStart"/>
      <w:r>
        <w:rPr>
          <w:rFonts w:ascii="Courier New;monospace" w:hAnsi="Courier New;monospace"/>
          <w:color w:val="000000"/>
        </w:rPr>
        <w:t>MetaBox</w:t>
      </w:r>
      <w:proofErr w:type="spellEnd"/>
      <w:r>
        <w:rPr>
          <w:color w:val="000000"/>
        </w:rPr>
        <w:t xml:space="preserve"> </w:t>
      </w:r>
      <w:r>
        <w:rPr>
          <w:rFonts w:ascii="Arial;sans-serif" w:hAnsi="Arial;sans-serif"/>
          <w:color w:val="000000"/>
        </w:rPr>
        <w:t xml:space="preserve">called the </w:t>
      </w:r>
      <w:proofErr w:type="spellStart"/>
      <w:r>
        <w:rPr>
          <w:rFonts w:ascii="Courier New;monospace" w:hAnsi="Courier New;monospace"/>
          <w:color w:val="000000"/>
        </w:rPr>
        <w:t>MinimizedImageBox</w:t>
      </w:r>
      <w:proofErr w:type="spellEnd"/>
      <w:r>
        <w:rPr>
          <w:rFonts w:ascii="Arial;sans-serif" w:hAnsi="Arial;sans-serif"/>
          <w:color w:val="000000"/>
        </w:rPr>
        <w:t xml:space="preserve">, as defined in Annex O, can be used. A file containing a </w:t>
      </w:r>
      <w:proofErr w:type="spellStart"/>
      <w:r>
        <w:rPr>
          <w:rFonts w:ascii="Courier New;monospace" w:hAnsi="Courier New;monospace"/>
          <w:color w:val="000000"/>
        </w:rPr>
        <w:t>MinimizedImageBox</w:t>
      </w:r>
      <w:proofErr w:type="spellEnd"/>
      <w:r>
        <w:rPr>
          <w:color w:val="000000"/>
        </w:rPr>
        <w:t xml:space="preserve"> </w:t>
      </w:r>
      <w:r>
        <w:rPr>
          <w:rFonts w:ascii="Arial;sans-serif" w:hAnsi="Arial;sans-serif"/>
          <w:color w:val="000000"/>
        </w:rPr>
        <w:t xml:space="preserve">has the same compliance and rendering requirements as an Image File Format file because the </w:t>
      </w:r>
      <w:proofErr w:type="spellStart"/>
      <w:r>
        <w:rPr>
          <w:rFonts w:ascii="Courier New;monospace" w:hAnsi="Courier New;monospace"/>
          <w:color w:val="000000"/>
        </w:rPr>
        <w:t>MinimizedImageBox</w:t>
      </w:r>
      <w:proofErr w:type="spellEnd"/>
      <w:r>
        <w:rPr>
          <w:color w:val="000000"/>
        </w:rPr>
        <w:t xml:space="preserve"> </w:t>
      </w:r>
      <w:r>
        <w:rPr>
          <w:rFonts w:ascii="Arial;sans-serif" w:hAnsi="Arial;sans-serif"/>
          <w:color w:val="000000"/>
        </w:rPr>
        <w:t xml:space="preserve">is expanded into the equivalent </w:t>
      </w:r>
      <w:proofErr w:type="spellStart"/>
      <w:r>
        <w:rPr>
          <w:rFonts w:ascii="Courier New;monospace" w:hAnsi="Courier New;monospace"/>
          <w:color w:val="000000"/>
        </w:rPr>
        <w:t>MetaBox</w:t>
      </w:r>
      <w:proofErr w:type="spellEnd"/>
      <w:r>
        <w:rPr>
          <w:color w:val="000000"/>
        </w:rPr>
        <w:t xml:space="preserve"> </w:t>
      </w:r>
      <w:r>
        <w:rPr>
          <w:rFonts w:ascii="Arial;sans-serif" w:hAnsi="Arial;sans-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Arial;sans-serif" w:hAnsi="Arial;sans-serif"/>
          <w:color w:val="000000"/>
        </w:rPr>
        <w:t>as described in detail in Annex O.4. Once expanded, the rest of Clause 6 applies.</w:t>
      </w:r>
    </w:p>
    <w:p w14:paraId="750F0EE3" w14:textId="77777777" w:rsidR="000C4F42" w:rsidRDefault="000C4F42" w:rsidP="00E20851">
      <w:pPr>
        <w:pStyle w:val="Note"/>
        <w:ind w:left="0"/>
        <w:rPr>
          <w:ins w:id="10" w:author="Kashyap Kammachi-Sreedhar (Nokia)" w:date="2025-01-29T20:28:00Z" w16du:dateUtc="2025-01-29T18:28:00Z"/>
        </w:rPr>
      </w:pPr>
    </w:p>
    <w:p w14:paraId="46A125C2" w14:textId="55815A22" w:rsidR="00E20851" w:rsidRDefault="00E20851" w:rsidP="00E20851">
      <w:pPr>
        <w:pStyle w:val="Change"/>
        <w:spacing w:before="0"/>
        <w:ind w:left="360" w:hanging="360"/>
        <w:rPr>
          <w:ins w:id="11" w:author="Kashyap Kammachi-Sreedhar (Nokia)" w:date="2025-01-29T20:28:00Z" w16du:dateUtc="2025-01-29T18:28:00Z"/>
        </w:rPr>
      </w:pPr>
      <w:ins w:id="12" w:author="Kashyap Kammachi-Sreedhar (Nokia)" w:date="2025-01-29T20:28:00Z" w16du:dateUtc="2025-01-29T18:28:00Z">
        <w:r>
          <w:t xml:space="preserve">Change the sentence in subclause </w:t>
        </w:r>
        <w:r>
          <w:t>6.4.10</w:t>
        </w:r>
        <w:r>
          <w:t xml:space="preserve"> from (DAM1):</w:t>
        </w:r>
      </w:ins>
    </w:p>
    <w:p w14:paraId="77A3392A" w14:textId="77777777" w:rsidR="002A4518" w:rsidRDefault="002A4518" w:rsidP="002A4518">
      <w:pPr>
        <w:pStyle w:val="Default"/>
        <w:spacing w:after="240"/>
        <w:jc w:val="both"/>
        <w:rPr>
          <w:ins w:id="13" w:author="Kashyap Kammachi-Sreedhar (Nokia)" w:date="2025-01-30T10:03:00Z" w16du:dateUtc="2025-01-30T08:03:00Z"/>
          <w:rFonts w:ascii="Times New Roman" w:hAnsi="Times New Roman" w:cs="Times New Roman"/>
          <w:lang w:val="en-CA"/>
        </w:rPr>
      </w:pPr>
      <w:ins w:id="14" w:author="Kashyap Kammachi-Sreedhar (Nokia)" w:date="2025-01-30T10:03:00Z" w16du:dateUtc="2025-01-30T08:03:00Z">
        <w:r>
          <w:rPr>
            <w:rFonts w:ascii="Times New Roman" w:hAnsi="Times New Roman" w:cs="Times New Roman"/>
            <w:lang w:val="en-CA"/>
          </w:rPr>
          <w:t xml:space="preserve">An overview image is described by a grid derived image item or a tiled pre-derived coded image item whose reconstructed image is formed from generating a lower resolution, ‘binned’ version of the reconstructed image of a base image item. The base image item is also tiled. The tiling may be implemented using a feature of a specific codec, or by using a grid derived image item. When a grid derived image item is used, the input items to the grid define the tiles. Derived image items shall not be used as inputs to the image grid, due to the need for in place byte range accessing of content. Individual tiles shall be written </w:t>
        </w:r>
        <w:bookmarkStart w:id="15" w:name="_Hlk147439491"/>
        <w:r>
          <w:rPr>
            <w:rFonts w:ascii="Times New Roman" w:hAnsi="Times New Roman" w:cs="Times New Roman"/>
            <w:lang w:val="en-CA"/>
          </w:rPr>
          <w:t>contiguously in memory</w:t>
        </w:r>
        <w:bookmarkEnd w:id="15"/>
        <w:r>
          <w:rPr>
            <w:rFonts w:ascii="Times New Roman" w:hAnsi="Times New Roman" w:cs="Times New Roman"/>
            <w:lang w:val="en-CA"/>
          </w:rPr>
          <w:t xml:space="preserve">, thereby allowing access with a single read or write action. </w:t>
        </w:r>
      </w:ins>
    </w:p>
    <w:p w14:paraId="104BAF6C" w14:textId="77777777" w:rsidR="005A1235" w:rsidRDefault="005A1235" w:rsidP="005A1235">
      <w:pPr>
        <w:pStyle w:val="Change"/>
        <w:rPr>
          <w:ins w:id="16" w:author="Kashyap Kammachi-Sreedhar (Nokia)" w:date="2025-01-30T10:04:00Z" w16du:dateUtc="2025-01-30T08:04:00Z"/>
        </w:rPr>
      </w:pPr>
      <w:ins w:id="17" w:author="Kashyap Kammachi-Sreedhar (Nokia)" w:date="2025-01-30T10:04:00Z" w16du:dateUtc="2025-01-30T08:04:00Z">
        <w:r>
          <w:t>To:</w:t>
        </w:r>
      </w:ins>
    </w:p>
    <w:p w14:paraId="1F5A305D" w14:textId="6D612FB1" w:rsidR="00E20851" w:rsidRPr="001F2795" w:rsidRDefault="001F2795" w:rsidP="001F2795">
      <w:pPr>
        <w:pStyle w:val="Default"/>
        <w:spacing w:after="240"/>
        <w:jc w:val="both"/>
        <w:rPr>
          <w:rFonts w:ascii="Times New Roman" w:hAnsi="Times New Roman" w:cs="Times New Roman"/>
          <w:lang w:val="en-CA"/>
          <w:rPrChange w:id="18" w:author="Kashyap Kammachi-Sreedhar (Nokia)" w:date="2025-01-30T10:05:00Z" w16du:dateUtc="2025-01-30T08:05:00Z">
            <w:rPr/>
          </w:rPrChange>
        </w:rPr>
        <w:pPrChange w:id="19" w:author="Kashyap Kammachi-Sreedhar (Nokia)" w:date="2025-01-30T10:05:00Z" w16du:dateUtc="2025-01-30T08:05:00Z">
          <w:pPr>
            <w:pStyle w:val="Note"/>
          </w:pPr>
        </w:pPrChange>
      </w:pPr>
      <w:ins w:id="20" w:author="Kashyap Kammachi-Sreedhar (Nokia)" w:date="2025-01-30T10:05:00Z" w16du:dateUtc="2025-01-30T08:05:00Z">
        <w:r>
          <w:rPr>
            <w:rFonts w:ascii="Times New Roman" w:hAnsi="Times New Roman" w:cs="Times New Roman"/>
            <w:lang w:val="en-CA"/>
          </w:rPr>
          <w:t>An overview image is described by a grid derived image item or a tiled pre-derived coded image item or a tiled image item whose reconstructed image is formed from generating a lower resolution, ‘binned’ version of the reconstructed image of a base image item. The base image item is also</w:t>
        </w:r>
        <w:r w:rsidR="00CD7175">
          <w:rPr>
            <w:rFonts w:ascii="Times New Roman" w:hAnsi="Times New Roman" w:cs="Times New Roman"/>
            <w:lang w:val="en-CA"/>
          </w:rPr>
          <w:t xml:space="preserve"> tiled</w:t>
        </w:r>
        <w:r>
          <w:rPr>
            <w:rFonts w:ascii="Times New Roman" w:hAnsi="Times New Roman" w:cs="Times New Roman"/>
            <w:lang w:val="en-CA"/>
          </w:rPr>
          <w:t xml:space="preserve">. The tiling may be implemented using a feature of a specific codec, or by using a grid derived image item, or by using a tiled image item. When a grid derived image item is used, the input items to the grid define the tiles. Derived image items shall not be used as inputs to the image grid, due to the need for in place byte range accessing of content. Individual tiles shall be written contiguously in memory, thereby allowing access with a single read or write action. </w:t>
        </w:r>
      </w:ins>
    </w:p>
    <w:p w14:paraId="750F0EE4" w14:textId="77777777" w:rsidR="000C4F42" w:rsidRDefault="00000000">
      <w:pPr>
        <w:pStyle w:val="Change"/>
      </w:pPr>
      <w:r>
        <w:t>Replace the third and fourth paragraphs in clause 6.5.1 with:</w:t>
      </w:r>
    </w:p>
    <w:p w14:paraId="750F0EE5" w14:textId="77777777" w:rsidR="000C4F42" w:rsidRDefault="00000000">
      <w:r>
        <w:rPr>
          <w:rFonts w:ascii="Cambria;serif" w:hAnsi="Cambria;serif"/>
          <w:color w:val="000000"/>
        </w:rPr>
        <w:lastRenderedPageBreak/>
        <w:t>The semantics of the descriptive properties specified in 6.5 are specified for the image before the transformations, if any, are applied.</w:t>
      </w:r>
    </w:p>
    <w:p w14:paraId="750F0EE6" w14:textId="77777777" w:rsidR="000C4F42" w:rsidRDefault="00000000">
      <w:pPr>
        <w:pStyle w:val="Note"/>
      </w:pPr>
      <w:r>
        <w:t>NOTE It is uncertain if readers would be able to correctly interpret descriptive properties that follow the first transformative property or the first unrecognized essential property, whichever is earlier, in the sequence associating properties with an item, because those descriptive properties possibly describe the output image after the transformation(s). In previous versions of this document, readers had to allow and ignore descriptive properties following the first transformative or unrecognized property, whichever is earlier, in the sequence associating properties with an item.</w:t>
      </w:r>
    </w:p>
    <w:p w14:paraId="750F0EE7" w14:textId="77777777" w:rsidR="000C4F42" w:rsidRDefault="00000000">
      <w:r>
        <w:rPr>
          <w:rFonts w:ascii="Cambria;serif" w:hAnsi="Cambria;serif"/>
          <w:color w:val="000000"/>
        </w:rPr>
        <w:t>Writers should arrange the descriptive properties prior to any transformative property in the sequence associating properties with an item. Writers should arrange the descriptive properties specified in 6.5 prior to any other properties in the sequence associating properties with an item.</w:t>
      </w:r>
    </w:p>
    <w:p w14:paraId="750F0EE8" w14:textId="77777777" w:rsidR="000C4F42" w:rsidRDefault="000C4F42">
      <w:pPr>
        <w:rPr>
          <w:rFonts w:ascii="Cambria;serif" w:hAnsi="Cambria;serif"/>
          <w:color w:val="000000"/>
        </w:rPr>
      </w:pPr>
    </w:p>
    <w:p w14:paraId="750F0EE9" w14:textId="77777777" w:rsidR="000C4F42" w:rsidRDefault="00000000">
      <w:pPr>
        <w:pStyle w:val="Change"/>
      </w:pPr>
      <w:r>
        <w:t>Change the following text in clause 6.5.6.1:</w:t>
      </w:r>
    </w:p>
    <w:p w14:paraId="750F0EEA" w14:textId="77777777" w:rsidR="000C4F42" w:rsidRDefault="00000000">
      <w:r>
        <w:t xml:space="preserve">The </w:t>
      </w:r>
      <w:proofErr w:type="spellStart"/>
      <w:r>
        <w:rPr>
          <w:rStyle w:val="codeZchn"/>
          <w:rFonts w:eastAsia="Courier New"/>
          <w:lang w:val="en-CA"/>
        </w:rPr>
        <w:t>PixelInformationProperty</w:t>
      </w:r>
      <w:proofErr w:type="spellEnd"/>
      <w:r>
        <w:t xml:space="preserve"> descriptive item property indicates the number and bit</w:t>
      </w:r>
      <w:r>
        <w:br/>
        <w:t>depth of colour components in the reconstructed image of the associated image item.</w:t>
      </w:r>
    </w:p>
    <w:p w14:paraId="750F0EEB" w14:textId="77777777" w:rsidR="000C4F42" w:rsidRDefault="00000000">
      <w:pPr>
        <w:pStyle w:val="Change"/>
      </w:pPr>
      <w:r>
        <w:t>To:</w:t>
      </w:r>
    </w:p>
    <w:p w14:paraId="750F0EEC" w14:textId="77777777" w:rsidR="000C4F42" w:rsidRDefault="00000000">
      <w:r>
        <w:t xml:space="preserve">The </w:t>
      </w:r>
      <w:proofErr w:type="spellStart"/>
      <w:r>
        <w:rPr>
          <w:rStyle w:val="codeZchn"/>
          <w:rFonts w:eastAsia="Courier New"/>
          <w:lang w:val="en-CA"/>
        </w:rPr>
        <w:t>PixelInformationProperty</w:t>
      </w:r>
      <w:proofErr w:type="spellEnd"/>
      <w:r>
        <w:t xml:space="preserve"> descriptive item property indicates the number and bit depth of colour and alpha/depth components, if present, in the reconstructed image of the associated image item.</w:t>
      </w:r>
    </w:p>
    <w:p w14:paraId="750F0EED" w14:textId="77777777" w:rsidR="000C4F42" w:rsidRDefault="00000000">
      <w:pPr>
        <w:pStyle w:val="Change"/>
      </w:pPr>
      <w:r>
        <w:t>Change the syntax in clause 6.5.6.2 to:</w:t>
      </w:r>
    </w:p>
    <w:p w14:paraId="750F0EEE" w14:textId="77777777" w:rsidR="000C4F42" w:rsidRDefault="00000000">
      <w:pPr>
        <w:pStyle w:val="code"/>
      </w:pPr>
      <w:proofErr w:type="gramStart"/>
      <w:r>
        <w:t>aligned(</w:t>
      </w:r>
      <w:proofErr w:type="gramEnd"/>
      <w:r>
        <w:t xml:space="preserve">8) class </w:t>
      </w:r>
      <w:proofErr w:type="spellStart"/>
      <w:r>
        <w:t>PixelInformationProperty</w:t>
      </w:r>
      <w:proofErr w:type="spellEnd"/>
    </w:p>
    <w:p w14:paraId="750F0EEF" w14:textId="77777777" w:rsidR="000C4F42" w:rsidRDefault="00000000">
      <w:pPr>
        <w:pStyle w:val="code"/>
      </w:pPr>
      <w:r>
        <w:t>   </w:t>
      </w:r>
      <w:r>
        <w:rPr>
          <w:rFonts w:ascii="Courier New;monospace" w:hAnsi="Courier New;monospace"/>
        </w:rPr>
        <w:t xml:space="preserve">extends </w:t>
      </w:r>
      <w:proofErr w:type="spellStart"/>
      <w:proofErr w:type="gramStart"/>
      <w:r>
        <w:rPr>
          <w:rFonts w:ascii="Courier New;monospace" w:hAnsi="Courier New;monospace"/>
        </w:rPr>
        <w:t>ItemFullProperty</w:t>
      </w:r>
      <w:proofErr w:type="spellEnd"/>
      <w:r>
        <w:rPr>
          <w:rFonts w:ascii="Courier New;monospace" w:hAnsi="Courier New;monospace"/>
        </w:rPr>
        <w:t>(</w:t>
      </w:r>
      <w:proofErr w:type="gramEnd"/>
      <w:r>
        <w:rPr>
          <w:rFonts w:ascii="Courier New;monospace" w:hAnsi="Courier New;monospace"/>
        </w:rPr>
        <w:t>'</w:t>
      </w:r>
      <w:proofErr w:type="spellStart"/>
      <w:r>
        <w:rPr>
          <w:rFonts w:ascii="Courier New;monospace" w:hAnsi="Courier New;monospace"/>
        </w:rPr>
        <w:t>pixi</w:t>
      </w:r>
      <w:proofErr w:type="spellEnd"/>
      <w:r>
        <w:rPr>
          <w:rFonts w:ascii="Courier New;monospace" w:hAnsi="Courier New;monospace"/>
        </w:rPr>
        <w:t xml:space="preserve">', version = 0, </w:t>
      </w:r>
      <w:proofErr w:type="spellStart"/>
      <w:r>
        <w:rPr>
          <w:rFonts w:ascii="Courier New;monospace" w:hAnsi="Courier New;monospace"/>
        </w:rPr>
        <w:t>px_flags</w:t>
      </w:r>
      <w:proofErr w:type="spellEnd"/>
      <w:r>
        <w:rPr>
          <w:rFonts w:ascii="Courier New;monospace" w:hAnsi="Courier New;monospace"/>
        </w:rPr>
        <w:t>){</w:t>
      </w:r>
    </w:p>
    <w:p w14:paraId="750F0EF0"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8) </w:t>
      </w:r>
      <w:proofErr w:type="spellStart"/>
      <w:r>
        <w:rPr>
          <w:rFonts w:ascii="Courier New;monospace" w:hAnsi="Courier New;monospace"/>
        </w:rPr>
        <w:t>num_channels</w:t>
      </w:r>
      <w:proofErr w:type="spellEnd"/>
      <w:r>
        <w:rPr>
          <w:rFonts w:ascii="Courier New;monospace" w:hAnsi="Courier New;monospace"/>
        </w:rPr>
        <w:t>;</w:t>
      </w:r>
    </w:p>
    <w:p w14:paraId="750F0EF1" w14:textId="77777777" w:rsidR="000C4F42" w:rsidRDefault="00000000">
      <w:pPr>
        <w:pStyle w:val="code"/>
      </w:pPr>
      <w:r>
        <w:t>   </w:t>
      </w:r>
      <w:r>
        <w:rPr>
          <w:rFonts w:ascii="Courier New;monospace" w:hAnsi="Courier New;monospace"/>
        </w:rPr>
        <w:t>for (</w:t>
      </w:r>
      <w:proofErr w:type="spellStart"/>
      <w:r>
        <w:rPr>
          <w:rFonts w:ascii="Courier New;monospace" w:hAnsi="Courier New;monospace"/>
        </w:rPr>
        <w:t>i</w:t>
      </w:r>
      <w:proofErr w:type="spellEnd"/>
      <w:r>
        <w:rPr>
          <w:rFonts w:ascii="Courier New;monospace" w:hAnsi="Courier New;monospace"/>
        </w:rPr>
        <w:t xml:space="preserve">=0; </w:t>
      </w:r>
      <w:proofErr w:type="spellStart"/>
      <w:r>
        <w:rPr>
          <w:rFonts w:ascii="Courier New;monospace" w:hAnsi="Courier New;monospace"/>
        </w:rPr>
        <w:t>i</w:t>
      </w:r>
      <w:proofErr w:type="spellEnd"/>
      <w:r>
        <w:rPr>
          <w:rFonts w:ascii="Courier New;monospace" w:hAnsi="Courier New;monospace"/>
        </w:rPr>
        <w:t>&lt;</w:t>
      </w:r>
      <w:proofErr w:type="spellStart"/>
      <w:r>
        <w:rPr>
          <w:rFonts w:ascii="Courier New;monospace" w:hAnsi="Courier New;monospace"/>
        </w:rPr>
        <w:t>num_channels</w:t>
      </w:r>
      <w:proofErr w:type="spellEnd"/>
      <w:r>
        <w:rPr>
          <w:rFonts w:ascii="Courier New;monospace" w:hAnsi="Courier New;monospace"/>
        </w:rPr>
        <w:t xml:space="preserve">; </w:t>
      </w:r>
      <w:proofErr w:type="spellStart"/>
      <w:r>
        <w:rPr>
          <w:rFonts w:ascii="Courier New;monospace" w:hAnsi="Courier New;monospace"/>
        </w:rPr>
        <w:t>i</w:t>
      </w:r>
      <w:proofErr w:type="spellEnd"/>
      <w:r>
        <w:rPr>
          <w:rFonts w:ascii="Courier New;monospace" w:hAnsi="Courier New;monospace"/>
        </w:rPr>
        <w:t>++) {</w:t>
      </w:r>
    </w:p>
    <w:p w14:paraId="750F0EF2"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8) </w:t>
      </w:r>
      <w:proofErr w:type="spellStart"/>
      <w:r>
        <w:rPr>
          <w:rFonts w:ascii="Courier New;monospace" w:hAnsi="Courier New;monospace"/>
        </w:rPr>
        <w:t>bits_per_channel</w:t>
      </w:r>
      <w:proofErr w:type="spellEnd"/>
      <w:r>
        <w:rPr>
          <w:rFonts w:ascii="Courier New;monospace" w:hAnsi="Courier New;monospace"/>
        </w:rPr>
        <w:t>;</w:t>
      </w:r>
    </w:p>
    <w:p w14:paraId="750F0EF3" w14:textId="77777777" w:rsidR="000C4F42" w:rsidRDefault="00000000">
      <w:pPr>
        <w:pStyle w:val="code"/>
      </w:pPr>
      <w:r>
        <w:t>   </w:t>
      </w:r>
      <w:r>
        <w:rPr>
          <w:rFonts w:ascii="Courier New;monospace" w:hAnsi="Courier New;monospace"/>
        </w:rPr>
        <w:t>}</w:t>
      </w:r>
    </w:p>
    <w:p w14:paraId="750F0EF4" w14:textId="77777777" w:rsidR="000C4F42" w:rsidRDefault="00000000">
      <w:pPr>
        <w:pStyle w:val="code"/>
      </w:pPr>
      <w:r>
        <w:t>   </w:t>
      </w:r>
      <w:proofErr w:type="gramStart"/>
      <w:r>
        <w:rPr>
          <w:rFonts w:ascii="Courier New;monospace" w:hAnsi="Courier New;monospace"/>
        </w:rPr>
        <w:t>if(</w:t>
      </w:r>
      <w:proofErr w:type="gramEnd"/>
      <w:r>
        <w:rPr>
          <w:rFonts w:ascii="Courier New;monospace" w:hAnsi="Courier New;monospace"/>
        </w:rPr>
        <w:t>(</w:t>
      </w:r>
      <w:proofErr w:type="spellStart"/>
      <w:r>
        <w:rPr>
          <w:rFonts w:ascii="Courier New;monospace" w:hAnsi="Courier New;monospace"/>
        </w:rPr>
        <w:t>px_flags</w:t>
      </w:r>
      <w:proofErr w:type="spellEnd"/>
      <w:r>
        <w:rPr>
          <w:rFonts w:ascii="Courier New;monospace" w:hAnsi="Courier New;monospace"/>
        </w:rPr>
        <w:t xml:space="preserve"> &amp; 1) != 0) {</w:t>
      </w:r>
    </w:p>
    <w:p w14:paraId="750F0EF5" w14:textId="77777777" w:rsidR="000C4F42" w:rsidRDefault="00000000">
      <w:pPr>
        <w:pStyle w:val="code"/>
      </w:pPr>
      <w:r>
        <w:t>      </w:t>
      </w:r>
      <w:r>
        <w:rPr>
          <w:rFonts w:ascii="Courier New;monospace" w:hAnsi="Courier New;monospace"/>
        </w:rPr>
        <w:t>for (</w:t>
      </w:r>
      <w:proofErr w:type="spellStart"/>
      <w:r>
        <w:rPr>
          <w:rFonts w:ascii="Courier New;monospace" w:hAnsi="Courier New;monospace"/>
        </w:rPr>
        <w:t>i</w:t>
      </w:r>
      <w:proofErr w:type="spellEnd"/>
      <w:r>
        <w:rPr>
          <w:rFonts w:ascii="Courier New;monospace" w:hAnsi="Courier New;monospace"/>
        </w:rPr>
        <w:t xml:space="preserve">=0; </w:t>
      </w:r>
      <w:proofErr w:type="spellStart"/>
      <w:r>
        <w:rPr>
          <w:rFonts w:ascii="Courier New;monospace" w:hAnsi="Courier New;monospace"/>
        </w:rPr>
        <w:t>i</w:t>
      </w:r>
      <w:proofErr w:type="spellEnd"/>
      <w:r>
        <w:rPr>
          <w:rFonts w:ascii="Courier New;monospace" w:hAnsi="Courier New;monospace"/>
        </w:rPr>
        <w:t>&lt;</w:t>
      </w:r>
      <w:proofErr w:type="spellStart"/>
      <w:r>
        <w:rPr>
          <w:rFonts w:ascii="Courier New;monospace" w:hAnsi="Courier New;monospace"/>
        </w:rPr>
        <w:t>num_channels</w:t>
      </w:r>
      <w:proofErr w:type="spellEnd"/>
      <w:r>
        <w:rPr>
          <w:rFonts w:ascii="Courier New;monospace" w:hAnsi="Courier New;monospace"/>
        </w:rPr>
        <w:t xml:space="preserve">; </w:t>
      </w:r>
      <w:proofErr w:type="spellStart"/>
      <w:r>
        <w:rPr>
          <w:rFonts w:ascii="Courier New;monospace" w:hAnsi="Courier New;monospace"/>
        </w:rPr>
        <w:t>i</w:t>
      </w:r>
      <w:proofErr w:type="spellEnd"/>
      <w:r>
        <w:rPr>
          <w:rFonts w:ascii="Courier New;monospace" w:hAnsi="Courier New;monospace"/>
        </w:rPr>
        <w:t>++) {</w:t>
      </w:r>
    </w:p>
    <w:p w14:paraId="750F0EF6"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3) </w:t>
      </w:r>
      <w:proofErr w:type="spellStart"/>
      <w:r>
        <w:rPr>
          <w:rFonts w:ascii="Courier New;monospace" w:hAnsi="Courier New;monospace"/>
        </w:rPr>
        <w:t>channel_idc</w:t>
      </w:r>
      <w:proofErr w:type="spellEnd"/>
      <w:r>
        <w:rPr>
          <w:rFonts w:ascii="Courier New;monospace" w:hAnsi="Courier New;monospace"/>
        </w:rPr>
        <w:t>;</w:t>
      </w:r>
    </w:p>
    <w:p w14:paraId="750F0EF7"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1) reserved = 0;</w:t>
      </w:r>
    </w:p>
    <w:p w14:paraId="750F0EF8"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2) </w:t>
      </w:r>
      <w:proofErr w:type="spellStart"/>
      <w:r>
        <w:rPr>
          <w:rFonts w:ascii="Courier New;monospace" w:hAnsi="Courier New;monospace"/>
        </w:rPr>
        <w:t>component_format</w:t>
      </w:r>
      <w:proofErr w:type="spellEnd"/>
      <w:r>
        <w:rPr>
          <w:rFonts w:ascii="Courier New;monospace" w:hAnsi="Courier New;monospace"/>
        </w:rPr>
        <w:t>;</w:t>
      </w:r>
    </w:p>
    <w:p w14:paraId="750F0EF9"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subsampling_flag</w:t>
      </w:r>
      <w:proofErr w:type="spellEnd"/>
      <w:r>
        <w:rPr>
          <w:rFonts w:ascii="Courier New;monospace" w:hAnsi="Courier New;monospace"/>
        </w:rPr>
        <w:t>;</w:t>
      </w:r>
    </w:p>
    <w:p w14:paraId="750F0EFA"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channel_label_flag</w:t>
      </w:r>
      <w:proofErr w:type="spellEnd"/>
      <w:r>
        <w:rPr>
          <w:rFonts w:ascii="Courier New;monospace" w:hAnsi="Courier New;monospace"/>
        </w:rPr>
        <w:t>;</w:t>
      </w:r>
    </w:p>
    <w:p w14:paraId="750F0EFB" w14:textId="77777777" w:rsidR="000C4F42" w:rsidRDefault="00000000">
      <w:pPr>
        <w:pStyle w:val="code"/>
      </w:pPr>
      <w:r>
        <w:t>         </w:t>
      </w:r>
      <w:r>
        <w:rPr>
          <w:rFonts w:ascii="Courier New;monospace" w:hAnsi="Courier New;monospace"/>
        </w:rPr>
        <w:t>if(</w:t>
      </w:r>
      <w:proofErr w:type="spellStart"/>
      <w:r>
        <w:rPr>
          <w:rFonts w:ascii="Courier New;monospace" w:hAnsi="Courier New;monospace"/>
        </w:rPr>
        <w:t>subsampling_flag</w:t>
      </w:r>
      <w:proofErr w:type="spellEnd"/>
      <w:r>
        <w:rPr>
          <w:rFonts w:ascii="Courier New;monospace" w:hAnsi="Courier New;monospace"/>
        </w:rPr>
        <w:t>) {</w:t>
      </w:r>
    </w:p>
    <w:p w14:paraId="750F0EFC"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4) </w:t>
      </w:r>
      <w:proofErr w:type="spellStart"/>
      <w:r>
        <w:rPr>
          <w:rFonts w:ascii="Courier New;monospace" w:hAnsi="Courier New;monospace"/>
        </w:rPr>
        <w:t>subsampling_type</w:t>
      </w:r>
      <w:proofErr w:type="spellEnd"/>
      <w:r>
        <w:rPr>
          <w:rFonts w:ascii="Courier New;monospace" w:hAnsi="Courier New;monospace"/>
        </w:rPr>
        <w:t>;</w:t>
      </w:r>
    </w:p>
    <w:p w14:paraId="750F0EFD"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4) </w:t>
      </w:r>
      <w:proofErr w:type="spellStart"/>
      <w:r>
        <w:rPr>
          <w:rFonts w:ascii="Courier New;monospace" w:hAnsi="Courier New;monospace"/>
        </w:rPr>
        <w:t>subsampling_location</w:t>
      </w:r>
      <w:proofErr w:type="spellEnd"/>
      <w:r>
        <w:rPr>
          <w:rFonts w:ascii="Courier New;monospace" w:hAnsi="Courier New;monospace"/>
        </w:rPr>
        <w:t>;</w:t>
      </w:r>
    </w:p>
    <w:p w14:paraId="750F0EFE" w14:textId="77777777" w:rsidR="000C4F42" w:rsidRDefault="00000000">
      <w:pPr>
        <w:pStyle w:val="code"/>
      </w:pPr>
      <w:r>
        <w:t>         </w:t>
      </w:r>
      <w:r>
        <w:rPr>
          <w:rFonts w:ascii="Courier New;monospace" w:hAnsi="Courier New;monospace"/>
        </w:rPr>
        <w:t>}</w:t>
      </w:r>
    </w:p>
    <w:p w14:paraId="750F0EFF" w14:textId="77777777" w:rsidR="000C4F42" w:rsidRDefault="00000000">
      <w:pPr>
        <w:pStyle w:val="code"/>
      </w:pPr>
      <w:r>
        <w:t>         </w:t>
      </w:r>
      <w:r>
        <w:rPr>
          <w:rFonts w:ascii="Courier New;monospace" w:hAnsi="Courier New;monospace"/>
        </w:rPr>
        <w:t>if(</w:t>
      </w:r>
      <w:proofErr w:type="spellStart"/>
      <w:r>
        <w:rPr>
          <w:rFonts w:ascii="Courier New;monospace" w:hAnsi="Courier New;monospace"/>
        </w:rPr>
        <w:t>channel_label_flag</w:t>
      </w:r>
      <w:proofErr w:type="spellEnd"/>
      <w:r>
        <w:rPr>
          <w:rFonts w:ascii="Courier New;monospace" w:hAnsi="Courier New;monospace"/>
        </w:rPr>
        <w:t>) {</w:t>
      </w:r>
    </w:p>
    <w:p w14:paraId="750F0F00" w14:textId="77777777" w:rsidR="000C4F42" w:rsidRDefault="00000000">
      <w:pPr>
        <w:pStyle w:val="code"/>
      </w:pPr>
      <w:r>
        <w:t>            </w:t>
      </w:r>
      <w:r>
        <w:rPr>
          <w:rFonts w:ascii="Courier New;monospace" w:hAnsi="Courier New;monospace"/>
        </w:rPr>
        <w:t xml:space="preserve">utf8string </w:t>
      </w:r>
      <w:proofErr w:type="spellStart"/>
      <w:r>
        <w:rPr>
          <w:rFonts w:ascii="Courier New;monospace" w:hAnsi="Courier New;monospace"/>
        </w:rPr>
        <w:t>channel_</w:t>
      </w:r>
      <w:proofErr w:type="gramStart"/>
      <w:r>
        <w:rPr>
          <w:rFonts w:ascii="Courier New;monospace" w:hAnsi="Courier New;monospace"/>
        </w:rPr>
        <w:t>label</w:t>
      </w:r>
      <w:proofErr w:type="spellEnd"/>
      <w:r>
        <w:rPr>
          <w:rFonts w:ascii="Courier New;monospace" w:hAnsi="Courier New;monospace"/>
        </w:rPr>
        <w:t>;</w:t>
      </w:r>
      <w:proofErr w:type="gramEnd"/>
    </w:p>
    <w:p w14:paraId="750F0F01" w14:textId="77777777" w:rsidR="000C4F42" w:rsidRDefault="00000000">
      <w:pPr>
        <w:pStyle w:val="code"/>
      </w:pPr>
      <w:r>
        <w:t>         </w:t>
      </w:r>
      <w:r>
        <w:rPr>
          <w:rFonts w:ascii="Courier New;monospace" w:hAnsi="Courier New;monospace"/>
        </w:rPr>
        <w:t>}</w:t>
      </w:r>
    </w:p>
    <w:p w14:paraId="750F0F02" w14:textId="77777777" w:rsidR="000C4F42" w:rsidRDefault="00000000">
      <w:pPr>
        <w:pStyle w:val="code"/>
      </w:pPr>
      <w:r>
        <w:t>      </w:t>
      </w:r>
      <w:r>
        <w:rPr>
          <w:rFonts w:ascii="Courier New;monospace" w:hAnsi="Courier New;monospace"/>
        </w:rPr>
        <w:t>}</w:t>
      </w:r>
    </w:p>
    <w:p w14:paraId="750F0F03" w14:textId="77777777" w:rsidR="000C4F42" w:rsidRDefault="00000000">
      <w:pPr>
        <w:pStyle w:val="code"/>
        <w:rPr>
          <w:rFonts w:eastAsia="Courier New"/>
          <w:lang w:val="en-CA"/>
        </w:rPr>
      </w:pPr>
      <w:r>
        <w:rPr>
          <w:rFonts w:eastAsia="Courier New"/>
          <w:color w:val="000000"/>
          <w:lang w:val="en-CA"/>
        </w:rPr>
        <w:t>   </w:t>
      </w:r>
      <w:r>
        <w:rPr>
          <w:rFonts w:ascii="Courier New;monospace" w:eastAsia="Courier New" w:hAnsi="Courier New;monospace"/>
          <w:color w:val="000000"/>
          <w:lang w:val="en-CA"/>
        </w:rPr>
        <w:t>}</w:t>
      </w:r>
      <w:r>
        <w:rPr>
          <w:rFonts w:ascii="Courier New;monospace" w:eastAsia="Courier New" w:hAnsi="Courier New;monospace"/>
          <w:color w:val="000000"/>
          <w:lang w:val="en-CA"/>
        </w:rPr>
        <w:br/>
        <w:t>}</w:t>
      </w:r>
    </w:p>
    <w:p w14:paraId="750F0F04" w14:textId="77777777" w:rsidR="000C4F42" w:rsidRDefault="00000000">
      <w:pPr>
        <w:pStyle w:val="Change"/>
      </w:pPr>
      <w:r>
        <w:t xml:space="preserve">Change the </w:t>
      </w:r>
      <w:proofErr w:type="spellStart"/>
      <w:r>
        <w:t>bits_per_channel</w:t>
      </w:r>
      <w:proofErr w:type="spellEnd"/>
      <w:r>
        <w:t xml:space="preserve"> semantic in clause 6.5.6.3 from:</w:t>
      </w:r>
    </w:p>
    <w:p w14:paraId="750F0F05" w14:textId="77777777" w:rsidR="000C4F42" w:rsidRDefault="00000000">
      <w:pPr>
        <w:pStyle w:val="semantics"/>
      </w:pPr>
      <w:proofErr w:type="spellStart"/>
      <w:r>
        <w:rPr>
          <w:rStyle w:val="codeZchn"/>
          <w:rFonts w:eastAsia="Courier New"/>
        </w:rPr>
        <w:t>bits_per_channel</w:t>
      </w:r>
      <w:proofErr w:type="spellEnd"/>
      <w:r>
        <w:rPr>
          <w:rFonts w:ascii="Courier New" w:eastAsia="Courier New" w:hAnsi="Courier New" w:cs="Courier New"/>
        </w:rPr>
        <w:t xml:space="preserve">: </w:t>
      </w:r>
      <w:r>
        <w:t>This field indicates the bits per channel for the pixels of the reconstructed image of the associated image item.</w:t>
      </w:r>
    </w:p>
    <w:p w14:paraId="750F0F06" w14:textId="77777777" w:rsidR="000C4F42" w:rsidRDefault="00000000">
      <w:pPr>
        <w:pStyle w:val="Change"/>
      </w:pPr>
      <w:r>
        <w:t>to:</w:t>
      </w:r>
    </w:p>
    <w:p w14:paraId="750F0F07" w14:textId="77777777" w:rsidR="000C4F42" w:rsidRDefault="00000000">
      <w:pPr>
        <w:pStyle w:val="semantics"/>
      </w:pPr>
      <w:proofErr w:type="spellStart"/>
      <w:r>
        <w:rPr>
          <w:rStyle w:val="codeZchn"/>
          <w:rFonts w:eastAsia="Courier New"/>
        </w:rPr>
        <w:t>bits_per_channel</w:t>
      </w:r>
      <w:proofErr w:type="spellEnd"/>
      <w:r>
        <w:rPr>
          <w:rFonts w:ascii="Courier New" w:eastAsia="Courier New" w:hAnsi="Courier New" w:cs="Courier New"/>
        </w:rPr>
        <w:t xml:space="preserve">: </w:t>
      </w:r>
      <w:r>
        <w:t>This field indicates the bits per channel for the pixels of the reconstructed image of the associated image item. The value of this field shall not be 0.</w:t>
      </w:r>
    </w:p>
    <w:p w14:paraId="750F0F08" w14:textId="77777777" w:rsidR="000C4F42" w:rsidRDefault="00000000">
      <w:pPr>
        <w:pStyle w:val="Change"/>
      </w:pPr>
      <w:r>
        <w:t>Add the following text to the end of clause 6.5.6.3:</w:t>
      </w:r>
    </w:p>
    <w:p w14:paraId="750F0F09" w14:textId="77777777" w:rsidR="000C4F42" w:rsidRDefault="00000000">
      <w:pPr>
        <w:pStyle w:val="semantics"/>
      </w:pPr>
      <w:r>
        <w:rPr>
          <w:rStyle w:val="codeZchn"/>
          <w:rFonts w:eastAsia="Courier New"/>
        </w:rPr>
        <w:lastRenderedPageBreak/>
        <w:t>px_flags&amp;1</w:t>
      </w:r>
      <w:r>
        <w:rPr>
          <w:rFonts w:ascii="Courier New" w:eastAsia="Courier New" w:hAnsi="Courier New" w:cs="Courier New"/>
        </w:rPr>
        <w:t xml:space="preserve">: </w:t>
      </w:r>
      <w:r>
        <w:rPr>
          <w:rFonts w:ascii="Arial;sans-serif" w:eastAsia="Courier New" w:hAnsi="Arial;sans-serif" w:cs="Courier New"/>
          <w:color w:val="000000"/>
        </w:rPr>
        <w:t xml:space="preserve">If equal to 1, indicates that the </w:t>
      </w:r>
      <w:proofErr w:type="spellStart"/>
      <w:r>
        <w:rPr>
          <w:rFonts w:ascii="Courier New;monospace" w:eastAsia="Courier New" w:hAnsi="Courier New;monospace" w:cs="Courier New"/>
          <w:color w:val="000000"/>
        </w:rPr>
        <w:t>channel_idc</w:t>
      </w:r>
      <w:proofErr w:type="spellEnd"/>
      <w:r>
        <w:rPr>
          <w:rFonts w:ascii="Arial;sans-serif" w:eastAsia="Courier New" w:hAnsi="Arial;sans-serif" w:cs="Courier New"/>
          <w:color w:val="000000"/>
        </w:rPr>
        <w:t xml:space="preserve">, </w:t>
      </w:r>
      <w:proofErr w:type="spellStart"/>
      <w:r>
        <w:rPr>
          <w:rFonts w:ascii="Courier New;monospace" w:eastAsia="Courier New" w:hAnsi="Courier New;monospace" w:cs="Courier New"/>
          <w:color w:val="000000"/>
        </w:rPr>
        <w:t>component_format</w:t>
      </w:r>
      <w:proofErr w:type="spellEnd"/>
      <w:r>
        <w:rPr>
          <w:rFonts w:ascii="Arial;sans-serif" w:eastAsia="Courier New" w:hAnsi="Arial;sans-serif" w:cs="Courier New"/>
          <w:color w:val="000000"/>
        </w:rPr>
        <w:t xml:space="preserve">, and </w:t>
      </w:r>
      <w:proofErr w:type="spellStart"/>
      <w:r>
        <w:rPr>
          <w:rFonts w:ascii="Courier New;monospace" w:eastAsia="Courier New" w:hAnsi="Courier New;monospace" w:cs="Courier New"/>
          <w:color w:val="000000"/>
        </w:rPr>
        <w:t>channel_label_flag</w:t>
      </w:r>
      <w:proofErr w:type="spellEnd"/>
      <w:r>
        <w:rPr>
          <w:rFonts w:ascii="Courier New" w:eastAsia="Courier New" w:hAnsi="Courier New" w:cs="Courier New"/>
          <w:color w:val="000000"/>
        </w:rPr>
        <w:t xml:space="preserve"> </w:t>
      </w:r>
      <w:r>
        <w:rPr>
          <w:rFonts w:ascii="Arial;sans-serif" w:eastAsia="Courier New" w:hAnsi="Arial;sans-serif" w:cs="Courier New"/>
          <w:color w:val="000000"/>
        </w:rPr>
        <w:t>fields are present.</w:t>
      </w:r>
    </w:p>
    <w:p w14:paraId="750F0F0A" w14:textId="77777777" w:rsidR="000C4F42" w:rsidRDefault="00000000">
      <w:pPr>
        <w:pStyle w:val="semantics"/>
      </w:pPr>
      <w:proofErr w:type="spellStart"/>
      <w:r>
        <w:rPr>
          <w:rStyle w:val="codeZchn"/>
          <w:rFonts w:eastAsia="Courier New"/>
        </w:rPr>
        <w:t>channel_idc</w:t>
      </w:r>
      <w:proofErr w:type="spellEnd"/>
      <w:r>
        <w:t xml:space="preserve">: This field indicates the contents of the channel. A value of 0 indicates colour/grayscale. A value of 1 indicates alpha. A value of 2 indicates depth. Values 3-7 are reserved for future use. At most one channel shall have a </w:t>
      </w:r>
      <w:proofErr w:type="spellStart"/>
      <w:r>
        <w:rPr>
          <w:rStyle w:val="codeZchn"/>
          <w:rFonts w:eastAsia="Courier New"/>
        </w:rPr>
        <w:t>channel_idc</w:t>
      </w:r>
      <w:proofErr w:type="spellEnd"/>
      <w:r>
        <w:t xml:space="preserve"> of 1.</w:t>
      </w:r>
    </w:p>
    <w:p w14:paraId="750F0F0B" w14:textId="77777777" w:rsidR="000C4F42" w:rsidRDefault="00000000">
      <w:pPr>
        <w:pStyle w:val="semantics"/>
      </w:pPr>
      <w:proofErr w:type="spellStart"/>
      <w:r>
        <w:rPr>
          <w:rStyle w:val="codeZchn"/>
          <w:rFonts w:eastAsia="Arial"/>
        </w:rPr>
        <w:t>component_format</w:t>
      </w:r>
      <w:proofErr w:type="spellEnd"/>
      <w:r>
        <w:t xml:space="preserve">: This field indicates the data type of the channel as defined by the </w:t>
      </w:r>
      <w:proofErr w:type="spellStart"/>
      <w:r>
        <w:rPr>
          <w:rStyle w:val="codeZchn"/>
          <w:rFonts w:eastAsia="Arial"/>
        </w:rPr>
        <w:t>component_format</w:t>
      </w:r>
      <w:proofErr w:type="spellEnd"/>
      <w:r>
        <w:t xml:space="preserve"> values in ISO/IEC 23001-17 where </w:t>
      </w:r>
      <w:proofErr w:type="spellStart"/>
      <w:r>
        <w:rPr>
          <w:rStyle w:val="codeZchn"/>
          <w:rFonts w:eastAsia="Arial"/>
        </w:rPr>
        <w:t>component_bit_depth</w:t>
      </w:r>
      <w:proofErr w:type="spellEnd"/>
      <w:r>
        <w:t xml:space="preserve"> </w:t>
      </w:r>
      <w:proofErr w:type="gramStart"/>
      <w:r>
        <w:t>is considered to be</w:t>
      </w:r>
      <w:proofErr w:type="gramEnd"/>
      <w:r>
        <w:t xml:space="preserve"> equal to </w:t>
      </w:r>
      <w:proofErr w:type="spellStart"/>
      <w:r>
        <w:rPr>
          <w:rStyle w:val="codeZchn"/>
          <w:rFonts w:eastAsia="Arial"/>
        </w:rPr>
        <w:t>bits_per_channel</w:t>
      </w:r>
      <w:proofErr w:type="spellEnd"/>
      <w:r>
        <w:t>.</w:t>
      </w:r>
    </w:p>
    <w:p w14:paraId="750F0F0C" w14:textId="77777777" w:rsidR="000C4F42" w:rsidRDefault="00000000">
      <w:pPr>
        <w:pStyle w:val="semantics"/>
      </w:pPr>
      <w:proofErr w:type="spellStart"/>
      <w:r>
        <w:rPr>
          <w:rStyle w:val="codeZchn"/>
          <w:rFonts w:eastAsia="Courier New"/>
        </w:rPr>
        <w:t>subsampling_flag</w:t>
      </w:r>
      <w:proofErr w:type="spellEnd"/>
      <w:r>
        <w:rPr>
          <w:rFonts w:ascii="Courier New" w:eastAsia="Courier New" w:hAnsi="Courier New" w:cs="Courier New"/>
        </w:rPr>
        <w:t xml:space="preserve">: </w:t>
      </w:r>
      <w:r>
        <w:rPr>
          <w:rFonts w:ascii="Arial;sans-serif" w:eastAsia="Courier New" w:hAnsi="Arial;sans-serif" w:cs="Courier New"/>
          <w:color w:val="000000"/>
        </w:rPr>
        <w:t xml:space="preserve">If equal to 1, indicates that the </w:t>
      </w:r>
      <w:proofErr w:type="spellStart"/>
      <w:r>
        <w:rPr>
          <w:rFonts w:ascii="Courier New;monospace" w:eastAsia="Courier New" w:hAnsi="Courier New;monospace" w:cs="Courier New"/>
          <w:color w:val="000000"/>
        </w:rPr>
        <w:t>subsampling_type</w:t>
      </w:r>
      <w:proofErr w:type="spellEnd"/>
      <w:r>
        <w:rPr>
          <w:rFonts w:ascii="Courier New" w:eastAsia="Courier New" w:hAnsi="Courier New" w:cs="Courier New"/>
          <w:color w:val="000000"/>
        </w:rPr>
        <w:t xml:space="preserve"> </w:t>
      </w:r>
      <w:r>
        <w:rPr>
          <w:rFonts w:ascii="Arial;sans-serif" w:eastAsia="Courier New" w:hAnsi="Arial;sans-serif" w:cs="Courier New"/>
          <w:color w:val="000000"/>
        </w:rPr>
        <w:t xml:space="preserve">and </w:t>
      </w:r>
      <w:proofErr w:type="spellStart"/>
      <w:r>
        <w:rPr>
          <w:rFonts w:ascii="Courier New;monospace" w:eastAsia="Courier New" w:hAnsi="Courier New;monospace" w:cs="Courier New"/>
          <w:color w:val="000000"/>
        </w:rPr>
        <w:t>subsampling_location</w:t>
      </w:r>
      <w:proofErr w:type="spellEnd"/>
      <w:r>
        <w:rPr>
          <w:rFonts w:ascii="Courier New" w:eastAsia="Courier New" w:hAnsi="Courier New" w:cs="Courier New"/>
          <w:color w:val="000000"/>
        </w:rPr>
        <w:t xml:space="preserve"> </w:t>
      </w:r>
      <w:r>
        <w:rPr>
          <w:rFonts w:ascii="Arial;sans-serif" w:eastAsia="Courier New" w:hAnsi="Arial;sans-serif" w:cs="Courier New"/>
          <w:color w:val="000000"/>
        </w:rPr>
        <w:t>fields are present.</w:t>
      </w:r>
    </w:p>
    <w:p w14:paraId="750F0F0D" w14:textId="77777777" w:rsidR="000C4F42" w:rsidRDefault="00000000">
      <w:pPr>
        <w:pStyle w:val="semantics"/>
        <w:rPr>
          <w:rStyle w:val="codeZchn"/>
          <w:rFonts w:eastAsia="Courier New"/>
        </w:rPr>
      </w:pPr>
      <w:proofErr w:type="spellStart"/>
      <w:r>
        <w:rPr>
          <w:rStyle w:val="codeZchn"/>
          <w:rFonts w:eastAsia="Courier New"/>
        </w:rPr>
        <w:t>channel_label_flag</w:t>
      </w:r>
      <w:proofErr w:type="spellEnd"/>
      <w:r>
        <w:t xml:space="preserve">: This flag indicates the presence of the </w:t>
      </w:r>
      <w:proofErr w:type="spellStart"/>
      <w:r>
        <w:rPr>
          <w:rFonts w:ascii="Courier New" w:hAnsi="Courier New"/>
        </w:rPr>
        <w:t>channel_label</w:t>
      </w:r>
      <w:proofErr w:type="spellEnd"/>
      <w:r>
        <w:t xml:space="preserve"> field.</w:t>
      </w:r>
    </w:p>
    <w:p w14:paraId="750F0F0E" w14:textId="77777777" w:rsidR="000C4F42" w:rsidRDefault="00000000">
      <w:pPr>
        <w:pStyle w:val="semantics"/>
        <w:rPr>
          <w:rStyle w:val="codeZchn"/>
          <w:rFonts w:eastAsia="Courier New"/>
        </w:rPr>
      </w:pPr>
      <w:proofErr w:type="spellStart"/>
      <w:r>
        <w:rPr>
          <w:rStyle w:val="codeZchn"/>
          <w:rFonts w:eastAsia="Courier New"/>
        </w:rPr>
        <w:t>subsampling_type</w:t>
      </w:r>
      <w:proofErr w:type="spellEnd"/>
      <w:r>
        <w:t xml:space="preserve">: </w:t>
      </w:r>
      <w:r>
        <w:rPr>
          <w:rFonts w:ascii="Arial;sans-serif" w:hAnsi="Arial;sans-serif"/>
          <w:color w:val="000000"/>
        </w:rPr>
        <w:t>This field indicates the subsampling type as specified by Table XX4.</w:t>
      </w:r>
    </w:p>
    <w:p w14:paraId="750F0F0F" w14:textId="77777777" w:rsidR="000C4F42" w:rsidRDefault="00000000">
      <w:pPr>
        <w:pStyle w:val="semantics"/>
      </w:pPr>
      <w:proofErr w:type="spellStart"/>
      <w:r>
        <w:rPr>
          <w:rStyle w:val="codeZchn"/>
          <w:rFonts w:eastAsia="Courier New"/>
        </w:rPr>
        <w:t>subsampling_location</w:t>
      </w:r>
      <w:proofErr w:type="spellEnd"/>
      <w:r>
        <w:t xml:space="preserve">: </w:t>
      </w:r>
      <w:r>
        <w:rPr>
          <w:rFonts w:ascii="Arial;sans-serif" w:hAnsi="Arial;sans-serif"/>
          <w:color w:val="000000"/>
        </w:rPr>
        <w:t>This field indicates the subsampling sample location as specified by Table XX4.</w:t>
      </w:r>
    </w:p>
    <w:p w14:paraId="750F0F10" w14:textId="77777777" w:rsidR="000C4F42" w:rsidRDefault="00000000">
      <w:pPr>
        <w:pStyle w:val="semantics"/>
        <w:rPr>
          <w:highlight w:val="yellow"/>
        </w:rPr>
      </w:pPr>
      <w:proofErr w:type="spellStart"/>
      <w:r>
        <w:rPr>
          <w:rStyle w:val="codeZchn"/>
          <w:rFonts w:eastAsia="Arial"/>
        </w:rPr>
        <w:t>channel_label</w:t>
      </w:r>
      <w:proofErr w:type="spellEnd"/>
      <w:r>
        <w:t>: The human readable description of the channel.</w:t>
      </w:r>
    </w:p>
    <w:p w14:paraId="750F0F11" w14:textId="77777777" w:rsidR="000C4F42" w:rsidRDefault="00000000">
      <w:pPr>
        <w:pStyle w:val="TableHeading"/>
      </w:pPr>
      <w:r>
        <w:t>Table XX4 - Channel subsampling and sample position</w:t>
      </w:r>
    </w:p>
    <w:tbl>
      <w:tblPr>
        <w:tblW w:w="9598" w:type="dxa"/>
        <w:tblInd w:w="748" w:type="dxa"/>
        <w:tblLayout w:type="fixed"/>
        <w:tblCellMar>
          <w:top w:w="28" w:type="dxa"/>
          <w:left w:w="28" w:type="dxa"/>
          <w:bottom w:w="28" w:type="dxa"/>
          <w:right w:w="28" w:type="dxa"/>
        </w:tblCellMar>
        <w:tblLook w:val="04A0" w:firstRow="1" w:lastRow="0" w:firstColumn="1" w:lastColumn="0" w:noHBand="0" w:noVBand="1"/>
      </w:tblPr>
      <w:tblGrid>
        <w:gridCol w:w="2037"/>
        <w:gridCol w:w="2506"/>
        <w:gridCol w:w="1831"/>
        <w:gridCol w:w="1654"/>
        <w:gridCol w:w="1570"/>
      </w:tblGrid>
      <w:tr w:rsidR="000C4F42" w14:paraId="750F0F16" w14:textId="77777777">
        <w:tc>
          <w:tcPr>
            <w:tcW w:w="2037"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750F0F12" w14:textId="77777777" w:rsidR="000C4F42" w:rsidRDefault="00000000">
            <w:pPr>
              <w:pStyle w:val="TableHeading"/>
            </w:pPr>
            <w:r>
              <w:rPr>
                <w:rFonts w:ascii="Arial;sans-serif" w:hAnsi="Arial;sans-serif"/>
                <w:color w:val="000000"/>
                <w:sz w:val="20"/>
              </w:rPr>
              <w:t xml:space="preserve">Value of </w:t>
            </w:r>
            <w:proofErr w:type="spellStart"/>
            <w:r>
              <w:rPr>
                <w:rFonts w:ascii="Courier New;monospace" w:hAnsi="Courier New;monospace"/>
                <w:color w:val="000000"/>
                <w:sz w:val="20"/>
              </w:rPr>
              <w:t>subsampling_type</w:t>
            </w:r>
            <w:proofErr w:type="spellEnd"/>
          </w:p>
        </w:tc>
        <w:tc>
          <w:tcPr>
            <w:tcW w:w="2506"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750F0F13" w14:textId="77777777" w:rsidR="000C4F42" w:rsidRDefault="00000000">
            <w:pPr>
              <w:pStyle w:val="TableHeading"/>
            </w:pPr>
            <w:r>
              <w:rPr>
                <w:rFonts w:ascii="Arial;sans-serif" w:hAnsi="Arial;sans-serif"/>
                <w:color w:val="000000"/>
                <w:sz w:val="20"/>
              </w:rPr>
              <w:t xml:space="preserve">Value of </w:t>
            </w:r>
            <w:proofErr w:type="spellStart"/>
            <w:r>
              <w:rPr>
                <w:rFonts w:ascii="Courier New;monospace" w:hAnsi="Courier New;monospace"/>
                <w:color w:val="000000"/>
                <w:sz w:val="20"/>
              </w:rPr>
              <w:t>subsampling_location</w:t>
            </w:r>
            <w:proofErr w:type="spellEnd"/>
          </w:p>
        </w:tc>
        <w:tc>
          <w:tcPr>
            <w:tcW w:w="1831"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750F0F14" w14:textId="77777777" w:rsidR="000C4F42" w:rsidRDefault="00000000">
            <w:pPr>
              <w:pStyle w:val="TableHeading"/>
            </w:pPr>
            <w:r>
              <w:t>Channel subsampling</w:t>
            </w:r>
          </w:p>
        </w:tc>
        <w:tc>
          <w:tcPr>
            <w:tcW w:w="3224"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14:paraId="750F0F15" w14:textId="77777777" w:rsidR="000C4F42" w:rsidRDefault="00000000">
            <w:pPr>
              <w:pStyle w:val="TableHeading"/>
            </w:pPr>
            <w:r>
              <w:t>Position of the centre of the top-left chroma sample relative to the centre of the top-left luma sample in units of luma samples</w:t>
            </w:r>
          </w:p>
        </w:tc>
      </w:tr>
      <w:tr w:rsidR="000C4F42" w14:paraId="750F0F1C" w14:textId="77777777">
        <w:tc>
          <w:tcPr>
            <w:tcW w:w="2037"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750F0F17" w14:textId="77777777" w:rsidR="000C4F42" w:rsidRDefault="000C4F42">
            <w:pPr>
              <w:pStyle w:val="TableContents"/>
              <w:rPr>
                <w:sz w:val="4"/>
                <w:szCs w:val="4"/>
              </w:rPr>
            </w:pPr>
          </w:p>
        </w:tc>
        <w:tc>
          <w:tcPr>
            <w:tcW w:w="2506"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750F0F18" w14:textId="77777777" w:rsidR="000C4F42" w:rsidRDefault="000C4F42">
            <w:pPr>
              <w:pStyle w:val="TableContents"/>
              <w:rPr>
                <w:sz w:val="4"/>
                <w:szCs w:val="4"/>
              </w:rPr>
            </w:pPr>
          </w:p>
        </w:tc>
        <w:tc>
          <w:tcPr>
            <w:tcW w:w="1831"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750F0F19"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750F0F1A" w14:textId="77777777" w:rsidR="000C4F42" w:rsidRDefault="00000000">
            <w:pPr>
              <w:pStyle w:val="TableHeading"/>
            </w:pPr>
            <w:r>
              <w:t>Horizontal (x)</w:t>
            </w:r>
          </w:p>
        </w:tc>
        <w:tc>
          <w:tcPr>
            <w:tcW w:w="157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750F0F1B" w14:textId="77777777" w:rsidR="000C4F42" w:rsidRDefault="00000000">
            <w:pPr>
              <w:pStyle w:val="TableHeading"/>
            </w:pPr>
            <w:r>
              <w:t>Vertical (y)</w:t>
            </w:r>
          </w:p>
        </w:tc>
      </w:tr>
      <w:tr w:rsidR="000C4F42" w14:paraId="750F0F22" w14:textId="77777777">
        <w:tc>
          <w:tcPr>
            <w:tcW w:w="2037" w:type="dxa"/>
            <w:tcBorders>
              <w:top w:val="single" w:sz="8" w:space="0" w:color="000000"/>
              <w:left w:val="single" w:sz="8" w:space="0" w:color="000000"/>
              <w:bottom w:val="single" w:sz="8" w:space="0" w:color="000000"/>
              <w:right w:val="single" w:sz="8" w:space="0" w:color="000000"/>
            </w:tcBorders>
            <w:vAlign w:val="center"/>
          </w:tcPr>
          <w:p w14:paraId="750F0F1D" w14:textId="77777777" w:rsidR="000C4F42" w:rsidRDefault="00000000">
            <w:pPr>
              <w:pStyle w:val="TableContents"/>
            </w:pPr>
            <w:r>
              <w:t>0</w:t>
            </w:r>
          </w:p>
        </w:tc>
        <w:tc>
          <w:tcPr>
            <w:tcW w:w="2506" w:type="dxa"/>
            <w:tcBorders>
              <w:top w:val="single" w:sz="8" w:space="0" w:color="000000"/>
              <w:left w:val="single" w:sz="8" w:space="0" w:color="000000"/>
              <w:bottom w:val="single" w:sz="8" w:space="0" w:color="000000"/>
              <w:right w:val="single" w:sz="8" w:space="0" w:color="000000"/>
            </w:tcBorders>
            <w:vAlign w:val="center"/>
          </w:tcPr>
          <w:p w14:paraId="750F0F1E" w14:textId="77777777" w:rsidR="000C4F42" w:rsidRDefault="00000000">
            <w:pPr>
              <w:pStyle w:val="TableContents"/>
            </w:pPr>
            <w:r>
              <w:t>0 or 1 or 2 or 3 or 4 or 5</w:t>
            </w:r>
          </w:p>
        </w:tc>
        <w:tc>
          <w:tcPr>
            <w:tcW w:w="1831" w:type="dxa"/>
            <w:tcBorders>
              <w:top w:val="single" w:sz="8" w:space="0" w:color="000000"/>
              <w:left w:val="single" w:sz="8" w:space="0" w:color="000000"/>
              <w:bottom w:val="single" w:sz="8" w:space="0" w:color="000000"/>
              <w:right w:val="single" w:sz="8" w:space="0" w:color="000000"/>
            </w:tcBorders>
            <w:vAlign w:val="center"/>
          </w:tcPr>
          <w:p w14:paraId="750F0F1F" w14:textId="77777777" w:rsidR="000C4F42" w:rsidRDefault="00000000">
            <w:pPr>
              <w:pStyle w:val="TableContents"/>
            </w:pPr>
            <w:r>
              <w:t>none (4:4:4)</w:t>
            </w:r>
          </w:p>
        </w:tc>
        <w:tc>
          <w:tcPr>
            <w:tcW w:w="1654" w:type="dxa"/>
            <w:tcBorders>
              <w:top w:val="single" w:sz="8" w:space="0" w:color="000000"/>
              <w:left w:val="single" w:sz="8" w:space="0" w:color="000000"/>
              <w:bottom w:val="single" w:sz="8" w:space="0" w:color="000000"/>
              <w:right w:val="single" w:sz="8" w:space="0" w:color="000000"/>
            </w:tcBorders>
            <w:vAlign w:val="center"/>
          </w:tcPr>
          <w:p w14:paraId="750F0F20" w14:textId="77777777" w:rsidR="000C4F42" w:rsidRDefault="00000000">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21" w14:textId="77777777" w:rsidR="000C4F42" w:rsidRDefault="00000000">
            <w:pPr>
              <w:pStyle w:val="TableContents"/>
            </w:pPr>
            <w:r>
              <w:t>0</w:t>
            </w:r>
          </w:p>
        </w:tc>
      </w:tr>
      <w:tr w:rsidR="000C4F42" w14:paraId="750F0F28" w14:textId="77777777">
        <w:tc>
          <w:tcPr>
            <w:tcW w:w="2037"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23" w14:textId="77777777" w:rsidR="000C4F42" w:rsidRDefault="00000000">
            <w:pPr>
              <w:pStyle w:val="TableContents"/>
            </w:pPr>
            <w:r>
              <w:t>1</w:t>
            </w: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4" w14:textId="77777777" w:rsidR="000C4F42" w:rsidRDefault="00000000">
            <w:pPr>
              <w:pStyle w:val="TableContents"/>
            </w:pPr>
            <w:r>
              <w:t>0 or 2 or 4</w:t>
            </w:r>
          </w:p>
        </w:tc>
        <w:tc>
          <w:tcPr>
            <w:tcW w:w="1831"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25" w14:textId="77777777" w:rsidR="000C4F42" w:rsidRDefault="00000000">
            <w:pPr>
              <w:pStyle w:val="TableContents"/>
            </w:pPr>
            <w:r>
              <w:t>subsampled by a factor 2 horizontally (4:2:2)</w:t>
            </w: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6" w14:textId="77777777" w:rsidR="000C4F42" w:rsidRDefault="00000000">
            <w:pPr>
              <w:pStyle w:val="TableContents"/>
            </w:pPr>
            <w:r>
              <w:t>0</w:t>
            </w:r>
          </w:p>
        </w:tc>
        <w:tc>
          <w:tcPr>
            <w:tcW w:w="1570"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27" w14:textId="77777777" w:rsidR="000C4F42" w:rsidRDefault="00000000">
            <w:pPr>
              <w:pStyle w:val="TableContents"/>
            </w:pPr>
            <w:r>
              <w:t>0</w:t>
            </w:r>
          </w:p>
        </w:tc>
      </w:tr>
      <w:tr w:rsidR="000C4F42" w14:paraId="750F0F2E" w14:textId="77777777">
        <w:tc>
          <w:tcPr>
            <w:tcW w:w="2037"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29"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A" w14:textId="77777777" w:rsidR="000C4F42" w:rsidRDefault="00000000">
            <w:pPr>
              <w:pStyle w:val="TableContents"/>
            </w:pPr>
            <w:r>
              <w:t>1 or 3 or 5</w:t>
            </w:r>
          </w:p>
        </w:tc>
        <w:tc>
          <w:tcPr>
            <w:tcW w:w="1831"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2B"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2C" w14:textId="77777777" w:rsidR="000C4F42" w:rsidRDefault="00000000">
            <w:pPr>
              <w:pStyle w:val="TableContents"/>
            </w:pPr>
            <w:r>
              <w:t>0.5</w:t>
            </w:r>
          </w:p>
        </w:tc>
        <w:tc>
          <w:tcPr>
            <w:tcW w:w="1570"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2D" w14:textId="77777777" w:rsidR="000C4F42" w:rsidRDefault="000C4F42">
            <w:pPr>
              <w:pStyle w:val="TableContents"/>
              <w:rPr>
                <w:sz w:val="4"/>
                <w:szCs w:val="4"/>
              </w:rPr>
            </w:pPr>
          </w:p>
        </w:tc>
      </w:tr>
      <w:tr w:rsidR="000C4F42" w14:paraId="750F0F34" w14:textId="77777777">
        <w:tc>
          <w:tcPr>
            <w:tcW w:w="2037" w:type="dxa"/>
            <w:vMerge w:val="restart"/>
            <w:tcBorders>
              <w:top w:val="single" w:sz="8" w:space="0" w:color="000000"/>
              <w:left w:val="single" w:sz="8" w:space="0" w:color="000000"/>
              <w:bottom w:val="single" w:sz="8" w:space="0" w:color="000000"/>
              <w:right w:val="single" w:sz="8" w:space="0" w:color="000000"/>
            </w:tcBorders>
            <w:vAlign w:val="center"/>
          </w:tcPr>
          <w:p w14:paraId="750F0F2F" w14:textId="77777777" w:rsidR="000C4F42" w:rsidRDefault="00000000">
            <w:pPr>
              <w:pStyle w:val="TableContents"/>
            </w:pPr>
            <w:r>
              <w:t>2</w:t>
            </w:r>
          </w:p>
        </w:tc>
        <w:tc>
          <w:tcPr>
            <w:tcW w:w="2506" w:type="dxa"/>
            <w:tcBorders>
              <w:top w:val="single" w:sz="8" w:space="0" w:color="000000"/>
              <w:left w:val="single" w:sz="8" w:space="0" w:color="000000"/>
              <w:bottom w:val="single" w:sz="8" w:space="0" w:color="000000"/>
              <w:right w:val="single" w:sz="8" w:space="0" w:color="000000"/>
            </w:tcBorders>
            <w:vAlign w:val="center"/>
          </w:tcPr>
          <w:p w14:paraId="750F0F30" w14:textId="77777777" w:rsidR="000C4F42" w:rsidRDefault="00000000">
            <w:pPr>
              <w:pStyle w:val="TableContents"/>
            </w:pPr>
            <w:r>
              <w:t>0</w:t>
            </w:r>
          </w:p>
        </w:tc>
        <w:tc>
          <w:tcPr>
            <w:tcW w:w="1831" w:type="dxa"/>
            <w:vMerge w:val="restart"/>
            <w:tcBorders>
              <w:top w:val="single" w:sz="8" w:space="0" w:color="000000"/>
              <w:left w:val="single" w:sz="8" w:space="0" w:color="000000"/>
              <w:bottom w:val="single" w:sz="8" w:space="0" w:color="000000"/>
              <w:right w:val="single" w:sz="8" w:space="0" w:color="000000"/>
            </w:tcBorders>
            <w:vAlign w:val="center"/>
          </w:tcPr>
          <w:p w14:paraId="750F0F31" w14:textId="77777777" w:rsidR="000C4F42" w:rsidRDefault="00000000">
            <w:pPr>
              <w:pStyle w:val="TableContents"/>
            </w:pPr>
            <w:r>
              <w:t>subsampled both horizontally and vertically by a factor 2 (4:2:0)</w:t>
            </w:r>
          </w:p>
        </w:tc>
        <w:tc>
          <w:tcPr>
            <w:tcW w:w="1654" w:type="dxa"/>
            <w:tcBorders>
              <w:top w:val="single" w:sz="8" w:space="0" w:color="000000"/>
              <w:left w:val="single" w:sz="8" w:space="0" w:color="000000"/>
              <w:bottom w:val="single" w:sz="8" w:space="0" w:color="000000"/>
              <w:right w:val="single" w:sz="8" w:space="0" w:color="000000"/>
            </w:tcBorders>
            <w:vAlign w:val="center"/>
          </w:tcPr>
          <w:p w14:paraId="750F0F32" w14:textId="77777777" w:rsidR="000C4F42" w:rsidRDefault="00000000">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33" w14:textId="77777777" w:rsidR="000C4F42" w:rsidRDefault="00000000">
            <w:pPr>
              <w:pStyle w:val="TableContents"/>
            </w:pPr>
            <w:r>
              <w:t>0.5</w:t>
            </w:r>
          </w:p>
        </w:tc>
      </w:tr>
      <w:tr w:rsidR="000C4F42" w14:paraId="750F0F3A"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35"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36" w14:textId="77777777" w:rsidR="000C4F42" w:rsidRDefault="00000000">
            <w:pPr>
              <w:pStyle w:val="TableContents"/>
            </w:pPr>
            <w:r>
              <w:t>1</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37"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38" w14:textId="77777777" w:rsidR="000C4F42" w:rsidRDefault="00000000">
            <w:pPr>
              <w:pStyle w:val="TableContents"/>
            </w:pPr>
            <w:r>
              <w:t>0.5</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39" w14:textId="77777777" w:rsidR="000C4F42" w:rsidRDefault="00000000">
            <w:pPr>
              <w:pStyle w:val="TableContents"/>
            </w:pPr>
            <w:r>
              <w:t>0.5</w:t>
            </w:r>
          </w:p>
        </w:tc>
      </w:tr>
      <w:tr w:rsidR="000C4F42" w14:paraId="750F0F40"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3B"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3C" w14:textId="77777777" w:rsidR="000C4F42" w:rsidRDefault="00000000">
            <w:pPr>
              <w:pStyle w:val="TableContents"/>
            </w:pPr>
            <w:r>
              <w:t>2</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3D"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3E" w14:textId="77777777" w:rsidR="000C4F42" w:rsidRDefault="00000000">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3F" w14:textId="77777777" w:rsidR="000C4F42" w:rsidRDefault="00000000">
            <w:pPr>
              <w:pStyle w:val="TableContents"/>
            </w:pPr>
            <w:r>
              <w:t>0</w:t>
            </w:r>
          </w:p>
        </w:tc>
      </w:tr>
      <w:tr w:rsidR="000C4F42" w14:paraId="750F0F46"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41"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42" w14:textId="77777777" w:rsidR="000C4F42" w:rsidRDefault="00000000">
            <w:pPr>
              <w:pStyle w:val="TableContents"/>
            </w:pPr>
            <w:r>
              <w:t>3</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43"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44" w14:textId="77777777" w:rsidR="000C4F42" w:rsidRDefault="00000000">
            <w:pPr>
              <w:pStyle w:val="TableContents"/>
            </w:pPr>
            <w:r>
              <w:t>0.5</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45" w14:textId="77777777" w:rsidR="000C4F42" w:rsidRDefault="00000000">
            <w:pPr>
              <w:pStyle w:val="TableContents"/>
            </w:pPr>
            <w:r>
              <w:t>0</w:t>
            </w:r>
          </w:p>
        </w:tc>
      </w:tr>
      <w:tr w:rsidR="000C4F42" w14:paraId="750F0F4C"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47"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48" w14:textId="77777777" w:rsidR="000C4F42" w:rsidRDefault="00000000">
            <w:pPr>
              <w:pStyle w:val="TableContents"/>
            </w:pPr>
            <w:r>
              <w:t>4</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49"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4A" w14:textId="77777777" w:rsidR="000C4F42" w:rsidRDefault="00000000">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4B" w14:textId="77777777" w:rsidR="000C4F42" w:rsidRDefault="00000000">
            <w:pPr>
              <w:pStyle w:val="TableContents"/>
            </w:pPr>
            <w:r>
              <w:t>1</w:t>
            </w:r>
          </w:p>
        </w:tc>
      </w:tr>
      <w:tr w:rsidR="000C4F42" w14:paraId="750F0F52"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4D"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4E" w14:textId="77777777" w:rsidR="000C4F42" w:rsidRDefault="00000000">
            <w:pPr>
              <w:pStyle w:val="TableContents"/>
            </w:pPr>
            <w:r>
              <w:t>5</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4F"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vAlign w:val="center"/>
          </w:tcPr>
          <w:p w14:paraId="750F0F50" w14:textId="77777777" w:rsidR="000C4F42" w:rsidRDefault="00000000">
            <w:pPr>
              <w:pStyle w:val="TableContents"/>
            </w:pPr>
            <w:r>
              <w:t>0.5</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51" w14:textId="77777777" w:rsidR="000C4F42" w:rsidRDefault="00000000">
            <w:pPr>
              <w:pStyle w:val="TableContents"/>
            </w:pPr>
            <w:r>
              <w:t>1</w:t>
            </w:r>
          </w:p>
        </w:tc>
      </w:tr>
      <w:tr w:rsidR="000C4F42" w14:paraId="750F0F58" w14:textId="77777777">
        <w:tc>
          <w:tcPr>
            <w:tcW w:w="2037"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53" w14:textId="77777777" w:rsidR="000C4F42" w:rsidRDefault="00000000">
            <w:pPr>
              <w:pStyle w:val="TableContents"/>
            </w:pPr>
            <w:r>
              <w:t>3</w:t>
            </w: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4" w14:textId="77777777" w:rsidR="000C4F42" w:rsidRDefault="00000000">
            <w:pPr>
              <w:pStyle w:val="TableContents"/>
            </w:pPr>
            <w:r>
              <w:t>0 or 2 or 4</w:t>
            </w:r>
          </w:p>
        </w:tc>
        <w:tc>
          <w:tcPr>
            <w:tcW w:w="1831"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55" w14:textId="77777777" w:rsidR="000C4F42" w:rsidRDefault="00000000">
            <w:pPr>
              <w:pStyle w:val="TableContents"/>
            </w:pPr>
            <w:r>
              <w:t xml:space="preserve">subsampled by a </w:t>
            </w:r>
            <w:r>
              <w:lastRenderedPageBreak/>
              <w:t>factor 4 horizontally (4:1:1)</w:t>
            </w: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6" w14:textId="77777777" w:rsidR="000C4F42" w:rsidRDefault="00000000">
            <w:pPr>
              <w:pStyle w:val="TableContents"/>
            </w:pPr>
            <w:r>
              <w:lastRenderedPageBreak/>
              <w:t>0</w:t>
            </w:r>
          </w:p>
        </w:tc>
        <w:tc>
          <w:tcPr>
            <w:tcW w:w="1570" w:type="dxa"/>
            <w:vMerge w:val="restart"/>
            <w:tcBorders>
              <w:top w:val="single" w:sz="8" w:space="0" w:color="000000"/>
              <w:left w:val="single" w:sz="8" w:space="0" w:color="000000"/>
              <w:bottom w:val="single" w:sz="8" w:space="0" w:color="000000"/>
              <w:right w:val="single" w:sz="8" w:space="0" w:color="000000"/>
            </w:tcBorders>
            <w:shd w:val="clear" w:color="auto" w:fill="F3F3F3"/>
            <w:vAlign w:val="center"/>
          </w:tcPr>
          <w:p w14:paraId="750F0F57" w14:textId="77777777" w:rsidR="000C4F42" w:rsidRDefault="00000000">
            <w:pPr>
              <w:pStyle w:val="TableContents"/>
            </w:pPr>
            <w:r>
              <w:t>0</w:t>
            </w:r>
          </w:p>
        </w:tc>
      </w:tr>
      <w:tr w:rsidR="000C4F42" w14:paraId="750F0F5E" w14:textId="77777777">
        <w:tc>
          <w:tcPr>
            <w:tcW w:w="2037"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59"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A" w14:textId="77777777" w:rsidR="000C4F42" w:rsidRDefault="00000000">
            <w:pPr>
              <w:pStyle w:val="TableContents"/>
            </w:pPr>
            <w:r>
              <w:t>1 or 3 or 5</w:t>
            </w:r>
          </w:p>
        </w:tc>
        <w:tc>
          <w:tcPr>
            <w:tcW w:w="1831"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5B" w14:textId="77777777" w:rsidR="000C4F42" w:rsidRDefault="000C4F42">
            <w:pPr>
              <w:pStyle w:val="TableContents"/>
              <w:rPr>
                <w:sz w:val="4"/>
                <w:szCs w:val="4"/>
              </w:rPr>
            </w:pPr>
          </w:p>
        </w:tc>
        <w:tc>
          <w:tcPr>
            <w:tcW w:w="1654"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50F0F5C" w14:textId="77777777" w:rsidR="000C4F42" w:rsidRDefault="00000000">
            <w:pPr>
              <w:pStyle w:val="TableContents"/>
            </w:pPr>
            <w:r>
              <w:t>1.5</w:t>
            </w:r>
          </w:p>
        </w:tc>
        <w:tc>
          <w:tcPr>
            <w:tcW w:w="1570" w:type="dxa"/>
            <w:vMerge/>
            <w:tcBorders>
              <w:top w:val="single" w:sz="8" w:space="0" w:color="000000"/>
              <w:left w:val="single" w:sz="8" w:space="0" w:color="000000"/>
              <w:bottom w:val="single" w:sz="8" w:space="0" w:color="000000"/>
              <w:right w:val="single" w:sz="8" w:space="0" w:color="000000"/>
            </w:tcBorders>
            <w:shd w:val="clear" w:color="auto" w:fill="F3F3F3"/>
            <w:vAlign w:val="center"/>
          </w:tcPr>
          <w:p w14:paraId="750F0F5D" w14:textId="77777777" w:rsidR="000C4F42" w:rsidRDefault="000C4F42">
            <w:pPr>
              <w:pStyle w:val="TableContents"/>
              <w:rPr>
                <w:sz w:val="4"/>
                <w:szCs w:val="4"/>
              </w:rPr>
            </w:pPr>
          </w:p>
        </w:tc>
      </w:tr>
      <w:tr w:rsidR="000C4F42" w14:paraId="750F0F64" w14:textId="77777777">
        <w:tc>
          <w:tcPr>
            <w:tcW w:w="2037" w:type="dxa"/>
            <w:vMerge w:val="restart"/>
            <w:tcBorders>
              <w:top w:val="single" w:sz="8" w:space="0" w:color="000000"/>
              <w:left w:val="single" w:sz="8" w:space="0" w:color="000000"/>
              <w:bottom w:val="single" w:sz="8" w:space="0" w:color="000000"/>
              <w:right w:val="single" w:sz="8" w:space="0" w:color="000000"/>
            </w:tcBorders>
            <w:vAlign w:val="center"/>
          </w:tcPr>
          <w:p w14:paraId="750F0F5F" w14:textId="77777777" w:rsidR="000C4F42" w:rsidRDefault="00000000">
            <w:pPr>
              <w:pStyle w:val="TableContents"/>
            </w:pPr>
            <w:r>
              <w:t>4</w:t>
            </w:r>
          </w:p>
        </w:tc>
        <w:tc>
          <w:tcPr>
            <w:tcW w:w="2506" w:type="dxa"/>
            <w:tcBorders>
              <w:top w:val="single" w:sz="8" w:space="0" w:color="000000"/>
              <w:left w:val="single" w:sz="8" w:space="0" w:color="000000"/>
              <w:bottom w:val="single" w:sz="8" w:space="0" w:color="000000"/>
              <w:right w:val="single" w:sz="8" w:space="0" w:color="000000"/>
            </w:tcBorders>
            <w:vAlign w:val="center"/>
          </w:tcPr>
          <w:p w14:paraId="750F0F60" w14:textId="77777777" w:rsidR="000C4F42" w:rsidRDefault="00000000">
            <w:pPr>
              <w:pStyle w:val="TableContents"/>
            </w:pPr>
            <w:r>
              <w:t>0 or 1</w:t>
            </w:r>
          </w:p>
        </w:tc>
        <w:tc>
          <w:tcPr>
            <w:tcW w:w="1831" w:type="dxa"/>
            <w:vMerge w:val="restart"/>
            <w:tcBorders>
              <w:top w:val="single" w:sz="8" w:space="0" w:color="000000"/>
              <w:left w:val="single" w:sz="8" w:space="0" w:color="000000"/>
              <w:bottom w:val="single" w:sz="8" w:space="0" w:color="000000"/>
              <w:right w:val="single" w:sz="8" w:space="0" w:color="000000"/>
            </w:tcBorders>
            <w:vAlign w:val="center"/>
          </w:tcPr>
          <w:p w14:paraId="750F0F61" w14:textId="77777777" w:rsidR="000C4F42" w:rsidRDefault="00000000">
            <w:pPr>
              <w:pStyle w:val="TableContents"/>
            </w:pPr>
            <w:r>
              <w:t>subsampled by a factor 2 vertically (4:4:0)</w:t>
            </w:r>
          </w:p>
        </w:tc>
        <w:tc>
          <w:tcPr>
            <w:tcW w:w="1654" w:type="dxa"/>
            <w:vMerge w:val="restart"/>
            <w:tcBorders>
              <w:top w:val="single" w:sz="8" w:space="0" w:color="000000"/>
              <w:left w:val="single" w:sz="8" w:space="0" w:color="000000"/>
              <w:bottom w:val="single" w:sz="8" w:space="0" w:color="000000"/>
              <w:right w:val="single" w:sz="8" w:space="0" w:color="000000"/>
            </w:tcBorders>
            <w:vAlign w:val="center"/>
          </w:tcPr>
          <w:p w14:paraId="750F0F62" w14:textId="77777777" w:rsidR="000C4F42" w:rsidRDefault="00000000">
            <w:pPr>
              <w:pStyle w:val="TableContents"/>
            </w:pPr>
            <w:r>
              <w:t>0</w:t>
            </w:r>
          </w:p>
        </w:tc>
        <w:tc>
          <w:tcPr>
            <w:tcW w:w="1570" w:type="dxa"/>
            <w:tcBorders>
              <w:top w:val="single" w:sz="8" w:space="0" w:color="000000"/>
              <w:left w:val="single" w:sz="8" w:space="0" w:color="000000"/>
              <w:bottom w:val="single" w:sz="8" w:space="0" w:color="000000"/>
              <w:right w:val="single" w:sz="8" w:space="0" w:color="000000"/>
            </w:tcBorders>
            <w:vAlign w:val="center"/>
          </w:tcPr>
          <w:p w14:paraId="750F0F63" w14:textId="77777777" w:rsidR="000C4F42" w:rsidRDefault="00000000">
            <w:pPr>
              <w:pStyle w:val="TableContents"/>
            </w:pPr>
            <w:r>
              <w:t>0.5</w:t>
            </w:r>
          </w:p>
        </w:tc>
      </w:tr>
      <w:tr w:rsidR="000C4F42" w14:paraId="750F0F6A"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65"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66" w14:textId="77777777" w:rsidR="000C4F42" w:rsidRDefault="00000000">
            <w:pPr>
              <w:pStyle w:val="TableContents"/>
            </w:pPr>
            <w:r>
              <w:t>2 or 3</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67" w14:textId="77777777" w:rsidR="000C4F42" w:rsidRDefault="000C4F42">
            <w:pPr>
              <w:pStyle w:val="TableContents"/>
              <w:rPr>
                <w:sz w:val="4"/>
                <w:szCs w:val="4"/>
              </w:rPr>
            </w:pPr>
          </w:p>
        </w:tc>
        <w:tc>
          <w:tcPr>
            <w:tcW w:w="1654" w:type="dxa"/>
            <w:vMerge/>
            <w:tcBorders>
              <w:top w:val="single" w:sz="8" w:space="0" w:color="000000"/>
              <w:left w:val="single" w:sz="8" w:space="0" w:color="000000"/>
              <w:bottom w:val="single" w:sz="8" w:space="0" w:color="000000"/>
              <w:right w:val="single" w:sz="8" w:space="0" w:color="000000"/>
            </w:tcBorders>
            <w:vAlign w:val="center"/>
          </w:tcPr>
          <w:p w14:paraId="750F0F68" w14:textId="77777777" w:rsidR="000C4F42" w:rsidRDefault="000C4F42">
            <w:pPr>
              <w:pStyle w:val="TableContents"/>
              <w:rPr>
                <w:sz w:val="4"/>
                <w:szCs w:val="4"/>
              </w:rPr>
            </w:pPr>
          </w:p>
        </w:tc>
        <w:tc>
          <w:tcPr>
            <w:tcW w:w="1570" w:type="dxa"/>
            <w:tcBorders>
              <w:top w:val="single" w:sz="8" w:space="0" w:color="000000"/>
              <w:left w:val="single" w:sz="8" w:space="0" w:color="000000"/>
              <w:bottom w:val="single" w:sz="8" w:space="0" w:color="000000"/>
              <w:right w:val="single" w:sz="8" w:space="0" w:color="000000"/>
            </w:tcBorders>
            <w:vAlign w:val="center"/>
          </w:tcPr>
          <w:p w14:paraId="750F0F69" w14:textId="77777777" w:rsidR="000C4F42" w:rsidRDefault="00000000">
            <w:pPr>
              <w:pStyle w:val="TableContents"/>
            </w:pPr>
            <w:r>
              <w:t>0</w:t>
            </w:r>
          </w:p>
        </w:tc>
      </w:tr>
      <w:tr w:rsidR="000C4F42" w14:paraId="750F0F70" w14:textId="77777777">
        <w:tc>
          <w:tcPr>
            <w:tcW w:w="2037" w:type="dxa"/>
            <w:vMerge/>
            <w:tcBorders>
              <w:top w:val="single" w:sz="8" w:space="0" w:color="000000"/>
              <w:left w:val="single" w:sz="8" w:space="0" w:color="000000"/>
              <w:bottom w:val="single" w:sz="8" w:space="0" w:color="000000"/>
              <w:right w:val="single" w:sz="8" w:space="0" w:color="000000"/>
            </w:tcBorders>
            <w:vAlign w:val="center"/>
          </w:tcPr>
          <w:p w14:paraId="750F0F6B" w14:textId="77777777" w:rsidR="000C4F42" w:rsidRDefault="000C4F42">
            <w:pPr>
              <w:pStyle w:val="TableContents"/>
              <w:rPr>
                <w:sz w:val="4"/>
                <w:szCs w:val="4"/>
              </w:rPr>
            </w:pPr>
          </w:p>
        </w:tc>
        <w:tc>
          <w:tcPr>
            <w:tcW w:w="2506" w:type="dxa"/>
            <w:tcBorders>
              <w:top w:val="single" w:sz="8" w:space="0" w:color="000000"/>
              <w:left w:val="single" w:sz="8" w:space="0" w:color="000000"/>
              <w:bottom w:val="single" w:sz="8" w:space="0" w:color="000000"/>
              <w:right w:val="single" w:sz="8" w:space="0" w:color="000000"/>
            </w:tcBorders>
            <w:vAlign w:val="center"/>
          </w:tcPr>
          <w:p w14:paraId="750F0F6C" w14:textId="77777777" w:rsidR="000C4F42" w:rsidRDefault="00000000">
            <w:pPr>
              <w:pStyle w:val="TableContents"/>
            </w:pPr>
            <w:r>
              <w:t>4 or 5</w:t>
            </w:r>
          </w:p>
        </w:tc>
        <w:tc>
          <w:tcPr>
            <w:tcW w:w="1831" w:type="dxa"/>
            <w:vMerge/>
            <w:tcBorders>
              <w:top w:val="single" w:sz="8" w:space="0" w:color="000000"/>
              <w:left w:val="single" w:sz="8" w:space="0" w:color="000000"/>
              <w:bottom w:val="single" w:sz="8" w:space="0" w:color="000000"/>
              <w:right w:val="single" w:sz="8" w:space="0" w:color="000000"/>
            </w:tcBorders>
            <w:vAlign w:val="center"/>
          </w:tcPr>
          <w:p w14:paraId="750F0F6D" w14:textId="77777777" w:rsidR="000C4F42" w:rsidRDefault="000C4F42">
            <w:pPr>
              <w:pStyle w:val="TableContents"/>
              <w:rPr>
                <w:sz w:val="4"/>
                <w:szCs w:val="4"/>
              </w:rPr>
            </w:pPr>
          </w:p>
        </w:tc>
        <w:tc>
          <w:tcPr>
            <w:tcW w:w="1654" w:type="dxa"/>
            <w:vMerge/>
            <w:tcBorders>
              <w:top w:val="single" w:sz="8" w:space="0" w:color="000000"/>
              <w:left w:val="single" w:sz="8" w:space="0" w:color="000000"/>
              <w:bottom w:val="single" w:sz="8" w:space="0" w:color="000000"/>
              <w:right w:val="single" w:sz="8" w:space="0" w:color="000000"/>
            </w:tcBorders>
            <w:vAlign w:val="center"/>
          </w:tcPr>
          <w:p w14:paraId="750F0F6E" w14:textId="77777777" w:rsidR="000C4F42" w:rsidRDefault="000C4F42">
            <w:pPr>
              <w:pStyle w:val="TableContents"/>
              <w:rPr>
                <w:sz w:val="4"/>
                <w:szCs w:val="4"/>
              </w:rPr>
            </w:pPr>
          </w:p>
        </w:tc>
        <w:tc>
          <w:tcPr>
            <w:tcW w:w="1570" w:type="dxa"/>
            <w:tcBorders>
              <w:top w:val="single" w:sz="8" w:space="0" w:color="000000"/>
              <w:left w:val="single" w:sz="8" w:space="0" w:color="000000"/>
              <w:bottom w:val="single" w:sz="8" w:space="0" w:color="000000"/>
              <w:right w:val="single" w:sz="8" w:space="0" w:color="000000"/>
            </w:tcBorders>
            <w:vAlign w:val="center"/>
          </w:tcPr>
          <w:p w14:paraId="750F0F6F" w14:textId="77777777" w:rsidR="000C4F42" w:rsidRDefault="00000000">
            <w:pPr>
              <w:pStyle w:val="TableContents"/>
            </w:pPr>
            <w:r>
              <w:t>1</w:t>
            </w:r>
          </w:p>
        </w:tc>
      </w:tr>
      <w:tr w:rsidR="000C4F42" w14:paraId="750F0F73" w14:textId="77777777">
        <w:tc>
          <w:tcPr>
            <w:tcW w:w="4543" w:type="dxa"/>
            <w:gridSpan w:val="2"/>
            <w:tcBorders>
              <w:top w:val="single" w:sz="8" w:space="0" w:color="000000"/>
              <w:left w:val="single" w:sz="8" w:space="0" w:color="000000"/>
              <w:bottom w:val="single" w:sz="8" w:space="0" w:color="000000"/>
              <w:right w:val="single" w:sz="8" w:space="0" w:color="000000"/>
            </w:tcBorders>
            <w:shd w:val="clear" w:color="auto" w:fill="F3F3F3"/>
            <w:vAlign w:val="center"/>
          </w:tcPr>
          <w:p w14:paraId="750F0F71" w14:textId="77777777" w:rsidR="000C4F42" w:rsidRDefault="00000000">
            <w:pPr>
              <w:pStyle w:val="TableContents"/>
            </w:pPr>
            <w:r>
              <w:t>Other values</w:t>
            </w:r>
          </w:p>
        </w:tc>
        <w:tc>
          <w:tcPr>
            <w:tcW w:w="5055" w:type="dxa"/>
            <w:gridSpan w:val="3"/>
            <w:tcBorders>
              <w:top w:val="single" w:sz="8" w:space="0" w:color="000000"/>
              <w:left w:val="single" w:sz="8" w:space="0" w:color="000000"/>
              <w:bottom w:val="single" w:sz="8" w:space="0" w:color="000000"/>
              <w:right w:val="single" w:sz="8" w:space="0" w:color="000000"/>
            </w:tcBorders>
            <w:shd w:val="clear" w:color="auto" w:fill="F3F3F3"/>
            <w:vAlign w:val="center"/>
          </w:tcPr>
          <w:p w14:paraId="750F0F72" w14:textId="77777777" w:rsidR="000C4F42" w:rsidRDefault="00000000">
            <w:pPr>
              <w:pStyle w:val="TableContents"/>
            </w:pPr>
            <w:r>
              <w:t>Reserved</w:t>
            </w:r>
          </w:p>
        </w:tc>
      </w:tr>
    </w:tbl>
    <w:p w14:paraId="750F0F74" w14:textId="77777777" w:rsidR="000C4F42" w:rsidRDefault="000C4F42">
      <w:pPr>
        <w:pStyle w:val="BodyText"/>
        <w:ind w:left="720"/>
      </w:pPr>
    </w:p>
    <w:p w14:paraId="750F0F75" w14:textId="77777777" w:rsidR="000C4F42" w:rsidRDefault="00000000">
      <w:pPr>
        <w:pStyle w:val="Change"/>
        <w:spacing w:before="0"/>
        <w:ind w:left="360" w:hanging="360"/>
      </w:pPr>
      <w:r>
        <w:t>Change the syntax in subclause 6.5.8.2 to:</w:t>
      </w:r>
    </w:p>
    <w:p w14:paraId="750F0F76" w14:textId="77777777" w:rsidR="000C4F42" w:rsidRDefault="00000000">
      <w:pPr>
        <w:pStyle w:val="code"/>
        <w:rPr>
          <w:rFonts w:eastAsia="Courier New"/>
          <w:lang w:val="en-CA"/>
        </w:rPr>
      </w:pPr>
      <w:proofErr w:type="gramStart"/>
      <w:r>
        <w:rPr>
          <w:rFonts w:eastAsia="Courier New"/>
          <w:lang w:val="en-CA"/>
        </w:rPr>
        <w:t>aligned(</w:t>
      </w:r>
      <w:proofErr w:type="gramEnd"/>
      <w:r>
        <w:rPr>
          <w:rFonts w:eastAsia="Courier New"/>
          <w:lang w:val="en-CA"/>
        </w:rPr>
        <w:t xml:space="preserve">8) class </w:t>
      </w:r>
      <w:proofErr w:type="spellStart"/>
      <w:r>
        <w:rPr>
          <w:rFonts w:eastAsia="Courier New"/>
          <w:lang w:val="en-CA"/>
        </w:rPr>
        <w:t>AuxiliaryTypeProperty</w:t>
      </w:r>
      <w:proofErr w:type="spellEnd"/>
    </w:p>
    <w:p w14:paraId="750F0F77" w14:textId="77777777" w:rsidR="000C4F42" w:rsidRDefault="00000000">
      <w:pPr>
        <w:pStyle w:val="code"/>
        <w:rPr>
          <w:rFonts w:eastAsia="Courier New"/>
          <w:lang w:val="en-CA"/>
        </w:rPr>
      </w:pPr>
      <w:r>
        <w:rPr>
          <w:rFonts w:eastAsia="Courier New"/>
          <w:lang w:val="en-CA"/>
        </w:rPr>
        <w:t xml:space="preserve">extends </w:t>
      </w:r>
      <w:proofErr w:type="spellStart"/>
      <w:proofErr w:type="gramStart"/>
      <w:r>
        <w:rPr>
          <w:rFonts w:eastAsia="Courier New"/>
          <w:lang w:val="en-CA"/>
        </w:rPr>
        <w:t>ItemFullProperty</w:t>
      </w:r>
      <w:proofErr w:type="spellEnd"/>
      <w:r>
        <w:rPr>
          <w:rFonts w:eastAsia="Courier New"/>
          <w:lang w:val="en-CA"/>
        </w:rPr>
        <w:t>(</w:t>
      </w:r>
      <w:proofErr w:type="gramEnd"/>
      <w:r>
        <w:rPr>
          <w:rFonts w:eastAsia="Courier New"/>
          <w:lang w:val="en-CA"/>
        </w:rPr>
        <w:t>'</w:t>
      </w:r>
      <w:proofErr w:type="spellStart"/>
      <w:r>
        <w:rPr>
          <w:rFonts w:eastAsia="Courier New"/>
          <w:lang w:val="en-CA"/>
        </w:rPr>
        <w:t>auxC</w:t>
      </w:r>
      <w:proofErr w:type="spellEnd"/>
      <w:r>
        <w:rPr>
          <w:rFonts w:eastAsia="Courier New"/>
          <w:lang w:val="en-CA"/>
        </w:rPr>
        <w:t>', version = 0, flags) {</w:t>
      </w:r>
    </w:p>
    <w:p w14:paraId="750F0F78" w14:textId="77777777" w:rsidR="000C4F42" w:rsidRDefault="00000000">
      <w:pPr>
        <w:pStyle w:val="code"/>
        <w:rPr>
          <w:rFonts w:eastAsia="Courier New"/>
          <w:lang w:val="en-CA"/>
        </w:rPr>
      </w:pPr>
      <w:r>
        <w:rPr>
          <w:rFonts w:eastAsia="Courier New"/>
          <w:lang w:val="en-CA"/>
        </w:rPr>
        <w:t xml:space="preserve">   utf8string </w:t>
      </w:r>
      <w:proofErr w:type="spellStart"/>
      <w:r>
        <w:rPr>
          <w:rFonts w:eastAsia="Courier New"/>
          <w:lang w:val="en-CA"/>
        </w:rPr>
        <w:t>aux_</w:t>
      </w:r>
      <w:proofErr w:type="gramStart"/>
      <w:r>
        <w:rPr>
          <w:rFonts w:eastAsia="Courier New"/>
          <w:lang w:val="en-CA"/>
        </w:rPr>
        <w:t>type</w:t>
      </w:r>
      <w:proofErr w:type="spellEnd"/>
      <w:r>
        <w:rPr>
          <w:rFonts w:eastAsia="Courier New"/>
          <w:lang w:val="en-CA"/>
        </w:rPr>
        <w:t>;</w:t>
      </w:r>
      <w:proofErr w:type="gramEnd"/>
    </w:p>
    <w:p w14:paraId="750F0F79" w14:textId="77777777" w:rsidR="000C4F42" w:rsidRDefault="00000000">
      <w:pPr>
        <w:pStyle w:val="code"/>
        <w:rPr>
          <w:rFonts w:eastAsia="Courier New"/>
          <w:lang w:val="en-CA"/>
        </w:rPr>
      </w:pPr>
      <w:r>
        <w:rPr>
          <w:rFonts w:eastAsia="Courier New"/>
          <w:lang w:val="en-CA"/>
        </w:rPr>
        <w:t xml:space="preserve">   unsigned </w:t>
      </w:r>
      <w:proofErr w:type="gramStart"/>
      <w:r>
        <w:rPr>
          <w:rFonts w:eastAsia="Courier New"/>
          <w:lang w:val="en-CA"/>
        </w:rPr>
        <w:t>int(</w:t>
      </w:r>
      <w:proofErr w:type="gramEnd"/>
      <w:r>
        <w:rPr>
          <w:rFonts w:eastAsia="Courier New"/>
          <w:lang w:val="en-CA"/>
        </w:rPr>
        <w:t xml:space="preserve">8) </w:t>
      </w:r>
      <w:proofErr w:type="spellStart"/>
      <w:r>
        <w:rPr>
          <w:rFonts w:eastAsia="Courier New"/>
          <w:lang w:val="en-CA"/>
        </w:rPr>
        <w:t>aux_subtype</w:t>
      </w:r>
      <w:proofErr w:type="spellEnd"/>
      <w:r>
        <w:rPr>
          <w:rFonts w:eastAsia="Courier New"/>
          <w:lang w:val="en-CA"/>
        </w:rPr>
        <w:t>[];</w:t>
      </w:r>
    </w:p>
    <w:p w14:paraId="750F0F7A" w14:textId="77777777" w:rsidR="000C4F42" w:rsidRDefault="00000000">
      <w:pPr>
        <w:pStyle w:val="code"/>
        <w:rPr>
          <w:rFonts w:eastAsia="Courier New"/>
          <w:lang w:val="en-CA"/>
        </w:rPr>
      </w:pPr>
      <w:r>
        <w:rPr>
          <w:rFonts w:eastAsia="Courier New"/>
          <w:lang w:val="en-CA"/>
        </w:rPr>
        <w:t xml:space="preserve">      // until the end of the box, the semantics depend on the </w:t>
      </w:r>
      <w:proofErr w:type="spellStart"/>
      <w:r>
        <w:rPr>
          <w:rFonts w:eastAsia="Courier New"/>
          <w:lang w:val="en-CA"/>
        </w:rPr>
        <w:t>aux_type</w:t>
      </w:r>
      <w:proofErr w:type="spellEnd"/>
      <w:r>
        <w:rPr>
          <w:rFonts w:eastAsia="Courier New"/>
          <w:lang w:val="en-CA"/>
        </w:rPr>
        <w:t xml:space="preserve"> value</w:t>
      </w:r>
    </w:p>
    <w:p w14:paraId="750F0F7B" w14:textId="77777777" w:rsidR="000C4F42" w:rsidRDefault="00000000">
      <w:pPr>
        <w:pStyle w:val="code"/>
        <w:rPr>
          <w:rFonts w:eastAsia="Courier New"/>
          <w:lang w:val="en-CA"/>
        </w:rPr>
      </w:pPr>
      <w:r>
        <w:rPr>
          <w:rFonts w:eastAsia="Courier New"/>
          <w:lang w:val="en-CA"/>
        </w:rPr>
        <w:t>}</w:t>
      </w:r>
    </w:p>
    <w:p w14:paraId="750F0F7C" w14:textId="77777777" w:rsidR="000C4F42" w:rsidRDefault="000C4F42">
      <w:pPr>
        <w:rPr>
          <w:ins w:id="21" w:author="Kashyap Kammachi-Sreedhar (Nokia)" w:date="2025-01-30T10:36:00Z" w16du:dateUtc="2025-01-30T08:36:00Z"/>
        </w:rPr>
      </w:pPr>
    </w:p>
    <w:p w14:paraId="052A68A6" w14:textId="19515771" w:rsidR="00A76C89" w:rsidRDefault="00A76C89" w:rsidP="00A76C89">
      <w:pPr>
        <w:pStyle w:val="Change"/>
        <w:spacing w:before="0"/>
        <w:ind w:left="360" w:hanging="360"/>
        <w:rPr>
          <w:ins w:id="22" w:author="Kashyap Kammachi-Sreedhar (Nokia)" w:date="2025-01-30T10:36:00Z" w16du:dateUtc="2025-01-30T08:36:00Z"/>
        </w:rPr>
      </w:pPr>
      <w:ins w:id="23" w:author="Kashyap Kammachi-Sreedhar (Nokia)" w:date="2025-01-30T10:36:00Z" w16du:dateUtc="2025-01-30T08:36:00Z">
        <w:r>
          <w:t>Change the sentence in subclause 6.</w:t>
        </w:r>
        <w:r>
          <w:t>8</w:t>
        </w:r>
        <w:r>
          <w:t>.1</w:t>
        </w:r>
        <w:r>
          <w:t>1</w:t>
        </w:r>
        <w:r w:rsidR="00D31AB9">
          <w:t xml:space="preserve"> </w:t>
        </w:r>
      </w:ins>
      <w:ins w:id="24" w:author="Kashyap Kammachi-Sreedhar (Nokia)" w:date="2025-01-30T10:37:00Z" w16du:dateUtc="2025-01-30T08:37:00Z">
        <w:r w:rsidR="00D31AB9">
          <w:t>Image pyramid Entity Group</w:t>
        </w:r>
      </w:ins>
      <w:ins w:id="25" w:author="Kashyap Kammachi-Sreedhar (Nokia)" w:date="2025-01-30T10:36:00Z" w16du:dateUtc="2025-01-30T08:36:00Z">
        <w:r>
          <w:t xml:space="preserve"> from (DAM1):</w:t>
        </w:r>
      </w:ins>
    </w:p>
    <w:p w14:paraId="401EEEB1" w14:textId="77777777" w:rsidR="0016656F" w:rsidRDefault="0016656F" w:rsidP="0016656F">
      <w:pPr>
        <w:pStyle w:val="Default"/>
        <w:spacing w:after="240"/>
        <w:jc w:val="both"/>
        <w:rPr>
          <w:ins w:id="26" w:author="Kashyap Kammachi-Sreedhar (Nokia)" w:date="2025-01-30T10:38:00Z" w16du:dateUtc="2025-01-30T08:38:00Z"/>
          <w:rFonts w:ascii="Cambria" w:hAnsi="Cambria"/>
          <w:lang w:val="en-CA"/>
        </w:rPr>
      </w:pPr>
      <w:ins w:id="27" w:author="Kashyap Kammachi-Sreedhar (Nokia)" w:date="2025-01-30T10:38:00Z" w16du:dateUtc="2025-01-30T08:38:00Z">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depending on the image item as </w:t>
        </w:r>
        <w:r w:rsidRPr="0024516C">
          <w:rPr>
            <w:rFonts w:ascii="Cambria" w:hAnsi="Cambria"/>
            <w:lang w:val="en-CA"/>
          </w:rPr>
          <w:t xml:space="preserve">described in Tables 2 to </w:t>
        </w:r>
        <w:r>
          <w:rPr>
            <w:rFonts w:ascii="Cambria" w:hAnsi="Cambria"/>
            <w:lang w:val="en-CA"/>
          </w:rPr>
          <w:t>4 below.</w:t>
        </w:r>
      </w:ins>
    </w:p>
    <w:p w14:paraId="7F3B6A65" w14:textId="77777777" w:rsidR="00A76C89" w:rsidRDefault="00A76C89" w:rsidP="00A76C89">
      <w:pPr>
        <w:pStyle w:val="Change"/>
        <w:rPr>
          <w:ins w:id="28" w:author="Kashyap Kammachi-Sreedhar (Nokia)" w:date="2025-01-30T10:36:00Z" w16du:dateUtc="2025-01-30T08:36:00Z"/>
        </w:rPr>
      </w:pPr>
      <w:ins w:id="29" w:author="Kashyap Kammachi-Sreedhar (Nokia)" w:date="2025-01-30T10:36:00Z" w16du:dateUtc="2025-01-30T08:36:00Z">
        <w:r>
          <w:t>To:</w:t>
        </w:r>
      </w:ins>
    </w:p>
    <w:p w14:paraId="10F2094B" w14:textId="04F4F5BC" w:rsidR="0016656F" w:rsidRDefault="0016656F" w:rsidP="0016656F">
      <w:pPr>
        <w:pStyle w:val="Default"/>
        <w:spacing w:after="240"/>
        <w:jc w:val="both"/>
        <w:rPr>
          <w:ins w:id="30" w:author="Kashyap Kammachi-Sreedhar (Nokia)" w:date="2025-01-30T10:38:00Z" w16du:dateUtc="2025-01-30T08:38:00Z"/>
          <w:rFonts w:ascii="Cambria" w:hAnsi="Cambria"/>
          <w:lang w:val="en-CA"/>
        </w:rPr>
      </w:pPr>
      <w:ins w:id="31" w:author="Kashyap Kammachi-Sreedhar (Nokia)" w:date="2025-01-30T10:38:00Z" w16du:dateUtc="2025-01-30T08:38:00Z">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depending on the image item as </w:t>
        </w:r>
        <w:r w:rsidRPr="0024516C">
          <w:rPr>
            <w:rFonts w:ascii="Cambria" w:hAnsi="Cambria"/>
            <w:lang w:val="en-CA"/>
          </w:rPr>
          <w:t xml:space="preserve">described in Tables 2 to </w:t>
        </w:r>
        <w:r>
          <w:rPr>
            <w:rFonts w:ascii="Cambria" w:hAnsi="Cambria"/>
            <w:lang w:val="en-CA"/>
          </w:rPr>
          <w:t>5</w:t>
        </w:r>
        <w:r>
          <w:rPr>
            <w:rFonts w:ascii="Cambria" w:hAnsi="Cambria"/>
            <w:lang w:val="en-CA"/>
          </w:rPr>
          <w:t xml:space="preserve"> below.</w:t>
        </w:r>
      </w:ins>
    </w:p>
    <w:p w14:paraId="2DCFC549" w14:textId="5E9DD0FF" w:rsidR="0016656F" w:rsidRDefault="0016656F" w:rsidP="0016656F">
      <w:pPr>
        <w:pStyle w:val="Change"/>
        <w:spacing w:before="0"/>
        <w:ind w:left="360" w:hanging="360"/>
        <w:rPr>
          <w:ins w:id="32" w:author="Kashyap Kammachi-Sreedhar (Nokia)" w:date="2025-01-30T10:38:00Z" w16du:dateUtc="2025-01-30T08:38:00Z"/>
        </w:rPr>
      </w:pPr>
      <w:ins w:id="33" w:author="Kashyap Kammachi-Sreedhar (Nokia)" w:date="2025-01-30T10:38:00Z" w16du:dateUtc="2025-01-30T08:38:00Z">
        <w:r>
          <w:t xml:space="preserve">Add the following </w:t>
        </w:r>
      </w:ins>
      <w:ins w:id="34" w:author="Kashyap Kammachi-Sreedhar (Nokia)" w:date="2025-01-30T10:39:00Z" w16du:dateUtc="2025-01-30T08:39:00Z">
        <w:r w:rsidR="00660DDA">
          <w:t>T</w:t>
        </w:r>
      </w:ins>
      <w:ins w:id="35" w:author="Kashyap Kammachi-Sreedhar (Nokia)" w:date="2025-01-30T10:38:00Z" w16du:dateUtc="2025-01-30T08:38:00Z">
        <w:r>
          <w:t>able</w:t>
        </w:r>
      </w:ins>
      <w:ins w:id="36" w:author="Kashyap Kammachi-Sreedhar (Nokia)" w:date="2025-01-30T10:39:00Z" w16du:dateUtc="2025-01-30T08:39:00Z">
        <w:r w:rsidR="00660DDA">
          <w:t xml:space="preserve"> 5</w:t>
        </w:r>
      </w:ins>
      <w:ins w:id="37" w:author="Kashyap Kammachi-Sreedhar (Nokia)" w:date="2025-01-30T10:38:00Z" w16du:dateUtc="2025-01-30T08:38:00Z">
        <w:r>
          <w:t xml:space="preserve"> in</w:t>
        </w:r>
        <w:r>
          <w:t xml:space="preserve"> 6.8.11 Image pyramid Entity Group </w:t>
        </w:r>
      </w:ins>
      <w:ins w:id="38" w:author="Kashyap Kammachi-Sreedhar (Nokia)" w:date="2025-01-30T10:39:00Z" w16du:dateUtc="2025-01-30T08:39:00Z">
        <w:r>
          <w:t>after Table 4</w:t>
        </w:r>
        <w:r w:rsidR="00ED5ADE">
          <w:t xml:space="preserve"> </w:t>
        </w:r>
      </w:ins>
      <w:ins w:id="39" w:author="Kashyap Kammachi-Sreedhar (Nokia)" w:date="2025-01-30T10:38:00Z" w16du:dateUtc="2025-01-30T08:38:00Z">
        <w:r>
          <w:t>(DAM1):</w:t>
        </w:r>
      </w:ins>
    </w:p>
    <w:p w14:paraId="2906D552" w14:textId="77777777" w:rsidR="00A76C89" w:rsidRDefault="00A76C89">
      <w:pPr>
        <w:rPr>
          <w:ins w:id="40" w:author="Kashyap Kammachi-Sreedhar (Nokia)" w:date="2025-01-30T10:39:00Z" w16du:dateUtc="2025-01-30T08:39:00Z"/>
        </w:rPr>
      </w:pPr>
    </w:p>
    <w:p w14:paraId="7823458E" w14:textId="0A567840" w:rsidR="00660DDA" w:rsidRDefault="00660DDA" w:rsidP="00660DDA">
      <w:pPr>
        <w:keepNext/>
        <w:jc w:val="center"/>
        <w:rPr>
          <w:ins w:id="41" w:author="Kashyap Kammachi-Sreedhar (Nokia)" w:date="2025-01-30T10:39:00Z" w16du:dateUtc="2025-01-30T08:39:00Z"/>
          <w:b/>
        </w:rPr>
      </w:pPr>
      <w:ins w:id="42" w:author="Kashyap Kammachi-Sreedhar (Nokia)" w:date="2025-01-30T10:39:00Z" w16du:dateUtc="2025-01-30T08:39:00Z">
        <w:r>
          <w:rPr>
            <w:b/>
          </w:rPr>
          <w:t xml:space="preserve">Table </w:t>
        </w:r>
        <w:r>
          <w:rPr>
            <w:b/>
          </w:rPr>
          <w:t>5</w:t>
        </w:r>
        <w:r>
          <w:rPr>
            <w:b/>
          </w:rPr>
          <w:t xml:space="preserve"> — Tile information based on </w:t>
        </w:r>
        <w:r>
          <w:rPr>
            <w:b/>
            <w:bCs/>
          </w:rPr>
          <w:t>Tiled image item</w:t>
        </w:r>
        <w:r>
          <w:rPr>
            <w:rStyle w:val="codeZchn"/>
            <w:rFonts w:eastAsia="Arial"/>
            <w:b/>
            <w:bCs/>
          </w:rPr>
          <w:t xml:space="preserve"> </w:t>
        </w:r>
        <w:r>
          <w:rPr>
            <w:rStyle w:val="codeZchn"/>
            <w:rFonts w:eastAsia="Arial" w:cs="Courier New"/>
            <w:b/>
            <w:bCs/>
          </w:rPr>
          <w:t>'</w:t>
        </w:r>
        <w:proofErr w:type="spellStart"/>
        <w:r>
          <w:rPr>
            <w:rStyle w:val="codeZchn"/>
            <w:rFonts w:eastAsia="Arial"/>
            <w:b/>
            <w:bCs/>
          </w:rPr>
          <w:t>tili</w:t>
        </w:r>
        <w:proofErr w:type="spellEnd"/>
        <w:r>
          <w:rPr>
            <w:rStyle w:val="codeZchn"/>
            <w:rFonts w:eastAsia="Arial" w:cs="Courier New"/>
            <w:b/>
            <w:bCs/>
          </w:rPr>
          <w:t>'</w:t>
        </w:r>
      </w:ins>
    </w:p>
    <w:tbl>
      <w:tblPr>
        <w:tblW w:w="9908" w:type="dxa"/>
        <w:tblLayout w:type="fixed"/>
        <w:tblLook w:val="04A0" w:firstRow="1" w:lastRow="0" w:firstColumn="1" w:lastColumn="0" w:noHBand="0" w:noVBand="1"/>
      </w:tblPr>
      <w:tblGrid>
        <w:gridCol w:w="4248"/>
        <w:gridCol w:w="5660"/>
      </w:tblGrid>
      <w:tr w:rsidR="00660DDA" w14:paraId="30CC0B51" w14:textId="77777777" w:rsidTr="00767E57">
        <w:trPr>
          <w:cantSplit/>
          <w:ins w:id="43" w:author="Kashyap Kammachi-Sreedhar (Nokia)" w:date="2025-01-30T10:39:00Z" w16du:dateUtc="2025-01-30T08:39:00Z"/>
        </w:trPr>
        <w:tc>
          <w:tcPr>
            <w:tcW w:w="4248" w:type="dxa"/>
            <w:tcBorders>
              <w:top w:val="single" w:sz="12" w:space="0" w:color="000000"/>
              <w:left w:val="single" w:sz="12" w:space="0" w:color="000000"/>
              <w:bottom w:val="single" w:sz="12" w:space="0" w:color="000000"/>
              <w:right w:val="single" w:sz="2" w:space="0" w:color="000000"/>
            </w:tcBorders>
            <w:shd w:val="clear" w:color="auto" w:fill="auto"/>
          </w:tcPr>
          <w:p w14:paraId="7C30418F" w14:textId="77777777" w:rsidR="00660DDA" w:rsidRDefault="00660DDA" w:rsidP="00767E57">
            <w:pPr>
              <w:pStyle w:val="BodyText"/>
              <w:keepNext/>
              <w:widowControl w:val="0"/>
              <w:jc w:val="center"/>
              <w:rPr>
                <w:ins w:id="44" w:author="Kashyap Kammachi-Sreedhar (Nokia)" w:date="2025-01-30T10:39:00Z" w16du:dateUtc="2025-01-30T08:39:00Z"/>
                <w:b/>
                <w:bCs/>
              </w:rPr>
            </w:pPr>
            <w:proofErr w:type="spellStart"/>
            <w:ins w:id="45" w:author="Kashyap Kammachi-Sreedhar (Nokia)" w:date="2025-01-30T10:39:00Z" w16du:dateUtc="2025-01-30T08:39:00Z">
              <w:r>
                <w:rPr>
                  <w:rStyle w:val="codeZchn"/>
                  <w:rFonts w:eastAsia="Arial"/>
                  <w:b/>
                  <w:bCs/>
                </w:rPr>
                <w:t>ImagePyramidEntityGroup</w:t>
              </w:r>
              <w:proofErr w:type="spellEnd"/>
              <w:r>
                <w:rPr>
                  <w:rStyle w:val="codeZchn"/>
                  <w:rFonts w:eastAsia="Arial"/>
                  <w:b/>
                  <w:bCs/>
                </w:rPr>
                <w:t xml:space="preserve"> </w:t>
              </w:r>
              <w:r>
                <w:rPr>
                  <w:b/>
                  <w:bCs/>
                </w:rPr>
                <w:t>tile information</w:t>
              </w:r>
            </w:ins>
          </w:p>
        </w:tc>
        <w:tc>
          <w:tcPr>
            <w:tcW w:w="5660" w:type="dxa"/>
            <w:tcBorders>
              <w:top w:val="single" w:sz="12" w:space="0" w:color="000000"/>
              <w:left w:val="single" w:sz="2" w:space="0" w:color="000000"/>
              <w:bottom w:val="single" w:sz="12" w:space="0" w:color="000000"/>
              <w:right w:val="single" w:sz="12" w:space="0" w:color="000000"/>
            </w:tcBorders>
            <w:shd w:val="clear" w:color="auto" w:fill="auto"/>
          </w:tcPr>
          <w:p w14:paraId="624FF738" w14:textId="77777777" w:rsidR="00660DDA" w:rsidRDefault="00660DDA" w:rsidP="00767E57">
            <w:pPr>
              <w:pStyle w:val="BodyText"/>
              <w:keepNext/>
              <w:widowControl w:val="0"/>
              <w:jc w:val="center"/>
              <w:rPr>
                <w:ins w:id="46" w:author="Kashyap Kammachi-Sreedhar (Nokia)" w:date="2025-01-30T10:39:00Z" w16du:dateUtc="2025-01-30T08:39:00Z"/>
                <w:b/>
                <w:bCs/>
              </w:rPr>
            </w:pPr>
            <w:ins w:id="47" w:author="Kashyap Kammachi-Sreedhar (Nokia)" w:date="2025-01-30T10:39:00Z" w16du:dateUtc="2025-01-30T08:39:00Z">
              <w:r>
                <w:rPr>
                  <w:b/>
                  <w:bCs/>
                </w:rPr>
                <w:t>Tiled image item</w:t>
              </w:r>
              <w:r>
                <w:rPr>
                  <w:rStyle w:val="codeZchn"/>
                  <w:rFonts w:eastAsia="Arial"/>
                  <w:b/>
                  <w:bCs/>
                </w:rPr>
                <w:t xml:space="preserve"> </w:t>
              </w:r>
              <w:r>
                <w:rPr>
                  <w:rStyle w:val="codeZchn"/>
                  <w:rFonts w:eastAsia="Arial" w:cs="Courier New"/>
                  <w:b/>
                  <w:bCs/>
                </w:rPr>
                <w:t>'</w:t>
              </w:r>
              <w:proofErr w:type="spellStart"/>
              <w:r>
                <w:rPr>
                  <w:rStyle w:val="codeZchn"/>
                  <w:rFonts w:eastAsia="Arial"/>
                  <w:b/>
                  <w:bCs/>
                </w:rPr>
                <w:t>tili</w:t>
              </w:r>
              <w:proofErr w:type="spellEnd"/>
              <w:r>
                <w:rPr>
                  <w:rStyle w:val="codeZchn"/>
                  <w:rFonts w:eastAsia="Arial" w:cs="Courier New"/>
                  <w:b/>
                  <w:bCs/>
                </w:rPr>
                <w:t>'</w:t>
              </w:r>
            </w:ins>
          </w:p>
        </w:tc>
      </w:tr>
      <w:tr w:rsidR="00660DDA" w14:paraId="58B6A296" w14:textId="77777777" w:rsidTr="00767E57">
        <w:trPr>
          <w:cantSplit/>
          <w:ins w:id="48" w:author="Kashyap Kammachi-Sreedhar (Nokia)" w:date="2025-01-30T10:39:00Z" w16du:dateUtc="2025-01-30T08:39:00Z"/>
        </w:trPr>
        <w:tc>
          <w:tcPr>
            <w:tcW w:w="4248" w:type="dxa"/>
            <w:tcBorders>
              <w:top w:val="single" w:sz="12" w:space="0" w:color="000000"/>
              <w:left w:val="single" w:sz="12" w:space="0" w:color="000000"/>
              <w:bottom w:val="single" w:sz="4" w:space="0" w:color="000000"/>
              <w:right w:val="single" w:sz="4" w:space="0" w:color="000000"/>
            </w:tcBorders>
            <w:shd w:val="clear" w:color="auto" w:fill="auto"/>
          </w:tcPr>
          <w:p w14:paraId="1EDAF274" w14:textId="77777777" w:rsidR="00660DDA" w:rsidRDefault="00660DDA" w:rsidP="00767E57">
            <w:pPr>
              <w:pStyle w:val="BodyText"/>
              <w:keepNext/>
              <w:widowControl w:val="0"/>
              <w:jc w:val="center"/>
              <w:rPr>
                <w:ins w:id="49" w:author="Kashyap Kammachi-Sreedhar (Nokia)" w:date="2025-01-30T10:39:00Z" w16du:dateUtc="2025-01-30T08:39:00Z"/>
                <w:rFonts w:ascii="Courier New" w:hAnsi="Courier New"/>
              </w:rPr>
            </w:pPr>
            <w:proofErr w:type="spellStart"/>
            <w:ins w:id="50" w:author="Kashyap Kammachi-Sreedhar (Nokia)" w:date="2025-01-30T10:39:00Z" w16du:dateUtc="2025-01-30T08:39:00Z">
              <w:r w:rsidRPr="00021CA4">
                <w:rPr>
                  <w:rFonts w:ascii="Cambria" w:hAnsi="Cambria"/>
                  <w:i/>
                  <w:iCs/>
                </w:rPr>
                <w:t>ti</w:t>
              </w:r>
              <w:r w:rsidRPr="00C74CD8">
                <w:rPr>
                  <w:rFonts w:ascii="Cambria" w:hAnsi="Cambria"/>
                  <w:i/>
                  <w:iCs/>
                </w:rPr>
                <w:t>leWidth</w:t>
              </w:r>
              <w:proofErr w:type="spellEnd"/>
            </w:ins>
          </w:p>
        </w:tc>
        <w:tc>
          <w:tcPr>
            <w:tcW w:w="5660" w:type="dxa"/>
            <w:tcBorders>
              <w:top w:val="single" w:sz="12" w:space="0" w:color="000000"/>
              <w:left w:val="single" w:sz="4" w:space="0" w:color="000000"/>
              <w:bottom w:val="single" w:sz="4" w:space="0" w:color="000000"/>
              <w:right w:val="single" w:sz="12" w:space="0" w:color="000000"/>
            </w:tcBorders>
            <w:shd w:val="clear" w:color="auto" w:fill="auto"/>
          </w:tcPr>
          <w:p w14:paraId="5093FF51" w14:textId="77777777" w:rsidR="00660DDA" w:rsidRDefault="00660DDA" w:rsidP="00767E57">
            <w:pPr>
              <w:pStyle w:val="BodyText"/>
              <w:keepNext/>
              <w:widowControl w:val="0"/>
              <w:jc w:val="center"/>
              <w:rPr>
                <w:ins w:id="51" w:author="Kashyap Kammachi-Sreedhar (Nokia)" w:date="2025-01-30T10:39:00Z" w16du:dateUtc="2025-01-30T08:39:00Z"/>
                <w:rFonts w:ascii="Courier New" w:hAnsi="Courier New"/>
              </w:rPr>
            </w:pPr>
            <w:proofErr w:type="spellStart"/>
            <w:ins w:id="52" w:author="Kashyap Kammachi-Sreedhar (Nokia)" w:date="2025-01-30T10:39:00Z" w16du:dateUtc="2025-01-30T08:39:00Z">
              <w:r>
                <w:rPr>
                  <w:rFonts w:ascii="Courier New" w:hAnsi="Courier New"/>
                </w:rPr>
                <w:t>tile_width</w:t>
              </w:r>
              <w:proofErr w:type="spellEnd"/>
            </w:ins>
          </w:p>
        </w:tc>
      </w:tr>
      <w:tr w:rsidR="00660DDA" w14:paraId="6D3D3336" w14:textId="77777777" w:rsidTr="00767E57">
        <w:trPr>
          <w:cantSplit/>
          <w:ins w:id="53" w:author="Kashyap Kammachi-Sreedhar (Nokia)" w:date="2025-01-30T10:39:00Z" w16du:dateUtc="2025-01-30T08:39: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71883E5D" w14:textId="77777777" w:rsidR="00660DDA" w:rsidRDefault="00660DDA" w:rsidP="00767E57">
            <w:pPr>
              <w:pStyle w:val="BodyText"/>
              <w:keepNext/>
              <w:widowControl w:val="0"/>
              <w:jc w:val="center"/>
              <w:rPr>
                <w:ins w:id="54" w:author="Kashyap Kammachi-Sreedhar (Nokia)" w:date="2025-01-30T10:39:00Z" w16du:dateUtc="2025-01-30T08:39:00Z"/>
                <w:rFonts w:ascii="Courier New" w:hAnsi="Courier New"/>
              </w:rPr>
            </w:pPr>
            <w:proofErr w:type="spellStart"/>
            <w:ins w:id="55" w:author="Kashyap Kammachi-Sreedhar (Nokia)" w:date="2025-01-30T10:39:00Z" w16du:dateUtc="2025-01-30T08:39:00Z">
              <w:r w:rsidRPr="00021CA4">
                <w:rPr>
                  <w:rFonts w:ascii="Cambria" w:hAnsi="Cambria"/>
                  <w:i/>
                  <w:iCs/>
                </w:rPr>
                <w:t>ti</w:t>
              </w:r>
              <w:r w:rsidRPr="00C74CD8">
                <w:rPr>
                  <w:rFonts w:ascii="Cambria" w:hAnsi="Cambria"/>
                  <w:i/>
                  <w:iCs/>
                </w:rPr>
                <w:t>leHeight</w:t>
              </w:r>
              <w:proofErr w:type="spellEnd"/>
            </w:ins>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12CD68E1" w14:textId="77777777" w:rsidR="00660DDA" w:rsidRDefault="00660DDA" w:rsidP="00767E57">
            <w:pPr>
              <w:pStyle w:val="BodyText"/>
              <w:keepNext/>
              <w:widowControl w:val="0"/>
              <w:jc w:val="center"/>
              <w:rPr>
                <w:ins w:id="56" w:author="Kashyap Kammachi-Sreedhar (Nokia)" w:date="2025-01-30T10:39:00Z" w16du:dateUtc="2025-01-30T08:39:00Z"/>
                <w:rFonts w:ascii="Courier New" w:hAnsi="Courier New"/>
              </w:rPr>
            </w:pPr>
            <w:proofErr w:type="spellStart"/>
            <w:ins w:id="57" w:author="Kashyap Kammachi-Sreedhar (Nokia)" w:date="2025-01-30T10:39:00Z" w16du:dateUtc="2025-01-30T08:39:00Z">
              <w:r>
                <w:rPr>
                  <w:rFonts w:ascii="Courier New" w:hAnsi="Courier New"/>
                </w:rPr>
                <w:t>tile_height</w:t>
              </w:r>
              <w:proofErr w:type="spellEnd"/>
              <w:r w:rsidDel="007E79E4">
                <w:rPr>
                  <w:rFonts w:ascii="Courier New" w:hAnsi="Courier New"/>
                </w:rPr>
                <w:t xml:space="preserve"> </w:t>
              </w:r>
            </w:ins>
          </w:p>
        </w:tc>
      </w:tr>
      <w:tr w:rsidR="00660DDA" w14:paraId="12B733AD" w14:textId="77777777" w:rsidTr="00767E57">
        <w:trPr>
          <w:cantSplit/>
          <w:ins w:id="58" w:author="Kashyap Kammachi-Sreedhar (Nokia)" w:date="2025-01-30T10:39:00Z" w16du:dateUtc="2025-01-30T08:39: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5FE296A7" w14:textId="77777777" w:rsidR="00660DDA" w:rsidRDefault="00660DDA" w:rsidP="00767E57">
            <w:pPr>
              <w:pStyle w:val="BodyText"/>
              <w:keepNext/>
              <w:widowControl w:val="0"/>
              <w:jc w:val="center"/>
              <w:rPr>
                <w:ins w:id="59" w:author="Kashyap Kammachi-Sreedhar (Nokia)" w:date="2025-01-30T10:39:00Z" w16du:dateUtc="2025-01-30T08:39:00Z"/>
                <w:rFonts w:ascii="Courier New" w:hAnsi="Courier New"/>
              </w:rPr>
            </w:pPr>
            <w:proofErr w:type="spellStart"/>
            <w:ins w:id="60" w:author="Kashyap Kammachi-Sreedhar (Nokia)" w:date="2025-01-30T10:39:00Z" w16du:dateUtc="2025-01-30T08:39:00Z">
              <w:r>
                <w:rPr>
                  <w:rFonts w:ascii="Cambria" w:hAnsi="Cambria"/>
                  <w:i/>
                  <w:iCs/>
                </w:rPr>
                <w:t>t</w:t>
              </w:r>
              <w:r w:rsidRPr="00C74CD8">
                <w:rPr>
                  <w:rFonts w:ascii="Cambria" w:hAnsi="Cambria"/>
                  <w:i/>
                  <w:iCs/>
                </w:rPr>
                <w:t>ileColumns</w:t>
              </w:r>
              <w:proofErr w:type="spellEnd"/>
            </w:ins>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12BA5E0F" w14:textId="77777777" w:rsidR="00660DDA" w:rsidRDefault="00660DDA" w:rsidP="00767E57">
            <w:pPr>
              <w:pStyle w:val="BodyText"/>
              <w:keepNext/>
              <w:widowControl w:val="0"/>
              <w:jc w:val="center"/>
              <w:rPr>
                <w:ins w:id="61" w:author="Kashyap Kammachi-Sreedhar (Nokia)" w:date="2025-01-30T10:39:00Z" w16du:dateUtc="2025-01-30T08:39:00Z"/>
                <w:rFonts w:ascii="Courier New" w:hAnsi="Courier New"/>
              </w:rPr>
            </w:pPr>
            <w:ins w:id="62" w:author="Kashyap Kammachi-Sreedhar (Nokia)" w:date="2025-01-30T10:39:00Z" w16du:dateUtc="2025-01-30T08:39:00Z">
              <w:r w:rsidRPr="00B805D6">
                <w:rPr>
                  <w:rFonts w:ascii="Cambria" w:eastAsia="MS Mincho" w:hAnsi="Cambria"/>
                  <w:color w:val="000000"/>
                </w:rPr>
                <w:t>ceil(</w:t>
              </w:r>
              <w:proofErr w:type="spellStart"/>
              <w:proofErr w:type="gramStart"/>
              <w:r w:rsidRPr="00B805D6">
                <w:rPr>
                  <w:rFonts w:ascii="Cambria" w:eastAsia="MS Mincho" w:hAnsi="Cambria"/>
                  <w:i/>
                  <w:iCs/>
                  <w:color w:val="000000"/>
                </w:rPr>
                <w:t>ispe</w:t>
              </w:r>
              <w:r>
                <w:rPr>
                  <w:rFonts w:ascii="Courier New" w:hAnsi="Courier New"/>
                </w:rPr>
                <w:t>.image</w:t>
              </w:r>
              <w:proofErr w:type="gramEnd"/>
              <w:r>
                <w:rPr>
                  <w:rFonts w:ascii="Courier New" w:hAnsi="Courier New"/>
                </w:rPr>
                <w:t>_width</w:t>
              </w:r>
              <w:proofErr w:type="spellEnd"/>
              <w:r>
                <w:rPr>
                  <w:rFonts w:ascii="Courier New" w:hAnsi="Courier New"/>
                </w:rPr>
                <w:t>/</w:t>
              </w:r>
              <w:proofErr w:type="spellStart"/>
              <w:r>
                <w:rPr>
                  <w:rFonts w:ascii="Courier New" w:hAnsi="Courier New"/>
                </w:rPr>
                <w:t>tile_width</w:t>
              </w:r>
              <w:proofErr w:type="spellEnd"/>
              <w:r w:rsidRPr="00B805D6">
                <w:rPr>
                  <w:rFonts w:ascii="Cambria" w:eastAsia="MS Mincho" w:hAnsi="Cambria"/>
                  <w:color w:val="000000"/>
                </w:rPr>
                <w:t>)</w:t>
              </w:r>
            </w:ins>
          </w:p>
        </w:tc>
      </w:tr>
      <w:tr w:rsidR="00660DDA" w14:paraId="7FFCB89D" w14:textId="77777777" w:rsidTr="00767E57">
        <w:trPr>
          <w:cantSplit/>
          <w:ins w:id="63" w:author="Kashyap Kammachi-Sreedhar (Nokia)" w:date="2025-01-30T10:39:00Z" w16du:dateUtc="2025-01-30T08:39:00Z"/>
        </w:trPr>
        <w:tc>
          <w:tcPr>
            <w:tcW w:w="4248" w:type="dxa"/>
            <w:tcBorders>
              <w:top w:val="single" w:sz="4" w:space="0" w:color="000000"/>
              <w:left w:val="single" w:sz="12" w:space="0" w:color="000000"/>
              <w:bottom w:val="single" w:sz="12" w:space="0" w:color="000000"/>
              <w:right w:val="single" w:sz="4" w:space="0" w:color="000000"/>
            </w:tcBorders>
            <w:shd w:val="clear" w:color="auto" w:fill="auto"/>
          </w:tcPr>
          <w:p w14:paraId="19463F9A" w14:textId="77777777" w:rsidR="00660DDA" w:rsidRDefault="00660DDA" w:rsidP="00767E57">
            <w:pPr>
              <w:pStyle w:val="BodyText"/>
              <w:keepNext/>
              <w:widowControl w:val="0"/>
              <w:jc w:val="center"/>
              <w:rPr>
                <w:ins w:id="64" w:author="Kashyap Kammachi-Sreedhar (Nokia)" w:date="2025-01-30T10:39:00Z" w16du:dateUtc="2025-01-30T08:39:00Z"/>
                <w:rFonts w:ascii="Courier New" w:hAnsi="Courier New"/>
              </w:rPr>
            </w:pPr>
            <w:proofErr w:type="spellStart"/>
            <w:ins w:id="65" w:author="Kashyap Kammachi-Sreedhar (Nokia)" w:date="2025-01-30T10:39:00Z" w16du:dateUtc="2025-01-30T08:39:00Z">
              <w:r>
                <w:rPr>
                  <w:rFonts w:ascii="Cambria" w:hAnsi="Cambria"/>
                  <w:i/>
                  <w:iCs/>
                </w:rPr>
                <w:t>t</w:t>
              </w:r>
              <w:r w:rsidRPr="00C74CD8">
                <w:rPr>
                  <w:rFonts w:ascii="Cambria" w:hAnsi="Cambria"/>
                  <w:i/>
                  <w:iCs/>
                </w:rPr>
                <w:t>ileRows</w:t>
              </w:r>
              <w:proofErr w:type="spellEnd"/>
            </w:ins>
          </w:p>
        </w:tc>
        <w:tc>
          <w:tcPr>
            <w:tcW w:w="5660" w:type="dxa"/>
            <w:tcBorders>
              <w:top w:val="single" w:sz="4" w:space="0" w:color="000000"/>
              <w:left w:val="single" w:sz="4" w:space="0" w:color="000000"/>
              <w:bottom w:val="single" w:sz="12" w:space="0" w:color="000000"/>
              <w:right w:val="single" w:sz="12" w:space="0" w:color="000000"/>
            </w:tcBorders>
            <w:shd w:val="clear" w:color="auto" w:fill="auto"/>
          </w:tcPr>
          <w:p w14:paraId="3702C2EC" w14:textId="77777777" w:rsidR="00660DDA" w:rsidRDefault="00660DDA" w:rsidP="00767E57">
            <w:pPr>
              <w:pStyle w:val="BodyText"/>
              <w:keepNext/>
              <w:widowControl w:val="0"/>
              <w:jc w:val="center"/>
              <w:rPr>
                <w:ins w:id="66" w:author="Kashyap Kammachi-Sreedhar (Nokia)" w:date="2025-01-30T10:39:00Z" w16du:dateUtc="2025-01-30T08:39:00Z"/>
                <w:rFonts w:ascii="Courier New" w:hAnsi="Courier New"/>
              </w:rPr>
            </w:pPr>
            <w:ins w:id="67" w:author="Kashyap Kammachi-Sreedhar (Nokia)" w:date="2025-01-30T10:39:00Z" w16du:dateUtc="2025-01-30T08:39:00Z">
              <w:r w:rsidRPr="00B805D6">
                <w:rPr>
                  <w:rFonts w:ascii="Cambria" w:eastAsia="MS Mincho" w:hAnsi="Cambria"/>
                  <w:color w:val="000000"/>
                </w:rPr>
                <w:t>ceil(</w:t>
              </w:r>
              <w:proofErr w:type="spellStart"/>
              <w:proofErr w:type="gramStart"/>
              <w:r w:rsidRPr="00B805D6">
                <w:rPr>
                  <w:rFonts w:ascii="Cambria" w:eastAsia="MS Mincho" w:hAnsi="Cambria"/>
                  <w:i/>
                  <w:iCs/>
                  <w:color w:val="000000"/>
                </w:rPr>
                <w:t>ispe</w:t>
              </w:r>
              <w:r>
                <w:rPr>
                  <w:rFonts w:ascii="Courier New" w:hAnsi="Courier New"/>
                </w:rPr>
                <w:t>.image</w:t>
              </w:r>
              <w:proofErr w:type="gramEnd"/>
              <w:r>
                <w:rPr>
                  <w:rFonts w:ascii="Courier New" w:hAnsi="Courier New"/>
                </w:rPr>
                <w:t>_height</w:t>
              </w:r>
              <w:proofErr w:type="spellEnd"/>
              <w:r>
                <w:rPr>
                  <w:rFonts w:ascii="Courier New" w:hAnsi="Courier New"/>
                </w:rPr>
                <w:t>/</w:t>
              </w:r>
              <w:proofErr w:type="spellStart"/>
              <w:r>
                <w:rPr>
                  <w:rFonts w:ascii="Courier New" w:hAnsi="Courier New"/>
                </w:rPr>
                <w:t>tile_height</w:t>
              </w:r>
              <w:proofErr w:type="spellEnd"/>
              <w:r w:rsidRPr="00B805D6">
                <w:rPr>
                  <w:rFonts w:ascii="Cambria" w:eastAsia="MS Mincho" w:hAnsi="Cambria"/>
                  <w:color w:val="000000"/>
                </w:rPr>
                <w:t>)</w:t>
              </w:r>
            </w:ins>
          </w:p>
        </w:tc>
      </w:tr>
    </w:tbl>
    <w:p w14:paraId="1D4359EC" w14:textId="77777777" w:rsidR="00660DDA" w:rsidRDefault="00660DDA" w:rsidP="00660DDA">
      <w:pPr>
        <w:rPr>
          <w:ins w:id="68" w:author="Kashyap Kammachi-Sreedhar (Nokia)" w:date="2025-01-30T10:39:00Z" w16du:dateUtc="2025-01-30T08:39:00Z"/>
          <w:highlight w:val="cyan"/>
        </w:rPr>
      </w:pPr>
    </w:p>
    <w:p w14:paraId="00650886" w14:textId="77777777" w:rsidR="00B2464C" w:rsidRDefault="00B2464C" w:rsidP="00550E3C">
      <w:pPr>
        <w:pStyle w:val="AMDInstruction"/>
        <w:rPr>
          <w:ins w:id="69" w:author="Kashyap Kammachi-Sreedhar (Nokia)" w:date="2025-01-30T10:51:00Z" w16du:dateUtc="2025-01-30T08:51:00Z"/>
          <w:rFonts w:asciiTheme="minorHAnsi" w:eastAsia="Arial" w:hAnsiTheme="minorHAnsi" w:cs="Arial"/>
          <w:iCs w:val="0"/>
          <w:color w:val="4BACC6" w:themeColor="accent5"/>
          <w:szCs w:val="22"/>
          <w:lang w:eastAsia="zh-CN" w:bidi="hi-IN"/>
        </w:rPr>
      </w:pPr>
    </w:p>
    <w:p w14:paraId="250F6651" w14:textId="77777777" w:rsidR="00B2464C" w:rsidRDefault="00B2464C" w:rsidP="00550E3C">
      <w:pPr>
        <w:pStyle w:val="AMDInstruction"/>
        <w:rPr>
          <w:ins w:id="70" w:author="Kashyap Kammachi-Sreedhar (Nokia)" w:date="2025-01-30T10:51:00Z" w16du:dateUtc="2025-01-30T08:51:00Z"/>
          <w:rFonts w:asciiTheme="minorHAnsi" w:eastAsia="Arial" w:hAnsiTheme="minorHAnsi" w:cs="Arial"/>
          <w:iCs w:val="0"/>
          <w:color w:val="4BACC6" w:themeColor="accent5"/>
          <w:szCs w:val="22"/>
          <w:lang w:eastAsia="zh-CN" w:bidi="hi-IN"/>
        </w:rPr>
      </w:pPr>
    </w:p>
    <w:p w14:paraId="6C1DB041" w14:textId="1AAE2007" w:rsidR="00550E3C" w:rsidRPr="00B2464C" w:rsidRDefault="00550E3C" w:rsidP="00550E3C">
      <w:pPr>
        <w:pStyle w:val="AMDInstruction"/>
        <w:rPr>
          <w:ins w:id="71" w:author="Kashyap Kammachi-Sreedhar (Nokia)" w:date="2025-01-30T10:42:00Z" w16du:dateUtc="2025-01-30T08:42:00Z"/>
          <w:rFonts w:asciiTheme="minorHAnsi" w:eastAsia="Arial" w:hAnsiTheme="minorHAnsi" w:cs="Arial"/>
          <w:iCs w:val="0"/>
          <w:color w:val="4BACC6" w:themeColor="accent5"/>
          <w:szCs w:val="22"/>
          <w:lang w:eastAsia="zh-CN" w:bidi="hi-IN"/>
          <w:rPrChange w:id="72" w:author="Kashyap Kammachi-Sreedhar (Nokia)" w:date="2025-01-30T10:51:00Z" w16du:dateUtc="2025-01-30T08:51:00Z">
            <w:rPr>
              <w:ins w:id="73" w:author="Kashyap Kammachi-Sreedhar (Nokia)" w:date="2025-01-30T10:42:00Z" w16du:dateUtc="2025-01-30T08:42:00Z"/>
            </w:rPr>
          </w:rPrChange>
        </w:rPr>
      </w:pPr>
      <w:ins w:id="74" w:author="Kashyap Kammachi-Sreedhar (Nokia)" w:date="2025-01-30T10:42:00Z" w16du:dateUtc="2025-01-30T08:42:00Z">
        <w:r w:rsidRPr="00B2464C">
          <w:rPr>
            <w:rFonts w:asciiTheme="minorHAnsi" w:eastAsia="Arial" w:hAnsiTheme="minorHAnsi" w:cs="Arial"/>
            <w:iCs w:val="0"/>
            <w:color w:val="4BACC6" w:themeColor="accent5"/>
            <w:szCs w:val="22"/>
            <w:lang w:eastAsia="zh-CN" w:bidi="hi-IN"/>
            <w:rPrChange w:id="75" w:author="Kashyap Kammachi-Sreedhar (Nokia)" w:date="2025-01-30T10:51:00Z" w16du:dateUtc="2025-01-30T08:51:00Z">
              <w:rPr/>
            </w:rPrChange>
          </w:rPr>
          <w:lastRenderedPageBreak/>
          <w:t>Add the following new subclause after subclause 6.11:</w:t>
        </w:r>
      </w:ins>
    </w:p>
    <w:p w14:paraId="49FFA918" w14:textId="77777777" w:rsidR="00550E3C" w:rsidRPr="00B805D6" w:rsidRDefault="00550E3C" w:rsidP="00550E3C">
      <w:pPr>
        <w:pStyle w:val="Heading2"/>
        <w:rPr>
          <w:ins w:id="76" w:author="Kashyap Kammachi-Sreedhar (Nokia)" w:date="2025-01-30T10:42:00Z" w16du:dateUtc="2025-01-30T08:42:00Z"/>
          <w:b w:val="0"/>
          <w:bCs/>
          <w:sz w:val="22"/>
          <w:szCs w:val="22"/>
        </w:rPr>
      </w:pPr>
      <w:bookmarkStart w:id="77" w:name="_Toc183680078"/>
      <w:ins w:id="78" w:author="Kashyap Kammachi-Sreedhar (Nokia)" w:date="2025-01-30T10:42:00Z" w16du:dateUtc="2025-01-30T08:42:00Z">
        <w:r w:rsidRPr="009D7099">
          <w:rPr>
            <w:bCs/>
            <w:sz w:val="22"/>
            <w:szCs w:val="22"/>
          </w:rPr>
          <w:t xml:space="preserve">6.12 </w:t>
        </w:r>
        <w:r w:rsidRPr="00B805D6">
          <w:t>Tiled</w:t>
        </w:r>
        <w:r w:rsidRPr="009D7099">
          <w:rPr>
            <w:bCs/>
            <w:sz w:val="22"/>
            <w:szCs w:val="22"/>
          </w:rPr>
          <w:t xml:space="preserve"> image items</w:t>
        </w:r>
        <w:bookmarkEnd w:id="77"/>
      </w:ins>
    </w:p>
    <w:p w14:paraId="7006E4BE" w14:textId="77777777" w:rsidR="00550E3C" w:rsidRDefault="00550E3C" w:rsidP="00550E3C">
      <w:pPr>
        <w:rPr>
          <w:ins w:id="79" w:author="Kashyap Kammachi-Sreedhar (Nokia)" w:date="2025-01-30T10:42:00Z" w16du:dateUtc="2025-01-30T08:42:00Z"/>
          <w:rFonts w:ascii="Cambria" w:hAnsi="Cambria"/>
          <w:b/>
          <w:bCs/>
        </w:rPr>
      </w:pPr>
      <w:ins w:id="80" w:author="Kashyap Kammachi-Sreedhar (Nokia)" w:date="2025-01-30T10:42:00Z" w16du:dateUtc="2025-01-30T08:42:00Z">
        <w:r>
          <w:rPr>
            <w:rFonts w:ascii="Cambria" w:hAnsi="Cambria"/>
            <w:b/>
            <w:bCs/>
          </w:rPr>
          <w:t>6.12.1 General</w:t>
        </w:r>
      </w:ins>
    </w:p>
    <w:p w14:paraId="538243DC" w14:textId="77777777" w:rsidR="00550E3C" w:rsidRDefault="00550E3C" w:rsidP="00550E3C">
      <w:pPr>
        <w:rPr>
          <w:ins w:id="81" w:author="Kashyap Kammachi-Sreedhar (Nokia)" w:date="2025-01-30T10:42:00Z" w16du:dateUtc="2025-01-30T08:42:00Z"/>
          <w:rFonts w:ascii="Cambria" w:hAnsi="Cambria"/>
        </w:rPr>
      </w:pPr>
      <w:ins w:id="82" w:author="Kashyap Kammachi-Sreedhar (Nokia)" w:date="2025-01-30T10:42:00Z" w16du:dateUtc="2025-01-30T08:42:00Z">
        <w:r>
          <w:rPr>
            <w:rFonts w:ascii="Cambria" w:hAnsi="Cambria"/>
          </w:rPr>
          <w:t xml:space="preserve">A tiled image item is constructed of uniform, independently coded tiles arranged in rows, columns, and optionally extra dimensions, to form a rectangular image or n-dimensional hyperrectangle. The tiles are identical in size, format, coding, and makeup and may be compressed or uncompressed. </w:t>
        </w:r>
      </w:ins>
    </w:p>
    <w:p w14:paraId="47722BE8" w14:textId="77777777" w:rsidR="00550E3C" w:rsidRDefault="00550E3C" w:rsidP="00550E3C">
      <w:pPr>
        <w:rPr>
          <w:ins w:id="83" w:author="Kashyap Kammachi-Sreedhar (Nokia)" w:date="2025-01-30T10:42:00Z" w16du:dateUtc="2025-01-30T08:42:00Z"/>
          <w:rFonts w:ascii="Cambria" w:hAnsi="Cambria"/>
          <w:b/>
          <w:bCs/>
        </w:rPr>
      </w:pPr>
      <w:ins w:id="84" w:author="Kashyap Kammachi-Sreedhar (Nokia)" w:date="2025-01-30T10:42:00Z" w16du:dateUtc="2025-01-30T08:42:00Z">
        <w:r>
          <w:rPr>
            <w:rFonts w:ascii="Cambria" w:hAnsi="Cambria"/>
            <w:b/>
            <w:bCs/>
          </w:rPr>
          <w:t>6.12.2 Tiled image item</w:t>
        </w:r>
      </w:ins>
    </w:p>
    <w:p w14:paraId="020B4D16" w14:textId="77777777" w:rsidR="00550E3C" w:rsidRDefault="00550E3C" w:rsidP="00550E3C">
      <w:pPr>
        <w:rPr>
          <w:ins w:id="85" w:author="Kashyap Kammachi-Sreedhar (Nokia)" w:date="2025-01-30T10:42:00Z" w16du:dateUtc="2025-01-30T08:42:00Z"/>
          <w:rFonts w:ascii="Cambria" w:hAnsi="Cambria"/>
        </w:rPr>
      </w:pPr>
      <w:ins w:id="86" w:author="Kashyap Kammachi-Sreedhar (Nokia)" w:date="2025-01-30T10:42:00Z" w16du:dateUtc="2025-01-30T08:42:00Z">
        <w:r>
          <w:rPr>
            <w:rFonts w:ascii="Cambria" w:hAnsi="Cambria"/>
          </w:rPr>
          <w:t>An image item of type </w:t>
        </w:r>
        <w:r>
          <w:rPr>
            <w:rFonts w:ascii="Courier New" w:hAnsi="Courier New" w:cs="Courier New"/>
          </w:rPr>
          <w:t>‘</w:t>
        </w:r>
        <w:proofErr w:type="spellStart"/>
        <w:r>
          <w:rPr>
            <w:rFonts w:ascii="Courier New" w:hAnsi="Courier New" w:cs="Courier New"/>
          </w:rPr>
          <w:t>tili</w:t>
        </w:r>
        <w:proofErr w:type="spellEnd"/>
        <w:r>
          <w:rPr>
            <w:rFonts w:ascii="Courier New" w:hAnsi="Courier New" w:cs="Courier New"/>
          </w:rPr>
          <w:t>’</w:t>
        </w:r>
        <w:r>
          <w:rPr>
            <w:rFonts w:ascii="Cambria" w:hAnsi="Cambria"/>
          </w:rPr>
          <w:t xml:space="preserve"> is a tiled image, with each tile coded independently from other tiles. Input tiles may be stored either in separate external files or in a contiguous range of addressing space to support byte range addressing and retrieval of individual tiles with a single read. </w:t>
        </w:r>
      </w:ins>
    </w:p>
    <w:p w14:paraId="0698E464" w14:textId="77777777" w:rsidR="00550E3C" w:rsidRDefault="00550E3C" w:rsidP="00550E3C">
      <w:pPr>
        <w:ind w:firstLine="720"/>
        <w:rPr>
          <w:ins w:id="87" w:author="Kashyap Kammachi-Sreedhar (Nokia)" w:date="2025-01-30T10:42:00Z" w16du:dateUtc="2025-01-30T08:42:00Z"/>
          <w:rFonts w:ascii="Cambria" w:hAnsi="Cambria"/>
        </w:rPr>
      </w:pPr>
      <w:ins w:id="88" w:author="Kashyap Kammachi-Sreedhar (Nokia)" w:date="2025-01-30T10:42:00Z" w16du:dateUtc="2025-01-30T08:42:00Z">
        <w:r>
          <w:rPr>
            <w:sz w:val="20"/>
            <w:szCs w:val="20"/>
          </w:rPr>
          <w:t>NOTE 1</w:t>
        </w:r>
        <w:r>
          <w:tab/>
        </w:r>
        <w:r>
          <w:rPr>
            <w:rFonts w:ascii="Cambria" w:hAnsi="Cambria"/>
            <w:sz w:val="20"/>
            <w:szCs w:val="20"/>
          </w:rPr>
          <w:t>The image coding method is defined by a writer using a valid image codec 4CC.</w:t>
        </w:r>
        <w:r>
          <w:rPr>
            <w:rFonts w:ascii="Cambria" w:hAnsi="Cambria"/>
          </w:rPr>
          <w:t xml:space="preserve"> </w:t>
        </w:r>
      </w:ins>
    </w:p>
    <w:p w14:paraId="327E87EE" w14:textId="77777777" w:rsidR="00550E3C" w:rsidRDefault="00550E3C" w:rsidP="00550E3C">
      <w:pPr>
        <w:pStyle w:val="Note"/>
        <w:rPr>
          <w:ins w:id="89" w:author="Kashyap Kammachi-Sreedhar (Nokia)" w:date="2025-01-30T10:42:00Z" w16du:dateUtc="2025-01-30T08:42:00Z"/>
        </w:rPr>
      </w:pPr>
      <w:ins w:id="90" w:author="Kashyap Kammachi-Sreedhar (Nokia)" w:date="2025-01-30T10:42:00Z" w16du:dateUtc="2025-01-30T08:42:00Z">
        <w:r>
          <w:t>NOTE 2 As</w:t>
        </w:r>
        <w:r>
          <w:rPr>
            <w:rFonts w:ascii="Cambria" w:hAnsi="Cambria"/>
            <w:szCs w:val="20"/>
          </w:rPr>
          <w:t xml:space="preserve"> opposed to a </w:t>
        </w:r>
        <w:r>
          <w:rPr>
            <w:rFonts w:ascii="Courier New" w:hAnsi="Courier New" w:cs="Courier New"/>
            <w:szCs w:val="20"/>
          </w:rPr>
          <w:t>‘grid’</w:t>
        </w:r>
        <w:r>
          <w:rPr>
            <w:rFonts w:ascii="Cambria" w:hAnsi="Cambria"/>
            <w:szCs w:val="20"/>
          </w:rPr>
          <w:t xml:space="preserve"> image item, where the declaration and addressing of tiles occurs in the file-scoped </w:t>
        </w:r>
        <w:proofErr w:type="spellStart"/>
        <w:r>
          <w:rPr>
            <w:rFonts w:ascii="Cambria" w:hAnsi="Cambria"/>
            <w:szCs w:val="20"/>
          </w:rPr>
          <w:t>MetaBox</w:t>
        </w:r>
        <w:proofErr w:type="spellEnd"/>
        <w:r>
          <w:rPr>
            <w:rFonts w:ascii="Cambria" w:hAnsi="Cambria"/>
            <w:szCs w:val="20"/>
          </w:rPr>
          <w:t xml:space="preserve">, a </w:t>
        </w:r>
        <w:r>
          <w:rPr>
            <w:rFonts w:ascii="Courier New" w:hAnsi="Courier New" w:cs="Courier New"/>
            <w:szCs w:val="20"/>
          </w:rPr>
          <w:t>‘</w:t>
        </w:r>
        <w:proofErr w:type="spellStart"/>
        <w:r>
          <w:rPr>
            <w:rFonts w:ascii="Courier New" w:hAnsi="Courier New" w:cs="Courier New"/>
            <w:szCs w:val="20"/>
          </w:rPr>
          <w:t>tili</w:t>
        </w:r>
        <w:proofErr w:type="spellEnd"/>
        <w:r>
          <w:rPr>
            <w:rFonts w:ascii="Courier New" w:hAnsi="Courier New" w:cs="Courier New"/>
            <w:szCs w:val="20"/>
          </w:rPr>
          <w:t>’</w:t>
        </w:r>
        <w:r>
          <w:rPr>
            <w:rFonts w:ascii="Cambria" w:hAnsi="Cambria"/>
            <w:szCs w:val="20"/>
          </w:rPr>
          <w:t xml:space="preserve"> image item with contiguous range of addressing space has a single declaration parameter in the file-scoped </w:t>
        </w:r>
        <w:proofErr w:type="spellStart"/>
        <w:r>
          <w:rPr>
            <w:rFonts w:ascii="Cambria" w:hAnsi="Cambria"/>
            <w:szCs w:val="20"/>
          </w:rPr>
          <w:t>MetaBox</w:t>
        </w:r>
        <w:proofErr w:type="spellEnd"/>
        <w:r>
          <w:rPr>
            <w:rFonts w:ascii="Cambria" w:hAnsi="Cambria"/>
            <w:szCs w:val="20"/>
          </w:rPr>
          <w:t xml:space="preserve"> and an associated addressing table, with offsets and extents for each tile, stored with the image tiles, typically in a media data box. This has the advantage that the required file ranges of the addressing table, which can be large for terapixel images, can also be loaded on-demand.</w:t>
        </w:r>
      </w:ins>
    </w:p>
    <w:p w14:paraId="3B317765" w14:textId="6E549B46" w:rsidR="00550E3C" w:rsidRDefault="00550E3C" w:rsidP="00550E3C">
      <w:pPr>
        <w:rPr>
          <w:ins w:id="91" w:author="Kashyap Kammachi-Sreedhar (Nokia)" w:date="2025-01-30T12:55:00Z" w16du:dateUtc="2025-01-30T10:55:00Z"/>
          <w:rFonts w:ascii="Cambria" w:hAnsi="Cambria"/>
          <w:color w:val="000000" w:themeColor="text1"/>
        </w:rPr>
      </w:pPr>
      <w:ins w:id="92" w:author="Kashyap Kammachi-Sreedhar (Nokia)" w:date="2025-01-30T10:42:00Z" w16du:dateUtc="2025-01-30T08:42:00Z">
        <w:r>
          <w:rPr>
            <w:rFonts w:ascii="Cambria" w:hAnsi="Cambria"/>
          </w:rPr>
          <w:t>The tiled image item (‘</w:t>
        </w:r>
        <w:proofErr w:type="spellStart"/>
        <w:r>
          <w:rPr>
            <w:rFonts w:ascii="Courier New" w:hAnsi="Courier New" w:cs="Courier New"/>
          </w:rPr>
          <w:t>tili</w:t>
        </w:r>
        <w:proofErr w:type="spellEnd"/>
        <w:r>
          <w:rPr>
            <w:rFonts w:ascii="Courier New" w:hAnsi="Courier New" w:cs="Courier New"/>
          </w:rPr>
          <w:t>’)</w:t>
        </w:r>
        <w:r>
          <w:rPr>
            <w:rFonts w:ascii="Cambria" w:hAnsi="Cambria"/>
          </w:rPr>
          <w:t xml:space="preserve"> shall be associated with </w:t>
        </w:r>
        <w:proofErr w:type="spellStart"/>
        <w:r>
          <w:rPr>
            <w:rFonts w:ascii="Courier New" w:hAnsi="Courier New" w:cs="Courier New"/>
          </w:rPr>
          <w:t>TiledImageConfigurationBox</w:t>
        </w:r>
        <w:proofErr w:type="spellEnd"/>
        <w:r>
          <w:rPr>
            <w:rFonts w:ascii="Cambria" w:hAnsi="Cambria"/>
          </w:rPr>
          <w:t xml:space="preserve"> (‘</w:t>
        </w:r>
        <w:proofErr w:type="spellStart"/>
        <w:r>
          <w:rPr>
            <w:rFonts w:ascii="Courier New" w:hAnsi="Courier New" w:cs="Courier New"/>
          </w:rPr>
          <w:t>tilC</w:t>
        </w:r>
        <w:proofErr w:type="spellEnd"/>
        <w:r>
          <w:rPr>
            <w:rFonts w:ascii="Courier New" w:hAnsi="Courier New" w:cs="Courier New"/>
          </w:rPr>
          <w:t>’</w:t>
        </w:r>
        <w:r>
          <w:rPr>
            <w:rFonts w:ascii="Cambria" w:hAnsi="Cambria"/>
          </w:rPr>
          <w:t xml:space="preserve">) and </w:t>
        </w:r>
        <w:proofErr w:type="spellStart"/>
        <w:r>
          <w:rPr>
            <w:rFonts w:ascii="Courier New" w:hAnsi="Courier New"/>
          </w:rPr>
          <w:t>ImageSpatialExtentsProperty</w:t>
        </w:r>
        <w:proofErr w:type="spellEnd"/>
        <w:r>
          <w:rPr>
            <w:rFonts w:ascii="Courier New" w:hAnsi="Courier New"/>
          </w:rPr>
          <w:t xml:space="preserve"> </w:t>
        </w:r>
        <w:r>
          <w:rPr>
            <w:rFonts w:ascii="Cambria" w:hAnsi="Cambria"/>
          </w:rPr>
          <w:t xml:space="preserve">which carries the width and height of the overall tiled image. </w:t>
        </w:r>
      </w:ins>
      <w:ins w:id="93" w:author="Kashyap Kammachi-Sreedhar (Nokia)" w:date="2025-01-30T12:54:00Z" w16du:dateUtc="2025-01-30T10:54:00Z">
        <w:r w:rsidR="009310F4" w:rsidRPr="009310F4">
          <w:rPr>
            <w:rFonts w:ascii="Cambria" w:hAnsi="Cambria"/>
            <w:color w:val="000000" w:themeColor="text1"/>
            <w:rPrChange w:id="94" w:author="Kashyap Kammachi-Sreedhar (Nokia)" w:date="2025-01-30T12:54:00Z" w16du:dateUtc="2025-01-30T10:54:00Z">
              <w:rPr>
                <w:rFonts w:ascii="Cambria" w:hAnsi="Cambria"/>
                <w:color w:val="FF0000"/>
              </w:rPr>
            </w:rPrChange>
          </w:rPr>
          <w:t xml:space="preserve">All the necessary item properties of the tiled image item shall be present in the </w:t>
        </w:r>
        <w:proofErr w:type="spellStart"/>
        <w:r w:rsidR="009310F4" w:rsidRPr="00F53599">
          <w:rPr>
            <w:rFonts w:ascii="Courier New" w:hAnsi="Courier New" w:cs="Courier New"/>
            <w:rPrChange w:id="95" w:author="Kashyap Kammachi-Sreedhar (Nokia)" w:date="2025-01-30T12:55:00Z" w16du:dateUtc="2025-01-30T10:55:00Z">
              <w:rPr>
                <w:rFonts w:ascii="Cambria" w:hAnsi="Cambria"/>
                <w:color w:val="FF0000"/>
              </w:rPr>
            </w:rPrChange>
          </w:rPr>
          <w:t>ItemPropertyBox</w:t>
        </w:r>
        <w:proofErr w:type="spellEnd"/>
        <w:r w:rsidR="009310F4" w:rsidRPr="009310F4">
          <w:rPr>
            <w:rFonts w:ascii="Cambria" w:hAnsi="Cambria"/>
            <w:color w:val="000000" w:themeColor="text1"/>
            <w:rPrChange w:id="96" w:author="Kashyap Kammachi-Sreedhar (Nokia)" w:date="2025-01-30T12:54:00Z" w16du:dateUtc="2025-01-30T10:54:00Z">
              <w:rPr>
                <w:rFonts w:ascii="Cambria" w:hAnsi="Cambria"/>
                <w:color w:val="FF0000"/>
              </w:rPr>
            </w:rPrChange>
          </w:rPr>
          <w:t xml:space="preserve"> and is associated to the tiles of the tiled image item through the </w:t>
        </w:r>
        <w:r w:rsidR="009310F4" w:rsidRPr="009310F4">
          <w:rPr>
            <w:rFonts w:ascii="Courier New" w:eastAsia="Times New Roman" w:hAnsi="Courier New" w:cs="Times New Roman"/>
            <w:noProof/>
            <w:color w:val="000000" w:themeColor="text1"/>
            <w:lang w:val="en-GB"/>
            <w:rPrChange w:id="97" w:author="Kashyap Kammachi-Sreedhar (Nokia)" w:date="2025-01-30T12:54:00Z" w16du:dateUtc="2025-01-30T10:54:00Z">
              <w:rPr>
                <w:rFonts w:ascii="Courier New" w:eastAsia="Times New Roman" w:hAnsi="Courier New" w:cs="Times New Roman"/>
                <w:noProof/>
                <w:color w:val="FF0000"/>
                <w:lang w:val="en-GB"/>
              </w:rPr>
            </w:rPrChange>
          </w:rPr>
          <w:t>TilePropertyAssociationBox</w:t>
        </w:r>
        <w:r w:rsidR="009310F4" w:rsidRPr="009310F4">
          <w:rPr>
            <w:rFonts w:ascii="Cambria" w:hAnsi="Cambria"/>
            <w:color w:val="000000" w:themeColor="text1"/>
            <w:rPrChange w:id="98" w:author="Kashyap Kammachi-Sreedhar (Nokia)" w:date="2025-01-30T12:54:00Z" w16du:dateUtc="2025-01-30T10:54:00Z">
              <w:rPr>
                <w:rFonts w:ascii="Cambria" w:hAnsi="Cambria"/>
                <w:color w:val="FF0000"/>
              </w:rPr>
            </w:rPrChange>
          </w:rPr>
          <w:t>.</w:t>
        </w:r>
      </w:ins>
    </w:p>
    <w:p w14:paraId="5FFE9DF6" w14:textId="77777777" w:rsidR="001D0BCF" w:rsidRDefault="00EA44E0" w:rsidP="00EA44E0">
      <w:pPr>
        <w:pStyle w:val="fields"/>
        <w:spacing w:before="136" w:after="240"/>
        <w:ind w:left="0" w:firstLine="0"/>
        <w:jc w:val="both"/>
        <w:rPr>
          <w:ins w:id="99" w:author="Kashyap Kammachi-Sreedhar (Nokia)" w:date="2025-01-30T20:57:00Z" w16du:dateUtc="2025-01-30T18:57:00Z"/>
          <w:color w:val="000000" w:themeColor="text1"/>
        </w:rPr>
      </w:pPr>
      <w:ins w:id="100" w:author="Kashyap Kammachi-Sreedhar (Nokia)" w:date="2025-01-30T12:55:00Z" w16du:dateUtc="2025-01-30T10:55:00Z">
        <w:r w:rsidRPr="00EA44E0">
          <w:rPr>
            <w:rFonts w:ascii="Times New Roman" w:eastAsia="MS Mincho" w:hAnsi="Times New Roman"/>
            <w:color w:val="000000" w:themeColor="text1"/>
            <w:lang w:val="en-US"/>
            <w:rPrChange w:id="101" w:author="Kashyap Kammachi-Sreedhar (Nokia)" w:date="2025-01-30T12:55:00Z" w16du:dateUtc="2025-01-30T10:55:00Z">
              <w:rPr>
                <w:rFonts w:ascii="Times New Roman" w:eastAsia="MS Mincho" w:hAnsi="Times New Roman"/>
                <w:color w:val="FF0000"/>
                <w:lang w:val="en-US"/>
              </w:rPr>
            </w:rPrChange>
          </w:rPr>
          <w:t xml:space="preserve">The location of input tiles to the tiled image item is identified by the corresponding </w:t>
        </w:r>
        <w:r w:rsidRPr="00EA44E0">
          <w:rPr>
            <w:rFonts w:ascii="Courier New" w:hAnsi="Courier New"/>
            <w:noProof/>
            <w:color w:val="000000" w:themeColor="text1"/>
            <w:rPrChange w:id="102" w:author="Kashyap Kammachi-Sreedhar (Nokia)" w:date="2025-01-30T12:55:00Z" w16du:dateUtc="2025-01-30T10:55:00Z">
              <w:rPr>
                <w:rFonts w:ascii="Courier New" w:hAnsi="Courier New"/>
                <w:noProof/>
                <w:color w:val="FF0000"/>
              </w:rPr>
            </w:rPrChange>
          </w:rPr>
          <w:t>DataEntryTiledItemBox</w:t>
        </w:r>
        <w:r w:rsidRPr="00EA44E0">
          <w:rPr>
            <w:color w:val="000000" w:themeColor="text1"/>
            <w:rPrChange w:id="103" w:author="Kashyap Kammachi-Sreedhar (Nokia)" w:date="2025-01-30T12:55:00Z" w16du:dateUtc="2025-01-30T10:55:00Z">
              <w:rPr>
                <w:color w:val="FF0000"/>
              </w:rPr>
            </w:rPrChange>
          </w:rPr>
          <w:t xml:space="preserve"> </w:t>
        </w:r>
        <w:r w:rsidRPr="00EA44E0">
          <w:rPr>
            <w:rFonts w:ascii="Times New Roman" w:eastAsia="MS Mincho" w:hAnsi="Times New Roman"/>
            <w:color w:val="000000" w:themeColor="text1"/>
            <w:lang w:val="en-US"/>
            <w:rPrChange w:id="104" w:author="Kashyap Kammachi-Sreedhar (Nokia)" w:date="2025-01-30T12:55:00Z" w16du:dateUtc="2025-01-30T10:55:00Z">
              <w:rPr>
                <w:rFonts w:ascii="Times New Roman" w:eastAsia="MS Mincho" w:hAnsi="Times New Roman"/>
                <w:color w:val="FF0000"/>
                <w:lang w:val="en-US"/>
              </w:rPr>
            </w:rPrChange>
          </w:rPr>
          <w:t xml:space="preserve">in the </w:t>
        </w:r>
        <w:r w:rsidRPr="00EA44E0">
          <w:rPr>
            <w:rFonts w:ascii="Courier New" w:hAnsi="Courier New"/>
            <w:noProof/>
            <w:color w:val="000000" w:themeColor="text1"/>
            <w:rPrChange w:id="105" w:author="Kashyap Kammachi-Sreedhar (Nokia)" w:date="2025-01-30T12:55:00Z" w16du:dateUtc="2025-01-30T10:55:00Z">
              <w:rPr>
                <w:rFonts w:ascii="Courier New" w:hAnsi="Courier New"/>
                <w:noProof/>
                <w:color w:val="FF0000"/>
              </w:rPr>
            </w:rPrChange>
          </w:rPr>
          <w:t>DataReferenceBox</w:t>
        </w:r>
        <w:r w:rsidRPr="00EA44E0">
          <w:rPr>
            <w:color w:val="000000" w:themeColor="text1"/>
            <w:rPrChange w:id="106" w:author="Kashyap Kammachi-Sreedhar (Nokia)" w:date="2025-01-30T12:55:00Z" w16du:dateUtc="2025-01-30T10:55:00Z">
              <w:rPr>
                <w:color w:val="FF0000"/>
              </w:rPr>
            </w:rPrChange>
          </w:rPr>
          <w:t xml:space="preserve"> </w:t>
        </w:r>
        <w:r w:rsidRPr="00EA44E0">
          <w:rPr>
            <w:rFonts w:ascii="Times New Roman" w:eastAsia="MS Mincho" w:hAnsi="Times New Roman"/>
            <w:color w:val="000000" w:themeColor="text1"/>
            <w:lang w:val="en-US"/>
            <w:rPrChange w:id="107" w:author="Kashyap Kammachi-Sreedhar (Nokia)" w:date="2025-01-30T12:55:00Z" w16du:dateUtc="2025-01-30T10:55:00Z">
              <w:rPr>
                <w:rFonts w:ascii="Times New Roman" w:eastAsia="MS Mincho" w:hAnsi="Times New Roman"/>
                <w:color w:val="FF0000"/>
                <w:lang w:val="en-US"/>
              </w:rPr>
            </w:rPrChange>
          </w:rPr>
          <w:t xml:space="preserve">which is mapped to the tiled image item </w:t>
        </w:r>
        <w:r w:rsidRPr="00EA44E0">
          <w:rPr>
            <w:color w:val="000000" w:themeColor="text1"/>
            <w:rPrChange w:id="108" w:author="Kashyap Kammachi-Sreedhar (Nokia)" w:date="2025-01-30T12:55:00Z" w16du:dateUtc="2025-01-30T10:55:00Z">
              <w:rPr>
                <w:color w:val="FF0000"/>
              </w:rPr>
            </w:rPrChange>
          </w:rPr>
          <w:t xml:space="preserve">through </w:t>
        </w:r>
        <w:r w:rsidRPr="00EA44E0">
          <w:rPr>
            <w:rFonts w:ascii="Courier New" w:hAnsi="Courier New"/>
            <w:noProof/>
            <w:color w:val="000000" w:themeColor="text1"/>
            <w:rPrChange w:id="109" w:author="Kashyap Kammachi-Sreedhar (Nokia)" w:date="2025-01-30T12:55:00Z" w16du:dateUtc="2025-01-30T10:55:00Z">
              <w:rPr>
                <w:rFonts w:ascii="Courier New" w:hAnsi="Courier New"/>
                <w:noProof/>
                <w:color w:val="FF0000"/>
              </w:rPr>
            </w:rPrChange>
          </w:rPr>
          <w:t>data_reference_index</w:t>
        </w:r>
        <w:r w:rsidRPr="00EA44E0">
          <w:rPr>
            <w:color w:val="000000" w:themeColor="text1"/>
            <w:rPrChange w:id="110" w:author="Kashyap Kammachi-Sreedhar (Nokia)" w:date="2025-01-30T12:55:00Z" w16du:dateUtc="2025-01-30T10:55:00Z">
              <w:rPr>
                <w:color w:val="FF0000"/>
              </w:rPr>
            </w:rPrChange>
          </w:rPr>
          <w:t xml:space="preserve"> in the </w:t>
        </w:r>
        <w:r w:rsidRPr="00EA44E0">
          <w:rPr>
            <w:rFonts w:ascii="Courier New" w:hAnsi="Courier New"/>
            <w:noProof/>
            <w:color w:val="000000" w:themeColor="text1"/>
            <w:rPrChange w:id="111" w:author="Kashyap Kammachi-Sreedhar (Nokia)" w:date="2025-01-30T12:55:00Z" w16du:dateUtc="2025-01-30T10:55:00Z">
              <w:rPr>
                <w:rFonts w:ascii="Courier New" w:hAnsi="Courier New"/>
                <w:noProof/>
                <w:color w:val="FF0000"/>
              </w:rPr>
            </w:rPrChange>
          </w:rPr>
          <w:t>ItemLocationBox</w:t>
        </w:r>
        <w:r w:rsidRPr="00EA44E0">
          <w:rPr>
            <w:color w:val="000000" w:themeColor="text1"/>
            <w:rPrChange w:id="112" w:author="Kashyap Kammachi-Sreedhar (Nokia)" w:date="2025-01-30T12:55:00Z" w16du:dateUtc="2025-01-30T10:55:00Z">
              <w:rPr>
                <w:color w:val="FF0000"/>
              </w:rPr>
            </w:rPrChange>
          </w:rPr>
          <w:t xml:space="preserve">. </w:t>
        </w:r>
      </w:ins>
    </w:p>
    <w:p w14:paraId="08655675" w14:textId="35B4466D" w:rsidR="00EA44E0" w:rsidRPr="00EA44E0" w:rsidRDefault="00EA44E0" w:rsidP="00EA44E0">
      <w:pPr>
        <w:pStyle w:val="fields"/>
        <w:spacing w:before="136" w:after="240"/>
        <w:ind w:left="0" w:firstLine="0"/>
        <w:jc w:val="both"/>
        <w:rPr>
          <w:ins w:id="113" w:author="Kashyap Kammachi-Sreedhar (Nokia)" w:date="2025-01-30T12:55:00Z" w16du:dateUtc="2025-01-30T10:55:00Z"/>
          <w:color w:val="000000" w:themeColor="text1"/>
          <w:rPrChange w:id="114" w:author="Kashyap Kammachi-Sreedhar (Nokia)" w:date="2025-01-30T12:55:00Z" w16du:dateUtc="2025-01-30T10:55:00Z">
            <w:rPr>
              <w:ins w:id="115" w:author="Kashyap Kammachi-Sreedhar (Nokia)" w:date="2025-01-30T12:55:00Z" w16du:dateUtc="2025-01-30T10:55:00Z"/>
              <w:color w:val="FF0000"/>
            </w:rPr>
          </w:rPrChange>
        </w:rPr>
      </w:pPr>
      <w:ins w:id="116" w:author="Kashyap Kammachi-Sreedhar (Nokia)" w:date="2025-01-30T12:55:00Z" w16du:dateUtc="2025-01-30T10:55:00Z">
        <w:r w:rsidRPr="00EA44E0">
          <w:rPr>
            <w:color w:val="000000" w:themeColor="text1"/>
            <w:rPrChange w:id="117" w:author="Kashyap Kammachi-Sreedhar (Nokia)" w:date="2025-01-30T12:55:00Z" w16du:dateUtc="2025-01-30T10:55:00Z">
              <w:rPr>
                <w:color w:val="FF0000"/>
              </w:rPr>
            </w:rPrChange>
          </w:rPr>
          <w:t xml:space="preserve">The </w:t>
        </w:r>
        <w:r w:rsidRPr="00EA44E0">
          <w:rPr>
            <w:rFonts w:ascii="Courier New" w:hAnsi="Courier New"/>
            <w:noProof/>
            <w:color w:val="000000" w:themeColor="text1"/>
            <w:rPrChange w:id="118" w:author="Kashyap Kammachi-Sreedhar (Nokia)" w:date="2025-01-30T12:55:00Z" w16du:dateUtc="2025-01-30T10:55:00Z">
              <w:rPr>
                <w:rFonts w:ascii="Courier New" w:hAnsi="Courier New"/>
                <w:noProof/>
                <w:color w:val="FF0000"/>
              </w:rPr>
            </w:rPrChange>
          </w:rPr>
          <w:t>DataEntryTiledItemBox</w:t>
        </w:r>
        <w:r w:rsidRPr="00EA44E0">
          <w:rPr>
            <w:color w:val="000000" w:themeColor="text1"/>
            <w:rPrChange w:id="119" w:author="Kashyap Kammachi-Sreedhar (Nokia)" w:date="2025-01-30T12:55:00Z" w16du:dateUtc="2025-01-30T10:55:00Z">
              <w:rPr>
                <w:color w:val="FF0000"/>
              </w:rPr>
            </w:rPrChange>
          </w:rPr>
          <w:t xml:space="preserve"> shall contain URLs to the input tiles stored in separate external files or shall contain the</w:t>
        </w:r>
      </w:ins>
      <w:ins w:id="120" w:author="Kashyap Kammachi-Sreedhar (Nokia)" w:date="2025-01-30T12:57:00Z" w16du:dateUtc="2025-01-30T10:57:00Z">
        <w:r w:rsidR="002E0699">
          <w:rPr>
            <w:color w:val="000000" w:themeColor="text1"/>
          </w:rPr>
          <w:t xml:space="preserve"> size and offset </w:t>
        </w:r>
        <w:r w:rsidR="00D62B5A">
          <w:rPr>
            <w:color w:val="000000" w:themeColor="text1"/>
          </w:rPr>
          <w:t>to</w:t>
        </w:r>
        <w:r w:rsidR="002E0699">
          <w:rPr>
            <w:color w:val="000000" w:themeColor="text1"/>
          </w:rPr>
          <w:t xml:space="preserve"> the </w:t>
        </w:r>
        <w:r w:rsidR="002E0699" w:rsidRPr="00D62B5A">
          <w:rPr>
            <w:rFonts w:ascii="Courier New" w:hAnsi="Courier New"/>
            <w:noProof/>
            <w:color w:val="000000" w:themeColor="text1"/>
            <w:sz w:val="20"/>
            <w:szCs w:val="20"/>
            <w:rPrChange w:id="121" w:author="Kashyap Kammachi-Sreedhar (Nokia)" w:date="2025-01-30T12:57:00Z" w16du:dateUtc="2025-01-30T10:57:00Z">
              <w:rPr>
                <w:rFonts w:ascii="Courier New" w:hAnsi="Courier New"/>
                <w:noProof/>
                <w:color w:val="FF0000"/>
                <w:sz w:val="20"/>
                <w:szCs w:val="20"/>
              </w:rPr>
            </w:rPrChange>
          </w:rPr>
          <w:t>TiledImageOffsetTable</w:t>
        </w:r>
      </w:ins>
      <w:ins w:id="122" w:author="Kashyap Kammachi-Sreedhar (Nokia)" w:date="2025-01-30T12:55:00Z" w16du:dateUtc="2025-01-30T10:55:00Z">
        <w:r w:rsidRPr="00EA44E0">
          <w:rPr>
            <w:color w:val="000000" w:themeColor="text1"/>
            <w:rPrChange w:id="123" w:author="Kashyap Kammachi-Sreedhar (Nokia)" w:date="2025-01-30T12:55:00Z" w16du:dateUtc="2025-01-30T10:55:00Z">
              <w:rPr>
                <w:color w:val="FF0000"/>
              </w:rPr>
            </w:rPrChange>
          </w:rPr>
          <w:t xml:space="preserve"> to support byte range addressing and retrieval of individual tiles.</w:t>
        </w:r>
      </w:ins>
    </w:p>
    <w:p w14:paraId="65CF04D4" w14:textId="5EF4AD74" w:rsidR="00EA44E0" w:rsidRPr="00EA44E0" w:rsidRDefault="00EA44E0" w:rsidP="00550E3C">
      <w:pPr>
        <w:rPr>
          <w:ins w:id="124" w:author="Kashyap Kammachi-Sreedhar (Nokia)" w:date="2025-01-30T10:42:00Z" w16du:dateUtc="2025-01-30T08:42:00Z"/>
          <w:rFonts w:ascii="Times New Roman" w:eastAsia="MS Mincho" w:hAnsi="Times New Roman"/>
          <w:color w:val="000000" w:themeColor="text1"/>
          <w:rPrChange w:id="125" w:author="Kashyap Kammachi-Sreedhar (Nokia)" w:date="2025-01-30T12:55:00Z" w16du:dateUtc="2025-01-30T10:55:00Z">
            <w:rPr>
              <w:ins w:id="126" w:author="Kashyap Kammachi-Sreedhar (Nokia)" w:date="2025-01-30T10:42:00Z" w16du:dateUtc="2025-01-30T08:42:00Z"/>
              <w:rFonts w:ascii="Cambria" w:hAnsi="Cambria"/>
            </w:rPr>
          </w:rPrChange>
        </w:rPr>
      </w:pPr>
      <w:ins w:id="127" w:author="Kashyap Kammachi-Sreedhar (Nokia)" w:date="2025-01-30T12:55:00Z" w16du:dateUtc="2025-01-30T10:55:00Z">
        <w:r w:rsidRPr="00EA44E0">
          <w:rPr>
            <w:rFonts w:ascii="Times New Roman" w:eastAsia="MS Mincho" w:hAnsi="Times New Roman"/>
            <w:color w:val="000000" w:themeColor="text1"/>
            <w:rPrChange w:id="128" w:author="Kashyap Kammachi-Sreedhar (Nokia)" w:date="2025-01-30T12:55:00Z" w16du:dateUtc="2025-01-30T10:55:00Z">
              <w:rPr>
                <w:rFonts w:ascii="Times New Roman" w:eastAsia="MS Mincho" w:hAnsi="Times New Roman"/>
                <w:color w:val="FF0000"/>
              </w:rPr>
            </w:rPrChange>
          </w:rPr>
          <w:t xml:space="preserve">If the input </w:t>
        </w:r>
        <w:r w:rsidRPr="00EA44E0">
          <w:rPr>
            <w:color w:val="000000" w:themeColor="text1"/>
            <w:rPrChange w:id="129" w:author="Kashyap Kammachi-Sreedhar (Nokia)" w:date="2025-01-30T12:55:00Z" w16du:dateUtc="2025-01-30T10:55:00Z">
              <w:rPr>
                <w:color w:val="FF0000"/>
              </w:rPr>
            </w:rPrChange>
          </w:rPr>
          <w:t xml:space="preserve">tiles </w:t>
        </w:r>
        <w:r w:rsidRPr="00EA44E0">
          <w:rPr>
            <w:rFonts w:ascii="Times New Roman" w:eastAsia="MS Mincho" w:hAnsi="Times New Roman"/>
            <w:color w:val="000000" w:themeColor="text1"/>
            <w:rPrChange w:id="130" w:author="Kashyap Kammachi-Sreedhar (Nokia)" w:date="2025-01-30T12:55:00Z" w16du:dateUtc="2025-01-30T10:55:00Z">
              <w:rPr>
                <w:rFonts w:ascii="Times New Roman" w:eastAsia="MS Mincho" w:hAnsi="Times New Roman"/>
                <w:color w:val="FF0000"/>
              </w:rPr>
            </w:rPrChange>
          </w:rPr>
          <w:t>are stored in separate external files, then</w:t>
        </w:r>
        <w:r w:rsidRPr="00EA44E0">
          <w:rPr>
            <w:color w:val="000000" w:themeColor="text1"/>
            <w:rPrChange w:id="131" w:author="Kashyap Kammachi-Sreedhar (Nokia)" w:date="2025-01-30T12:55:00Z" w16du:dateUtc="2025-01-30T10:55:00Z">
              <w:rPr>
                <w:color w:val="FF0000"/>
              </w:rPr>
            </w:rPrChange>
          </w:rPr>
          <w:t xml:space="preserve"> </w:t>
        </w:r>
        <w:r w:rsidRPr="00EA44E0">
          <w:rPr>
            <w:rFonts w:ascii="Times New Roman" w:eastAsia="MS Mincho" w:hAnsi="Times New Roman"/>
            <w:color w:val="000000" w:themeColor="text1"/>
            <w:rPrChange w:id="132" w:author="Kashyap Kammachi-Sreedhar (Nokia)" w:date="2025-01-30T12:55:00Z" w16du:dateUtc="2025-01-30T10:55:00Z">
              <w:rPr>
                <w:rFonts w:ascii="Times New Roman" w:eastAsia="MS Mincho" w:hAnsi="Times New Roman"/>
                <w:color w:val="FF0000"/>
              </w:rPr>
            </w:rPrChange>
          </w:rPr>
          <w:t>each external file shall contain only one input tile as an image item</w:t>
        </w:r>
      </w:ins>
      <w:ins w:id="133" w:author="Kashyap Kammachi-Sreedhar (Nokia)" w:date="2025-01-30T20:58:00Z" w16du:dateUtc="2025-01-30T18:58:00Z">
        <w:r w:rsidR="00BD4A27">
          <w:rPr>
            <w:rFonts w:ascii="Times New Roman" w:eastAsia="MS Mincho" w:hAnsi="Times New Roman"/>
            <w:color w:val="000000" w:themeColor="text1"/>
          </w:rPr>
          <w:t xml:space="preserve"> </w:t>
        </w:r>
        <w:r w:rsidR="00BD4A27" w:rsidRPr="00767E57">
          <w:rPr>
            <w:rFonts w:ascii="Times New Roman" w:eastAsia="MS Mincho" w:hAnsi="Times New Roman"/>
            <w:color w:val="000000" w:themeColor="text1"/>
          </w:rPr>
          <w:t>and be a HEIF compliant file</w:t>
        </w:r>
      </w:ins>
      <w:ins w:id="134" w:author="Kashyap Kammachi-Sreedhar (Nokia)" w:date="2025-01-30T20:57:00Z" w16du:dateUtc="2025-01-30T18:57:00Z">
        <w:r w:rsidR="006D29EF">
          <w:rPr>
            <w:rFonts w:ascii="Times New Roman" w:eastAsia="MS Mincho" w:hAnsi="Times New Roman"/>
            <w:color w:val="000000" w:themeColor="text1"/>
          </w:rPr>
          <w:t>.</w:t>
        </w:r>
      </w:ins>
      <w:ins w:id="135" w:author="Kashyap Kammachi-Sreedhar (Nokia)" w:date="2025-01-30T12:55:00Z" w16du:dateUtc="2025-01-30T10:55:00Z">
        <w:r w:rsidRPr="00EA44E0">
          <w:rPr>
            <w:rFonts w:ascii="Times New Roman" w:eastAsia="MS Mincho" w:hAnsi="Times New Roman"/>
            <w:color w:val="000000" w:themeColor="text1"/>
            <w:rPrChange w:id="136" w:author="Kashyap Kammachi-Sreedhar (Nokia)" w:date="2025-01-30T12:55:00Z" w16du:dateUtc="2025-01-30T10:55:00Z">
              <w:rPr>
                <w:rFonts w:ascii="Times New Roman" w:eastAsia="MS Mincho" w:hAnsi="Times New Roman"/>
                <w:color w:val="FF0000"/>
              </w:rPr>
            </w:rPrChange>
          </w:rPr>
          <w:t xml:space="preserve"> </w:t>
        </w:r>
      </w:ins>
      <w:ins w:id="137" w:author="Kashyap Kammachi-Sreedhar (Nokia)" w:date="2025-01-30T20:58:00Z" w16du:dateUtc="2025-01-30T18:58:00Z">
        <w:r w:rsidR="004E433F">
          <w:rPr>
            <w:rFonts w:ascii="Times New Roman" w:eastAsia="MS Mincho" w:hAnsi="Times New Roman"/>
            <w:color w:val="000000" w:themeColor="text1"/>
          </w:rPr>
          <w:t>The</w:t>
        </w:r>
      </w:ins>
      <w:ins w:id="138" w:author="Kashyap Kammachi-Sreedhar (Nokia)" w:date="2025-01-30T20:57:00Z" w16du:dateUtc="2025-01-30T18:57:00Z">
        <w:r w:rsidR="006D29EF" w:rsidRPr="00767E57">
          <w:rPr>
            <w:rFonts w:ascii="Times New Roman" w:eastAsia="MS Mincho" w:hAnsi="Times New Roman"/>
            <w:color w:val="000000" w:themeColor="text1"/>
          </w:rPr>
          <w:t xml:space="preserve"> external file</w:t>
        </w:r>
      </w:ins>
      <w:ins w:id="139" w:author="Kashyap Kammachi-Sreedhar (Nokia)" w:date="2025-01-30T20:58:00Z" w16du:dateUtc="2025-01-30T18:58:00Z">
        <w:r w:rsidR="004E433F">
          <w:rPr>
            <w:rFonts w:ascii="Times New Roman" w:eastAsia="MS Mincho" w:hAnsi="Times New Roman"/>
            <w:color w:val="000000" w:themeColor="text1"/>
          </w:rPr>
          <w:t>s</w:t>
        </w:r>
      </w:ins>
      <w:ins w:id="140" w:author="Kashyap Kammachi-Sreedhar (Nokia)" w:date="2025-01-30T20:57:00Z" w16du:dateUtc="2025-01-30T18:57:00Z">
        <w:r w:rsidR="006D29EF" w:rsidRPr="00767E57">
          <w:rPr>
            <w:rFonts w:ascii="Times New Roman" w:eastAsia="MS Mincho" w:hAnsi="Times New Roman"/>
            <w:color w:val="000000" w:themeColor="text1"/>
          </w:rPr>
          <w:t xml:space="preserve"> </w:t>
        </w:r>
      </w:ins>
      <w:ins w:id="141" w:author="Kashyap Kammachi-Sreedhar (Nokia)" w:date="2025-01-30T12:55:00Z" w16du:dateUtc="2025-01-30T10:55:00Z">
        <w:r w:rsidRPr="00EA44E0">
          <w:rPr>
            <w:rFonts w:ascii="Times New Roman" w:eastAsia="MS Mincho" w:hAnsi="Times New Roman"/>
            <w:color w:val="000000" w:themeColor="text1"/>
            <w:rPrChange w:id="142" w:author="Kashyap Kammachi-Sreedhar (Nokia)" w:date="2025-01-30T12:55:00Z" w16du:dateUtc="2025-01-30T10:55:00Z">
              <w:rPr>
                <w:rFonts w:ascii="Times New Roman" w:eastAsia="MS Mincho" w:hAnsi="Times New Roman"/>
                <w:color w:val="FF0000"/>
              </w:rPr>
            </w:rPrChange>
          </w:rPr>
          <w:t xml:space="preserve">shall not contain any entity grouping. The input tile in external file may contain item properties associated with them.  The </w:t>
        </w:r>
        <w:r w:rsidRPr="00EA44E0">
          <w:rPr>
            <w:rFonts w:ascii="Courier New" w:hAnsi="Courier New"/>
            <w:noProof/>
            <w:color w:val="000000" w:themeColor="text1"/>
            <w:rPrChange w:id="143" w:author="Kashyap Kammachi-Sreedhar (Nokia)" w:date="2025-01-30T12:55:00Z" w16du:dateUtc="2025-01-30T10:55:00Z">
              <w:rPr>
                <w:rFonts w:ascii="Courier New" w:hAnsi="Courier New"/>
                <w:noProof/>
                <w:color w:val="FF0000"/>
              </w:rPr>
            </w:rPrChange>
          </w:rPr>
          <w:t>handler_type</w:t>
        </w:r>
        <w:r w:rsidRPr="00EA44E0">
          <w:rPr>
            <w:rFonts w:ascii="Times New Roman" w:eastAsia="MS Mincho" w:hAnsi="Times New Roman"/>
            <w:color w:val="000000" w:themeColor="text1"/>
            <w:rPrChange w:id="144" w:author="Kashyap Kammachi-Sreedhar (Nokia)" w:date="2025-01-30T12:55:00Z" w16du:dateUtc="2025-01-30T10:55:00Z">
              <w:rPr>
                <w:rFonts w:ascii="Times New Roman" w:eastAsia="MS Mincho" w:hAnsi="Times New Roman"/>
                <w:color w:val="FF0000"/>
              </w:rPr>
            </w:rPrChange>
          </w:rPr>
          <w:t xml:space="preserve"> of the tiled image item shall be equal to the </w:t>
        </w:r>
        <w:r w:rsidRPr="00EA44E0">
          <w:rPr>
            <w:rFonts w:ascii="Courier New" w:hAnsi="Courier New"/>
            <w:noProof/>
            <w:color w:val="000000" w:themeColor="text1"/>
            <w:rPrChange w:id="145" w:author="Kashyap Kammachi-Sreedhar (Nokia)" w:date="2025-01-30T12:55:00Z" w16du:dateUtc="2025-01-30T10:55:00Z">
              <w:rPr>
                <w:rFonts w:ascii="Courier New" w:hAnsi="Courier New"/>
                <w:noProof/>
                <w:color w:val="FF0000"/>
              </w:rPr>
            </w:rPrChange>
          </w:rPr>
          <w:t>handler_type</w:t>
        </w:r>
        <w:r w:rsidRPr="00EA44E0">
          <w:rPr>
            <w:rFonts w:ascii="Times New Roman" w:eastAsia="MS Mincho" w:hAnsi="Times New Roman"/>
            <w:color w:val="000000" w:themeColor="text1"/>
            <w:rPrChange w:id="146" w:author="Kashyap Kammachi-Sreedhar (Nokia)" w:date="2025-01-30T12:55:00Z" w16du:dateUtc="2025-01-30T10:55:00Z">
              <w:rPr>
                <w:rFonts w:ascii="Times New Roman" w:eastAsia="MS Mincho" w:hAnsi="Times New Roman"/>
                <w:color w:val="FF0000"/>
              </w:rPr>
            </w:rPrChange>
          </w:rPr>
          <w:t xml:space="preserve"> of the input tile in the external file. </w:t>
        </w:r>
      </w:ins>
    </w:p>
    <w:p w14:paraId="73BE29E4" w14:textId="77777777" w:rsidR="00550E3C" w:rsidRDefault="00550E3C" w:rsidP="00550E3C">
      <w:pPr>
        <w:rPr>
          <w:ins w:id="147" w:author="Kashyap Kammachi-Sreedhar (Nokia)" w:date="2025-01-30T10:42:00Z" w16du:dateUtc="2025-01-30T08:42:00Z"/>
          <w:rFonts w:ascii="Cambria" w:hAnsi="Cambria"/>
        </w:rPr>
      </w:pPr>
      <w:ins w:id="148" w:author="Kashyap Kammachi-Sreedhar (Nokia)" w:date="2025-01-30T10:42:00Z" w16du:dateUtc="2025-01-30T08:42:00Z">
        <w:r>
          <w:rPr>
            <w:rFonts w:ascii="Cambria" w:hAnsi="Cambria"/>
          </w:rPr>
          <w:t xml:space="preserve">When the overall image dimensions are not an even multiple of the image tile size, the rows are padded on the right to complete the last tile in each row of tiles, and the columns are padded on the bottom to complete the last tile in each column of tiles. The width and height parameters in the </w:t>
        </w:r>
        <w:proofErr w:type="spellStart"/>
        <w:r>
          <w:rPr>
            <w:rFonts w:ascii="Courier New" w:hAnsi="Courier New" w:cs="Courier New"/>
          </w:rPr>
          <w:t>ImageSpatialExtentsProperty</w:t>
        </w:r>
        <w:proofErr w:type="spellEnd"/>
        <w:r>
          <w:rPr>
            <w:rFonts w:ascii="Cambria" w:hAnsi="Cambria"/>
          </w:rPr>
          <w:t xml:space="preserve"> are set to the size of the image containing valid image content, effectively achieving a crop of the padded boundary area. </w:t>
        </w:r>
      </w:ins>
    </w:p>
    <w:p w14:paraId="615A059D" w14:textId="77777777" w:rsidR="00550E3C" w:rsidRDefault="00550E3C" w:rsidP="00550E3C">
      <w:pPr>
        <w:rPr>
          <w:ins w:id="149" w:author="Kashyap Kammachi-Sreedhar (Nokia)" w:date="2025-01-30T10:42:00Z" w16du:dateUtc="2025-01-30T08:42:00Z"/>
          <w:rFonts w:ascii="Cambria" w:hAnsi="Cambria"/>
          <w:b/>
          <w:bCs/>
        </w:rPr>
      </w:pPr>
      <w:ins w:id="150" w:author="Kashyap Kammachi-Sreedhar (Nokia)" w:date="2025-01-30T10:42:00Z" w16du:dateUtc="2025-01-30T08:42:00Z">
        <w:r>
          <w:rPr>
            <w:rFonts w:ascii="Cambria" w:hAnsi="Cambria"/>
            <w:b/>
            <w:bCs/>
          </w:rPr>
          <w:t>6.12.3 Tiled image configuration</w:t>
        </w:r>
      </w:ins>
    </w:p>
    <w:p w14:paraId="5596468E" w14:textId="77777777" w:rsidR="00550E3C" w:rsidRDefault="00550E3C" w:rsidP="00550E3C">
      <w:pPr>
        <w:rPr>
          <w:ins w:id="151" w:author="Kashyap Kammachi-Sreedhar (Nokia)" w:date="2025-01-30T10:42:00Z" w16du:dateUtc="2025-01-30T08:42:00Z"/>
          <w:rFonts w:ascii="Cambria" w:hAnsi="Cambria"/>
          <w:b/>
          <w:bCs/>
        </w:rPr>
      </w:pPr>
      <w:ins w:id="152" w:author="Kashyap Kammachi-Sreedhar (Nokia)" w:date="2025-01-30T10:42:00Z" w16du:dateUtc="2025-01-30T08:42:00Z">
        <w:r>
          <w:rPr>
            <w:rFonts w:ascii="Cambria" w:hAnsi="Cambria"/>
            <w:b/>
            <w:bCs/>
          </w:rPr>
          <w:t>6.12.3.1 Definition</w:t>
        </w:r>
      </w:ins>
    </w:p>
    <w:p w14:paraId="011D8C5B" w14:textId="77777777" w:rsidR="00550E3C" w:rsidRDefault="00550E3C" w:rsidP="00550E3C">
      <w:pPr>
        <w:spacing w:after="0"/>
        <w:rPr>
          <w:ins w:id="153" w:author="Kashyap Kammachi-Sreedhar (Nokia)" w:date="2025-01-30T10:42:00Z" w16du:dateUtc="2025-01-30T08:42:00Z"/>
          <w:rFonts w:ascii="Cambria" w:hAnsi="Cambria"/>
        </w:rPr>
      </w:pPr>
      <w:ins w:id="154" w:author="Kashyap Kammachi-Sreedhar (Nokia)" w:date="2025-01-30T10:42:00Z" w16du:dateUtc="2025-01-30T08:42:00Z">
        <w:r>
          <w:rPr>
            <w:rFonts w:ascii="Cambria" w:hAnsi="Cambria"/>
          </w:rPr>
          <w:t xml:space="preserve">Box type: </w:t>
        </w:r>
        <w:r>
          <w:rPr>
            <w:rFonts w:ascii="Cambria" w:hAnsi="Cambria"/>
          </w:rPr>
          <w:tab/>
        </w:r>
        <w:r>
          <w:rPr>
            <w:rFonts w:ascii="Cambria" w:hAnsi="Cambria"/>
          </w:rPr>
          <w:tab/>
        </w:r>
        <w:r>
          <w:rPr>
            <w:rFonts w:ascii="Courier New" w:hAnsi="Courier New" w:cs="Courier New"/>
          </w:rPr>
          <w:t>'</w:t>
        </w:r>
        <w:proofErr w:type="spellStart"/>
        <w:r>
          <w:rPr>
            <w:rFonts w:ascii="Courier New" w:hAnsi="Courier New" w:cs="Courier New"/>
          </w:rPr>
          <w:t>tilC</w:t>
        </w:r>
        <w:proofErr w:type="spellEnd"/>
        <w:r>
          <w:rPr>
            <w:rFonts w:ascii="Courier New" w:hAnsi="Courier New" w:cs="Courier New"/>
          </w:rPr>
          <w:t>'</w:t>
        </w:r>
      </w:ins>
    </w:p>
    <w:p w14:paraId="659E3F92" w14:textId="77777777" w:rsidR="00550E3C" w:rsidRDefault="00550E3C" w:rsidP="00550E3C">
      <w:pPr>
        <w:spacing w:after="0"/>
        <w:rPr>
          <w:ins w:id="155" w:author="Kashyap Kammachi-Sreedhar (Nokia)" w:date="2025-01-30T10:42:00Z" w16du:dateUtc="2025-01-30T08:42:00Z"/>
          <w:rFonts w:ascii="Cambria" w:hAnsi="Cambria"/>
        </w:rPr>
      </w:pPr>
      <w:ins w:id="156" w:author="Kashyap Kammachi-Sreedhar (Nokia)" w:date="2025-01-30T10:42:00Z" w16du:dateUtc="2025-01-30T08:42:00Z">
        <w:r>
          <w:rPr>
            <w:rFonts w:ascii="Cambria" w:hAnsi="Cambria"/>
          </w:rPr>
          <w:t xml:space="preserve">Property type: </w:t>
        </w:r>
        <w:r>
          <w:rPr>
            <w:rFonts w:ascii="Cambria" w:hAnsi="Cambria"/>
          </w:rPr>
          <w:tab/>
        </w:r>
        <w:r>
          <w:rPr>
            <w:rFonts w:ascii="Cambria" w:hAnsi="Cambria"/>
          </w:rPr>
          <w:tab/>
          <w:t>Descriptive item property</w:t>
        </w:r>
      </w:ins>
    </w:p>
    <w:p w14:paraId="02F9ACF2" w14:textId="77777777" w:rsidR="00550E3C" w:rsidRDefault="00550E3C" w:rsidP="00550E3C">
      <w:pPr>
        <w:spacing w:after="0"/>
        <w:rPr>
          <w:ins w:id="157" w:author="Kashyap Kammachi-Sreedhar (Nokia)" w:date="2025-01-30T10:42:00Z" w16du:dateUtc="2025-01-30T08:42:00Z"/>
          <w:rFonts w:ascii="Cambria" w:hAnsi="Cambria"/>
        </w:rPr>
      </w:pPr>
      <w:ins w:id="158" w:author="Kashyap Kammachi-Sreedhar (Nokia)" w:date="2025-01-30T10:42:00Z" w16du:dateUtc="2025-01-30T08:42:00Z">
        <w:r>
          <w:rPr>
            <w:rFonts w:ascii="Cambria" w:hAnsi="Cambria"/>
          </w:rPr>
          <w:t>Container:</w:t>
        </w:r>
        <w:r>
          <w:rPr>
            <w:rFonts w:ascii="Cambria" w:hAnsi="Cambria"/>
          </w:rPr>
          <w:tab/>
        </w:r>
        <w:r>
          <w:rPr>
            <w:rFonts w:ascii="Cambria" w:hAnsi="Cambria"/>
          </w:rPr>
          <w:tab/>
        </w:r>
        <w:proofErr w:type="spellStart"/>
        <w:r>
          <w:rPr>
            <w:rFonts w:ascii="Courier New" w:hAnsi="Courier New" w:cs="Courier New"/>
          </w:rPr>
          <w:t>ItemPropertyContainerBox</w:t>
        </w:r>
        <w:proofErr w:type="spellEnd"/>
      </w:ins>
    </w:p>
    <w:p w14:paraId="3F6C63E1" w14:textId="77777777" w:rsidR="00550E3C" w:rsidRDefault="00550E3C" w:rsidP="00550E3C">
      <w:pPr>
        <w:spacing w:after="0"/>
        <w:rPr>
          <w:ins w:id="159" w:author="Kashyap Kammachi-Sreedhar (Nokia)" w:date="2025-01-30T10:42:00Z" w16du:dateUtc="2025-01-30T08:42:00Z"/>
          <w:rFonts w:ascii="Courier New" w:hAnsi="Courier New" w:cs="Courier New"/>
        </w:rPr>
      </w:pPr>
      <w:ins w:id="160" w:author="Kashyap Kammachi-Sreedhar (Nokia)" w:date="2025-01-30T10:42:00Z" w16du:dateUtc="2025-01-30T08:42:00Z">
        <w:r>
          <w:rPr>
            <w:rFonts w:ascii="Cambria" w:hAnsi="Cambria"/>
          </w:rPr>
          <w:t xml:space="preserve">Mandatory (per item): </w:t>
        </w:r>
        <w:r>
          <w:rPr>
            <w:rFonts w:ascii="Cambria" w:hAnsi="Cambria"/>
          </w:rPr>
          <w:tab/>
          <w:t xml:space="preserve">Yes, for image items of type </w:t>
        </w:r>
        <w:r>
          <w:rPr>
            <w:rFonts w:ascii="Courier New" w:hAnsi="Courier New" w:cs="Courier New"/>
          </w:rPr>
          <w:t>'</w:t>
        </w:r>
        <w:proofErr w:type="spellStart"/>
        <w:r>
          <w:rPr>
            <w:rFonts w:ascii="Courier New" w:hAnsi="Courier New" w:cs="Courier New"/>
          </w:rPr>
          <w:t>tili</w:t>
        </w:r>
        <w:proofErr w:type="spellEnd"/>
        <w:r>
          <w:rPr>
            <w:rFonts w:ascii="Courier New" w:hAnsi="Courier New" w:cs="Courier New"/>
          </w:rPr>
          <w:t>'</w:t>
        </w:r>
      </w:ins>
    </w:p>
    <w:p w14:paraId="3C408FC6" w14:textId="77777777" w:rsidR="00550E3C" w:rsidRDefault="00550E3C" w:rsidP="00550E3C">
      <w:pPr>
        <w:rPr>
          <w:ins w:id="161" w:author="Kashyap Kammachi-Sreedhar (Nokia)" w:date="2025-01-30T10:42:00Z" w16du:dateUtc="2025-01-30T08:42:00Z"/>
          <w:rFonts w:ascii="Cambria" w:hAnsi="Cambria"/>
        </w:rPr>
      </w:pPr>
      <w:ins w:id="162" w:author="Kashyap Kammachi-Sreedhar (Nokia)" w:date="2025-01-30T10:42:00Z" w16du:dateUtc="2025-01-30T08:42:00Z">
        <w:r>
          <w:rPr>
            <w:rFonts w:ascii="Cambria" w:hAnsi="Cambria"/>
          </w:rPr>
          <w:t>Quantity (per item):</w:t>
        </w:r>
        <w:r>
          <w:rPr>
            <w:rFonts w:ascii="Cambria" w:hAnsi="Cambria"/>
          </w:rPr>
          <w:tab/>
          <w:t>One</w:t>
        </w:r>
      </w:ins>
    </w:p>
    <w:p w14:paraId="13D87207" w14:textId="77777777" w:rsidR="00550E3C" w:rsidRDefault="00550E3C" w:rsidP="00550E3C">
      <w:pPr>
        <w:rPr>
          <w:ins w:id="163" w:author="Kashyap Kammachi-Sreedhar (Nokia)" w:date="2025-01-30T12:58:00Z" w16du:dateUtc="2025-01-30T10:58:00Z"/>
          <w:rFonts w:ascii="Cambria" w:hAnsi="Cambria"/>
        </w:rPr>
      </w:pPr>
      <w:ins w:id="164" w:author="Kashyap Kammachi-Sreedhar (Nokia)" w:date="2025-01-30T10:42:00Z" w16du:dateUtc="2025-01-30T08:42:00Z">
        <w:r>
          <w:rPr>
            <w:rFonts w:ascii="Cambria" w:hAnsi="Cambria"/>
          </w:rPr>
          <w:lastRenderedPageBreak/>
          <w:t>The </w:t>
        </w:r>
        <w:proofErr w:type="spellStart"/>
        <w:r>
          <w:rPr>
            <w:rFonts w:ascii="Courier New" w:hAnsi="Courier New" w:cs="Courier New"/>
          </w:rPr>
          <w:t>TiledImageConfigurationBox</w:t>
        </w:r>
        <w:proofErr w:type="spellEnd"/>
        <w:r>
          <w:rPr>
            <w:rFonts w:ascii="Cambria" w:hAnsi="Cambria"/>
          </w:rPr>
          <w:t> specifies parameters associated with a tiled image item (</w:t>
        </w:r>
        <w:r>
          <w:rPr>
            <w:rFonts w:ascii="Courier New" w:hAnsi="Courier New" w:cs="Courier New"/>
          </w:rPr>
          <w:t>‘</w:t>
        </w:r>
        <w:proofErr w:type="spellStart"/>
        <w:r>
          <w:rPr>
            <w:rFonts w:ascii="Courier New" w:hAnsi="Courier New" w:cs="Courier New"/>
          </w:rPr>
          <w:t>tili</w:t>
        </w:r>
        <w:proofErr w:type="spellEnd"/>
        <w:r>
          <w:rPr>
            <w:rFonts w:ascii="Courier New" w:hAnsi="Courier New" w:cs="Courier New"/>
          </w:rPr>
          <w:t>’</w:t>
        </w:r>
        <w:r>
          <w:rPr>
            <w:rFonts w:ascii="Cambria" w:hAnsi="Cambria"/>
          </w:rPr>
          <w:t>)</w:t>
        </w:r>
        <w:r>
          <w:rPr>
            <w:rFonts w:ascii="Cambria" w:hAnsi="Cambria" w:cs="Courier New"/>
          </w:rPr>
          <w:t xml:space="preserve"> (see Section 6.12)</w:t>
        </w:r>
        <w:r>
          <w:rPr>
            <w:rFonts w:ascii="Cambria" w:hAnsi="Cambria"/>
          </w:rPr>
          <w:t xml:space="preserve">. These parameters include the tile resolution, and the image item type used to code and store individual tile content. Configuration information also includes the number and size of additional dimensions when coding n-dimensional hyperrectangles. This includes support for the coding of multi and hyperspectral imagery where each band in a </w:t>
        </w:r>
        <w:proofErr w:type="spellStart"/>
        <w:r>
          <w:rPr>
            <w:rFonts w:ascii="Courier New" w:hAnsi="Courier New" w:cs="Courier New"/>
          </w:rPr>
          <w:t>tili</w:t>
        </w:r>
        <w:proofErr w:type="spellEnd"/>
        <w:r>
          <w:rPr>
            <w:rFonts w:ascii="Cambria" w:hAnsi="Cambria"/>
          </w:rPr>
          <w:t xml:space="preserve"> tile region is separately retrievable.</w:t>
        </w:r>
      </w:ins>
    </w:p>
    <w:p w14:paraId="1260017F" w14:textId="0DCED97D" w:rsidR="00A57251" w:rsidRPr="00A57251" w:rsidRDefault="00A57251" w:rsidP="00550E3C">
      <w:pPr>
        <w:rPr>
          <w:ins w:id="165" w:author="Kashyap Kammachi-Sreedhar (Nokia)" w:date="2025-01-30T10:42:00Z" w16du:dateUtc="2025-01-30T08:42:00Z"/>
          <w:rFonts w:ascii="Courier New" w:hAnsi="Courier New"/>
          <w:color w:val="000000" w:themeColor="text1"/>
          <w:lang w:val="en-GB" w:eastAsia="ja-JP" w:bidi="ar-SA"/>
          <w:rPrChange w:id="166" w:author="Kashyap Kammachi-Sreedhar (Nokia)" w:date="2025-01-30T12:58:00Z" w16du:dateUtc="2025-01-30T10:58:00Z">
            <w:rPr>
              <w:ins w:id="167" w:author="Kashyap Kammachi-Sreedhar (Nokia)" w:date="2025-01-30T10:42:00Z" w16du:dateUtc="2025-01-30T08:42:00Z"/>
              <w:rFonts w:ascii="Cambria" w:hAnsi="Cambria"/>
            </w:rPr>
          </w:rPrChange>
        </w:rPr>
      </w:pPr>
      <w:ins w:id="168" w:author="Kashyap Kammachi-Sreedhar (Nokia)" w:date="2025-01-30T12:58:00Z" w16du:dateUtc="2025-01-30T10:58:00Z">
        <w:r w:rsidRPr="00A57251">
          <w:rPr>
            <w:rFonts w:ascii="Cambria" w:hAnsi="Cambria"/>
            <w:color w:val="000000" w:themeColor="text1"/>
            <w:rPrChange w:id="169" w:author="Kashyap Kammachi-Sreedhar (Nokia)" w:date="2025-01-30T12:58:00Z" w16du:dateUtc="2025-01-30T10:58:00Z">
              <w:rPr>
                <w:rFonts w:ascii="Cambria" w:hAnsi="Cambria"/>
                <w:color w:val="FF0000"/>
              </w:rPr>
            </w:rPrChange>
          </w:rPr>
          <w:t xml:space="preserve">The </w:t>
        </w:r>
        <w:proofErr w:type="spellStart"/>
        <w:r w:rsidRPr="00A57251">
          <w:rPr>
            <w:rFonts w:ascii="Courier New" w:hAnsi="Courier New" w:cs="Courier New"/>
            <w:color w:val="000000" w:themeColor="text1"/>
            <w:rPrChange w:id="170" w:author="Kashyap Kammachi-Sreedhar (Nokia)" w:date="2025-01-30T12:58:00Z" w16du:dateUtc="2025-01-30T10:58:00Z">
              <w:rPr>
                <w:rFonts w:ascii="Courier New" w:hAnsi="Courier New" w:cs="Courier New"/>
                <w:color w:val="FF0000"/>
              </w:rPr>
            </w:rPrChange>
          </w:rPr>
          <w:t>TiledImageConfigurationBox</w:t>
        </w:r>
        <w:proofErr w:type="spellEnd"/>
        <w:r w:rsidRPr="00A57251">
          <w:rPr>
            <w:rFonts w:ascii="Cambria" w:hAnsi="Cambria"/>
            <w:color w:val="000000" w:themeColor="text1"/>
            <w:rPrChange w:id="171" w:author="Kashyap Kammachi-Sreedhar (Nokia)" w:date="2025-01-30T12:58:00Z" w16du:dateUtc="2025-01-30T10:58:00Z">
              <w:rPr>
                <w:rFonts w:ascii="Cambria" w:hAnsi="Cambria"/>
                <w:color w:val="FF0000"/>
              </w:rPr>
            </w:rPrChange>
          </w:rPr>
          <w:t xml:space="preserve"> consists of </w:t>
        </w:r>
        <w:proofErr w:type="spellStart"/>
        <w:r w:rsidRPr="00A57251">
          <w:rPr>
            <w:rFonts w:ascii="Courier New" w:hAnsi="Courier New" w:cs="Courier New"/>
            <w:color w:val="000000" w:themeColor="text1"/>
            <w:rPrChange w:id="172" w:author="Kashyap Kammachi-Sreedhar (Nokia)" w:date="2025-01-30T12:58:00Z" w16du:dateUtc="2025-01-30T10:58:00Z">
              <w:rPr>
                <w:rFonts w:ascii="Courier New" w:hAnsi="Courier New" w:cs="Courier New"/>
                <w:color w:val="FF0000"/>
              </w:rPr>
            </w:rPrChange>
          </w:rPr>
          <w:t>TileItemPropertyAssociationBox</w:t>
        </w:r>
        <w:proofErr w:type="spellEnd"/>
        <w:r w:rsidRPr="00A57251">
          <w:rPr>
            <w:rFonts w:ascii="Cambria" w:hAnsi="Cambria"/>
            <w:color w:val="000000" w:themeColor="text1"/>
            <w:rPrChange w:id="173" w:author="Kashyap Kammachi-Sreedhar (Nokia)" w:date="2025-01-30T12:58:00Z" w16du:dateUtc="2025-01-30T10:58:00Z">
              <w:rPr>
                <w:rFonts w:ascii="Cambria" w:hAnsi="Cambria"/>
                <w:color w:val="FF0000"/>
              </w:rPr>
            </w:rPrChange>
          </w:rPr>
          <w:t xml:space="preserve"> which associates tiles to item properties in the </w:t>
        </w:r>
        <w:proofErr w:type="spellStart"/>
        <w:r w:rsidRPr="00A57251">
          <w:rPr>
            <w:rStyle w:val="codeChar0"/>
            <w:color w:val="000000" w:themeColor="text1"/>
            <w:rPrChange w:id="174" w:author="Kashyap Kammachi-Sreedhar (Nokia)" w:date="2025-01-30T12:58:00Z" w16du:dateUtc="2025-01-30T10:58:00Z">
              <w:rPr>
                <w:rStyle w:val="codeChar0"/>
                <w:color w:val="FF0000"/>
              </w:rPr>
            </w:rPrChange>
          </w:rPr>
          <w:t>ItemPropertiesBox</w:t>
        </w:r>
        <w:proofErr w:type="spellEnd"/>
        <w:r w:rsidRPr="00A57251">
          <w:rPr>
            <w:rStyle w:val="codeChar0"/>
            <w:color w:val="000000" w:themeColor="text1"/>
            <w:rPrChange w:id="175" w:author="Kashyap Kammachi-Sreedhar (Nokia)" w:date="2025-01-30T12:58:00Z" w16du:dateUtc="2025-01-30T10:58:00Z">
              <w:rPr>
                <w:rStyle w:val="codeChar0"/>
                <w:color w:val="FF0000"/>
              </w:rPr>
            </w:rPrChange>
          </w:rPr>
          <w:t xml:space="preserve">. </w:t>
        </w:r>
        <w:r w:rsidRPr="00497870">
          <w:rPr>
            <w:rPrChange w:id="176" w:author="Kashyap Kammachi-Sreedhar (Nokia)" w:date="2025-01-30T13:00:00Z" w16du:dateUtc="2025-01-30T11:00:00Z">
              <w:rPr>
                <w:rStyle w:val="codeChar0"/>
                <w:color w:val="FF0000"/>
              </w:rPr>
            </w:rPrChange>
          </w:rPr>
          <w:t>The</w:t>
        </w:r>
        <w:r w:rsidRPr="00A57251">
          <w:rPr>
            <w:rStyle w:val="codeChar0"/>
            <w:color w:val="000000" w:themeColor="text1"/>
            <w:rPrChange w:id="177" w:author="Kashyap Kammachi-Sreedhar (Nokia)" w:date="2025-01-30T12:58:00Z" w16du:dateUtc="2025-01-30T10:58:00Z">
              <w:rPr>
                <w:rStyle w:val="codeChar0"/>
                <w:color w:val="FF0000"/>
              </w:rPr>
            </w:rPrChange>
          </w:rPr>
          <w:t xml:space="preserve"> flags</w:t>
        </w:r>
        <w:r w:rsidRPr="00A57251">
          <w:rPr>
            <w:color w:val="000000" w:themeColor="text1"/>
            <w:lang w:val="en-GB"/>
            <w:rPrChange w:id="178" w:author="Kashyap Kammachi-Sreedhar (Nokia)" w:date="2025-01-30T12:58:00Z" w16du:dateUtc="2025-01-30T10:58:00Z">
              <w:rPr>
                <w:color w:val="FF0000"/>
                <w:lang w:val="en-GB"/>
              </w:rPr>
            </w:rPrChange>
          </w:rPr>
          <w:t xml:space="preserve"> in </w:t>
        </w:r>
        <w:proofErr w:type="spellStart"/>
        <w:r w:rsidRPr="00A57251">
          <w:rPr>
            <w:rFonts w:ascii="Courier New" w:hAnsi="Courier New" w:cs="Courier New"/>
            <w:color w:val="000000" w:themeColor="text1"/>
            <w:rPrChange w:id="179" w:author="Kashyap Kammachi-Sreedhar (Nokia)" w:date="2025-01-30T12:58:00Z" w16du:dateUtc="2025-01-30T10:58:00Z">
              <w:rPr>
                <w:rFonts w:ascii="Courier New" w:hAnsi="Courier New" w:cs="Courier New"/>
                <w:color w:val="FF0000"/>
              </w:rPr>
            </w:rPrChange>
          </w:rPr>
          <w:t>TileItemPropertyAssociationBox</w:t>
        </w:r>
        <w:proofErr w:type="spellEnd"/>
        <w:r w:rsidRPr="00A57251">
          <w:rPr>
            <w:rFonts w:ascii="Cambria" w:hAnsi="Cambria"/>
            <w:color w:val="000000" w:themeColor="text1"/>
            <w:rPrChange w:id="180" w:author="Kashyap Kammachi-Sreedhar (Nokia)" w:date="2025-01-30T12:58:00Z" w16du:dateUtc="2025-01-30T10:58:00Z">
              <w:rPr>
                <w:rFonts w:ascii="Cambria" w:hAnsi="Cambria"/>
                <w:color w:val="FF0000"/>
              </w:rPr>
            </w:rPrChange>
          </w:rPr>
          <w:t xml:space="preserve"> </w:t>
        </w:r>
        <w:r w:rsidRPr="00A57251">
          <w:rPr>
            <w:color w:val="000000" w:themeColor="text1"/>
            <w:lang w:val="en-GB"/>
            <w:rPrChange w:id="181" w:author="Kashyap Kammachi-Sreedhar (Nokia)" w:date="2025-01-30T12:58:00Z" w16du:dateUtc="2025-01-30T10:58:00Z">
              <w:rPr>
                <w:color w:val="FF0000"/>
                <w:lang w:val="en-GB"/>
              </w:rPr>
            </w:rPrChange>
          </w:rPr>
          <w:t xml:space="preserve">should be equal to 0 unless there are more than 127 properties in the </w:t>
        </w:r>
        <w:proofErr w:type="spellStart"/>
        <w:r w:rsidRPr="00A57251">
          <w:rPr>
            <w:rStyle w:val="codeChar0"/>
            <w:color w:val="000000" w:themeColor="text1"/>
            <w:rPrChange w:id="182" w:author="Kashyap Kammachi-Sreedhar (Nokia)" w:date="2025-01-30T12:58:00Z" w16du:dateUtc="2025-01-30T10:58:00Z">
              <w:rPr>
                <w:rStyle w:val="codeChar0"/>
                <w:color w:val="FF0000"/>
              </w:rPr>
            </w:rPrChange>
          </w:rPr>
          <w:t>ItemPropertyContainerBox</w:t>
        </w:r>
        <w:proofErr w:type="spellEnd"/>
        <w:r w:rsidRPr="00A57251">
          <w:rPr>
            <w:color w:val="000000" w:themeColor="text1"/>
            <w:lang w:val="en-GB"/>
            <w:rPrChange w:id="183" w:author="Kashyap Kammachi-Sreedhar (Nokia)" w:date="2025-01-30T12:58:00Z" w16du:dateUtc="2025-01-30T10:58:00Z">
              <w:rPr>
                <w:color w:val="FF0000"/>
                <w:lang w:val="en-GB"/>
              </w:rPr>
            </w:rPrChange>
          </w:rPr>
          <w:t>.</w:t>
        </w:r>
      </w:ins>
    </w:p>
    <w:p w14:paraId="719B3AE0" w14:textId="77777777" w:rsidR="00550E3C" w:rsidRDefault="00550E3C" w:rsidP="00550E3C">
      <w:pPr>
        <w:rPr>
          <w:ins w:id="184" w:author="Kashyap Kammachi-Sreedhar (Nokia)" w:date="2025-01-30T10:42:00Z" w16du:dateUtc="2025-01-30T08:42:00Z"/>
          <w:rFonts w:ascii="Cambria" w:hAnsi="Cambria"/>
          <w:b/>
          <w:bCs/>
        </w:rPr>
      </w:pPr>
      <w:ins w:id="185" w:author="Kashyap Kammachi-Sreedhar (Nokia)" w:date="2025-01-30T10:42:00Z" w16du:dateUtc="2025-01-30T08:42:00Z">
        <w:r>
          <w:rPr>
            <w:rFonts w:ascii="Cambria" w:hAnsi="Cambria"/>
            <w:b/>
            <w:bCs/>
          </w:rPr>
          <w:t>6.12.3.2 Syntax</w:t>
        </w:r>
      </w:ins>
    </w:p>
    <w:p w14:paraId="308E3735" w14:textId="77777777" w:rsidR="006D778E" w:rsidRPr="006D778E" w:rsidRDefault="006D778E" w:rsidP="006D778E">
      <w:pPr>
        <w:spacing w:before="0" w:after="0"/>
        <w:rPr>
          <w:ins w:id="186" w:author="Kashyap Kammachi-Sreedhar (Nokia)" w:date="2025-01-30T13:00:00Z" w16du:dateUtc="2025-01-30T11:00:00Z"/>
          <w:rFonts w:ascii="Courier New" w:hAnsi="Courier New" w:cs="Courier New"/>
          <w:color w:val="000000" w:themeColor="text1"/>
          <w:rPrChange w:id="187" w:author="Kashyap Kammachi-Sreedhar (Nokia)" w:date="2025-01-30T13:00:00Z" w16du:dateUtc="2025-01-30T11:00:00Z">
            <w:rPr>
              <w:ins w:id="188" w:author="Kashyap Kammachi-Sreedhar (Nokia)" w:date="2025-01-30T13:00:00Z" w16du:dateUtc="2025-01-30T11:00:00Z"/>
              <w:rFonts w:ascii="Courier New" w:hAnsi="Courier New" w:cs="Courier New"/>
              <w:color w:val="FF0000"/>
            </w:rPr>
          </w:rPrChange>
        </w:rPr>
        <w:pPrChange w:id="189" w:author="Kashyap Kammachi-Sreedhar (Nokia)" w:date="2025-01-30T13:01:00Z" w16du:dateUtc="2025-01-30T11:01:00Z">
          <w:pPr/>
        </w:pPrChange>
      </w:pPr>
      <w:proofErr w:type="gramStart"/>
      <w:ins w:id="190" w:author="Kashyap Kammachi-Sreedhar (Nokia)" w:date="2025-01-30T13:00:00Z" w16du:dateUtc="2025-01-30T11:00:00Z">
        <w:r w:rsidRPr="006D778E">
          <w:rPr>
            <w:rFonts w:ascii="Courier New" w:hAnsi="Courier New" w:cs="Courier New"/>
            <w:color w:val="000000" w:themeColor="text1"/>
            <w:rPrChange w:id="191" w:author="Kashyap Kammachi-Sreedhar (Nokia)" w:date="2025-01-30T13:00:00Z" w16du:dateUtc="2025-01-30T11:00:00Z">
              <w:rPr>
                <w:rFonts w:ascii="Courier New" w:hAnsi="Courier New" w:cs="Courier New"/>
                <w:color w:val="FF0000"/>
              </w:rPr>
            </w:rPrChange>
          </w:rPr>
          <w:t>aligned(</w:t>
        </w:r>
        <w:proofErr w:type="gramEnd"/>
        <w:r w:rsidRPr="006D778E">
          <w:rPr>
            <w:rFonts w:ascii="Courier New" w:hAnsi="Courier New" w:cs="Courier New"/>
            <w:color w:val="000000" w:themeColor="text1"/>
            <w:rPrChange w:id="192" w:author="Kashyap Kammachi-Sreedhar (Nokia)" w:date="2025-01-30T13:00:00Z" w16du:dateUtc="2025-01-30T11:00:00Z">
              <w:rPr>
                <w:rFonts w:ascii="Courier New" w:hAnsi="Courier New" w:cs="Courier New"/>
                <w:color w:val="FF0000"/>
              </w:rPr>
            </w:rPrChange>
          </w:rPr>
          <w:t xml:space="preserve">8) class </w:t>
        </w:r>
        <w:proofErr w:type="spellStart"/>
        <w:r w:rsidRPr="006D778E">
          <w:rPr>
            <w:rFonts w:ascii="Courier New" w:hAnsi="Courier New" w:cs="Courier New"/>
            <w:color w:val="000000" w:themeColor="text1"/>
            <w:rPrChange w:id="193" w:author="Kashyap Kammachi-Sreedhar (Nokia)" w:date="2025-01-30T13:00:00Z" w16du:dateUtc="2025-01-30T11:00:00Z">
              <w:rPr>
                <w:rFonts w:ascii="Courier New" w:hAnsi="Courier New" w:cs="Courier New"/>
                <w:color w:val="FF0000"/>
              </w:rPr>
            </w:rPrChange>
          </w:rPr>
          <w:t>TileItemPropertyAssociationBox</w:t>
        </w:r>
        <w:proofErr w:type="spellEnd"/>
      </w:ins>
    </w:p>
    <w:p w14:paraId="5AE8BCCD" w14:textId="77777777" w:rsidR="006D778E" w:rsidRPr="006D778E" w:rsidRDefault="006D778E" w:rsidP="006D778E">
      <w:pPr>
        <w:spacing w:before="0" w:after="0"/>
        <w:rPr>
          <w:ins w:id="194" w:author="Kashyap Kammachi-Sreedhar (Nokia)" w:date="2025-01-30T13:00:00Z" w16du:dateUtc="2025-01-30T11:00:00Z"/>
          <w:rFonts w:ascii="Courier New" w:hAnsi="Courier New" w:cs="Courier New"/>
          <w:color w:val="000000" w:themeColor="text1"/>
          <w:rPrChange w:id="195" w:author="Kashyap Kammachi-Sreedhar (Nokia)" w:date="2025-01-30T13:00:00Z" w16du:dateUtc="2025-01-30T11:00:00Z">
            <w:rPr>
              <w:ins w:id="196" w:author="Kashyap Kammachi-Sreedhar (Nokia)" w:date="2025-01-30T13:00:00Z" w16du:dateUtc="2025-01-30T11:00:00Z"/>
              <w:rFonts w:ascii="Courier New" w:hAnsi="Courier New" w:cs="Courier New"/>
              <w:color w:val="FF0000"/>
            </w:rPr>
          </w:rPrChange>
        </w:rPr>
        <w:pPrChange w:id="197" w:author="Kashyap Kammachi-Sreedhar (Nokia)" w:date="2025-01-30T13:01:00Z" w16du:dateUtc="2025-01-30T11:01:00Z">
          <w:pPr/>
        </w:pPrChange>
      </w:pPr>
      <w:ins w:id="198" w:author="Kashyap Kammachi-Sreedhar (Nokia)" w:date="2025-01-30T13:00:00Z" w16du:dateUtc="2025-01-30T11:00:00Z">
        <w:r w:rsidRPr="006D778E">
          <w:rPr>
            <w:rFonts w:ascii="Courier New" w:hAnsi="Courier New" w:cs="Courier New"/>
            <w:color w:val="000000" w:themeColor="text1"/>
            <w:rPrChange w:id="199" w:author="Kashyap Kammachi-Sreedhar (Nokia)" w:date="2025-01-30T13:00:00Z" w16du:dateUtc="2025-01-30T11:00:00Z">
              <w:rPr>
                <w:rFonts w:ascii="Courier New" w:hAnsi="Courier New" w:cs="Courier New"/>
                <w:color w:val="FF0000"/>
              </w:rPr>
            </w:rPrChange>
          </w:rPr>
          <w:t xml:space="preserve">     extends </w:t>
        </w:r>
        <w:proofErr w:type="spellStart"/>
        <w:proofErr w:type="gramStart"/>
        <w:r w:rsidRPr="006D778E">
          <w:rPr>
            <w:rFonts w:ascii="Courier New" w:hAnsi="Courier New" w:cs="Courier New"/>
            <w:color w:val="000000" w:themeColor="text1"/>
            <w:rPrChange w:id="200" w:author="Kashyap Kammachi-Sreedhar (Nokia)" w:date="2025-01-30T13:00:00Z" w16du:dateUtc="2025-01-30T11:00:00Z">
              <w:rPr>
                <w:rFonts w:ascii="Courier New" w:hAnsi="Courier New" w:cs="Courier New"/>
                <w:color w:val="FF0000"/>
              </w:rPr>
            </w:rPrChange>
          </w:rPr>
          <w:t>FullBox</w:t>
        </w:r>
        <w:proofErr w:type="spellEnd"/>
        <w:r w:rsidRPr="006D778E">
          <w:rPr>
            <w:rFonts w:ascii="Courier New" w:hAnsi="Courier New" w:cs="Courier New"/>
            <w:color w:val="000000" w:themeColor="text1"/>
            <w:rPrChange w:id="201" w:author="Kashyap Kammachi-Sreedhar (Nokia)" w:date="2025-01-30T13:00:00Z" w16du:dateUtc="2025-01-30T11:00:00Z">
              <w:rPr>
                <w:rFonts w:ascii="Courier New" w:hAnsi="Courier New" w:cs="Courier New"/>
                <w:color w:val="FF0000"/>
              </w:rPr>
            </w:rPrChange>
          </w:rPr>
          <w:t>(</w:t>
        </w:r>
        <w:proofErr w:type="gramEnd"/>
        <w:r w:rsidRPr="006D778E">
          <w:rPr>
            <w:rFonts w:ascii="Courier New" w:hAnsi="Courier New" w:cs="Courier New"/>
            <w:color w:val="000000" w:themeColor="text1"/>
            <w:rPrChange w:id="202" w:author="Kashyap Kammachi-Sreedhar (Nokia)" w:date="2025-01-30T13:00:00Z" w16du:dateUtc="2025-01-30T11:00:00Z">
              <w:rPr>
                <w:rFonts w:ascii="Courier New" w:hAnsi="Courier New" w:cs="Courier New"/>
                <w:color w:val="FF0000"/>
              </w:rPr>
            </w:rPrChange>
          </w:rPr>
          <w:t>'</w:t>
        </w:r>
        <w:proofErr w:type="spellStart"/>
        <w:r w:rsidRPr="006D778E">
          <w:rPr>
            <w:rFonts w:ascii="Courier New" w:hAnsi="Courier New" w:cs="Courier New"/>
            <w:color w:val="000000" w:themeColor="text1"/>
            <w:rPrChange w:id="203" w:author="Kashyap Kammachi-Sreedhar (Nokia)" w:date="2025-01-30T13:00:00Z" w16du:dateUtc="2025-01-30T11:00:00Z">
              <w:rPr>
                <w:rFonts w:ascii="Courier New" w:hAnsi="Courier New" w:cs="Courier New"/>
                <w:color w:val="FF0000"/>
              </w:rPr>
            </w:rPrChange>
          </w:rPr>
          <w:t>tipa</w:t>
        </w:r>
        <w:proofErr w:type="spellEnd"/>
        <w:r w:rsidRPr="006D778E">
          <w:rPr>
            <w:rFonts w:ascii="Courier New" w:hAnsi="Courier New" w:cs="Courier New"/>
            <w:color w:val="000000" w:themeColor="text1"/>
            <w:rPrChange w:id="204" w:author="Kashyap Kammachi-Sreedhar (Nokia)" w:date="2025-01-30T13:00:00Z" w16du:dateUtc="2025-01-30T11:00:00Z">
              <w:rPr>
                <w:rFonts w:ascii="Courier New" w:hAnsi="Courier New" w:cs="Courier New"/>
                <w:color w:val="FF0000"/>
              </w:rPr>
            </w:rPrChange>
          </w:rPr>
          <w:t>', version, flags) {</w:t>
        </w:r>
      </w:ins>
    </w:p>
    <w:p w14:paraId="2D9FE86E" w14:textId="77777777" w:rsidR="006D778E" w:rsidRPr="006D778E" w:rsidRDefault="006D778E" w:rsidP="00BB6C5C">
      <w:pPr>
        <w:spacing w:before="0" w:after="0"/>
        <w:ind w:firstLine="720"/>
        <w:rPr>
          <w:ins w:id="205" w:author="Kashyap Kammachi-Sreedhar (Nokia)" w:date="2025-01-30T13:00:00Z" w16du:dateUtc="2025-01-30T11:00:00Z"/>
          <w:rFonts w:ascii="Courier New" w:hAnsi="Courier New" w:cs="Courier New"/>
          <w:color w:val="000000" w:themeColor="text1"/>
          <w:rPrChange w:id="206" w:author="Kashyap Kammachi-Sreedhar (Nokia)" w:date="2025-01-30T13:00:00Z" w16du:dateUtc="2025-01-30T11:00:00Z">
            <w:rPr>
              <w:ins w:id="207" w:author="Kashyap Kammachi-Sreedhar (Nokia)" w:date="2025-01-30T13:00:00Z" w16du:dateUtc="2025-01-30T11:00:00Z"/>
              <w:rFonts w:ascii="Courier New" w:hAnsi="Courier New" w:cs="Courier New"/>
              <w:color w:val="FF0000"/>
            </w:rPr>
          </w:rPrChange>
        </w:rPr>
        <w:pPrChange w:id="208" w:author="Kashyap Kammachi-Sreedhar (Nokia)" w:date="2025-01-30T13:03:00Z" w16du:dateUtc="2025-01-30T11:03:00Z">
          <w:pPr>
            <w:ind w:firstLine="720"/>
          </w:pPr>
        </w:pPrChange>
      </w:pPr>
      <w:ins w:id="209" w:author="Kashyap Kammachi-Sreedhar (Nokia)" w:date="2025-01-30T13:00:00Z" w16du:dateUtc="2025-01-30T11:00:00Z">
        <w:r w:rsidRPr="006D778E">
          <w:rPr>
            <w:rFonts w:ascii="Courier New" w:hAnsi="Courier New" w:cs="Courier New"/>
            <w:color w:val="000000" w:themeColor="text1"/>
            <w:rPrChange w:id="210" w:author="Kashyap Kammachi-Sreedhar (Nokia)" w:date="2025-01-30T13:00:00Z" w16du:dateUtc="2025-01-30T11:00:00Z">
              <w:rPr>
                <w:rFonts w:ascii="Courier New" w:hAnsi="Courier New" w:cs="Courier New"/>
                <w:color w:val="FF0000"/>
              </w:rPr>
            </w:rPrChange>
          </w:rPr>
          <w:t xml:space="preserve">unsigned </w:t>
        </w:r>
        <w:proofErr w:type="gramStart"/>
        <w:r w:rsidRPr="006D778E">
          <w:rPr>
            <w:rFonts w:ascii="Courier New" w:hAnsi="Courier New" w:cs="Courier New"/>
            <w:color w:val="000000" w:themeColor="text1"/>
            <w:rPrChange w:id="211" w:author="Kashyap Kammachi-Sreedhar (Nokia)" w:date="2025-01-30T13:00:00Z" w16du:dateUtc="2025-01-30T11:00:00Z">
              <w:rPr>
                <w:rFonts w:ascii="Courier New" w:hAnsi="Courier New" w:cs="Courier New"/>
                <w:color w:val="FF0000"/>
              </w:rPr>
            </w:rPrChange>
          </w:rPr>
          <w:t>int(</w:t>
        </w:r>
        <w:proofErr w:type="gramEnd"/>
        <w:r w:rsidRPr="006D778E">
          <w:rPr>
            <w:rFonts w:ascii="Courier New" w:hAnsi="Courier New" w:cs="Courier New"/>
            <w:color w:val="000000" w:themeColor="text1"/>
            <w:rPrChange w:id="212" w:author="Kashyap Kammachi-Sreedhar (Nokia)" w:date="2025-01-30T13:00:00Z" w16du:dateUtc="2025-01-30T11:00:00Z">
              <w:rPr>
                <w:rFonts w:ascii="Courier New" w:hAnsi="Courier New" w:cs="Courier New"/>
                <w:color w:val="FF0000"/>
              </w:rPr>
            </w:rPrChange>
          </w:rPr>
          <w:t xml:space="preserve">8) </w:t>
        </w:r>
        <w:proofErr w:type="spellStart"/>
        <w:r w:rsidRPr="006D778E">
          <w:rPr>
            <w:rFonts w:ascii="Courier New" w:hAnsi="Courier New" w:cs="Courier New"/>
            <w:color w:val="000000" w:themeColor="text1"/>
            <w:rPrChange w:id="213" w:author="Kashyap Kammachi-Sreedhar (Nokia)" w:date="2025-01-30T13:00:00Z" w16du:dateUtc="2025-01-30T11:00:00Z">
              <w:rPr>
                <w:rFonts w:ascii="Courier New" w:hAnsi="Courier New" w:cs="Courier New"/>
                <w:color w:val="FF0000"/>
              </w:rPr>
            </w:rPrChange>
          </w:rPr>
          <w:t>association_count</w:t>
        </w:r>
        <w:proofErr w:type="spellEnd"/>
        <w:r w:rsidRPr="006D778E">
          <w:rPr>
            <w:rFonts w:ascii="Courier New" w:hAnsi="Courier New" w:cs="Courier New"/>
            <w:color w:val="000000" w:themeColor="text1"/>
            <w:rPrChange w:id="214" w:author="Kashyap Kammachi-Sreedhar (Nokia)" w:date="2025-01-30T13:00:00Z" w16du:dateUtc="2025-01-30T11:00:00Z">
              <w:rPr>
                <w:rFonts w:ascii="Courier New" w:hAnsi="Courier New" w:cs="Courier New"/>
                <w:color w:val="FF0000"/>
              </w:rPr>
            </w:rPrChange>
          </w:rPr>
          <w:t>;</w:t>
        </w:r>
      </w:ins>
    </w:p>
    <w:p w14:paraId="6AA48346" w14:textId="77777777" w:rsidR="006D778E" w:rsidRPr="006D778E" w:rsidRDefault="006D778E" w:rsidP="006D778E">
      <w:pPr>
        <w:spacing w:before="0" w:after="0"/>
        <w:ind w:firstLine="720"/>
        <w:rPr>
          <w:ins w:id="215" w:author="Kashyap Kammachi-Sreedhar (Nokia)" w:date="2025-01-30T13:00:00Z" w16du:dateUtc="2025-01-30T11:00:00Z"/>
          <w:rFonts w:ascii="Courier New" w:hAnsi="Courier New" w:cs="Courier New"/>
          <w:color w:val="000000" w:themeColor="text1"/>
          <w:rPrChange w:id="216" w:author="Kashyap Kammachi-Sreedhar (Nokia)" w:date="2025-01-30T13:00:00Z" w16du:dateUtc="2025-01-30T11:00:00Z">
            <w:rPr>
              <w:ins w:id="217" w:author="Kashyap Kammachi-Sreedhar (Nokia)" w:date="2025-01-30T13:00:00Z" w16du:dateUtc="2025-01-30T11:00:00Z"/>
              <w:rFonts w:ascii="Courier New" w:hAnsi="Courier New" w:cs="Courier New"/>
              <w:color w:val="FF0000"/>
            </w:rPr>
          </w:rPrChange>
        </w:rPr>
        <w:pPrChange w:id="218" w:author="Kashyap Kammachi-Sreedhar (Nokia)" w:date="2025-01-30T13:01:00Z" w16du:dateUtc="2025-01-30T11:01:00Z">
          <w:pPr>
            <w:ind w:firstLine="720"/>
          </w:pPr>
        </w:pPrChange>
      </w:pPr>
      <w:ins w:id="219" w:author="Kashyap Kammachi-Sreedhar (Nokia)" w:date="2025-01-30T13:00:00Z" w16du:dateUtc="2025-01-30T11:00:00Z">
        <w:r w:rsidRPr="006D778E">
          <w:rPr>
            <w:rFonts w:ascii="Courier New" w:hAnsi="Courier New" w:cs="Courier New"/>
            <w:color w:val="000000" w:themeColor="text1"/>
            <w:rPrChange w:id="220" w:author="Kashyap Kammachi-Sreedhar (Nokia)" w:date="2025-01-30T13:00:00Z" w16du:dateUtc="2025-01-30T11:00:00Z">
              <w:rPr>
                <w:rFonts w:ascii="Courier New" w:hAnsi="Courier New" w:cs="Courier New"/>
                <w:color w:val="FF0000"/>
              </w:rPr>
            </w:rPrChange>
          </w:rPr>
          <w:t>for (j=0; j&lt;</w:t>
        </w:r>
        <w:proofErr w:type="spellStart"/>
        <w:r w:rsidRPr="006D778E">
          <w:rPr>
            <w:rFonts w:ascii="Courier New" w:hAnsi="Courier New" w:cs="Courier New"/>
            <w:color w:val="000000" w:themeColor="text1"/>
            <w:rPrChange w:id="221" w:author="Kashyap Kammachi-Sreedhar (Nokia)" w:date="2025-01-30T13:00:00Z" w16du:dateUtc="2025-01-30T11:00:00Z">
              <w:rPr>
                <w:rFonts w:ascii="Courier New" w:hAnsi="Courier New" w:cs="Courier New"/>
                <w:color w:val="FF0000"/>
              </w:rPr>
            </w:rPrChange>
          </w:rPr>
          <w:t>association_count</w:t>
        </w:r>
        <w:proofErr w:type="spellEnd"/>
        <w:r w:rsidRPr="006D778E">
          <w:rPr>
            <w:rFonts w:ascii="Courier New" w:hAnsi="Courier New" w:cs="Courier New"/>
            <w:color w:val="000000" w:themeColor="text1"/>
            <w:rPrChange w:id="222" w:author="Kashyap Kammachi-Sreedhar (Nokia)" w:date="2025-01-30T13:00:00Z" w16du:dateUtc="2025-01-30T11:00:00Z">
              <w:rPr>
                <w:rFonts w:ascii="Courier New" w:hAnsi="Courier New" w:cs="Courier New"/>
                <w:color w:val="FF0000"/>
              </w:rPr>
            </w:rPrChange>
          </w:rPr>
          <w:t xml:space="preserve">; </w:t>
        </w:r>
        <w:proofErr w:type="spellStart"/>
        <w:r w:rsidRPr="006D778E">
          <w:rPr>
            <w:rFonts w:ascii="Courier New" w:hAnsi="Courier New" w:cs="Courier New"/>
            <w:color w:val="000000" w:themeColor="text1"/>
            <w:rPrChange w:id="223" w:author="Kashyap Kammachi-Sreedhar (Nokia)" w:date="2025-01-30T13:00:00Z" w16du:dateUtc="2025-01-30T11:00:00Z">
              <w:rPr>
                <w:rFonts w:ascii="Courier New" w:hAnsi="Courier New" w:cs="Courier New"/>
                <w:color w:val="FF0000"/>
              </w:rPr>
            </w:rPrChange>
          </w:rPr>
          <w:t>j++</w:t>
        </w:r>
        <w:proofErr w:type="spellEnd"/>
        <w:r w:rsidRPr="006D778E">
          <w:rPr>
            <w:rFonts w:ascii="Courier New" w:hAnsi="Courier New" w:cs="Courier New"/>
            <w:color w:val="000000" w:themeColor="text1"/>
            <w:rPrChange w:id="224" w:author="Kashyap Kammachi-Sreedhar (Nokia)" w:date="2025-01-30T13:00:00Z" w16du:dateUtc="2025-01-30T11:00:00Z">
              <w:rPr>
                <w:rFonts w:ascii="Courier New" w:hAnsi="Courier New" w:cs="Courier New"/>
                <w:color w:val="FF0000"/>
              </w:rPr>
            </w:rPrChange>
          </w:rPr>
          <w:t>) {</w:t>
        </w:r>
      </w:ins>
    </w:p>
    <w:p w14:paraId="444D00ED" w14:textId="77777777" w:rsidR="006D778E" w:rsidRPr="006D778E" w:rsidRDefault="006D778E" w:rsidP="006D778E">
      <w:pPr>
        <w:spacing w:before="0" w:after="0"/>
        <w:ind w:left="720" w:firstLine="720"/>
        <w:rPr>
          <w:ins w:id="225" w:author="Kashyap Kammachi-Sreedhar (Nokia)" w:date="2025-01-30T13:00:00Z" w16du:dateUtc="2025-01-30T11:00:00Z"/>
          <w:rFonts w:ascii="Courier New" w:hAnsi="Courier New" w:cs="Courier New"/>
          <w:color w:val="000000" w:themeColor="text1"/>
          <w:rPrChange w:id="226" w:author="Kashyap Kammachi-Sreedhar (Nokia)" w:date="2025-01-30T13:00:00Z" w16du:dateUtc="2025-01-30T11:00:00Z">
            <w:rPr>
              <w:ins w:id="227" w:author="Kashyap Kammachi-Sreedhar (Nokia)" w:date="2025-01-30T13:00:00Z" w16du:dateUtc="2025-01-30T11:00:00Z"/>
              <w:rFonts w:ascii="Courier New" w:hAnsi="Courier New" w:cs="Courier New"/>
              <w:color w:val="FF0000"/>
            </w:rPr>
          </w:rPrChange>
        </w:rPr>
        <w:pPrChange w:id="228" w:author="Kashyap Kammachi-Sreedhar (Nokia)" w:date="2025-01-30T13:01:00Z" w16du:dateUtc="2025-01-30T11:01:00Z">
          <w:pPr>
            <w:ind w:left="720" w:firstLine="720"/>
          </w:pPr>
        </w:pPrChange>
      </w:pPr>
      <w:proofErr w:type="gramStart"/>
      <w:ins w:id="229" w:author="Kashyap Kammachi-Sreedhar (Nokia)" w:date="2025-01-30T13:00:00Z" w16du:dateUtc="2025-01-30T11:00:00Z">
        <w:r w:rsidRPr="006D778E">
          <w:rPr>
            <w:rFonts w:ascii="Courier New" w:hAnsi="Courier New" w:cs="Courier New"/>
            <w:color w:val="000000" w:themeColor="text1"/>
            <w:rPrChange w:id="230" w:author="Kashyap Kammachi-Sreedhar (Nokia)" w:date="2025-01-30T13:00:00Z" w16du:dateUtc="2025-01-30T11:00:00Z">
              <w:rPr>
                <w:rFonts w:ascii="Courier New" w:hAnsi="Courier New" w:cs="Courier New"/>
                <w:color w:val="FF0000"/>
              </w:rPr>
            </w:rPrChange>
          </w:rPr>
          <w:t>bit(</w:t>
        </w:r>
        <w:proofErr w:type="gramEnd"/>
        <w:r w:rsidRPr="006D778E">
          <w:rPr>
            <w:rFonts w:ascii="Courier New" w:hAnsi="Courier New" w:cs="Courier New"/>
            <w:color w:val="000000" w:themeColor="text1"/>
            <w:rPrChange w:id="231" w:author="Kashyap Kammachi-Sreedhar (Nokia)" w:date="2025-01-30T13:00:00Z" w16du:dateUtc="2025-01-30T11:00:00Z">
              <w:rPr>
                <w:rFonts w:ascii="Courier New" w:hAnsi="Courier New" w:cs="Courier New"/>
                <w:color w:val="FF0000"/>
              </w:rPr>
            </w:rPrChange>
          </w:rPr>
          <w:t>1) essential;</w:t>
        </w:r>
      </w:ins>
    </w:p>
    <w:p w14:paraId="59295E89" w14:textId="77777777" w:rsidR="006D778E" w:rsidRPr="006D778E" w:rsidRDefault="006D778E" w:rsidP="006D778E">
      <w:pPr>
        <w:spacing w:before="0" w:after="0"/>
        <w:ind w:left="720" w:firstLine="720"/>
        <w:rPr>
          <w:ins w:id="232" w:author="Kashyap Kammachi-Sreedhar (Nokia)" w:date="2025-01-30T13:00:00Z" w16du:dateUtc="2025-01-30T11:00:00Z"/>
          <w:rFonts w:ascii="Courier New" w:hAnsi="Courier New" w:cs="Courier New"/>
          <w:color w:val="000000" w:themeColor="text1"/>
          <w:rPrChange w:id="233" w:author="Kashyap Kammachi-Sreedhar (Nokia)" w:date="2025-01-30T13:00:00Z" w16du:dateUtc="2025-01-30T11:00:00Z">
            <w:rPr>
              <w:ins w:id="234" w:author="Kashyap Kammachi-Sreedhar (Nokia)" w:date="2025-01-30T13:00:00Z" w16du:dateUtc="2025-01-30T11:00:00Z"/>
              <w:rFonts w:ascii="Courier New" w:hAnsi="Courier New" w:cs="Courier New"/>
              <w:color w:val="FF0000"/>
            </w:rPr>
          </w:rPrChange>
        </w:rPr>
        <w:pPrChange w:id="235" w:author="Kashyap Kammachi-Sreedhar (Nokia)" w:date="2025-01-30T13:01:00Z" w16du:dateUtc="2025-01-30T11:01:00Z">
          <w:pPr>
            <w:ind w:left="720" w:firstLine="720"/>
          </w:pPr>
        </w:pPrChange>
      </w:pPr>
      <w:ins w:id="236" w:author="Kashyap Kammachi-Sreedhar (Nokia)" w:date="2025-01-30T13:00:00Z" w16du:dateUtc="2025-01-30T11:00:00Z">
        <w:r w:rsidRPr="006D778E">
          <w:rPr>
            <w:rFonts w:ascii="Courier New" w:hAnsi="Courier New" w:cs="Courier New"/>
            <w:color w:val="000000" w:themeColor="text1"/>
            <w:rPrChange w:id="237" w:author="Kashyap Kammachi-Sreedhar (Nokia)" w:date="2025-01-30T13:00:00Z" w16du:dateUtc="2025-01-30T11:00:00Z">
              <w:rPr>
                <w:rFonts w:ascii="Courier New" w:hAnsi="Courier New" w:cs="Courier New"/>
                <w:color w:val="FF0000"/>
              </w:rPr>
            </w:rPrChange>
          </w:rPr>
          <w:t>if (flags &amp; 1)</w:t>
        </w:r>
      </w:ins>
    </w:p>
    <w:p w14:paraId="231C90D4" w14:textId="77777777" w:rsidR="006D778E" w:rsidRPr="006D778E" w:rsidRDefault="006D778E" w:rsidP="006D778E">
      <w:pPr>
        <w:spacing w:before="0" w:after="0"/>
        <w:rPr>
          <w:ins w:id="238" w:author="Kashyap Kammachi-Sreedhar (Nokia)" w:date="2025-01-30T13:00:00Z" w16du:dateUtc="2025-01-30T11:00:00Z"/>
          <w:rFonts w:ascii="Courier New" w:hAnsi="Courier New" w:cs="Courier New"/>
          <w:color w:val="000000" w:themeColor="text1"/>
          <w:rPrChange w:id="239" w:author="Kashyap Kammachi-Sreedhar (Nokia)" w:date="2025-01-30T13:00:00Z" w16du:dateUtc="2025-01-30T11:00:00Z">
            <w:rPr>
              <w:ins w:id="240" w:author="Kashyap Kammachi-Sreedhar (Nokia)" w:date="2025-01-30T13:00:00Z" w16du:dateUtc="2025-01-30T11:00:00Z"/>
              <w:rFonts w:ascii="Courier New" w:hAnsi="Courier New" w:cs="Courier New"/>
              <w:color w:val="FF0000"/>
            </w:rPr>
          </w:rPrChange>
        </w:rPr>
        <w:pPrChange w:id="241" w:author="Kashyap Kammachi-Sreedhar (Nokia)" w:date="2025-01-30T13:01:00Z" w16du:dateUtc="2025-01-30T11:01:00Z">
          <w:pPr/>
        </w:pPrChange>
      </w:pPr>
      <w:ins w:id="242" w:author="Kashyap Kammachi-Sreedhar (Nokia)" w:date="2025-01-30T13:00:00Z" w16du:dateUtc="2025-01-30T11:00:00Z">
        <w:r w:rsidRPr="006D778E">
          <w:rPr>
            <w:rFonts w:ascii="Courier New" w:hAnsi="Courier New" w:cs="Courier New"/>
            <w:color w:val="000000" w:themeColor="text1"/>
            <w:rPrChange w:id="243" w:author="Kashyap Kammachi-Sreedhar (Nokia)" w:date="2025-01-30T13:00:00Z" w16du:dateUtc="2025-01-30T11:00:00Z">
              <w:rPr>
                <w:rFonts w:ascii="Courier New" w:hAnsi="Courier New" w:cs="Courier New"/>
                <w:color w:val="FF0000"/>
              </w:rPr>
            </w:rPrChange>
          </w:rPr>
          <w:t xml:space="preserve">           </w:t>
        </w:r>
        <w:r w:rsidRPr="006D778E">
          <w:rPr>
            <w:rFonts w:ascii="Courier New" w:hAnsi="Courier New" w:cs="Courier New"/>
            <w:color w:val="000000" w:themeColor="text1"/>
            <w:rPrChange w:id="244" w:author="Kashyap Kammachi-Sreedhar (Nokia)" w:date="2025-01-30T13:00:00Z" w16du:dateUtc="2025-01-30T11:00:00Z">
              <w:rPr>
                <w:rFonts w:ascii="Courier New" w:hAnsi="Courier New" w:cs="Courier New"/>
                <w:color w:val="FF0000"/>
              </w:rPr>
            </w:rPrChange>
          </w:rPr>
          <w:tab/>
          <w:t xml:space="preserve">unsigned </w:t>
        </w:r>
        <w:proofErr w:type="gramStart"/>
        <w:r w:rsidRPr="006D778E">
          <w:rPr>
            <w:rFonts w:ascii="Courier New" w:hAnsi="Courier New" w:cs="Courier New"/>
            <w:color w:val="000000" w:themeColor="text1"/>
            <w:rPrChange w:id="245" w:author="Kashyap Kammachi-Sreedhar (Nokia)" w:date="2025-01-30T13:00:00Z" w16du:dateUtc="2025-01-30T11:00:00Z">
              <w:rPr>
                <w:rFonts w:ascii="Courier New" w:hAnsi="Courier New" w:cs="Courier New"/>
                <w:color w:val="FF0000"/>
              </w:rPr>
            </w:rPrChange>
          </w:rPr>
          <w:t>int(</w:t>
        </w:r>
        <w:proofErr w:type="gramEnd"/>
        <w:r w:rsidRPr="006D778E">
          <w:rPr>
            <w:rFonts w:ascii="Courier New" w:hAnsi="Courier New" w:cs="Courier New"/>
            <w:color w:val="000000" w:themeColor="text1"/>
            <w:rPrChange w:id="246" w:author="Kashyap Kammachi-Sreedhar (Nokia)" w:date="2025-01-30T13:00:00Z" w16du:dateUtc="2025-01-30T11:00:00Z">
              <w:rPr>
                <w:rFonts w:ascii="Courier New" w:hAnsi="Courier New" w:cs="Courier New"/>
                <w:color w:val="FF0000"/>
              </w:rPr>
            </w:rPrChange>
          </w:rPr>
          <w:t xml:space="preserve">15) </w:t>
        </w:r>
        <w:proofErr w:type="spellStart"/>
        <w:r w:rsidRPr="006D778E">
          <w:rPr>
            <w:rFonts w:ascii="Courier New" w:hAnsi="Courier New" w:cs="Courier New"/>
            <w:color w:val="000000" w:themeColor="text1"/>
            <w:rPrChange w:id="247" w:author="Kashyap Kammachi-Sreedhar (Nokia)" w:date="2025-01-30T13:00:00Z" w16du:dateUtc="2025-01-30T11:00:00Z">
              <w:rPr>
                <w:rFonts w:ascii="Courier New" w:hAnsi="Courier New" w:cs="Courier New"/>
                <w:color w:val="FF0000"/>
              </w:rPr>
            </w:rPrChange>
          </w:rPr>
          <w:t>property_index</w:t>
        </w:r>
        <w:proofErr w:type="spellEnd"/>
        <w:r w:rsidRPr="006D778E">
          <w:rPr>
            <w:rFonts w:ascii="Courier New" w:hAnsi="Courier New" w:cs="Courier New"/>
            <w:color w:val="000000" w:themeColor="text1"/>
            <w:rPrChange w:id="248" w:author="Kashyap Kammachi-Sreedhar (Nokia)" w:date="2025-01-30T13:00:00Z" w16du:dateUtc="2025-01-30T11:00:00Z">
              <w:rPr>
                <w:rFonts w:ascii="Courier New" w:hAnsi="Courier New" w:cs="Courier New"/>
                <w:color w:val="FF0000"/>
              </w:rPr>
            </w:rPrChange>
          </w:rPr>
          <w:t>;</w:t>
        </w:r>
      </w:ins>
    </w:p>
    <w:p w14:paraId="19ECCD70" w14:textId="77777777" w:rsidR="006D778E" w:rsidRPr="006D778E" w:rsidRDefault="006D778E" w:rsidP="006D778E">
      <w:pPr>
        <w:spacing w:before="0" w:after="0"/>
        <w:ind w:left="720" w:firstLine="720"/>
        <w:rPr>
          <w:ins w:id="249" w:author="Kashyap Kammachi-Sreedhar (Nokia)" w:date="2025-01-30T13:00:00Z" w16du:dateUtc="2025-01-30T11:00:00Z"/>
          <w:rFonts w:ascii="Courier New" w:hAnsi="Courier New" w:cs="Courier New"/>
          <w:color w:val="000000" w:themeColor="text1"/>
          <w:rPrChange w:id="250" w:author="Kashyap Kammachi-Sreedhar (Nokia)" w:date="2025-01-30T13:00:00Z" w16du:dateUtc="2025-01-30T11:00:00Z">
            <w:rPr>
              <w:ins w:id="251" w:author="Kashyap Kammachi-Sreedhar (Nokia)" w:date="2025-01-30T13:00:00Z" w16du:dateUtc="2025-01-30T11:00:00Z"/>
              <w:rFonts w:ascii="Courier New" w:hAnsi="Courier New" w:cs="Courier New"/>
              <w:color w:val="FF0000"/>
            </w:rPr>
          </w:rPrChange>
        </w:rPr>
        <w:pPrChange w:id="252" w:author="Kashyap Kammachi-Sreedhar (Nokia)" w:date="2025-01-30T13:01:00Z" w16du:dateUtc="2025-01-30T11:01:00Z">
          <w:pPr>
            <w:ind w:left="720" w:firstLine="720"/>
          </w:pPr>
        </w:pPrChange>
      </w:pPr>
      <w:ins w:id="253" w:author="Kashyap Kammachi-Sreedhar (Nokia)" w:date="2025-01-30T13:00:00Z" w16du:dateUtc="2025-01-30T11:00:00Z">
        <w:r w:rsidRPr="006D778E">
          <w:rPr>
            <w:rFonts w:ascii="Courier New" w:hAnsi="Courier New" w:cs="Courier New"/>
            <w:color w:val="000000" w:themeColor="text1"/>
            <w:rPrChange w:id="254" w:author="Kashyap Kammachi-Sreedhar (Nokia)" w:date="2025-01-30T13:00:00Z" w16du:dateUtc="2025-01-30T11:00:00Z">
              <w:rPr>
                <w:rFonts w:ascii="Courier New" w:hAnsi="Courier New" w:cs="Courier New"/>
                <w:color w:val="FF0000"/>
              </w:rPr>
            </w:rPrChange>
          </w:rPr>
          <w:t>else</w:t>
        </w:r>
      </w:ins>
    </w:p>
    <w:p w14:paraId="2C9212E9" w14:textId="77777777" w:rsidR="006D778E" w:rsidRPr="006D778E" w:rsidRDefault="006D778E" w:rsidP="006D778E">
      <w:pPr>
        <w:spacing w:before="0" w:after="0"/>
        <w:rPr>
          <w:ins w:id="255" w:author="Kashyap Kammachi-Sreedhar (Nokia)" w:date="2025-01-30T13:00:00Z" w16du:dateUtc="2025-01-30T11:00:00Z"/>
          <w:rFonts w:ascii="Courier New" w:hAnsi="Courier New" w:cs="Courier New"/>
          <w:color w:val="000000" w:themeColor="text1"/>
          <w:rPrChange w:id="256" w:author="Kashyap Kammachi-Sreedhar (Nokia)" w:date="2025-01-30T13:00:00Z" w16du:dateUtc="2025-01-30T11:00:00Z">
            <w:rPr>
              <w:ins w:id="257" w:author="Kashyap Kammachi-Sreedhar (Nokia)" w:date="2025-01-30T13:00:00Z" w16du:dateUtc="2025-01-30T11:00:00Z"/>
              <w:rFonts w:ascii="Courier New" w:hAnsi="Courier New" w:cs="Courier New"/>
              <w:color w:val="FF0000"/>
            </w:rPr>
          </w:rPrChange>
        </w:rPr>
        <w:pPrChange w:id="258" w:author="Kashyap Kammachi-Sreedhar (Nokia)" w:date="2025-01-30T13:01:00Z" w16du:dateUtc="2025-01-30T11:01:00Z">
          <w:pPr/>
        </w:pPrChange>
      </w:pPr>
      <w:ins w:id="259" w:author="Kashyap Kammachi-Sreedhar (Nokia)" w:date="2025-01-30T13:00:00Z" w16du:dateUtc="2025-01-30T11:00:00Z">
        <w:r w:rsidRPr="006D778E">
          <w:rPr>
            <w:rFonts w:ascii="Courier New" w:hAnsi="Courier New" w:cs="Courier New"/>
            <w:color w:val="000000" w:themeColor="text1"/>
            <w:rPrChange w:id="260" w:author="Kashyap Kammachi-Sreedhar (Nokia)" w:date="2025-01-30T13:00:00Z" w16du:dateUtc="2025-01-30T11:00:00Z">
              <w:rPr>
                <w:rFonts w:ascii="Courier New" w:hAnsi="Courier New" w:cs="Courier New"/>
                <w:color w:val="FF0000"/>
              </w:rPr>
            </w:rPrChange>
          </w:rPr>
          <w:t xml:space="preserve">           </w:t>
        </w:r>
        <w:r w:rsidRPr="006D778E">
          <w:rPr>
            <w:rFonts w:ascii="Courier New" w:hAnsi="Courier New" w:cs="Courier New"/>
            <w:color w:val="000000" w:themeColor="text1"/>
            <w:rPrChange w:id="261" w:author="Kashyap Kammachi-Sreedhar (Nokia)" w:date="2025-01-30T13:00:00Z" w16du:dateUtc="2025-01-30T11:00:00Z">
              <w:rPr>
                <w:rFonts w:ascii="Courier New" w:hAnsi="Courier New" w:cs="Courier New"/>
                <w:color w:val="FF0000"/>
              </w:rPr>
            </w:rPrChange>
          </w:rPr>
          <w:tab/>
          <w:t xml:space="preserve">unsigned </w:t>
        </w:r>
        <w:proofErr w:type="gramStart"/>
        <w:r w:rsidRPr="006D778E">
          <w:rPr>
            <w:rFonts w:ascii="Courier New" w:hAnsi="Courier New" w:cs="Courier New"/>
            <w:color w:val="000000" w:themeColor="text1"/>
            <w:rPrChange w:id="262" w:author="Kashyap Kammachi-Sreedhar (Nokia)" w:date="2025-01-30T13:00:00Z" w16du:dateUtc="2025-01-30T11:00:00Z">
              <w:rPr>
                <w:rFonts w:ascii="Courier New" w:hAnsi="Courier New" w:cs="Courier New"/>
                <w:color w:val="FF0000"/>
              </w:rPr>
            </w:rPrChange>
          </w:rPr>
          <w:t>int(</w:t>
        </w:r>
        <w:proofErr w:type="gramEnd"/>
        <w:r w:rsidRPr="006D778E">
          <w:rPr>
            <w:rFonts w:ascii="Courier New" w:hAnsi="Courier New" w:cs="Courier New"/>
            <w:color w:val="000000" w:themeColor="text1"/>
            <w:rPrChange w:id="263" w:author="Kashyap Kammachi-Sreedhar (Nokia)" w:date="2025-01-30T13:00:00Z" w16du:dateUtc="2025-01-30T11:00:00Z">
              <w:rPr>
                <w:rFonts w:ascii="Courier New" w:hAnsi="Courier New" w:cs="Courier New"/>
                <w:color w:val="FF0000"/>
              </w:rPr>
            </w:rPrChange>
          </w:rPr>
          <w:t xml:space="preserve">7) </w:t>
        </w:r>
        <w:proofErr w:type="spellStart"/>
        <w:r w:rsidRPr="006D778E">
          <w:rPr>
            <w:rFonts w:ascii="Courier New" w:hAnsi="Courier New" w:cs="Courier New"/>
            <w:color w:val="000000" w:themeColor="text1"/>
            <w:rPrChange w:id="264" w:author="Kashyap Kammachi-Sreedhar (Nokia)" w:date="2025-01-30T13:00:00Z" w16du:dateUtc="2025-01-30T11:00:00Z">
              <w:rPr>
                <w:rFonts w:ascii="Courier New" w:hAnsi="Courier New" w:cs="Courier New"/>
                <w:color w:val="FF0000"/>
              </w:rPr>
            </w:rPrChange>
          </w:rPr>
          <w:t>property_index</w:t>
        </w:r>
        <w:proofErr w:type="spellEnd"/>
        <w:r w:rsidRPr="006D778E">
          <w:rPr>
            <w:rFonts w:ascii="Courier New" w:hAnsi="Courier New" w:cs="Courier New"/>
            <w:color w:val="000000" w:themeColor="text1"/>
            <w:rPrChange w:id="265" w:author="Kashyap Kammachi-Sreedhar (Nokia)" w:date="2025-01-30T13:00:00Z" w16du:dateUtc="2025-01-30T11:00:00Z">
              <w:rPr>
                <w:rFonts w:ascii="Courier New" w:hAnsi="Courier New" w:cs="Courier New"/>
                <w:color w:val="FF0000"/>
              </w:rPr>
            </w:rPrChange>
          </w:rPr>
          <w:t>;</w:t>
        </w:r>
      </w:ins>
    </w:p>
    <w:p w14:paraId="7AEC4A96" w14:textId="77777777" w:rsidR="006D778E" w:rsidRPr="006D778E" w:rsidRDefault="006D778E" w:rsidP="006D778E">
      <w:pPr>
        <w:spacing w:before="0" w:after="0"/>
        <w:ind w:firstLine="720"/>
        <w:rPr>
          <w:ins w:id="266" w:author="Kashyap Kammachi-Sreedhar (Nokia)" w:date="2025-01-30T13:00:00Z" w16du:dateUtc="2025-01-30T11:00:00Z"/>
          <w:rFonts w:ascii="Courier New" w:hAnsi="Courier New" w:cs="Courier New"/>
          <w:color w:val="000000" w:themeColor="text1"/>
          <w:rPrChange w:id="267" w:author="Kashyap Kammachi-Sreedhar (Nokia)" w:date="2025-01-30T13:00:00Z" w16du:dateUtc="2025-01-30T11:00:00Z">
            <w:rPr>
              <w:ins w:id="268" w:author="Kashyap Kammachi-Sreedhar (Nokia)" w:date="2025-01-30T13:00:00Z" w16du:dateUtc="2025-01-30T11:00:00Z"/>
              <w:rFonts w:ascii="Courier New" w:hAnsi="Courier New" w:cs="Courier New"/>
              <w:color w:val="FF0000"/>
            </w:rPr>
          </w:rPrChange>
        </w:rPr>
        <w:pPrChange w:id="269" w:author="Kashyap Kammachi-Sreedhar (Nokia)" w:date="2025-01-30T13:01:00Z" w16du:dateUtc="2025-01-30T11:01:00Z">
          <w:pPr>
            <w:ind w:firstLine="720"/>
          </w:pPr>
        </w:pPrChange>
      </w:pPr>
      <w:ins w:id="270" w:author="Kashyap Kammachi-Sreedhar (Nokia)" w:date="2025-01-30T13:00:00Z" w16du:dateUtc="2025-01-30T11:00:00Z">
        <w:r w:rsidRPr="006D778E">
          <w:rPr>
            <w:rFonts w:ascii="Courier New" w:hAnsi="Courier New" w:cs="Courier New"/>
            <w:color w:val="000000" w:themeColor="text1"/>
            <w:rPrChange w:id="271" w:author="Kashyap Kammachi-Sreedhar (Nokia)" w:date="2025-01-30T13:00:00Z" w16du:dateUtc="2025-01-30T11:00:00Z">
              <w:rPr>
                <w:rFonts w:ascii="Courier New" w:hAnsi="Courier New" w:cs="Courier New"/>
                <w:color w:val="FF0000"/>
              </w:rPr>
            </w:rPrChange>
          </w:rPr>
          <w:t xml:space="preserve">} </w:t>
        </w:r>
      </w:ins>
    </w:p>
    <w:p w14:paraId="774970C9" w14:textId="1B4B104D" w:rsidR="006D778E" w:rsidRDefault="006D778E" w:rsidP="006D778E">
      <w:pPr>
        <w:spacing w:before="0" w:after="0"/>
        <w:rPr>
          <w:ins w:id="272" w:author="Kashyap Kammachi-Sreedhar (Nokia)" w:date="2025-01-30T13:03:00Z" w16du:dateUtc="2025-01-30T11:03:00Z"/>
          <w:rFonts w:ascii="Courier New" w:hAnsi="Courier New" w:cs="Courier New"/>
          <w:color w:val="000000" w:themeColor="text1"/>
        </w:rPr>
      </w:pPr>
      <w:ins w:id="273" w:author="Kashyap Kammachi-Sreedhar (Nokia)" w:date="2025-01-30T13:00:00Z" w16du:dateUtc="2025-01-30T11:00:00Z">
        <w:r w:rsidRPr="006D778E">
          <w:rPr>
            <w:rFonts w:ascii="Courier New" w:hAnsi="Courier New" w:cs="Courier New"/>
            <w:color w:val="000000" w:themeColor="text1"/>
            <w:rPrChange w:id="274" w:author="Kashyap Kammachi-Sreedhar (Nokia)" w:date="2025-01-30T13:00:00Z" w16du:dateUtc="2025-01-30T11:00:00Z">
              <w:rPr>
                <w:rFonts w:ascii="Courier New" w:hAnsi="Courier New" w:cs="Courier New"/>
                <w:color w:val="FF0000"/>
              </w:rPr>
            </w:rPrChange>
          </w:rPr>
          <w:t xml:space="preserve">} </w:t>
        </w:r>
      </w:ins>
    </w:p>
    <w:p w14:paraId="192BB4A5" w14:textId="77777777" w:rsidR="00610395" w:rsidRPr="006D778E" w:rsidRDefault="00610395" w:rsidP="006D778E">
      <w:pPr>
        <w:spacing w:before="0" w:after="0"/>
        <w:rPr>
          <w:ins w:id="275" w:author="Kashyap Kammachi-Sreedhar (Nokia)" w:date="2025-01-30T13:00:00Z" w16du:dateUtc="2025-01-30T11:00:00Z"/>
          <w:rFonts w:ascii="Courier New" w:hAnsi="Courier New" w:cs="Courier New"/>
          <w:color w:val="000000" w:themeColor="text1"/>
          <w:rPrChange w:id="276" w:author="Kashyap Kammachi-Sreedhar (Nokia)" w:date="2025-01-30T13:00:00Z" w16du:dateUtc="2025-01-30T11:00:00Z">
            <w:rPr>
              <w:ins w:id="277" w:author="Kashyap Kammachi-Sreedhar (Nokia)" w:date="2025-01-30T13:00:00Z" w16du:dateUtc="2025-01-30T11:00:00Z"/>
              <w:rFonts w:ascii="Courier New" w:hAnsi="Courier New" w:cs="Courier New"/>
            </w:rPr>
          </w:rPrChange>
        </w:rPr>
        <w:pPrChange w:id="278" w:author="Kashyap Kammachi-Sreedhar (Nokia)" w:date="2025-01-30T13:01:00Z" w16du:dateUtc="2025-01-30T11:01:00Z">
          <w:pPr>
            <w:spacing w:after="0"/>
          </w:pPr>
        </w:pPrChange>
      </w:pPr>
    </w:p>
    <w:p w14:paraId="6B2E9663" w14:textId="34B74E73" w:rsidR="00550E3C" w:rsidRPr="00610395" w:rsidRDefault="00550E3C" w:rsidP="00610395">
      <w:pPr>
        <w:spacing w:before="0" w:after="0"/>
        <w:rPr>
          <w:ins w:id="279" w:author="Kashyap Kammachi-Sreedhar (Nokia)" w:date="2025-01-30T10:42:00Z" w16du:dateUtc="2025-01-30T08:42:00Z"/>
          <w:rFonts w:ascii="Courier New" w:hAnsi="Courier New" w:cs="Courier New"/>
          <w:color w:val="000000" w:themeColor="text1"/>
          <w:rPrChange w:id="280" w:author="Kashyap Kammachi-Sreedhar (Nokia)" w:date="2025-01-30T13:03:00Z" w16du:dateUtc="2025-01-30T11:03:00Z">
            <w:rPr>
              <w:ins w:id="281" w:author="Kashyap Kammachi-Sreedhar (Nokia)" w:date="2025-01-30T10:42:00Z" w16du:dateUtc="2025-01-30T08:42:00Z"/>
              <w:rFonts w:ascii="Courier New" w:hAnsi="Courier New" w:cs="Courier New"/>
            </w:rPr>
          </w:rPrChange>
        </w:rPr>
        <w:pPrChange w:id="282" w:author="Kashyap Kammachi-Sreedhar (Nokia)" w:date="2025-01-30T13:03:00Z" w16du:dateUtc="2025-01-30T11:03:00Z">
          <w:pPr>
            <w:spacing w:after="0"/>
          </w:pPr>
        </w:pPrChange>
      </w:pPr>
      <w:proofErr w:type="gramStart"/>
      <w:ins w:id="283" w:author="Kashyap Kammachi-Sreedhar (Nokia)" w:date="2025-01-30T10:42:00Z" w16du:dateUtc="2025-01-30T08:42:00Z">
        <w:r w:rsidRPr="00610395">
          <w:rPr>
            <w:rFonts w:ascii="Courier New" w:hAnsi="Courier New" w:cs="Courier New"/>
            <w:color w:val="000000" w:themeColor="text1"/>
            <w:rPrChange w:id="284" w:author="Kashyap Kammachi-Sreedhar (Nokia)" w:date="2025-01-30T13:03:00Z" w16du:dateUtc="2025-01-30T11:03:00Z">
              <w:rPr>
                <w:rFonts w:ascii="Courier New" w:hAnsi="Courier New" w:cs="Courier New"/>
              </w:rPr>
            </w:rPrChange>
          </w:rPr>
          <w:t>aligned(</w:t>
        </w:r>
        <w:proofErr w:type="gramEnd"/>
        <w:r w:rsidRPr="00610395">
          <w:rPr>
            <w:rFonts w:ascii="Courier New" w:hAnsi="Courier New" w:cs="Courier New"/>
            <w:color w:val="000000" w:themeColor="text1"/>
            <w:rPrChange w:id="285" w:author="Kashyap Kammachi-Sreedhar (Nokia)" w:date="2025-01-30T13:03:00Z" w16du:dateUtc="2025-01-30T11:03:00Z">
              <w:rPr>
                <w:rFonts w:ascii="Courier New" w:hAnsi="Courier New" w:cs="Courier New"/>
              </w:rPr>
            </w:rPrChange>
          </w:rPr>
          <w:t xml:space="preserve">8) class </w:t>
        </w:r>
        <w:proofErr w:type="spellStart"/>
        <w:r w:rsidRPr="00610395">
          <w:rPr>
            <w:rFonts w:ascii="Courier New" w:hAnsi="Courier New" w:cs="Courier New"/>
            <w:color w:val="000000" w:themeColor="text1"/>
            <w:rPrChange w:id="286" w:author="Kashyap Kammachi-Sreedhar (Nokia)" w:date="2025-01-30T13:03:00Z" w16du:dateUtc="2025-01-30T11:03:00Z">
              <w:rPr>
                <w:rFonts w:ascii="Courier New" w:hAnsi="Courier New" w:cs="Courier New"/>
              </w:rPr>
            </w:rPrChange>
          </w:rPr>
          <w:t>TiledImageConfigurationBox</w:t>
        </w:r>
        <w:proofErr w:type="spellEnd"/>
      </w:ins>
    </w:p>
    <w:p w14:paraId="754C4D45" w14:textId="77777777" w:rsidR="00550E3C" w:rsidRPr="00610395" w:rsidRDefault="00550E3C" w:rsidP="00610395">
      <w:pPr>
        <w:spacing w:before="0" w:after="0"/>
        <w:rPr>
          <w:ins w:id="287" w:author="Kashyap Kammachi-Sreedhar (Nokia)" w:date="2025-01-30T10:42:00Z" w16du:dateUtc="2025-01-30T08:42:00Z"/>
          <w:rFonts w:ascii="Courier New" w:hAnsi="Courier New" w:cs="Courier New"/>
          <w:color w:val="000000" w:themeColor="text1"/>
          <w:rPrChange w:id="288" w:author="Kashyap Kammachi-Sreedhar (Nokia)" w:date="2025-01-30T13:03:00Z" w16du:dateUtc="2025-01-30T11:03:00Z">
            <w:rPr>
              <w:ins w:id="289" w:author="Kashyap Kammachi-Sreedhar (Nokia)" w:date="2025-01-30T10:42:00Z" w16du:dateUtc="2025-01-30T08:42:00Z"/>
              <w:rFonts w:ascii="Courier New" w:hAnsi="Courier New" w:cs="Courier New"/>
            </w:rPr>
          </w:rPrChange>
        </w:rPr>
        <w:pPrChange w:id="290" w:author="Kashyap Kammachi-Sreedhar (Nokia)" w:date="2025-01-30T13:03:00Z" w16du:dateUtc="2025-01-30T11:03:00Z">
          <w:pPr>
            <w:spacing w:after="0"/>
          </w:pPr>
        </w:pPrChange>
      </w:pPr>
      <w:ins w:id="291" w:author="Kashyap Kammachi-Sreedhar (Nokia)" w:date="2025-01-30T10:42:00Z" w16du:dateUtc="2025-01-30T08:42:00Z">
        <w:r w:rsidRPr="00610395">
          <w:rPr>
            <w:rFonts w:ascii="Courier New" w:hAnsi="Courier New" w:cs="Courier New"/>
            <w:color w:val="000000" w:themeColor="text1"/>
            <w:rPrChange w:id="292" w:author="Kashyap Kammachi-Sreedhar (Nokia)" w:date="2025-01-30T13:03:00Z" w16du:dateUtc="2025-01-30T11:03:00Z">
              <w:rPr>
                <w:rFonts w:ascii="Courier New" w:hAnsi="Courier New" w:cs="Courier New"/>
              </w:rPr>
            </w:rPrChange>
          </w:rPr>
          <w:t xml:space="preserve">extends </w:t>
        </w:r>
        <w:proofErr w:type="spellStart"/>
        <w:proofErr w:type="gramStart"/>
        <w:r w:rsidRPr="00610395">
          <w:rPr>
            <w:rFonts w:ascii="Courier New" w:hAnsi="Courier New" w:cs="Courier New"/>
            <w:color w:val="000000" w:themeColor="text1"/>
            <w:rPrChange w:id="293" w:author="Kashyap Kammachi-Sreedhar (Nokia)" w:date="2025-01-30T13:03:00Z" w16du:dateUtc="2025-01-30T11:03:00Z">
              <w:rPr>
                <w:rFonts w:ascii="Courier New" w:hAnsi="Courier New" w:cs="Courier New"/>
              </w:rPr>
            </w:rPrChange>
          </w:rPr>
          <w:t>ItemFullProperty</w:t>
        </w:r>
        <w:proofErr w:type="spellEnd"/>
        <w:r w:rsidRPr="00610395">
          <w:rPr>
            <w:rFonts w:ascii="Courier New" w:hAnsi="Courier New" w:cs="Courier New"/>
            <w:color w:val="000000" w:themeColor="text1"/>
            <w:rPrChange w:id="294" w:author="Kashyap Kammachi-Sreedhar (Nokia)" w:date="2025-01-30T13:03:00Z" w16du:dateUtc="2025-01-30T11:03:00Z">
              <w:rPr>
                <w:rFonts w:ascii="Courier New" w:hAnsi="Courier New" w:cs="Courier New"/>
              </w:rPr>
            </w:rPrChange>
          </w:rPr>
          <w:t>(</w:t>
        </w:r>
        <w:proofErr w:type="gramEnd"/>
        <w:r w:rsidRPr="00610395">
          <w:rPr>
            <w:rFonts w:ascii="Courier New" w:hAnsi="Courier New" w:cs="Courier New"/>
            <w:color w:val="000000" w:themeColor="text1"/>
            <w:rPrChange w:id="295" w:author="Kashyap Kammachi-Sreedhar (Nokia)" w:date="2025-01-30T13:03:00Z" w16du:dateUtc="2025-01-30T11:03:00Z">
              <w:rPr>
                <w:rFonts w:ascii="Courier New" w:hAnsi="Courier New" w:cs="Courier New"/>
              </w:rPr>
            </w:rPrChange>
          </w:rPr>
          <w:t>'</w:t>
        </w:r>
        <w:proofErr w:type="spellStart"/>
        <w:r w:rsidRPr="00610395">
          <w:rPr>
            <w:rFonts w:ascii="Courier New" w:hAnsi="Courier New" w:cs="Courier New"/>
            <w:color w:val="000000" w:themeColor="text1"/>
            <w:rPrChange w:id="296" w:author="Kashyap Kammachi-Sreedhar (Nokia)" w:date="2025-01-30T13:03:00Z" w16du:dateUtc="2025-01-30T11:03:00Z">
              <w:rPr>
                <w:rFonts w:ascii="Courier New" w:hAnsi="Courier New" w:cs="Courier New"/>
              </w:rPr>
            </w:rPrChange>
          </w:rPr>
          <w:t>tilC</w:t>
        </w:r>
        <w:proofErr w:type="spellEnd"/>
        <w:r w:rsidRPr="00610395">
          <w:rPr>
            <w:rFonts w:ascii="Courier New" w:hAnsi="Courier New" w:cs="Courier New"/>
            <w:color w:val="000000" w:themeColor="text1"/>
            <w:rPrChange w:id="297" w:author="Kashyap Kammachi-Sreedhar (Nokia)" w:date="2025-01-30T13:03:00Z" w16du:dateUtc="2025-01-30T11:03:00Z">
              <w:rPr>
                <w:rFonts w:ascii="Courier New" w:hAnsi="Courier New" w:cs="Courier New"/>
              </w:rPr>
            </w:rPrChange>
          </w:rPr>
          <w:t>', version=0, flags) {</w:t>
        </w:r>
      </w:ins>
    </w:p>
    <w:p w14:paraId="0B3D5345" w14:textId="77777777" w:rsidR="00550E3C" w:rsidRPr="00610395" w:rsidRDefault="00550E3C" w:rsidP="00BB6C5C">
      <w:pPr>
        <w:spacing w:before="0" w:after="0"/>
        <w:ind w:firstLine="360"/>
        <w:rPr>
          <w:ins w:id="298" w:author="Kashyap Kammachi-Sreedhar (Nokia)" w:date="2025-01-30T10:42:00Z" w16du:dateUtc="2025-01-30T08:42:00Z"/>
          <w:rFonts w:ascii="Courier New" w:hAnsi="Courier New" w:cs="Courier New"/>
          <w:color w:val="000000" w:themeColor="text1"/>
          <w:rPrChange w:id="299" w:author="Kashyap Kammachi-Sreedhar (Nokia)" w:date="2025-01-30T13:03:00Z" w16du:dateUtc="2025-01-30T11:03:00Z">
            <w:rPr>
              <w:ins w:id="300" w:author="Kashyap Kammachi-Sreedhar (Nokia)" w:date="2025-01-30T10:42:00Z" w16du:dateUtc="2025-01-30T08:42:00Z"/>
              <w:rFonts w:ascii="Courier New" w:hAnsi="Courier New" w:cs="Courier New"/>
            </w:rPr>
          </w:rPrChange>
        </w:rPr>
        <w:pPrChange w:id="301" w:author="Kashyap Kammachi-Sreedhar (Nokia)" w:date="2025-01-30T13:03:00Z" w16du:dateUtc="2025-01-30T11:03:00Z">
          <w:pPr>
            <w:spacing w:after="0"/>
            <w:ind w:left="360"/>
          </w:pPr>
        </w:pPrChange>
      </w:pPr>
      <w:ins w:id="302" w:author="Kashyap Kammachi-Sreedhar (Nokia)" w:date="2025-01-30T10:42:00Z" w16du:dateUtc="2025-01-30T08:42:00Z">
        <w:r w:rsidRPr="00610395">
          <w:rPr>
            <w:rFonts w:ascii="Courier New" w:hAnsi="Courier New" w:cs="Courier New"/>
            <w:color w:val="000000" w:themeColor="text1"/>
            <w:rPrChange w:id="303" w:author="Kashyap Kammachi-Sreedhar (Nokia)" w:date="2025-01-30T13:03:00Z" w16du:dateUtc="2025-01-30T11:03:00Z">
              <w:rPr>
                <w:rFonts w:ascii="Courier New" w:hAnsi="Courier New" w:cs="Courier New"/>
              </w:rPr>
            </w:rPrChange>
          </w:rPr>
          <w:t xml:space="preserve">unsigned </w:t>
        </w:r>
        <w:proofErr w:type="gramStart"/>
        <w:r w:rsidRPr="00610395">
          <w:rPr>
            <w:rFonts w:ascii="Courier New" w:hAnsi="Courier New" w:cs="Courier New"/>
            <w:color w:val="000000" w:themeColor="text1"/>
            <w:rPrChange w:id="304" w:author="Kashyap Kammachi-Sreedhar (Nokia)" w:date="2025-01-30T13:03:00Z" w16du:dateUtc="2025-01-30T11:03:00Z">
              <w:rPr>
                <w:rFonts w:ascii="Courier New" w:hAnsi="Courier New" w:cs="Courier New"/>
              </w:rPr>
            </w:rPrChange>
          </w:rPr>
          <w:t>int(</w:t>
        </w:r>
        <w:proofErr w:type="gramEnd"/>
        <w:r w:rsidRPr="00610395">
          <w:rPr>
            <w:rFonts w:ascii="Courier New" w:hAnsi="Courier New" w:cs="Courier New"/>
            <w:color w:val="000000" w:themeColor="text1"/>
            <w:rPrChange w:id="305" w:author="Kashyap Kammachi-Sreedhar (Nokia)" w:date="2025-01-30T13:03:00Z" w16du:dateUtc="2025-01-30T11:03:00Z">
              <w:rPr>
                <w:rFonts w:ascii="Courier New" w:hAnsi="Courier New" w:cs="Courier New"/>
              </w:rPr>
            </w:rPrChange>
          </w:rPr>
          <w:t xml:space="preserve">32) </w:t>
        </w:r>
        <w:proofErr w:type="spellStart"/>
        <w:r w:rsidRPr="00610395">
          <w:rPr>
            <w:rFonts w:ascii="Courier New" w:hAnsi="Courier New" w:cs="Courier New"/>
            <w:color w:val="000000" w:themeColor="text1"/>
            <w:rPrChange w:id="306" w:author="Kashyap Kammachi-Sreedhar (Nokia)" w:date="2025-01-30T13:03:00Z" w16du:dateUtc="2025-01-30T11:03:00Z">
              <w:rPr>
                <w:rFonts w:ascii="Courier New" w:hAnsi="Courier New" w:cs="Courier New"/>
              </w:rPr>
            </w:rPrChange>
          </w:rPr>
          <w:t>tile_width</w:t>
        </w:r>
        <w:proofErr w:type="spellEnd"/>
        <w:r w:rsidRPr="00610395">
          <w:rPr>
            <w:rFonts w:ascii="Courier New" w:hAnsi="Courier New" w:cs="Courier New"/>
            <w:color w:val="000000" w:themeColor="text1"/>
            <w:rPrChange w:id="307" w:author="Kashyap Kammachi-Sreedhar (Nokia)" w:date="2025-01-30T13:03:00Z" w16du:dateUtc="2025-01-30T11:03:00Z">
              <w:rPr>
                <w:rFonts w:ascii="Courier New" w:hAnsi="Courier New" w:cs="Courier New"/>
              </w:rPr>
            </w:rPrChange>
          </w:rPr>
          <w:t>;</w:t>
        </w:r>
      </w:ins>
    </w:p>
    <w:p w14:paraId="4AB033A4" w14:textId="77777777" w:rsidR="00550E3C" w:rsidRPr="00610395" w:rsidRDefault="00550E3C" w:rsidP="00BB6C5C">
      <w:pPr>
        <w:spacing w:before="0" w:after="0"/>
        <w:ind w:firstLine="360"/>
        <w:rPr>
          <w:ins w:id="308" w:author="Kashyap Kammachi-Sreedhar (Nokia)" w:date="2025-01-30T10:42:00Z" w16du:dateUtc="2025-01-30T08:42:00Z"/>
          <w:rFonts w:ascii="Courier New" w:hAnsi="Courier New" w:cs="Courier New"/>
          <w:color w:val="000000" w:themeColor="text1"/>
          <w:rPrChange w:id="309" w:author="Kashyap Kammachi-Sreedhar (Nokia)" w:date="2025-01-30T13:03:00Z" w16du:dateUtc="2025-01-30T11:03:00Z">
            <w:rPr>
              <w:ins w:id="310" w:author="Kashyap Kammachi-Sreedhar (Nokia)" w:date="2025-01-30T10:42:00Z" w16du:dateUtc="2025-01-30T08:42:00Z"/>
              <w:rFonts w:ascii="Courier New" w:hAnsi="Courier New" w:cs="Courier New"/>
            </w:rPr>
          </w:rPrChange>
        </w:rPr>
        <w:pPrChange w:id="311" w:author="Kashyap Kammachi-Sreedhar (Nokia)" w:date="2025-01-30T13:04:00Z" w16du:dateUtc="2025-01-30T11:04:00Z">
          <w:pPr>
            <w:spacing w:after="0"/>
            <w:ind w:left="360"/>
          </w:pPr>
        </w:pPrChange>
      </w:pPr>
      <w:ins w:id="312" w:author="Kashyap Kammachi-Sreedhar (Nokia)" w:date="2025-01-30T10:42:00Z" w16du:dateUtc="2025-01-30T08:42:00Z">
        <w:r w:rsidRPr="00610395">
          <w:rPr>
            <w:rFonts w:ascii="Courier New" w:hAnsi="Courier New" w:cs="Courier New"/>
            <w:color w:val="000000" w:themeColor="text1"/>
            <w:rPrChange w:id="313" w:author="Kashyap Kammachi-Sreedhar (Nokia)" w:date="2025-01-30T13:03:00Z" w16du:dateUtc="2025-01-30T11:03:00Z">
              <w:rPr>
                <w:rFonts w:ascii="Courier New" w:hAnsi="Courier New" w:cs="Courier New"/>
              </w:rPr>
            </w:rPrChange>
          </w:rPr>
          <w:t xml:space="preserve">unsigned </w:t>
        </w:r>
        <w:proofErr w:type="gramStart"/>
        <w:r w:rsidRPr="00610395">
          <w:rPr>
            <w:rFonts w:ascii="Courier New" w:hAnsi="Courier New" w:cs="Courier New"/>
            <w:color w:val="000000" w:themeColor="text1"/>
            <w:rPrChange w:id="314" w:author="Kashyap Kammachi-Sreedhar (Nokia)" w:date="2025-01-30T13:03:00Z" w16du:dateUtc="2025-01-30T11:03:00Z">
              <w:rPr>
                <w:rFonts w:ascii="Courier New" w:hAnsi="Courier New" w:cs="Courier New"/>
              </w:rPr>
            </w:rPrChange>
          </w:rPr>
          <w:t>int(</w:t>
        </w:r>
        <w:proofErr w:type="gramEnd"/>
        <w:r w:rsidRPr="00610395">
          <w:rPr>
            <w:rFonts w:ascii="Courier New" w:hAnsi="Courier New" w:cs="Courier New"/>
            <w:color w:val="000000" w:themeColor="text1"/>
            <w:rPrChange w:id="315" w:author="Kashyap Kammachi-Sreedhar (Nokia)" w:date="2025-01-30T13:03:00Z" w16du:dateUtc="2025-01-30T11:03:00Z">
              <w:rPr>
                <w:rFonts w:ascii="Courier New" w:hAnsi="Courier New" w:cs="Courier New"/>
              </w:rPr>
            </w:rPrChange>
          </w:rPr>
          <w:t xml:space="preserve">32) </w:t>
        </w:r>
        <w:proofErr w:type="spellStart"/>
        <w:r w:rsidRPr="00610395">
          <w:rPr>
            <w:rFonts w:ascii="Courier New" w:hAnsi="Courier New" w:cs="Courier New"/>
            <w:color w:val="000000" w:themeColor="text1"/>
            <w:rPrChange w:id="316" w:author="Kashyap Kammachi-Sreedhar (Nokia)" w:date="2025-01-30T13:03:00Z" w16du:dateUtc="2025-01-30T11:03:00Z">
              <w:rPr>
                <w:rFonts w:ascii="Courier New" w:hAnsi="Courier New" w:cs="Courier New"/>
              </w:rPr>
            </w:rPrChange>
          </w:rPr>
          <w:t>tile_height</w:t>
        </w:r>
        <w:proofErr w:type="spellEnd"/>
        <w:r w:rsidRPr="00610395">
          <w:rPr>
            <w:rFonts w:ascii="Courier New" w:hAnsi="Courier New" w:cs="Courier New"/>
            <w:color w:val="000000" w:themeColor="text1"/>
            <w:rPrChange w:id="317" w:author="Kashyap Kammachi-Sreedhar (Nokia)" w:date="2025-01-30T13:03:00Z" w16du:dateUtc="2025-01-30T11:03:00Z">
              <w:rPr>
                <w:rFonts w:ascii="Courier New" w:hAnsi="Courier New" w:cs="Courier New"/>
              </w:rPr>
            </w:rPrChange>
          </w:rPr>
          <w:t>;</w:t>
        </w:r>
      </w:ins>
    </w:p>
    <w:p w14:paraId="2DBAB530" w14:textId="3F74020D" w:rsidR="00550E3C" w:rsidRPr="00610395" w:rsidRDefault="00550E3C" w:rsidP="00BB6C5C">
      <w:pPr>
        <w:spacing w:before="0" w:after="0"/>
        <w:ind w:firstLine="360"/>
        <w:rPr>
          <w:ins w:id="318" w:author="Kashyap Kammachi-Sreedhar (Nokia)" w:date="2025-01-30T10:42:00Z" w16du:dateUtc="2025-01-30T08:42:00Z"/>
          <w:rFonts w:ascii="Courier New" w:hAnsi="Courier New" w:cs="Courier New"/>
          <w:color w:val="000000" w:themeColor="text1"/>
          <w:rPrChange w:id="319" w:author="Kashyap Kammachi-Sreedhar (Nokia)" w:date="2025-01-30T13:03:00Z" w16du:dateUtc="2025-01-30T11:03:00Z">
            <w:rPr>
              <w:ins w:id="320" w:author="Kashyap Kammachi-Sreedhar (Nokia)" w:date="2025-01-30T10:42:00Z" w16du:dateUtc="2025-01-30T08:42:00Z"/>
              <w:rFonts w:ascii="Courier New" w:hAnsi="Courier New" w:cs="Courier New"/>
            </w:rPr>
          </w:rPrChange>
        </w:rPr>
        <w:pPrChange w:id="321" w:author="Kashyap Kammachi-Sreedhar (Nokia)" w:date="2025-01-30T13:04:00Z" w16du:dateUtc="2025-01-30T11:04:00Z">
          <w:pPr>
            <w:spacing w:after="0"/>
          </w:pPr>
        </w:pPrChange>
      </w:pPr>
      <w:ins w:id="322" w:author="Kashyap Kammachi-Sreedhar (Nokia)" w:date="2025-01-30T10:42:00Z" w16du:dateUtc="2025-01-30T08:42:00Z">
        <w:r w:rsidRPr="00610395">
          <w:rPr>
            <w:rFonts w:ascii="Courier New" w:hAnsi="Courier New" w:cs="Courier New"/>
            <w:color w:val="000000" w:themeColor="text1"/>
            <w:rPrChange w:id="323" w:author="Kashyap Kammachi-Sreedhar (Nokia)" w:date="2025-01-30T13:03:00Z" w16du:dateUtc="2025-01-30T11:03:00Z">
              <w:rPr>
                <w:rFonts w:ascii="Courier New" w:hAnsi="Courier New" w:cs="Courier New"/>
              </w:rPr>
            </w:rPrChange>
          </w:rPr>
          <w:t xml:space="preserve">unsigned </w:t>
        </w:r>
        <w:proofErr w:type="gramStart"/>
        <w:r w:rsidRPr="00610395">
          <w:rPr>
            <w:rFonts w:ascii="Courier New" w:hAnsi="Courier New" w:cs="Courier New"/>
            <w:color w:val="000000" w:themeColor="text1"/>
            <w:rPrChange w:id="324" w:author="Kashyap Kammachi-Sreedhar (Nokia)" w:date="2025-01-30T13:03:00Z" w16du:dateUtc="2025-01-30T11:03:00Z">
              <w:rPr>
                <w:rFonts w:ascii="Courier New" w:hAnsi="Courier New" w:cs="Courier New"/>
              </w:rPr>
            </w:rPrChange>
          </w:rPr>
          <w:t>int(</w:t>
        </w:r>
        <w:proofErr w:type="gramEnd"/>
        <w:r w:rsidRPr="00610395">
          <w:rPr>
            <w:rFonts w:ascii="Courier New" w:hAnsi="Courier New" w:cs="Courier New"/>
            <w:color w:val="000000" w:themeColor="text1"/>
            <w:rPrChange w:id="325" w:author="Kashyap Kammachi-Sreedhar (Nokia)" w:date="2025-01-30T13:03:00Z" w16du:dateUtc="2025-01-30T11:03:00Z">
              <w:rPr>
                <w:rFonts w:ascii="Courier New" w:hAnsi="Courier New" w:cs="Courier New"/>
              </w:rPr>
            </w:rPrChange>
          </w:rPr>
          <w:t xml:space="preserve">8) </w:t>
        </w:r>
        <w:proofErr w:type="spellStart"/>
        <w:r w:rsidRPr="00610395">
          <w:rPr>
            <w:rFonts w:ascii="Courier New" w:hAnsi="Courier New" w:cs="Courier New"/>
            <w:color w:val="000000" w:themeColor="text1"/>
            <w:rPrChange w:id="326" w:author="Kashyap Kammachi-Sreedhar (Nokia)" w:date="2025-01-30T13:03:00Z" w16du:dateUtc="2025-01-30T11:03:00Z">
              <w:rPr>
                <w:rFonts w:ascii="Courier New" w:hAnsi="Courier New" w:cs="Courier New"/>
              </w:rPr>
            </w:rPrChange>
          </w:rPr>
          <w:t>number_of_extra_dimensions</w:t>
        </w:r>
        <w:proofErr w:type="spellEnd"/>
        <w:r w:rsidRPr="00610395">
          <w:rPr>
            <w:rFonts w:ascii="Courier New" w:hAnsi="Courier New" w:cs="Courier New"/>
            <w:color w:val="000000" w:themeColor="text1"/>
            <w:rPrChange w:id="327" w:author="Kashyap Kammachi-Sreedhar (Nokia)" w:date="2025-01-30T13:03:00Z" w16du:dateUtc="2025-01-30T11:03:00Z">
              <w:rPr>
                <w:rFonts w:ascii="Courier New" w:hAnsi="Courier New" w:cs="Courier New"/>
              </w:rPr>
            </w:rPrChange>
          </w:rPr>
          <w:t>;</w:t>
        </w:r>
      </w:ins>
    </w:p>
    <w:p w14:paraId="6EC5BDBD" w14:textId="7CEE43DE" w:rsidR="00550E3C" w:rsidRPr="00610395" w:rsidRDefault="00550E3C" w:rsidP="00BB6C5C">
      <w:pPr>
        <w:spacing w:before="0" w:after="0"/>
        <w:ind w:firstLine="360"/>
        <w:rPr>
          <w:ins w:id="328" w:author="Kashyap Kammachi-Sreedhar (Nokia)" w:date="2025-01-30T10:42:00Z" w16du:dateUtc="2025-01-30T08:42:00Z"/>
          <w:rFonts w:ascii="Courier New" w:hAnsi="Courier New" w:cs="Courier New"/>
          <w:color w:val="000000" w:themeColor="text1"/>
          <w:rPrChange w:id="329" w:author="Kashyap Kammachi-Sreedhar (Nokia)" w:date="2025-01-30T13:03:00Z" w16du:dateUtc="2025-01-30T11:03:00Z">
            <w:rPr>
              <w:ins w:id="330" w:author="Kashyap Kammachi-Sreedhar (Nokia)" w:date="2025-01-30T10:42:00Z" w16du:dateUtc="2025-01-30T08:42:00Z"/>
              <w:rFonts w:ascii="Courier New" w:hAnsi="Courier New" w:cs="Courier New"/>
            </w:rPr>
          </w:rPrChange>
        </w:rPr>
        <w:pPrChange w:id="331" w:author="Kashyap Kammachi-Sreedhar (Nokia)" w:date="2025-01-30T13:04:00Z" w16du:dateUtc="2025-01-30T11:04:00Z">
          <w:pPr>
            <w:spacing w:after="0"/>
          </w:pPr>
        </w:pPrChange>
      </w:pPr>
      <w:ins w:id="332" w:author="Kashyap Kammachi-Sreedhar (Nokia)" w:date="2025-01-30T10:42:00Z" w16du:dateUtc="2025-01-30T08:42:00Z">
        <w:r w:rsidRPr="00610395">
          <w:rPr>
            <w:rFonts w:ascii="Courier New" w:hAnsi="Courier New" w:cs="Courier New"/>
            <w:color w:val="000000" w:themeColor="text1"/>
            <w:rPrChange w:id="333" w:author="Kashyap Kammachi-Sreedhar (Nokia)" w:date="2025-01-30T13:03:00Z" w16du:dateUtc="2025-01-30T11:03:00Z">
              <w:rPr>
                <w:rFonts w:ascii="Courier New" w:hAnsi="Courier New" w:cs="Courier New"/>
              </w:rPr>
            </w:rPrChange>
          </w:rPr>
          <w:t xml:space="preserve">for (int </w:t>
        </w:r>
        <w:proofErr w:type="spellStart"/>
        <w:r w:rsidRPr="00610395">
          <w:rPr>
            <w:rFonts w:ascii="Courier New" w:hAnsi="Courier New" w:cs="Courier New"/>
            <w:color w:val="000000" w:themeColor="text1"/>
            <w:rPrChange w:id="334" w:author="Kashyap Kammachi-Sreedhar (Nokia)" w:date="2025-01-30T13:03:00Z" w16du:dateUtc="2025-01-30T11:03:00Z">
              <w:rPr>
                <w:rFonts w:ascii="Courier New" w:hAnsi="Courier New" w:cs="Courier New"/>
              </w:rPr>
            </w:rPrChange>
          </w:rPr>
          <w:t>i</w:t>
        </w:r>
        <w:proofErr w:type="spellEnd"/>
        <w:r w:rsidRPr="00610395">
          <w:rPr>
            <w:rFonts w:ascii="Courier New" w:hAnsi="Courier New" w:cs="Courier New"/>
            <w:color w:val="000000" w:themeColor="text1"/>
            <w:rPrChange w:id="335" w:author="Kashyap Kammachi-Sreedhar (Nokia)" w:date="2025-01-30T13:03:00Z" w16du:dateUtc="2025-01-30T11:03:00Z">
              <w:rPr>
                <w:rFonts w:ascii="Courier New" w:hAnsi="Courier New" w:cs="Courier New"/>
              </w:rPr>
            </w:rPrChange>
          </w:rPr>
          <w:t xml:space="preserve">=0; </w:t>
        </w:r>
        <w:proofErr w:type="spellStart"/>
        <w:r w:rsidRPr="00610395">
          <w:rPr>
            <w:rFonts w:ascii="Courier New" w:hAnsi="Courier New" w:cs="Courier New"/>
            <w:color w:val="000000" w:themeColor="text1"/>
            <w:rPrChange w:id="336" w:author="Kashyap Kammachi-Sreedhar (Nokia)" w:date="2025-01-30T13:03:00Z" w16du:dateUtc="2025-01-30T11:03:00Z">
              <w:rPr>
                <w:rFonts w:ascii="Courier New" w:hAnsi="Courier New" w:cs="Courier New"/>
              </w:rPr>
            </w:rPrChange>
          </w:rPr>
          <w:t>i</w:t>
        </w:r>
        <w:proofErr w:type="spellEnd"/>
        <w:r w:rsidRPr="00610395">
          <w:rPr>
            <w:rFonts w:ascii="Courier New" w:hAnsi="Courier New" w:cs="Courier New"/>
            <w:color w:val="000000" w:themeColor="text1"/>
            <w:rPrChange w:id="337" w:author="Kashyap Kammachi-Sreedhar (Nokia)" w:date="2025-01-30T13:03:00Z" w16du:dateUtc="2025-01-30T11:03:00Z">
              <w:rPr>
                <w:rFonts w:ascii="Courier New" w:hAnsi="Courier New" w:cs="Courier New"/>
              </w:rPr>
            </w:rPrChange>
          </w:rPr>
          <w:t>&lt;</w:t>
        </w:r>
        <w:proofErr w:type="spellStart"/>
        <w:r w:rsidRPr="00610395">
          <w:rPr>
            <w:rFonts w:ascii="Courier New" w:hAnsi="Courier New" w:cs="Courier New"/>
            <w:color w:val="000000" w:themeColor="text1"/>
            <w:rPrChange w:id="338" w:author="Kashyap Kammachi-Sreedhar (Nokia)" w:date="2025-01-30T13:03:00Z" w16du:dateUtc="2025-01-30T11:03:00Z">
              <w:rPr>
                <w:rFonts w:ascii="Courier New" w:hAnsi="Courier New" w:cs="Courier New"/>
              </w:rPr>
            </w:rPrChange>
          </w:rPr>
          <w:t>number_of_extra_dimensions</w:t>
        </w:r>
        <w:proofErr w:type="spellEnd"/>
        <w:r w:rsidRPr="00610395">
          <w:rPr>
            <w:rFonts w:ascii="Courier New" w:hAnsi="Courier New" w:cs="Courier New"/>
            <w:color w:val="000000" w:themeColor="text1"/>
            <w:rPrChange w:id="339" w:author="Kashyap Kammachi-Sreedhar (Nokia)" w:date="2025-01-30T13:03:00Z" w16du:dateUtc="2025-01-30T11:03:00Z">
              <w:rPr>
                <w:rFonts w:ascii="Courier New" w:hAnsi="Courier New" w:cs="Courier New"/>
              </w:rPr>
            </w:rPrChange>
          </w:rPr>
          <w:t xml:space="preserve">; </w:t>
        </w:r>
        <w:proofErr w:type="spellStart"/>
        <w:r w:rsidRPr="00610395">
          <w:rPr>
            <w:rFonts w:ascii="Courier New" w:hAnsi="Courier New" w:cs="Courier New"/>
            <w:color w:val="000000" w:themeColor="text1"/>
            <w:rPrChange w:id="340" w:author="Kashyap Kammachi-Sreedhar (Nokia)" w:date="2025-01-30T13:03:00Z" w16du:dateUtc="2025-01-30T11:03:00Z">
              <w:rPr>
                <w:rFonts w:ascii="Courier New" w:hAnsi="Courier New" w:cs="Courier New"/>
              </w:rPr>
            </w:rPrChange>
          </w:rPr>
          <w:t>i</w:t>
        </w:r>
        <w:proofErr w:type="spellEnd"/>
        <w:r w:rsidRPr="00610395">
          <w:rPr>
            <w:rFonts w:ascii="Courier New" w:hAnsi="Courier New" w:cs="Courier New"/>
            <w:color w:val="000000" w:themeColor="text1"/>
            <w:rPrChange w:id="341" w:author="Kashyap Kammachi-Sreedhar (Nokia)" w:date="2025-01-30T13:03:00Z" w16du:dateUtc="2025-01-30T11:03:00Z">
              <w:rPr>
                <w:rFonts w:ascii="Courier New" w:hAnsi="Courier New" w:cs="Courier New"/>
              </w:rPr>
            </w:rPrChange>
          </w:rPr>
          <w:t>++) {</w:t>
        </w:r>
      </w:ins>
    </w:p>
    <w:p w14:paraId="5FFB86A4" w14:textId="77777777" w:rsidR="00BB6C5C" w:rsidRDefault="00550E3C" w:rsidP="00BB6C5C">
      <w:pPr>
        <w:spacing w:before="0" w:after="0"/>
        <w:ind w:firstLine="720"/>
        <w:rPr>
          <w:ins w:id="342" w:author="Kashyap Kammachi-Sreedhar (Nokia)" w:date="2025-01-30T13:04:00Z" w16du:dateUtc="2025-01-30T11:04:00Z"/>
          <w:rFonts w:ascii="Courier New" w:hAnsi="Courier New" w:cs="Courier New"/>
          <w:color w:val="000000" w:themeColor="text1"/>
        </w:rPr>
      </w:pPr>
      <w:ins w:id="343" w:author="Kashyap Kammachi-Sreedhar (Nokia)" w:date="2025-01-30T10:42:00Z" w16du:dateUtc="2025-01-30T08:42:00Z">
        <w:r w:rsidRPr="00610395">
          <w:rPr>
            <w:rFonts w:ascii="Courier New" w:hAnsi="Courier New" w:cs="Courier New"/>
            <w:color w:val="000000" w:themeColor="text1"/>
            <w:rPrChange w:id="344" w:author="Kashyap Kammachi-Sreedhar (Nokia)" w:date="2025-01-30T13:03:00Z" w16du:dateUtc="2025-01-30T11:03:00Z">
              <w:rPr>
                <w:rFonts w:ascii="Courier New" w:hAnsi="Courier New" w:cs="Courier New"/>
              </w:rPr>
            </w:rPrChange>
          </w:rPr>
          <w:t xml:space="preserve">unsigned </w:t>
        </w:r>
        <w:proofErr w:type="gramStart"/>
        <w:r w:rsidRPr="00610395">
          <w:rPr>
            <w:rFonts w:ascii="Courier New" w:hAnsi="Courier New" w:cs="Courier New"/>
            <w:color w:val="000000" w:themeColor="text1"/>
            <w:rPrChange w:id="345" w:author="Kashyap Kammachi-Sreedhar (Nokia)" w:date="2025-01-30T13:03:00Z" w16du:dateUtc="2025-01-30T11:03:00Z">
              <w:rPr>
                <w:rFonts w:ascii="Courier New" w:hAnsi="Courier New" w:cs="Courier New"/>
              </w:rPr>
            </w:rPrChange>
          </w:rPr>
          <w:t>int(</w:t>
        </w:r>
        <w:proofErr w:type="gramEnd"/>
        <w:r w:rsidRPr="00610395">
          <w:rPr>
            <w:rFonts w:ascii="Courier New" w:hAnsi="Courier New" w:cs="Courier New"/>
            <w:color w:val="000000" w:themeColor="text1"/>
            <w:rPrChange w:id="346" w:author="Kashyap Kammachi-Sreedhar (Nokia)" w:date="2025-01-30T13:03:00Z" w16du:dateUtc="2025-01-30T11:03:00Z">
              <w:rPr>
                <w:rFonts w:ascii="Courier New" w:hAnsi="Courier New" w:cs="Courier New"/>
              </w:rPr>
            </w:rPrChange>
          </w:rPr>
          <w:t xml:space="preserve">32) </w:t>
        </w:r>
        <w:proofErr w:type="spellStart"/>
        <w:r w:rsidRPr="00610395">
          <w:rPr>
            <w:rFonts w:ascii="Courier New" w:hAnsi="Courier New" w:cs="Courier New"/>
            <w:color w:val="000000" w:themeColor="text1"/>
            <w:rPrChange w:id="347" w:author="Kashyap Kammachi-Sreedhar (Nokia)" w:date="2025-01-30T13:03:00Z" w16du:dateUtc="2025-01-30T11:03:00Z">
              <w:rPr>
                <w:rFonts w:ascii="Courier New" w:hAnsi="Courier New" w:cs="Courier New"/>
              </w:rPr>
            </w:rPrChange>
          </w:rPr>
          <w:t>dimension_size</w:t>
        </w:r>
        <w:proofErr w:type="spellEnd"/>
        <w:r w:rsidRPr="00610395">
          <w:rPr>
            <w:rFonts w:ascii="Courier New" w:hAnsi="Courier New" w:cs="Courier New"/>
            <w:color w:val="000000" w:themeColor="text1"/>
            <w:rPrChange w:id="348" w:author="Kashyap Kammachi-Sreedhar (Nokia)" w:date="2025-01-30T13:03:00Z" w16du:dateUtc="2025-01-30T11:03:00Z">
              <w:rPr>
                <w:rFonts w:ascii="Courier New" w:hAnsi="Courier New" w:cs="Courier New"/>
              </w:rPr>
            </w:rPrChange>
          </w:rPr>
          <w:t>[</w:t>
        </w:r>
        <w:proofErr w:type="spellStart"/>
        <w:r w:rsidRPr="00610395">
          <w:rPr>
            <w:rFonts w:ascii="Courier New" w:hAnsi="Courier New" w:cs="Courier New"/>
            <w:color w:val="000000" w:themeColor="text1"/>
            <w:rPrChange w:id="349" w:author="Kashyap Kammachi-Sreedhar (Nokia)" w:date="2025-01-30T13:03:00Z" w16du:dateUtc="2025-01-30T11:03:00Z">
              <w:rPr>
                <w:rFonts w:ascii="Courier New" w:hAnsi="Courier New" w:cs="Courier New"/>
              </w:rPr>
            </w:rPrChange>
          </w:rPr>
          <w:t>i</w:t>
        </w:r>
        <w:proofErr w:type="spellEnd"/>
        <w:r w:rsidRPr="00610395">
          <w:rPr>
            <w:rFonts w:ascii="Courier New" w:hAnsi="Courier New" w:cs="Courier New"/>
            <w:color w:val="000000" w:themeColor="text1"/>
            <w:rPrChange w:id="350" w:author="Kashyap Kammachi-Sreedhar (Nokia)" w:date="2025-01-30T13:03:00Z" w16du:dateUtc="2025-01-30T11:03:00Z">
              <w:rPr>
                <w:rFonts w:ascii="Courier New" w:hAnsi="Courier New" w:cs="Courier New"/>
              </w:rPr>
            </w:rPrChange>
          </w:rPr>
          <w:t>];</w:t>
        </w:r>
      </w:ins>
    </w:p>
    <w:p w14:paraId="3F0AA9D1" w14:textId="77777777" w:rsidR="00C92721" w:rsidRDefault="00550E3C" w:rsidP="00C92721">
      <w:pPr>
        <w:spacing w:before="0" w:after="0"/>
        <w:ind w:firstLine="720"/>
        <w:rPr>
          <w:ins w:id="351" w:author="Kashyap Kammachi-Sreedhar (Nokia)" w:date="2025-01-30T13:04:00Z" w16du:dateUtc="2025-01-30T11:04:00Z"/>
          <w:rFonts w:ascii="Courier New" w:hAnsi="Courier New" w:cs="Courier New"/>
          <w:color w:val="000000" w:themeColor="text1"/>
        </w:rPr>
      </w:pPr>
      <w:ins w:id="352" w:author="Kashyap Kammachi-Sreedhar (Nokia)" w:date="2025-01-30T10:42:00Z" w16du:dateUtc="2025-01-30T08:42:00Z">
        <w:r w:rsidRPr="00610395">
          <w:rPr>
            <w:rFonts w:ascii="Courier New" w:hAnsi="Courier New" w:cs="Courier New"/>
            <w:color w:val="000000" w:themeColor="text1"/>
            <w:rPrChange w:id="353" w:author="Kashyap Kammachi-Sreedhar (Nokia)" w:date="2025-01-30T13:03:00Z" w16du:dateUtc="2025-01-30T11:03:00Z">
              <w:rPr>
                <w:rFonts w:ascii="Courier New" w:hAnsi="Courier New" w:cs="Courier New"/>
              </w:rPr>
            </w:rPrChange>
          </w:rPr>
          <w:t>}</w:t>
        </w:r>
      </w:ins>
    </w:p>
    <w:p w14:paraId="737D7013" w14:textId="0A1EA928" w:rsidR="00550E3C" w:rsidRPr="00610395" w:rsidRDefault="00C92721" w:rsidP="00C92721">
      <w:pPr>
        <w:spacing w:before="0" w:after="0"/>
        <w:rPr>
          <w:ins w:id="354" w:author="Kashyap Kammachi-Sreedhar (Nokia)" w:date="2025-01-30T10:42:00Z" w16du:dateUtc="2025-01-30T08:42:00Z"/>
          <w:rFonts w:ascii="Courier New" w:hAnsi="Courier New" w:cs="Courier New"/>
          <w:color w:val="000000" w:themeColor="text1"/>
          <w:rPrChange w:id="355" w:author="Kashyap Kammachi-Sreedhar (Nokia)" w:date="2025-01-30T13:03:00Z" w16du:dateUtc="2025-01-30T11:03:00Z">
            <w:rPr>
              <w:ins w:id="356" w:author="Kashyap Kammachi-Sreedhar (Nokia)" w:date="2025-01-30T10:42:00Z" w16du:dateUtc="2025-01-30T08:42:00Z"/>
              <w:rFonts w:ascii="Courier New" w:hAnsi="Courier New" w:cs="Courier New"/>
            </w:rPr>
          </w:rPrChange>
        </w:rPr>
        <w:pPrChange w:id="357" w:author="Kashyap Kammachi-Sreedhar (Nokia)" w:date="2025-01-30T13:04:00Z" w16du:dateUtc="2025-01-30T11:04:00Z">
          <w:pPr>
            <w:spacing w:after="0"/>
          </w:pPr>
        </w:pPrChange>
      </w:pPr>
      <w:ins w:id="358" w:author="Kashyap Kammachi-Sreedhar (Nokia)" w:date="2025-01-30T13:04:00Z" w16du:dateUtc="2025-01-30T11:04:00Z">
        <w:r>
          <w:rPr>
            <w:rFonts w:ascii="Courier New" w:hAnsi="Courier New" w:cs="Courier New"/>
            <w:color w:val="000000" w:themeColor="text1"/>
          </w:rPr>
          <w:t xml:space="preserve">   </w:t>
        </w:r>
      </w:ins>
      <w:ins w:id="359" w:author="Kashyap Kammachi-Sreedhar (Nokia)" w:date="2025-01-30T10:42:00Z" w16du:dateUtc="2025-01-30T08:42:00Z">
        <w:r w:rsidR="00550E3C" w:rsidRPr="00610395">
          <w:rPr>
            <w:rFonts w:ascii="Courier New" w:hAnsi="Courier New" w:cs="Courier New"/>
            <w:color w:val="000000" w:themeColor="text1"/>
            <w:rPrChange w:id="360" w:author="Kashyap Kammachi-Sreedhar (Nokia)" w:date="2025-01-30T13:03:00Z" w16du:dateUtc="2025-01-30T11:03:00Z">
              <w:rPr>
                <w:rFonts w:ascii="Courier New" w:hAnsi="Courier New" w:cs="Courier New"/>
              </w:rPr>
            </w:rPrChange>
          </w:rPr>
          <w:t>if (</w:t>
        </w:r>
      </w:ins>
      <w:proofErr w:type="spellStart"/>
      <w:ins w:id="361" w:author="Kashyap Kammachi-Sreedhar (Nokia)" w:date="2025-01-30T13:02:00Z" w16du:dateUtc="2025-01-30T11:02:00Z">
        <w:r w:rsidR="0088461A" w:rsidRPr="00610395">
          <w:rPr>
            <w:rFonts w:ascii="Courier New" w:hAnsi="Courier New"/>
            <w:noProof/>
            <w:color w:val="000000" w:themeColor="text1"/>
            <w:rPrChange w:id="362" w:author="Kashyap Kammachi-Sreedhar (Nokia)" w:date="2025-01-30T13:03:00Z" w16du:dateUtc="2025-01-30T11:03:00Z">
              <w:rPr>
                <w:rFonts w:ascii="Courier New" w:hAnsi="Courier New"/>
                <w:noProof/>
                <w:color w:val="FF0000"/>
              </w:rPr>
            </w:rPrChange>
          </w:rPr>
          <w:t>DataEntryTiledItemBox</w:t>
        </w:r>
        <w:r w:rsidR="0088461A" w:rsidRPr="00610395">
          <w:rPr>
            <w:color w:val="000000" w:themeColor="text1"/>
            <w:rPrChange w:id="363" w:author="Kashyap Kammachi-Sreedhar (Nokia)" w:date="2025-01-30T13:03:00Z" w16du:dateUtc="2025-01-30T11:03:00Z">
              <w:rPr>
                <w:color w:val="FF0000"/>
              </w:rPr>
            </w:rPrChange>
          </w:rPr>
          <w:t>.</w:t>
        </w:r>
      </w:ins>
      <w:ins w:id="364" w:author="Kashyap Kammachi-Sreedhar (Nokia)" w:date="2025-01-30T10:42:00Z" w16du:dateUtc="2025-01-30T08:42:00Z">
        <w:r w:rsidR="00550E3C" w:rsidRPr="00610395">
          <w:rPr>
            <w:rFonts w:ascii="Courier New" w:hAnsi="Courier New" w:cs="Courier New"/>
            <w:color w:val="000000" w:themeColor="text1"/>
            <w:rPrChange w:id="365" w:author="Kashyap Kammachi-Sreedhar (Nokia)" w:date="2025-01-30T13:03:00Z" w16du:dateUtc="2025-01-30T11:03:00Z">
              <w:rPr>
                <w:rFonts w:ascii="Courier New" w:hAnsi="Courier New" w:cs="Courier New"/>
              </w:rPr>
            </w:rPrChange>
          </w:rPr>
          <w:t>external_tiles_urls</w:t>
        </w:r>
        <w:proofErr w:type="spellEnd"/>
        <w:r w:rsidR="00550E3C" w:rsidRPr="00610395">
          <w:rPr>
            <w:rFonts w:ascii="Courier New" w:hAnsi="Courier New" w:cs="Courier New"/>
            <w:color w:val="000000" w:themeColor="text1"/>
            <w:rPrChange w:id="366" w:author="Kashyap Kammachi-Sreedhar (Nokia)" w:date="2025-01-30T13:03:00Z" w16du:dateUtc="2025-01-30T11:03:00Z">
              <w:rPr>
                <w:rFonts w:ascii="Courier New" w:hAnsi="Courier New" w:cs="Courier New"/>
              </w:rPr>
            </w:rPrChange>
          </w:rPr>
          <w:t>==0) {</w:t>
        </w:r>
      </w:ins>
    </w:p>
    <w:p w14:paraId="2E4182E3" w14:textId="47C582ED" w:rsidR="00550E3C" w:rsidRPr="00610395" w:rsidRDefault="00550E3C" w:rsidP="00610395">
      <w:pPr>
        <w:spacing w:before="0" w:after="0"/>
        <w:rPr>
          <w:ins w:id="367" w:author="Kashyap Kammachi-Sreedhar (Nokia)" w:date="2025-01-30T10:42:00Z" w16du:dateUtc="2025-01-30T08:42:00Z"/>
          <w:rFonts w:ascii="Courier New" w:hAnsi="Courier New" w:cs="Courier New"/>
          <w:color w:val="000000" w:themeColor="text1"/>
          <w:rPrChange w:id="368" w:author="Kashyap Kammachi-Sreedhar (Nokia)" w:date="2025-01-30T13:03:00Z" w16du:dateUtc="2025-01-30T11:03:00Z">
            <w:rPr>
              <w:ins w:id="369" w:author="Kashyap Kammachi-Sreedhar (Nokia)" w:date="2025-01-30T10:42:00Z" w16du:dateUtc="2025-01-30T08:42:00Z"/>
              <w:rFonts w:ascii="Courier New" w:hAnsi="Courier New" w:cs="Courier New"/>
            </w:rPr>
          </w:rPrChange>
        </w:rPr>
        <w:pPrChange w:id="370" w:author="Kashyap Kammachi-Sreedhar (Nokia)" w:date="2025-01-30T13:03:00Z" w16du:dateUtc="2025-01-30T11:03:00Z">
          <w:pPr>
            <w:spacing w:after="0"/>
          </w:pPr>
        </w:pPrChange>
      </w:pPr>
      <w:ins w:id="371" w:author="Kashyap Kammachi-Sreedhar (Nokia)" w:date="2025-01-30T10:42:00Z" w16du:dateUtc="2025-01-30T08:42:00Z">
        <w:r w:rsidRPr="00610395">
          <w:rPr>
            <w:rFonts w:ascii="Courier New" w:hAnsi="Courier New" w:cs="Courier New"/>
            <w:color w:val="000000" w:themeColor="text1"/>
            <w:rPrChange w:id="372" w:author="Kashyap Kammachi-Sreedhar (Nokia)" w:date="2025-01-30T13:03:00Z" w16du:dateUtc="2025-01-30T11:03:00Z">
              <w:rPr>
                <w:rFonts w:ascii="Courier New" w:hAnsi="Courier New" w:cs="Courier New"/>
              </w:rPr>
            </w:rPrChange>
          </w:rPr>
          <w:t xml:space="preserve">    </w:t>
        </w:r>
      </w:ins>
      <w:bookmarkStart w:id="373" w:name="_Hlk1816930261"/>
      <w:ins w:id="374" w:author="Kashyap Kammachi-Sreedhar (Nokia)" w:date="2025-01-30T13:03:00Z" w16du:dateUtc="2025-01-30T11:03:00Z">
        <w:r w:rsidR="00AD600D" w:rsidRPr="00610395">
          <w:rPr>
            <w:rFonts w:ascii="Courier New" w:hAnsi="Courier New" w:cs="Courier New"/>
            <w:color w:val="000000" w:themeColor="text1"/>
            <w:rPrChange w:id="375" w:author="Kashyap Kammachi-Sreedhar (Nokia)" w:date="2025-01-30T13:03:00Z" w16du:dateUtc="2025-01-30T11:03:00Z">
              <w:rPr>
                <w:rFonts w:ascii="Courier New" w:hAnsi="Courier New" w:cs="Courier New"/>
              </w:rPr>
            </w:rPrChange>
          </w:rPr>
          <w:t xml:space="preserve"> </w:t>
        </w:r>
      </w:ins>
      <w:ins w:id="376" w:author="Kashyap Kammachi-Sreedhar (Nokia)" w:date="2025-01-30T10:42:00Z" w16du:dateUtc="2025-01-30T08:42:00Z">
        <w:r w:rsidRPr="00610395">
          <w:rPr>
            <w:rFonts w:ascii="Courier New" w:hAnsi="Courier New" w:cs="Courier New"/>
            <w:color w:val="000000" w:themeColor="text1"/>
            <w:rPrChange w:id="377" w:author="Kashyap Kammachi-Sreedhar (Nokia)" w:date="2025-01-30T13:03:00Z" w16du:dateUtc="2025-01-30T11:03:00Z">
              <w:rPr>
                <w:rFonts w:ascii="Courier New" w:hAnsi="Courier New" w:cs="Courier New"/>
              </w:rPr>
            </w:rPrChange>
          </w:rPr>
          <w:t xml:space="preserve">unsigned </w:t>
        </w:r>
        <w:proofErr w:type="gramStart"/>
        <w:r w:rsidRPr="00610395">
          <w:rPr>
            <w:rFonts w:ascii="Courier New" w:hAnsi="Courier New" w:cs="Courier New"/>
            <w:color w:val="000000" w:themeColor="text1"/>
            <w:rPrChange w:id="378" w:author="Kashyap Kammachi-Sreedhar (Nokia)" w:date="2025-01-30T13:03:00Z" w16du:dateUtc="2025-01-30T11:03:00Z">
              <w:rPr>
                <w:rFonts w:ascii="Courier New" w:hAnsi="Courier New" w:cs="Courier New"/>
              </w:rPr>
            </w:rPrChange>
          </w:rPr>
          <w:t>in</w:t>
        </w:r>
      </w:ins>
      <w:ins w:id="379" w:author="Kashyap Kammachi-Sreedhar (Nokia)" w:date="2025-01-30T13:04:00Z" w16du:dateUtc="2025-01-30T11:04:00Z">
        <w:r w:rsidR="00194958">
          <w:rPr>
            <w:rFonts w:ascii="Courier New" w:hAnsi="Courier New" w:cs="Courier New"/>
            <w:color w:val="000000" w:themeColor="text1"/>
          </w:rPr>
          <w:t>t</w:t>
        </w:r>
      </w:ins>
      <w:ins w:id="380" w:author="Kashyap Kammachi-Sreedhar (Nokia)" w:date="2025-01-30T10:42:00Z" w16du:dateUtc="2025-01-30T08:42:00Z">
        <w:r w:rsidRPr="00610395">
          <w:rPr>
            <w:rFonts w:ascii="Courier New" w:hAnsi="Courier New" w:cs="Courier New"/>
            <w:color w:val="000000" w:themeColor="text1"/>
            <w:rPrChange w:id="381" w:author="Kashyap Kammachi-Sreedhar (Nokia)" w:date="2025-01-30T13:03:00Z" w16du:dateUtc="2025-01-30T11:03:00Z">
              <w:rPr>
                <w:rFonts w:ascii="Courier New" w:hAnsi="Courier New" w:cs="Courier New"/>
              </w:rPr>
            </w:rPrChange>
          </w:rPr>
          <w:t>(</w:t>
        </w:r>
        <w:proofErr w:type="gramEnd"/>
        <w:r w:rsidRPr="00610395">
          <w:rPr>
            <w:rFonts w:ascii="Courier New" w:hAnsi="Courier New" w:cs="Courier New"/>
            <w:color w:val="000000" w:themeColor="text1"/>
            <w:rPrChange w:id="382" w:author="Kashyap Kammachi-Sreedhar (Nokia)" w:date="2025-01-30T13:03:00Z" w16du:dateUtc="2025-01-30T11:03:00Z">
              <w:rPr>
                <w:rFonts w:ascii="Courier New" w:hAnsi="Courier New" w:cs="Courier New"/>
              </w:rPr>
            </w:rPrChange>
          </w:rPr>
          <w:t xml:space="preserve">32) </w:t>
        </w:r>
        <w:bookmarkEnd w:id="373"/>
        <w:proofErr w:type="spellStart"/>
        <w:r w:rsidRPr="00610395">
          <w:rPr>
            <w:rFonts w:ascii="Courier New" w:hAnsi="Courier New" w:cs="Courier New"/>
            <w:color w:val="000000" w:themeColor="text1"/>
            <w:rPrChange w:id="383" w:author="Kashyap Kammachi-Sreedhar (Nokia)" w:date="2025-01-30T13:03:00Z" w16du:dateUtc="2025-01-30T11:03:00Z">
              <w:rPr>
                <w:rFonts w:ascii="Courier New" w:hAnsi="Courier New" w:cs="Courier New"/>
              </w:rPr>
            </w:rPrChange>
          </w:rPr>
          <w:t>tile_item_type</w:t>
        </w:r>
        <w:proofErr w:type="spellEnd"/>
        <w:r w:rsidRPr="00610395">
          <w:rPr>
            <w:rFonts w:ascii="Courier New" w:hAnsi="Courier New" w:cs="Courier New"/>
            <w:color w:val="000000" w:themeColor="text1"/>
            <w:rPrChange w:id="384" w:author="Kashyap Kammachi-Sreedhar (Nokia)" w:date="2025-01-30T13:03:00Z" w16du:dateUtc="2025-01-30T11:03:00Z">
              <w:rPr>
                <w:rFonts w:ascii="Courier New" w:hAnsi="Courier New" w:cs="Courier New"/>
              </w:rPr>
            </w:rPrChange>
          </w:rPr>
          <w:t>;</w:t>
        </w:r>
      </w:ins>
    </w:p>
    <w:p w14:paraId="44B3B7B5" w14:textId="41351A61" w:rsidR="00AD600D" w:rsidRPr="00610395" w:rsidRDefault="00AD600D" w:rsidP="00610395">
      <w:pPr>
        <w:spacing w:before="0"/>
        <w:rPr>
          <w:ins w:id="385" w:author="Kashyap Kammachi-Sreedhar (Nokia)" w:date="2025-01-30T13:03:00Z" w16du:dateUtc="2025-01-30T11:03:00Z"/>
          <w:rFonts w:ascii="Courier New" w:hAnsi="Courier New" w:cs="Courier New"/>
          <w:strike/>
          <w:color w:val="000000" w:themeColor="text1"/>
          <w:rPrChange w:id="386" w:author="Kashyap Kammachi-Sreedhar (Nokia)" w:date="2025-01-30T13:03:00Z" w16du:dateUtc="2025-01-30T11:03:00Z">
            <w:rPr>
              <w:ins w:id="387" w:author="Kashyap Kammachi-Sreedhar (Nokia)" w:date="2025-01-30T13:03:00Z" w16du:dateUtc="2025-01-30T11:03:00Z"/>
              <w:rFonts w:ascii="Courier New" w:hAnsi="Courier New" w:cs="Courier New"/>
              <w:strike/>
              <w:color w:val="FF0000"/>
            </w:rPr>
          </w:rPrChange>
        </w:rPr>
        <w:pPrChange w:id="388" w:author="Kashyap Kammachi-Sreedhar (Nokia)" w:date="2025-01-30T13:03:00Z" w16du:dateUtc="2025-01-30T11:03:00Z">
          <w:pPr/>
        </w:pPrChange>
      </w:pPr>
      <w:ins w:id="389" w:author="Kashyap Kammachi-Sreedhar (Nokia)" w:date="2025-01-30T13:03:00Z" w16du:dateUtc="2025-01-30T11:03:00Z">
        <w:r w:rsidRPr="00610395">
          <w:rPr>
            <w:rFonts w:ascii="Courier New" w:hAnsi="Courier New" w:cs="Courier New"/>
            <w:color w:val="000000" w:themeColor="text1"/>
            <w:rPrChange w:id="390" w:author="Kashyap Kammachi-Sreedhar (Nokia)" w:date="2025-01-30T13:03:00Z" w16du:dateUtc="2025-01-30T11:03:00Z">
              <w:rPr>
                <w:rFonts w:ascii="Courier New" w:hAnsi="Courier New" w:cs="Courier New"/>
                <w:color w:val="FF0000"/>
              </w:rPr>
            </w:rPrChange>
          </w:rPr>
          <w:t xml:space="preserve">     </w:t>
        </w:r>
        <w:proofErr w:type="spellStart"/>
        <w:r w:rsidRPr="00610395">
          <w:rPr>
            <w:rFonts w:ascii="Courier New" w:hAnsi="Courier New" w:cs="Courier New"/>
            <w:color w:val="000000" w:themeColor="text1"/>
            <w:rPrChange w:id="391" w:author="Kashyap Kammachi-Sreedhar (Nokia)" w:date="2025-01-30T13:03:00Z" w16du:dateUtc="2025-01-30T11:03:00Z">
              <w:rPr>
                <w:rFonts w:ascii="Courier New" w:hAnsi="Courier New" w:cs="Courier New"/>
                <w:color w:val="FF0000"/>
              </w:rPr>
            </w:rPrChange>
          </w:rPr>
          <w:t>TileItemPropertyAssociationBox</w:t>
        </w:r>
        <w:proofErr w:type="spellEnd"/>
        <w:r w:rsidRPr="00610395">
          <w:rPr>
            <w:rFonts w:ascii="Courier New" w:hAnsi="Courier New" w:cs="Courier New"/>
            <w:color w:val="000000" w:themeColor="text1"/>
            <w:rPrChange w:id="392" w:author="Kashyap Kammachi-Sreedhar (Nokia)" w:date="2025-01-30T13:03:00Z" w16du:dateUtc="2025-01-30T11:03:00Z">
              <w:rPr>
                <w:rFonts w:ascii="Courier New" w:hAnsi="Courier New" w:cs="Courier New"/>
                <w:color w:val="FF0000"/>
              </w:rPr>
            </w:rPrChange>
          </w:rPr>
          <w:t xml:space="preserve"> </w:t>
        </w:r>
        <w:proofErr w:type="spellStart"/>
        <w:r w:rsidRPr="00610395">
          <w:rPr>
            <w:rFonts w:ascii="Courier New" w:hAnsi="Courier New" w:cs="Courier New"/>
            <w:color w:val="000000" w:themeColor="text1"/>
            <w:rPrChange w:id="393" w:author="Kashyap Kammachi-Sreedhar (Nokia)" w:date="2025-01-30T13:03:00Z" w16du:dateUtc="2025-01-30T11:03:00Z">
              <w:rPr>
                <w:rFonts w:ascii="Courier New" w:hAnsi="Courier New" w:cs="Courier New"/>
                <w:color w:val="FF0000"/>
              </w:rPr>
            </w:rPrChange>
          </w:rPr>
          <w:t>tile_</w:t>
        </w:r>
        <w:proofErr w:type="gramStart"/>
        <w:r w:rsidRPr="00610395">
          <w:rPr>
            <w:rFonts w:ascii="Courier New" w:hAnsi="Courier New" w:cs="Courier New"/>
            <w:color w:val="000000" w:themeColor="text1"/>
            <w:rPrChange w:id="394" w:author="Kashyap Kammachi-Sreedhar (Nokia)" w:date="2025-01-30T13:03:00Z" w16du:dateUtc="2025-01-30T11:03:00Z">
              <w:rPr>
                <w:rFonts w:ascii="Courier New" w:hAnsi="Courier New" w:cs="Courier New"/>
                <w:color w:val="FF0000"/>
              </w:rPr>
            </w:rPrChange>
          </w:rPr>
          <w:t>association</w:t>
        </w:r>
        <w:proofErr w:type="spellEnd"/>
        <w:r w:rsidRPr="00610395">
          <w:rPr>
            <w:rFonts w:ascii="Courier New" w:hAnsi="Courier New" w:cs="Courier New"/>
            <w:color w:val="000000" w:themeColor="text1"/>
            <w:rPrChange w:id="395" w:author="Kashyap Kammachi-Sreedhar (Nokia)" w:date="2025-01-30T13:03:00Z" w16du:dateUtc="2025-01-30T11:03:00Z">
              <w:rPr>
                <w:rFonts w:ascii="Courier New" w:hAnsi="Courier New" w:cs="Courier New"/>
                <w:color w:val="FF0000"/>
              </w:rPr>
            </w:rPrChange>
          </w:rPr>
          <w:t>[</w:t>
        </w:r>
        <w:proofErr w:type="gramEnd"/>
        <w:r w:rsidRPr="00610395">
          <w:rPr>
            <w:rFonts w:ascii="Courier New" w:hAnsi="Courier New" w:cs="Courier New"/>
            <w:color w:val="000000" w:themeColor="text1"/>
            <w:rPrChange w:id="396" w:author="Kashyap Kammachi-Sreedhar (Nokia)" w:date="2025-01-30T13:03:00Z" w16du:dateUtc="2025-01-30T11:03:00Z">
              <w:rPr>
                <w:rFonts w:ascii="Courier New" w:hAnsi="Courier New" w:cs="Courier New"/>
                <w:color w:val="FF0000"/>
              </w:rPr>
            </w:rPrChange>
          </w:rPr>
          <w:t>];</w:t>
        </w:r>
      </w:ins>
    </w:p>
    <w:p w14:paraId="62EA05C4" w14:textId="1083A1C2" w:rsidR="00550E3C" w:rsidRPr="00610395" w:rsidRDefault="00550E3C" w:rsidP="00610395">
      <w:pPr>
        <w:spacing w:before="0" w:after="0"/>
        <w:rPr>
          <w:ins w:id="397" w:author="Kashyap Kammachi-Sreedhar (Nokia)" w:date="2025-01-30T10:42:00Z" w16du:dateUtc="2025-01-30T08:42:00Z"/>
          <w:rFonts w:ascii="Courier New" w:hAnsi="Courier New" w:cs="Courier New"/>
          <w:color w:val="000000" w:themeColor="text1"/>
          <w:rPrChange w:id="398" w:author="Kashyap Kammachi-Sreedhar (Nokia)" w:date="2025-01-30T13:03:00Z" w16du:dateUtc="2025-01-30T11:03:00Z">
            <w:rPr>
              <w:ins w:id="399" w:author="Kashyap Kammachi-Sreedhar (Nokia)" w:date="2025-01-30T10:42:00Z" w16du:dateUtc="2025-01-30T08:42:00Z"/>
              <w:rFonts w:ascii="Courier New" w:hAnsi="Courier New" w:cs="Courier New"/>
            </w:rPr>
          </w:rPrChange>
        </w:rPr>
        <w:pPrChange w:id="400" w:author="Kashyap Kammachi-Sreedhar (Nokia)" w:date="2025-01-30T13:03:00Z" w16du:dateUtc="2025-01-30T11:03:00Z">
          <w:pPr>
            <w:spacing w:after="0"/>
          </w:pPr>
        </w:pPrChange>
      </w:pPr>
      <w:ins w:id="401" w:author="Kashyap Kammachi-Sreedhar (Nokia)" w:date="2025-01-30T10:42:00Z" w16du:dateUtc="2025-01-30T08:42:00Z">
        <w:r w:rsidRPr="00610395">
          <w:rPr>
            <w:rFonts w:ascii="Courier New" w:hAnsi="Courier New" w:cs="Courier New"/>
            <w:color w:val="000000" w:themeColor="text1"/>
            <w:rPrChange w:id="402" w:author="Kashyap Kammachi-Sreedhar (Nokia)" w:date="2025-01-30T13:03:00Z" w16du:dateUtc="2025-01-30T11:03:00Z">
              <w:rPr>
                <w:rFonts w:ascii="Courier New" w:hAnsi="Courier New" w:cs="Courier New"/>
              </w:rPr>
            </w:rPrChange>
          </w:rPr>
          <w:t xml:space="preserve">  </w:t>
        </w:r>
      </w:ins>
      <w:ins w:id="403" w:author="Kashyap Kammachi-Sreedhar (Nokia)" w:date="2025-01-30T13:04:00Z" w16du:dateUtc="2025-01-30T11:04:00Z">
        <w:r w:rsidR="00C92721">
          <w:rPr>
            <w:rFonts w:ascii="Courier New" w:hAnsi="Courier New" w:cs="Courier New"/>
            <w:color w:val="000000" w:themeColor="text1"/>
          </w:rPr>
          <w:t xml:space="preserve"> </w:t>
        </w:r>
      </w:ins>
      <w:ins w:id="404" w:author="Kashyap Kammachi-Sreedhar (Nokia)" w:date="2025-01-30T10:42:00Z" w16du:dateUtc="2025-01-30T08:42:00Z">
        <w:r w:rsidRPr="00610395">
          <w:rPr>
            <w:rFonts w:ascii="Courier New" w:hAnsi="Courier New" w:cs="Courier New"/>
            <w:color w:val="000000" w:themeColor="text1"/>
            <w:rPrChange w:id="405" w:author="Kashyap Kammachi-Sreedhar (Nokia)" w:date="2025-01-30T13:03:00Z" w16du:dateUtc="2025-01-30T11:03:00Z">
              <w:rPr>
                <w:rFonts w:ascii="Courier New" w:hAnsi="Courier New" w:cs="Courier New"/>
              </w:rPr>
            </w:rPrChange>
          </w:rPr>
          <w:t>}</w:t>
        </w:r>
      </w:ins>
    </w:p>
    <w:p w14:paraId="690AB100" w14:textId="1A903EE1" w:rsidR="00550E3C" w:rsidRPr="0071005B" w:rsidRDefault="00550E3C" w:rsidP="0071005B">
      <w:pPr>
        <w:spacing w:before="0" w:after="0"/>
        <w:rPr>
          <w:ins w:id="406" w:author="Kashyap Kammachi-Sreedhar (Nokia)" w:date="2025-01-30T10:42:00Z" w16du:dateUtc="2025-01-30T08:42:00Z"/>
          <w:rFonts w:ascii="Courier New" w:hAnsi="Courier New" w:cs="Courier New"/>
          <w:color w:val="000000" w:themeColor="text1"/>
          <w:rPrChange w:id="407" w:author="Kashyap Kammachi-Sreedhar (Nokia)" w:date="2025-01-30T13:08:00Z" w16du:dateUtc="2025-01-30T11:08:00Z">
            <w:rPr>
              <w:ins w:id="408" w:author="Kashyap Kammachi-Sreedhar (Nokia)" w:date="2025-01-30T10:42:00Z" w16du:dateUtc="2025-01-30T08:42:00Z"/>
              <w:rFonts w:ascii="Cambria" w:hAnsi="Cambria" w:cs="Courier New"/>
            </w:rPr>
          </w:rPrChange>
        </w:rPr>
        <w:pPrChange w:id="409" w:author="Kashyap Kammachi-Sreedhar (Nokia)" w:date="2025-01-30T13:08:00Z" w16du:dateUtc="2025-01-30T11:08:00Z">
          <w:pPr>
            <w:spacing w:after="0"/>
          </w:pPr>
        </w:pPrChange>
      </w:pPr>
      <w:ins w:id="410" w:author="Kashyap Kammachi-Sreedhar (Nokia)" w:date="2025-01-30T10:42:00Z" w16du:dateUtc="2025-01-30T08:42:00Z">
        <w:r w:rsidRPr="00610395">
          <w:rPr>
            <w:rFonts w:ascii="Courier New" w:hAnsi="Courier New" w:cs="Courier New"/>
            <w:color w:val="000000" w:themeColor="text1"/>
            <w:rPrChange w:id="411" w:author="Kashyap Kammachi-Sreedhar (Nokia)" w:date="2025-01-30T13:03:00Z" w16du:dateUtc="2025-01-30T11:03:00Z">
              <w:rPr>
                <w:rFonts w:ascii="Courier New" w:hAnsi="Courier New" w:cs="Courier New"/>
              </w:rPr>
            </w:rPrChange>
          </w:rPr>
          <w:t>}</w:t>
        </w:r>
      </w:ins>
    </w:p>
    <w:p w14:paraId="5A35452F" w14:textId="77777777" w:rsidR="00550E3C" w:rsidRDefault="00550E3C" w:rsidP="00550E3C">
      <w:pPr>
        <w:rPr>
          <w:ins w:id="412" w:author="Kashyap Kammachi-Sreedhar (Nokia)" w:date="2025-01-30T10:42:00Z" w16du:dateUtc="2025-01-30T08:42:00Z"/>
          <w:rFonts w:ascii="Cambria" w:hAnsi="Cambria"/>
          <w:b/>
          <w:bCs/>
        </w:rPr>
      </w:pPr>
      <w:ins w:id="413" w:author="Kashyap Kammachi-Sreedhar (Nokia)" w:date="2025-01-30T10:42:00Z" w16du:dateUtc="2025-01-30T08:42:00Z">
        <w:r>
          <w:rPr>
            <w:rFonts w:ascii="Cambria" w:hAnsi="Cambria"/>
            <w:b/>
            <w:bCs/>
          </w:rPr>
          <w:t>6.12.3.3 Semantics</w:t>
        </w:r>
      </w:ins>
    </w:p>
    <w:p w14:paraId="48AC0366" w14:textId="77777777" w:rsidR="00550E3C" w:rsidRDefault="00550E3C" w:rsidP="00550E3C">
      <w:pPr>
        <w:ind w:left="360" w:hanging="360"/>
        <w:rPr>
          <w:ins w:id="414" w:author="Kashyap Kammachi-Sreedhar (Nokia)" w:date="2025-01-30T10:42:00Z" w16du:dateUtc="2025-01-30T08:42:00Z"/>
          <w:rFonts w:ascii="Cambria" w:hAnsi="Cambria"/>
        </w:rPr>
      </w:pPr>
      <w:proofErr w:type="spellStart"/>
      <w:ins w:id="415" w:author="Kashyap Kammachi-Sreedhar (Nokia)" w:date="2025-01-30T10:42:00Z" w16du:dateUtc="2025-01-30T08:42:00Z">
        <w:r>
          <w:rPr>
            <w:rFonts w:ascii="Courier New" w:hAnsi="Courier New" w:cs="Courier New"/>
          </w:rPr>
          <w:t>tile_width</w:t>
        </w:r>
        <w:proofErr w:type="spellEnd"/>
        <w:r>
          <w:rPr>
            <w:rFonts w:ascii="Cambria" w:hAnsi="Cambria"/>
          </w:rPr>
          <w:t>, </w:t>
        </w:r>
        <w:proofErr w:type="spellStart"/>
        <w:r>
          <w:rPr>
            <w:rFonts w:ascii="Courier New" w:hAnsi="Courier New" w:cs="Courier New"/>
          </w:rPr>
          <w:t>tile_height</w:t>
        </w:r>
        <w:proofErr w:type="spellEnd"/>
        <w:r>
          <w:rPr>
            <w:rFonts w:ascii="Cambria" w:hAnsi="Cambria"/>
          </w:rPr>
          <w:t xml:space="preserve"> shall be set to the size of a single tile width and height. All tiles have the same size. Tiles at the right or bottom border of the overall image may include padding when the tile width and or height are not integer multiples of the overall </w:t>
        </w:r>
        <w:proofErr w:type="spellStart"/>
        <w:r>
          <w:rPr>
            <w:rFonts w:ascii="Courier New" w:hAnsi="Courier New" w:cs="Courier New"/>
          </w:rPr>
          <w:t>tili</w:t>
        </w:r>
        <w:proofErr w:type="spellEnd"/>
        <w:r>
          <w:rPr>
            <w:rFonts w:ascii="Cambria" w:hAnsi="Cambria"/>
          </w:rPr>
          <w:t xml:space="preserve"> item width or height. In this case, the </w:t>
        </w:r>
        <w:proofErr w:type="spellStart"/>
        <w:r>
          <w:rPr>
            <w:rStyle w:val="Courier"/>
          </w:rPr>
          <w:t>ImageSpatialExtentsProperty</w:t>
        </w:r>
        <w:proofErr w:type="spellEnd"/>
        <w:r>
          <w:rPr>
            <w:rFonts w:ascii="Cambria" w:hAnsi="Cambria"/>
          </w:rPr>
          <w:t xml:space="preserve"> is set to the boundary of the true image width and height to achieve a crop of the padded area.</w:t>
        </w:r>
      </w:ins>
    </w:p>
    <w:p w14:paraId="7000A727" w14:textId="7D6E44F1" w:rsidR="00550E3C" w:rsidRDefault="00550E3C" w:rsidP="00550E3C">
      <w:pPr>
        <w:ind w:left="360" w:hanging="360"/>
        <w:rPr>
          <w:ins w:id="416" w:author="Kashyap Kammachi-Sreedhar (Nokia)" w:date="2025-01-30T10:42:00Z" w16du:dateUtc="2025-01-30T08:42:00Z"/>
          <w:rFonts w:ascii="Cambria" w:hAnsi="Cambria"/>
        </w:rPr>
      </w:pPr>
      <w:proofErr w:type="spellStart"/>
      <w:ins w:id="417" w:author="Kashyap Kammachi-Sreedhar (Nokia)" w:date="2025-01-30T10:42:00Z" w16du:dateUtc="2025-01-30T08:42:00Z">
        <w:r>
          <w:rPr>
            <w:rFonts w:ascii="Courier New" w:hAnsi="Courier New" w:cs="Courier New"/>
          </w:rPr>
          <w:t>tile_item_type</w:t>
        </w:r>
        <w:proofErr w:type="spellEnd"/>
        <w:r>
          <w:rPr>
            <w:rFonts w:ascii="Cambria" w:hAnsi="Cambria"/>
          </w:rPr>
          <w:t xml:space="preserve"> specifies the image item type used for all the individual tile images. In a </w:t>
        </w:r>
        <w:proofErr w:type="spellStart"/>
        <w:r>
          <w:rPr>
            <w:rFonts w:ascii="Cambria" w:hAnsi="Cambria"/>
          </w:rPr>
          <w:t>tili</w:t>
        </w:r>
        <w:proofErr w:type="spellEnd"/>
        <w:r>
          <w:rPr>
            <w:rFonts w:ascii="Cambria" w:hAnsi="Cambria"/>
          </w:rPr>
          <w:t xml:space="preserve"> item, each tile is coded separately so it can be extracted and decoded independently. </w:t>
        </w:r>
        <w:proofErr w:type="spellStart"/>
        <w:r>
          <w:rPr>
            <w:rFonts w:ascii="Courier New" w:hAnsi="Courier New" w:cs="Courier New"/>
          </w:rPr>
          <w:t>tile_item_type</w:t>
        </w:r>
        <w:proofErr w:type="spellEnd"/>
        <w:r>
          <w:rPr>
            <w:rFonts w:ascii="Cambria" w:hAnsi="Cambria"/>
          </w:rPr>
          <w:t> shall be set to a valid four-character code for a coded image item (e.g., </w:t>
        </w:r>
        <w:r>
          <w:rPr>
            <w:rFonts w:ascii="Courier New" w:hAnsi="Courier New" w:cs="Courier New"/>
          </w:rPr>
          <w:t>‘hvc1’</w:t>
        </w:r>
        <w:r>
          <w:rPr>
            <w:rFonts w:ascii="Cambria" w:hAnsi="Cambria"/>
          </w:rPr>
          <w:t xml:space="preserve"> for h265 compression, </w:t>
        </w:r>
        <w:r>
          <w:rPr>
            <w:rFonts w:ascii="Courier New" w:hAnsi="Courier New" w:cs="Courier New"/>
          </w:rPr>
          <w:t>‘j2k1’</w:t>
        </w:r>
        <w:r>
          <w:rPr>
            <w:rFonts w:ascii="Cambria" w:hAnsi="Cambria"/>
          </w:rPr>
          <w:t xml:space="preserve"> for JPEG2000, or </w:t>
        </w:r>
        <w:r>
          <w:rPr>
            <w:rFonts w:ascii="Courier New" w:hAnsi="Courier New" w:cs="Courier New"/>
          </w:rPr>
          <w:t>‘unci’</w:t>
        </w:r>
        <w:r>
          <w:rPr>
            <w:rFonts w:ascii="Cambria" w:hAnsi="Cambria"/>
          </w:rPr>
          <w:t xml:space="preserve"> for uncompressed). </w:t>
        </w:r>
      </w:ins>
      <w:ins w:id="418" w:author="Kashyap Kammachi-Sreedhar (Nokia)" w:date="2025-01-30T13:05:00Z" w16du:dateUtc="2025-01-30T11:05:00Z">
        <w:r w:rsidR="002F1D56" w:rsidRPr="002F1D56">
          <w:rPr>
            <w:rFonts w:ascii="Cambria" w:hAnsi="Cambria"/>
            <w:color w:val="000000" w:themeColor="text1"/>
            <w:rPrChange w:id="419" w:author="Kashyap Kammachi-Sreedhar (Nokia)" w:date="2025-01-30T13:05:00Z" w16du:dateUtc="2025-01-30T11:05:00Z">
              <w:rPr>
                <w:rFonts w:ascii="Cambria" w:hAnsi="Cambria"/>
                <w:color w:val="FF0000"/>
              </w:rPr>
            </w:rPrChange>
          </w:rPr>
          <w:t xml:space="preserve">When required by the image item type, all necessary image properties shall be associated using the </w:t>
        </w:r>
        <w:proofErr w:type="spellStart"/>
        <w:r w:rsidR="002F1D56" w:rsidRPr="002F1D56">
          <w:rPr>
            <w:rFonts w:ascii="Courier New" w:hAnsi="Courier New" w:cs="Courier New"/>
            <w:color w:val="000000" w:themeColor="text1"/>
            <w:rPrChange w:id="420" w:author="Kashyap Kammachi-Sreedhar (Nokia)" w:date="2025-01-30T13:05:00Z" w16du:dateUtc="2025-01-30T11:05:00Z">
              <w:rPr>
                <w:rFonts w:ascii="Courier New" w:hAnsi="Courier New" w:cs="Courier New"/>
                <w:color w:val="FF0000"/>
              </w:rPr>
            </w:rPrChange>
          </w:rPr>
          <w:t>TileItemPropertyAssociationBox</w:t>
        </w:r>
        <w:proofErr w:type="spellEnd"/>
        <w:r w:rsidR="002F1D56" w:rsidRPr="002F1D56">
          <w:rPr>
            <w:rFonts w:ascii="Courier New" w:hAnsi="Courier New" w:cs="Courier New"/>
            <w:color w:val="000000" w:themeColor="text1"/>
            <w:rPrChange w:id="421" w:author="Kashyap Kammachi-Sreedhar (Nokia)" w:date="2025-01-30T13:05:00Z" w16du:dateUtc="2025-01-30T11:05:00Z">
              <w:rPr>
                <w:rFonts w:ascii="Courier New" w:hAnsi="Courier New" w:cs="Courier New"/>
                <w:color w:val="FF0000"/>
              </w:rPr>
            </w:rPrChange>
          </w:rPr>
          <w:t xml:space="preserve">. </w:t>
        </w:r>
        <w:r w:rsidR="002F1D56" w:rsidRPr="002F1D56">
          <w:rPr>
            <w:rFonts w:ascii="Cambria" w:hAnsi="Cambria"/>
            <w:color w:val="000000" w:themeColor="text1"/>
            <w:rPrChange w:id="422" w:author="Kashyap Kammachi-Sreedhar (Nokia)" w:date="2025-01-30T13:05:00Z" w16du:dateUtc="2025-01-30T11:05:00Z">
              <w:rPr>
                <w:rFonts w:ascii="Cambria" w:hAnsi="Cambria"/>
                <w:color w:val="FF0000"/>
              </w:rPr>
            </w:rPrChange>
          </w:rPr>
          <w:t xml:space="preserve">Certain codecs (jpg, etc.) may not require any configuration properties in such a case the </w:t>
        </w:r>
        <w:proofErr w:type="spellStart"/>
        <w:r w:rsidR="002F1D56" w:rsidRPr="002F1D56">
          <w:rPr>
            <w:rFonts w:ascii="Courier New" w:hAnsi="Courier New" w:cs="Courier New"/>
            <w:color w:val="000000" w:themeColor="text1"/>
            <w:rPrChange w:id="423" w:author="Kashyap Kammachi-Sreedhar (Nokia)" w:date="2025-01-30T13:05:00Z" w16du:dateUtc="2025-01-30T11:05:00Z">
              <w:rPr>
                <w:rFonts w:ascii="Courier New" w:hAnsi="Courier New" w:cs="Courier New"/>
                <w:color w:val="FF0000"/>
              </w:rPr>
            </w:rPrChange>
          </w:rPr>
          <w:t>association_count</w:t>
        </w:r>
        <w:proofErr w:type="spellEnd"/>
        <w:r w:rsidR="002F1D56" w:rsidRPr="002F1D56">
          <w:rPr>
            <w:rFonts w:ascii="Cambria" w:hAnsi="Cambria"/>
            <w:color w:val="000000" w:themeColor="text1"/>
            <w:rPrChange w:id="424" w:author="Kashyap Kammachi-Sreedhar (Nokia)" w:date="2025-01-30T13:05:00Z" w16du:dateUtc="2025-01-30T11:05:00Z">
              <w:rPr>
                <w:rFonts w:ascii="Cambria" w:hAnsi="Cambria"/>
                <w:color w:val="FF0000"/>
              </w:rPr>
            </w:rPrChange>
          </w:rPr>
          <w:t xml:space="preserve"> in the </w:t>
        </w:r>
        <w:proofErr w:type="spellStart"/>
        <w:r w:rsidR="002F1D56" w:rsidRPr="002F1D56">
          <w:rPr>
            <w:rFonts w:ascii="Courier New" w:hAnsi="Courier New" w:cs="Courier New"/>
            <w:color w:val="000000" w:themeColor="text1"/>
            <w:rPrChange w:id="425" w:author="Kashyap Kammachi-Sreedhar (Nokia)" w:date="2025-01-30T13:05:00Z" w16du:dateUtc="2025-01-30T11:05:00Z">
              <w:rPr>
                <w:rFonts w:ascii="Courier New" w:hAnsi="Courier New" w:cs="Courier New"/>
                <w:color w:val="FF0000"/>
              </w:rPr>
            </w:rPrChange>
          </w:rPr>
          <w:t>TileItemPropertyAssociationBox</w:t>
        </w:r>
        <w:proofErr w:type="spellEnd"/>
        <w:r w:rsidR="002F1D56" w:rsidRPr="002F1D56">
          <w:rPr>
            <w:rFonts w:ascii="Courier New" w:hAnsi="Courier New" w:cs="Courier New"/>
            <w:color w:val="000000" w:themeColor="text1"/>
            <w:rPrChange w:id="426" w:author="Kashyap Kammachi-Sreedhar (Nokia)" w:date="2025-01-30T13:05:00Z" w16du:dateUtc="2025-01-30T11:05:00Z">
              <w:rPr>
                <w:rFonts w:ascii="Courier New" w:hAnsi="Courier New" w:cs="Courier New"/>
                <w:color w:val="FF0000"/>
              </w:rPr>
            </w:rPrChange>
          </w:rPr>
          <w:t xml:space="preserve"> </w:t>
        </w:r>
        <w:r w:rsidR="002F1D56" w:rsidRPr="002F1D56">
          <w:rPr>
            <w:rFonts w:ascii="Cambria" w:hAnsi="Cambria"/>
            <w:color w:val="000000" w:themeColor="text1"/>
            <w:rPrChange w:id="427" w:author="Kashyap Kammachi-Sreedhar (Nokia)" w:date="2025-01-30T13:05:00Z" w16du:dateUtc="2025-01-30T11:05:00Z">
              <w:rPr>
                <w:rFonts w:ascii="Cambria" w:hAnsi="Cambria"/>
                <w:color w:val="FF0000"/>
              </w:rPr>
            </w:rPrChange>
          </w:rPr>
          <w:t>is set to 0.</w:t>
        </w:r>
      </w:ins>
    </w:p>
    <w:p w14:paraId="641981CB" w14:textId="77777777" w:rsidR="00550E3C" w:rsidRDefault="00550E3C" w:rsidP="00550E3C">
      <w:pPr>
        <w:ind w:left="360" w:hanging="360"/>
        <w:rPr>
          <w:ins w:id="428" w:author="Kashyap Kammachi-Sreedhar (Nokia)" w:date="2025-01-30T10:42:00Z" w16du:dateUtc="2025-01-30T08:42:00Z"/>
          <w:rFonts w:ascii="Cambria" w:hAnsi="Cambria"/>
        </w:rPr>
      </w:pPr>
      <w:proofErr w:type="spellStart"/>
      <w:ins w:id="429" w:author="Kashyap Kammachi-Sreedhar (Nokia)" w:date="2025-01-30T10:42:00Z" w16du:dateUtc="2025-01-30T08:42:00Z">
        <w:r>
          <w:rPr>
            <w:rFonts w:ascii="Courier New" w:hAnsi="Courier New"/>
          </w:rPr>
          <w:lastRenderedPageBreak/>
          <w:t>number_of_extra_dimensions</w:t>
        </w:r>
        <w:proofErr w:type="spellEnd"/>
        <w:r>
          <w:rPr>
            <w:rFonts w:ascii="Cambria" w:hAnsi="Cambria"/>
          </w:rPr>
          <w:t xml:space="preserve"> specifies the number of extra dimensions if the image resembles a </w:t>
        </w:r>
        <w:r>
          <w:rPr>
            <w:rFonts w:ascii="Courier New" w:hAnsi="Courier New"/>
          </w:rPr>
          <w:t>(number_of_extra_dimensions+2)</w:t>
        </w:r>
        <w:r>
          <w:rPr>
            <w:rFonts w:ascii="Cambria" w:hAnsi="Cambria"/>
          </w:rPr>
          <w:t xml:space="preserve">-dimensional hyperrectangle. For a 2D image, </w:t>
        </w:r>
        <w:proofErr w:type="spellStart"/>
        <w:r>
          <w:rPr>
            <w:rFonts w:ascii="Courier New" w:hAnsi="Courier New"/>
          </w:rPr>
          <w:t>number_of_extra_dimensions</w:t>
        </w:r>
        <w:proofErr w:type="spellEnd"/>
        <w:r>
          <w:rPr>
            <w:rFonts w:ascii="Cambria" w:hAnsi="Cambria"/>
          </w:rPr>
          <w:t xml:space="preserve"> shall be 0.</w:t>
        </w:r>
      </w:ins>
    </w:p>
    <w:p w14:paraId="419547E6" w14:textId="77777777" w:rsidR="00550E3C" w:rsidRDefault="00550E3C" w:rsidP="00550E3C">
      <w:pPr>
        <w:ind w:left="360" w:hanging="360"/>
        <w:rPr>
          <w:ins w:id="430" w:author="Kashyap Kammachi-Sreedhar (Nokia)" w:date="2025-01-30T10:42:00Z" w16du:dateUtc="2025-01-30T08:42:00Z"/>
          <w:rFonts w:ascii="Cambria" w:hAnsi="Cambria"/>
        </w:rPr>
      </w:pPr>
      <w:proofErr w:type="spellStart"/>
      <w:ins w:id="431" w:author="Kashyap Kammachi-Sreedhar (Nokia)" w:date="2025-01-30T10:42:00Z" w16du:dateUtc="2025-01-30T08:42:00Z">
        <w:r>
          <w:rPr>
            <w:rFonts w:ascii="Courier New" w:hAnsi="Courier New"/>
          </w:rPr>
          <w:t>dimension_size</w:t>
        </w:r>
        <w:proofErr w:type="spellEnd"/>
        <w:r>
          <w:rPr>
            <w:rFonts w:ascii="Courier New" w:hAnsi="Courier New"/>
          </w:rPr>
          <w:t>[</w:t>
        </w:r>
        <w:proofErr w:type="spellStart"/>
        <w:r>
          <w:rPr>
            <w:rFonts w:ascii="Courier New" w:hAnsi="Courier New"/>
          </w:rPr>
          <w:t>i</w:t>
        </w:r>
        <w:proofErr w:type="spellEnd"/>
        <w:r>
          <w:rPr>
            <w:rFonts w:ascii="Courier New" w:hAnsi="Courier New"/>
          </w:rPr>
          <w:t>]</w:t>
        </w:r>
        <w:r>
          <w:rPr>
            <w:rFonts w:ascii="Cambria" w:hAnsi="Cambria"/>
          </w:rPr>
          <w:t xml:space="preserve"> specifies the size of dimension i+2 of the n-dimensional hyperrectangle. Note that the size of the first two dimensions are the </w:t>
        </w:r>
        <w:proofErr w:type="spellStart"/>
        <w:r>
          <w:rPr>
            <w:rFonts w:ascii="Courier New" w:hAnsi="Courier New"/>
          </w:rPr>
          <w:t>image_width</w:t>
        </w:r>
        <w:proofErr w:type="spellEnd"/>
        <w:r>
          <w:rPr>
            <w:rFonts w:ascii="Cambria" w:hAnsi="Cambria"/>
          </w:rPr>
          <w:t xml:space="preserve"> and </w:t>
        </w:r>
        <w:proofErr w:type="spellStart"/>
        <w:r>
          <w:rPr>
            <w:rFonts w:ascii="Courier New" w:hAnsi="Courier New"/>
          </w:rPr>
          <w:t>image_height</w:t>
        </w:r>
        <w:proofErr w:type="spellEnd"/>
        <w:r>
          <w:rPr>
            <w:rFonts w:ascii="Cambria" w:hAnsi="Cambria"/>
          </w:rPr>
          <w:t xml:space="preserve"> specified in the </w:t>
        </w:r>
        <w:proofErr w:type="spellStart"/>
        <w:r>
          <w:rPr>
            <w:rStyle w:val="Courier"/>
          </w:rPr>
          <w:t>ImageSpatialExtentsProperty</w:t>
        </w:r>
        <w:proofErr w:type="spellEnd"/>
        <w:r>
          <w:rPr>
            <w:rFonts w:ascii="Cambria" w:hAnsi="Cambria"/>
          </w:rPr>
          <w:t xml:space="preserve"> of the </w:t>
        </w:r>
        <w:proofErr w:type="spellStart"/>
        <w:r>
          <w:rPr>
            <w:rFonts w:ascii="Courier New" w:hAnsi="Courier New"/>
          </w:rPr>
          <w:t>tili</w:t>
        </w:r>
        <w:proofErr w:type="spellEnd"/>
        <w:r>
          <w:rPr>
            <w:rFonts w:ascii="Cambria" w:hAnsi="Cambria"/>
          </w:rPr>
          <w:t xml:space="preserve"> item. </w:t>
        </w:r>
      </w:ins>
    </w:p>
    <w:p w14:paraId="214EACA2" w14:textId="77777777" w:rsidR="009F7E14" w:rsidRPr="00D5540D" w:rsidRDefault="009F7E14" w:rsidP="009F7E14">
      <w:pPr>
        <w:ind w:left="360" w:hanging="360"/>
        <w:rPr>
          <w:ins w:id="432" w:author="Kashyap Kammachi-Sreedhar (Nokia)" w:date="2025-01-30T13:06:00Z" w16du:dateUtc="2025-01-30T11:06:00Z"/>
          <w:rFonts w:ascii="Cambria" w:hAnsi="Cambria"/>
          <w:strike/>
          <w:color w:val="000000" w:themeColor="text1"/>
          <w:rPrChange w:id="433" w:author="Kashyap Kammachi-Sreedhar (Nokia)" w:date="2025-01-30T13:06:00Z" w16du:dateUtc="2025-01-30T11:06:00Z">
            <w:rPr>
              <w:ins w:id="434" w:author="Kashyap Kammachi-Sreedhar (Nokia)" w:date="2025-01-30T13:06:00Z" w16du:dateUtc="2025-01-30T11:06:00Z"/>
              <w:rFonts w:ascii="Cambria" w:hAnsi="Cambria"/>
              <w:strike/>
              <w:color w:val="FF0000"/>
            </w:rPr>
          </w:rPrChange>
        </w:rPr>
      </w:pPr>
      <w:proofErr w:type="spellStart"/>
      <w:ins w:id="435" w:author="Kashyap Kammachi-Sreedhar (Nokia)" w:date="2025-01-30T13:06:00Z" w16du:dateUtc="2025-01-30T11:06:00Z">
        <w:r w:rsidRPr="00D5540D">
          <w:rPr>
            <w:rFonts w:ascii="Courier New" w:hAnsi="Courier New" w:cs="Courier New"/>
            <w:color w:val="000000" w:themeColor="text1"/>
            <w:rPrChange w:id="436" w:author="Kashyap Kammachi-Sreedhar (Nokia)" w:date="2025-01-30T13:06:00Z" w16du:dateUtc="2025-01-30T11:06:00Z">
              <w:rPr>
                <w:rFonts w:ascii="Courier New" w:hAnsi="Courier New" w:cs="Courier New"/>
                <w:color w:val="FF0000"/>
              </w:rPr>
            </w:rPrChange>
          </w:rPr>
          <w:t>association_count</w:t>
        </w:r>
        <w:proofErr w:type="spellEnd"/>
        <w:r w:rsidRPr="00D5540D">
          <w:rPr>
            <w:rFonts w:ascii="Courier New" w:hAnsi="Courier New" w:cs="Courier New"/>
            <w:color w:val="000000" w:themeColor="text1"/>
            <w:rPrChange w:id="437" w:author="Kashyap Kammachi-Sreedhar (Nokia)" w:date="2025-01-30T13:06:00Z" w16du:dateUtc="2025-01-30T11:06:00Z">
              <w:rPr>
                <w:rFonts w:ascii="Courier New" w:hAnsi="Courier New" w:cs="Courier New"/>
                <w:color w:val="FF0000"/>
              </w:rPr>
            </w:rPrChange>
          </w:rPr>
          <w:t xml:space="preserve"> </w:t>
        </w:r>
        <w:r w:rsidRPr="00D5540D">
          <w:rPr>
            <w:color w:val="000000" w:themeColor="text1"/>
            <w:rPrChange w:id="438" w:author="Kashyap Kammachi-Sreedhar (Nokia)" w:date="2025-01-30T13:06:00Z" w16du:dateUtc="2025-01-30T11:06:00Z">
              <w:rPr>
                <w:color w:val="FF0000"/>
              </w:rPr>
            </w:rPrChange>
          </w:rPr>
          <w:t>indicates the number of item properties associated with the tiles of the tile image item.</w:t>
        </w:r>
      </w:ins>
    </w:p>
    <w:p w14:paraId="624180D1" w14:textId="77777777" w:rsidR="009F7E14" w:rsidRPr="00D5540D" w:rsidRDefault="009F7E14" w:rsidP="009F7E14">
      <w:pPr>
        <w:pStyle w:val="fields"/>
        <w:ind w:left="360"/>
        <w:rPr>
          <w:ins w:id="439" w:author="Kashyap Kammachi-Sreedhar (Nokia)" w:date="2025-01-30T13:06:00Z" w16du:dateUtc="2025-01-30T11:06:00Z"/>
          <w:color w:val="000000" w:themeColor="text1"/>
          <w:rPrChange w:id="440" w:author="Kashyap Kammachi-Sreedhar (Nokia)" w:date="2025-01-30T13:06:00Z" w16du:dateUtc="2025-01-30T11:06:00Z">
            <w:rPr>
              <w:ins w:id="441" w:author="Kashyap Kammachi-Sreedhar (Nokia)" w:date="2025-01-30T13:06:00Z" w16du:dateUtc="2025-01-30T11:06:00Z"/>
              <w:color w:val="FF0000"/>
            </w:rPr>
          </w:rPrChange>
        </w:rPr>
      </w:pPr>
      <w:ins w:id="442" w:author="Kashyap Kammachi-Sreedhar (Nokia)" w:date="2025-01-30T13:06:00Z" w16du:dateUtc="2025-01-30T11:06:00Z">
        <w:r w:rsidRPr="00D5540D">
          <w:rPr>
            <w:rStyle w:val="codeChar0"/>
            <w:color w:val="000000" w:themeColor="text1"/>
            <w:rPrChange w:id="443" w:author="Kashyap Kammachi-Sreedhar (Nokia)" w:date="2025-01-30T13:06:00Z" w16du:dateUtc="2025-01-30T11:06:00Z">
              <w:rPr>
                <w:rStyle w:val="codeChar0"/>
                <w:color w:val="FF0000"/>
              </w:rPr>
            </w:rPrChange>
          </w:rPr>
          <w:t xml:space="preserve">essential </w:t>
        </w:r>
        <w:r w:rsidRPr="00D5540D">
          <w:rPr>
            <w:color w:val="000000" w:themeColor="text1"/>
            <w:rPrChange w:id="444" w:author="Kashyap Kammachi-Sreedhar (Nokia)" w:date="2025-01-30T13:06:00Z" w16du:dateUtc="2025-01-30T11:06:00Z">
              <w:rPr>
                <w:color w:val="FF0000"/>
              </w:rPr>
            </w:rPrChange>
          </w:rPr>
          <w:t>when set to 1 indicates that the associated property is essential to the tiles of the tiled image item, otherwise it is non-essential</w:t>
        </w:r>
      </w:ins>
    </w:p>
    <w:p w14:paraId="05F7B416" w14:textId="77777777" w:rsidR="009F7E14" w:rsidRPr="00D5540D" w:rsidRDefault="009F7E14" w:rsidP="009F7E14">
      <w:pPr>
        <w:pStyle w:val="fields"/>
        <w:ind w:left="360"/>
        <w:rPr>
          <w:ins w:id="445" w:author="Kashyap Kammachi-Sreedhar (Nokia)" w:date="2025-01-30T13:06:00Z" w16du:dateUtc="2025-01-30T11:06:00Z"/>
          <w:color w:val="000000" w:themeColor="text1"/>
          <w:rPrChange w:id="446" w:author="Kashyap Kammachi-Sreedhar (Nokia)" w:date="2025-01-30T13:06:00Z" w16du:dateUtc="2025-01-30T11:06:00Z">
            <w:rPr>
              <w:ins w:id="447" w:author="Kashyap Kammachi-Sreedhar (Nokia)" w:date="2025-01-30T13:06:00Z" w16du:dateUtc="2025-01-30T11:06:00Z"/>
              <w:color w:val="FF0000"/>
            </w:rPr>
          </w:rPrChange>
        </w:rPr>
      </w:pPr>
      <w:proofErr w:type="spellStart"/>
      <w:ins w:id="448" w:author="Kashyap Kammachi-Sreedhar (Nokia)" w:date="2025-01-30T13:06:00Z" w16du:dateUtc="2025-01-30T11:06:00Z">
        <w:r w:rsidRPr="00D5540D">
          <w:rPr>
            <w:rStyle w:val="codeChar0"/>
            <w:color w:val="000000" w:themeColor="text1"/>
            <w:rPrChange w:id="449" w:author="Kashyap Kammachi-Sreedhar (Nokia)" w:date="2025-01-30T13:06:00Z" w16du:dateUtc="2025-01-30T11:06:00Z">
              <w:rPr>
                <w:rStyle w:val="codeChar0"/>
                <w:color w:val="FF0000"/>
              </w:rPr>
            </w:rPrChange>
          </w:rPr>
          <w:t>property_index</w:t>
        </w:r>
        <w:proofErr w:type="spellEnd"/>
        <w:r w:rsidRPr="00D5540D">
          <w:rPr>
            <w:color w:val="000000" w:themeColor="text1"/>
            <w:rPrChange w:id="450" w:author="Kashyap Kammachi-Sreedhar (Nokia)" w:date="2025-01-30T13:06:00Z" w16du:dateUtc="2025-01-30T11:06:00Z">
              <w:rPr>
                <w:color w:val="FF0000"/>
              </w:rPr>
            </w:rPrChange>
          </w:rPr>
          <w:t xml:space="preserve"> is either 0 indicating that no property is associated (the essential indicator shall also be 0</w:t>
        </w:r>
        <w:proofErr w:type="gramStart"/>
        <w:r w:rsidRPr="00D5540D">
          <w:rPr>
            <w:color w:val="000000" w:themeColor="text1"/>
            <w:rPrChange w:id="451" w:author="Kashyap Kammachi-Sreedhar (Nokia)" w:date="2025-01-30T13:06:00Z" w16du:dateUtc="2025-01-30T11:06:00Z">
              <w:rPr>
                <w:color w:val="FF0000"/>
              </w:rPr>
            </w:rPrChange>
          </w:rPr>
          <w:t>), or</w:t>
        </w:r>
        <w:proofErr w:type="gramEnd"/>
        <w:r w:rsidRPr="00D5540D">
          <w:rPr>
            <w:color w:val="000000" w:themeColor="text1"/>
            <w:rPrChange w:id="452" w:author="Kashyap Kammachi-Sreedhar (Nokia)" w:date="2025-01-30T13:06:00Z" w16du:dateUtc="2025-01-30T11:06:00Z">
              <w:rPr>
                <w:color w:val="FF0000"/>
              </w:rPr>
            </w:rPrChange>
          </w:rPr>
          <w:t xml:space="preserve"> is the 1-based index (counting all boxes, including </w:t>
        </w:r>
        <w:proofErr w:type="spellStart"/>
        <w:r w:rsidRPr="00D5540D">
          <w:rPr>
            <w:rStyle w:val="codeChar0"/>
            <w:color w:val="000000" w:themeColor="text1"/>
            <w:rPrChange w:id="453" w:author="Kashyap Kammachi-Sreedhar (Nokia)" w:date="2025-01-30T13:06:00Z" w16du:dateUtc="2025-01-30T11:06:00Z">
              <w:rPr>
                <w:rStyle w:val="codeChar0"/>
                <w:color w:val="FF0000"/>
              </w:rPr>
            </w:rPrChange>
          </w:rPr>
          <w:t>FreeSpace</w:t>
        </w:r>
        <w:proofErr w:type="spellEnd"/>
        <w:r w:rsidRPr="00D5540D">
          <w:rPr>
            <w:color w:val="000000" w:themeColor="text1"/>
            <w:rPrChange w:id="454" w:author="Kashyap Kammachi-Sreedhar (Nokia)" w:date="2025-01-30T13:06:00Z" w16du:dateUtc="2025-01-30T11:06:00Z">
              <w:rPr>
                <w:color w:val="FF0000"/>
              </w:rPr>
            </w:rPrChange>
          </w:rPr>
          <w:t xml:space="preserve"> boxes) of the associated property box in the </w:t>
        </w:r>
        <w:proofErr w:type="spellStart"/>
        <w:r w:rsidRPr="00D5540D">
          <w:rPr>
            <w:rStyle w:val="codeChar0"/>
            <w:color w:val="000000" w:themeColor="text1"/>
            <w:rPrChange w:id="455" w:author="Kashyap Kammachi-Sreedhar (Nokia)" w:date="2025-01-30T13:06:00Z" w16du:dateUtc="2025-01-30T11:06:00Z">
              <w:rPr>
                <w:rStyle w:val="codeChar0"/>
                <w:color w:val="FF0000"/>
              </w:rPr>
            </w:rPrChange>
          </w:rPr>
          <w:t>ItemPropertyContainerBox</w:t>
        </w:r>
        <w:proofErr w:type="spellEnd"/>
        <w:r w:rsidRPr="00D5540D">
          <w:rPr>
            <w:color w:val="000000" w:themeColor="text1"/>
            <w:rPrChange w:id="456" w:author="Kashyap Kammachi-Sreedhar (Nokia)" w:date="2025-01-30T13:06:00Z" w16du:dateUtc="2025-01-30T11:06:00Z">
              <w:rPr>
                <w:color w:val="FF0000"/>
              </w:rPr>
            </w:rPrChange>
          </w:rPr>
          <w:t xml:space="preserve"> contained in the </w:t>
        </w:r>
        <w:proofErr w:type="spellStart"/>
        <w:r w:rsidRPr="00D5540D">
          <w:rPr>
            <w:rStyle w:val="codeChar0"/>
            <w:color w:val="000000" w:themeColor="text1"/>
            <w:rPrChange w:id="457" w:author="Kashyap Kammachi-Sreedhar (Nokia)" w:date="2025-01-30T13:06:00Z" w16du:dateUtc="2025-01-30T11:06:00Z">
              <w:rPr>
                <w:rStyle w:val="codeChar0"/>
                <w:color w:val="FF0000"/>
              </w:rPr>
            </w:rPrChange>
          </w:rPr>
          <w:t>ItemPropertiesBox</w:t>
        </w:r>
        <w:proofErr w:type="spellEnd"/>
        <w:r w:rsidRPr="00D5540D">
          <w:rPr>
            <w:color w:val="000000" w:themeColor="text1"/>
            <w:rPrChange w:id="458" w:author="Kashyap Kammachi-Sreedhar (Nokia)" w:date="2025-01-30T13:06:00Z" w16du:dateUtc="2025-01-30T11:06:00Z">
              <w:rPr>
                <w:color w:val="FF0000"/>
              </w:rPr>
            </w:rPrChange>
          </w:rPr>
          <w:t xml:space="preserve">. </w:t>
        </w:r>
        <w:proofErr w:type="spellStart"/>
        <w:r w:rsidRPr="00D5540D">
          <w:rPr>
            <w:rStyle w:val="codeChar0"/>
            <w:rFonts w:eastAsia="MS Mincho"/>
            <w:color w:val="000000" w:themeColor="text1"/>
            <w:rPrChange w:id="459" w:author="Kashyap Kammachi-Sreedhar (Nokia)" w:date="2025-01-30T13:06:00Z" w16du:dateUtc="2025-01-30T11:06:00Z">
              <w:rPr>
                <w:rStyle w:val="codeChar0"/>
                <w:rFonts w:eastAsia="MS Mincho"/>
                <w:color w:val="FF0000"/>
              </w:rPr>
            </w:rPrChange>
          </w:rPr>
          <w:t>property_index</w:t>
        </w:r>
        <w:proofErr w:type="spellEnd"/>
        <w:r w:rsidRPr="00D5540D">
          <w:rPr>
            <w:color w:val="000000" w:themeColor="text1"/>
            <w:rPrChange w:id="460" w:author="Kashyap Kammachi-Sreedhar (Nokia)" w:date="2025-01-30T13:06:00Z" w16du:dateUtc="2025-01-30T11:06:00Z">
              <w:rPr>
                <w:color w:val="FF0000"/>
              </w:rPr>
            </w:rPrChange>
          </w:rPr>
          <w:t xml:space="preserve"> shall not be greater than the number of boxes contained in the </w:t>
        </w:r>
        <w:proofErr w:type="spellStart"/>
        <w:r w:rsidRPr="00D5540D">
          <w:rPr>
            <w:rStyle w:val="codeChar0"/>
            <w:rFonts w:eastAsia="MS Mincho"/>
            <w:color w:val="000000" w:themeColor="text1"/>
            <w:rPrChange w:id="461" w:author="Kashyap Kammachi-Sreedhar (Nokia)" w:date="2025-01-30T13:06:00Z" w16du:dateUtc="2025-01-30T11:06:00Z">
              <w:rPr>
                <w:rStyle w:val="codeChar0"/>
                <w:rFonts w:eastAsia="MS Mincho"/>
                <w:color w:val="FF0000"/>
              </w:rPr>
            </w:rPrChange>
          </w:rPr>
          <w:t>ItemPropertyContainerBox</w:t>
        </w:r>
        <w:proofErr w:type="spellEnd"/>
        <w:r w:rsidRPr="00D5540D">
          <w:rPr>
            <w:rStyle w:val="codeChar0"/>
            <w:rFonts w:eastAsia="MS Mincho"/>
            <w:color w:val="000000" w:themeColor="text1"/>
            <w:rPrChange w:id="462" w:author="Kashyap Kammachi-Sreedhar (Nokia)" w:date="2025-01-30T13:06:00Z" w16du:dateUtc="2025-01-30T11:06:00Z">
              <w:rPr>
                <w:rStyle w:val="codeChar0"/>
                <w:rFonts w:eastAsia="MS Mincho"/>
                <w:color w:val="FF0000"/>
              </w:rPr>
            </w:rPrChange>
          </w:rPr>
          <w:t>.</w:t>
        </w:r>
      </w:ins>
    </w:p>
    <w:p w14:paraId="16E11C15" w14:textId="77777777" w:rsidR="00550E3C" w:rsidRDefault="00550E3C" w:rsidP="00550E3C">
      <w:pPr>
        <w:rPr>
          <w:ins w:id="463" w:author="Kashyap Kammachi-Sreedhar (Nokia)" w:date="2025-01-30T10:42:00Z" w16du:dateUtc="2025-01-30T08:42:00Z"/>
          <w:rFonts w:ascii="Cambria" w:hAnsi="Cambria"/>
          <w:b/>
          <w:bCs/>
        </w:rPr>
      </w:pPr>
      <w:ins w:id="464" w:author="Kashyap Kammachi-Sreedhar (Nokia)" w:date="2025-01-30T10:42:00Z" w16du:dateUtc="2025-01-30T08:42:00Z">
        <w:r>
          <w:rPr>
            <w:rFonts w:ascii="Cambria" w:hAnsi="Cambria"/>
            <w:b/>
            <w:bCs/>
          </w:rPr>
          <w:t>6.12.4 Tiled image item data</w:t>
        </w:r>
      </w:ins>
    </w:p>
    <w:p w14:paraId="54FF0CAC" w14:textId="7AE5D48A" w:rsidR="00550E3C" w:rsidRDefault="00550E3C" w:rsidP="00550E3C">
      <w:pPr>
        <w:rPr>
          <w:ins w:id="465" w:author="Kashyap Kammachi-Sreedhar (Nokia)" w:date="2025-01-30T10:42:00Z" w16du:dateUtc="2025-01-30T08:42:00Z"/>
          <w:rFonts w:ascii="Cambria" w:hAnsi="Cambria"/>
        </w:rPr>
      </w:pPr>
      <w:ins w:id="466" w:author="Kashyap Kammachi-Sreedhar (Nokia)" w:date="2025-01-30T10:42:00Z" w16du:dateUtc="2025-01-30T08:42:00Z">
        <w:r>
          <w:rPr>
            <w:rFonts w:ascii="Cambria" w:hAnsi="Cambria"/>
          </w:rPr>
          <w:t>The payload of a tiled image item (‘</w:t>
        </w:r>
        <w:proofErr w:type="spellStart"/>
        <w:r>
          <w:rPr>
            <w:rFonts w:ascii="Courier New" w:hAnsi="Courier New" w:cs="Courier New"/>
          </w:rPr>
          <w:t>tili</w:t>
        </w:r>
        <w:proofErr w:type="spellEnd"/>
        <w:r>
          <w:rPr>
            <w:rFonts w:ascii="Courier New" w:hAnsi="Courier New" w:cs="Courier New"/>
          </w:rPr>
          <w:t>’</w:t>
        </w:r>
        <w:r>
          <w:rPr>
            <w:rFonts w:ascii="Cambria" w:hAnsi="Cambria"/>
          </w:rPr>
          <w:t xml:space="preserve">) consists of tiles of the item when the </w:t>
        </w:r>
        <w:proofErr w:type="spellStart"/>
        <w:r>
          <w:rPr>
            <w:rFonts w:ascii="Courier New" w:hAnsi="Courier New"/>
          </w:rPr>
          <w:t>external_tiles_urls</w:t>
        </w:r>
      </w:ins>
      <w:proofErr w:type="spellEnd"/>
      <w:ins w:id="467" w:author="Kashyap Kammachi-Sreedhar (Nokia)" w:date="2025-01-30T13:09:00Z" w16du:dateUtc="2025-01-30T11:09:00Z">
        <w:r w:rsidR="00A64848">
          <w:rPr>
            <w:rFonts w:ascii="Courier New" w:hAnsi="Courier New"/>
          </w:rPr>
          <w:t xml:space="preserve"> </w:t>
        </w:r>
        <w:r w:rsidR="00A64848" w:rsidRPr="00A64848">
          <w:rPr>
            <w:rFonts w:ascii="Cambria" w:hAnsi="Cambria"/>
            <w:color w:val="000000" w:themeColor="text1"/>
            <w:rPrChange w:id="468" w:author="Kashyap Kammachi-Sreedhar (Nokia)" w:date="2025-01-30T13:09:00Z" w16du:dateUtc="2025-01-30T11:09:00Z">
              <w:rPr>
                <w:rFonts w:ascii="Cambria" w:hAnsi="Cambria"/>
                <w:color w:val="FF0000"/>
              </w:rPr>
            </w:rPrChange>
          </w:rPr>
          <w:t>in the</w:t>
        </w:r>
      </w:ins>
      <w:ins w:id="469" w:author="Kashyap Kammachi-Sreedhar (Nokia)" w:date="2025-01-30T13:10:00Z" w16du:dateUtc="2025-01-30T11:10:00Z">
        <w:r w:rsidR="00A64848">
          <w:rPr>
            <w:rFonts w:ascii="Cambria" w:hAnsi="Cambria"/>
            <w:color w:val="000000" w:themeColor="text1"/>
          </w:rPr>
          <w:t xml:space="preserve"> associated</w:t>
        </w:r>
      </w:ins>
      <w:ins w:id="470" w:author="Kashyap Kammachi-Sreedhar (Nokia)" w:date="2025-01-30T13:09:00Z" w16du:dateUtc="2025-01-30T11:09:00Z">
        <w:r w:rsidR="00A64848" w:rsidRPr="00A64848">
          <w:rPr>
            <w:rFonts w:ascii="Courier New" w:hAnsi="Courier New"/>
            <w:color w:val="000000" w:themeColor="text1"/>
            <w:rPrChange w:id="471" w:author="Kashyap Kammachi-Sreedhar (Nokia)" w:date="2025-01-30T13:09:00Z" w16du:dateUtc="2025-01-30T11:09:00Z">
              <w:rPr>
                <w:rFonts w:ascii="Courier New" w:hAnsi="Courier New"/>
                <w:color w:val="FF0000"/>
              </w:rPr>
            </w:rPrChange>
          </w:rPr>
          <w:t xml:space="preserve"> </w:t>
        </w:r>
        <w:r w:rsidR="00A64848" w:rsidRPr="00A64848">
          <w:rPr>
            <w:rFonts w:ascii="Courier New" w:hAnsi="Courier New"/>
            <w:noProof/>
            <w:color w:val="000000" w:themeColor="text1"/>
            <w:rPrChange w:id="472" w:author="Kashyap Kammachi-Sreedhar (Nokia)" w:date="2025-01-30T13:09:00Z" w16du:dateUtc="2025-01-30T11:09:00Z">
              <w:rPr>
                <w:rFonts w:ascii="Courier New" w:hAnsi="Courier New"/>
                <w:noProof/>
                <w:color w:val="FF0000"/>
              </w:rPr>
            </w:rPrChange>
          </w:rPr>
          <w:t>DataEntryTiledItemBox</w:t>
        </w:r>
      </w:ins>
      <w:ins w:id="473" w:author="Kashyap Kammachi-Sreedhar (Nokia)" w:date="2025-01-30T10:42:00Z" w16du:dateUtc="2025-01-30T08:42:00Z">
        <w:r>
          <w:rPr>
            <w:rFonts w:ascii="Courier New" w:hAnsi="Courier New"/>
          </w:rPr>
          <w:t xml:space="preserve"> </w:t>
        </w:r>
        <w:r>
          <w:rPr>
            <w:rFonts w:ascii="Cambria" w:hAnsi="Cambria"/>
          </w:rPr>
          <w:t>is set to 0.</w:t>
        </w:r>
      </w:ins>
    </w:p>
    <w:p w14:paraId="4DBB4E5C" w14:textId="5A5C841E" w:rsidR="00550E3C" w:rsidRDefault="00550E3C" w:rsidP="00550E3C">
      <w:pPr>
        <w:pStyle w:val="ListParagraph"/>
        <w:numPr>
          <w:ilvl w:val="2"/>
          <w:numId w:val="20"/>
        </w:numPr>
        <w:contextualSpacing w:val="0"/>
        <w:rPr>
          <w:ins w:id="474" w:author="Kashyap Kammachi-Sreedhar (Nokia)" w:date="2025-01-30T10:42:00Z" w16du:dateUtc="2025-01-30T08:42:00Z"/>
          <w:rFonts w:ascii="Cambria" w:hAnsi="Cambria"/>
          <w:b/>
          <w:bCs/>
          <w:szCs w:val="22"/>
        </w:rPr>
      </w:pPr>
      <w:ins w:id="475" w:author="Kashyap Kammachi-Sreedhar (Nokia)" w:date="2025-01-30T10:42:00Z" w16du:dateUtc="2025-01-30T08:42:00Z">
        <w:r>
          <w:rPr>
            <w:rFonts w:ascii="Cambria" w:hAnsi="Cambria"/>
            <w:b/>
            <w:bCs/>
            <w:szCs w:val="22"/>
          </w:rPr>
          <w:t>Data entry tiled item box</w:t>
        </w:r>
      </w:ins>
    </w:p>
    <w:p w14:paraId="25B9FFEE" w14:textId="77777777" w:rsidR="00550E3C" w:rsidRDefault="00550E3C" w:rsidP="00550E3C">
      <w:pPr>
        <w:pStyle w:val="Heading4"/>
        <w:rPr>
          <w:ins w:id="476" w:author="Kashyap Kammachi-Sreedhar (Nokia)" w:date="2025-01-30T10:42:00Z" w16du:dateUtc="2025-01-30T08:42:00Z"/>
          <w:rFonts w:eastAsia="MS Mincho"/>
          <w:i/>
          <w:iCs/>
        </w:rPr>
      </w:pPr>
      <w:ins w:id="477" w:author="Kashyap Kammachi-Sreedhar (Nokia)" w:date="2025-01-30T10:42:00Z" w16du:dateUtc="2025-01-30T08:42:00Z">
        <w:r>
          <w:rPr>
            <w:bCs/>
          </w:rPr>
          <w:t xml:space="preserve">6.12.4.1 </w:t>
        </w:r>
        <w:r>
          <w:rPr>
            <w:rFonts w:eastAsia="MS Mincho"/>
          </w:rPr>
          <w:t>Definition</w:t>
        </w:r>
      </w:ins>
    </w:p>
    <w:p w14:paraId="6B9C2580" w14:textId="77777777" w:rsidR="00550E3C" w:rsidRDefault="00550E3C" w:rsidP="00550E3C">
      <w:pPr>
        <w:pStyle w:val="Atom"/>
        <w:tabs>
          <w:tab w:val="left" w:pos="1134"/>
        </w:tabs>
        <w:rPr>
          <w:ins w:id="478" w:author="Kashyap Kammachi-Sreedhar (Nokia)" w:date="2025-01-30T10:42:00Z" w16du:dateUtc="2025-01-30T08:42:00Z"/>
        </w:rPr>
      </w:pPr>
      <w:ins w:id="479" w:author="Kashyap Kammachi-Sreedhar (Nokia)" w:date="2025-01-30T10:42:00Z" w16du:dateUtc="2025-01-30T08:42:00Z">
        <w:r>
          <w:t>Box Type:</w:t>
        </w:r>
        <w:r>
          <w:tab/>
        </w:r>
        <w:r>
          <w:rPr>
            <w:rStyle w:val="codeChar0"/>
          </w:rPr>
          <w:t>'</w:t>
        </w:r>
        <w:proofErr w:type="spellStart"/>
        <w:r>
          <w:rPr>
            <w:rStyle w:val="codeChar0"/>
          </w:rPr>
          <w:t>deti</w:t>
        </w:r>
        <w:proofErr w:type="spellEnd"/>
        <w:r>
          <w:rPr>
            <w:rStyle w:val="codeChar0"/>
          </w:rPr>
          <w:t>'</w:t>
        </w:r>
        <w:r>
          <w:br/>
          <w:t>Container:</w:t>
        </w:r>
        <w:r>
          <w:tab/>
        </w:r>
        <w:proofErr w:type="spellStart"/>
        <w:r>
          <w:rPr>
            <w:rStyle w:val="codeChar0"/>
          </w:rPr>
          <w:t>DataReferenceBox</w:t>
        </w:r>
        <w:proofErr w:type="spellEnd"/>
        <w:r>
          <w:br/>
          <w:t>Mandatory:</w:t>
        </w:r>
        <w:r>
          <w:tab/>
          <w:t>No.</w:t>
        </w:r>
        <w:r>
          <w:br/>
          <w:t>Quantity:</w:t>
        </w:r>
        <w:r>
          <w:tab/>
          <w:t>Zero or more.</w:t>
        </w:r>
      </w:ins>
    </w:p>
    <w:p w14:paraId="2BBC6295" w14:textId="6DAD1560" w:rsidR="006E62C7" w:rsidRPr="006E62C7" w:rsidRDefault="006E62C7" w:rsidP="006E62C7">
      <w:pPr>
        <w:pStyle w:val="fields"/>
        <w:spacing w:before="136" w:after="240"/>
        <w:ind w:left="0" w:firstLine="0"/>
        <w:jc w:val="both"/>
        <w:rPr>
          <w:ins w:id="480" w:author="Kashyap Kammachi-Sreedhar (Nokia)" w:date="2025-01-30T13:11:00Z" w16du:dateUtc="2025-01-30T11:11:00Z"/>
          <w:color w:val="000000" w:themeColor="text1"/>
          <w:rPrChange w:id="481" w:author="Kashyap Kammachi-Sreedhar (Nokia)" w:date="2025-01-30T13:11:00Z" w16du:dateUtc="2025-01-30T11:11:00Z">
            <w:rPr>
              <w:ins w:id="482" w:author="Kashyap Kammachi-Sreedhar (Nokia)" w:date="2025-01-30T13:11:00Z" w16du:dateUtc="2025-01-30T11:11:00Z"/>
              <w:color w:val="FF0000"/>
            </w:rPr>
          </w:rPrChange>
        </w:rPr>
      </w:pPr>
      <w:ins w:id="483" w:author="Kashyap Kammachi-Sreedhar (Nokia)" w:date="2025-01-30T13:11:00Z" w16du:dateUtc="2025-01-30T11:11:00Z">
        <w:r w:rsidRPr="006E62C7">
          <w:rPr>
            <w:rFonts w:eastAsia="MS Mincho"/>
            <w:color w:val="000000" w:themeColor="text1"/>
            <w:rPrChange w:id="484" w:author="Kashyap Kammachi-Sreedhar (Nokia)" w:date="2025-01-30T13:11:00Z" w16du:dateUtc="2025-01-30T11:11:00Z">
              <w:rPr>
                <w:rFonts w:eastAsia="MS Mincho"/>
                <w:color w:val="FF0000"/>
              </w:rPr>
            </w:rPrChange>
          </w:rPr>
          <w:t xml:space="preserve">The </w:t>
        </w:r>
        <w:proofErr w:type="spellStart"/>
        <w:r w:rsidRPr="006E62C7">
          <w:rPr>
            <w:rFonts w:ascii="Courier New" w:hAnsi="Courier New"/>
            <w:color w:val="000000" w:themeColor="text1"/>
            <w:sz w:val="20"/>
            <w:szCs w:val="20"/>
            <w:rPrChange w:id="485" w:author="Kashyap Kammachi-Sreedhar (Nokia)" w:date="2025-01-30T13:11:00Z" w16du:dateUtc="2025-01-30T11:11:00Z">
              <w:rPr>
                <w:rFonts w:ascii="Courier New" w:hAnsi="Courier New"/>
                <w:color w:val="FF0000"/>
                <w:sz w:val="20"/>
                <w:szCs w:val="20"/>
              </w:rPr>
            </w:rPrChange>
          </w:rPr>
          <w:t>DataEntryTiledItemBox</w:t>
        </w:r>
        <w:proofErr w:type="spellEnd"/>
        <w:r w:rsidRPr="006E62C7">
          <w:rPr>
            <w:color w:val="000000" w:themeColor="text1"/>
            <w:rPrChange w:id="486" w:author="Kashyap Kammachi-Sreedhar (Nokia)" w:date="2025-01-30T13:11:00Z" w16du:dateUtc="2025-01-30T11:11:00Z">
              <w:rPr>
                <w:color w:val="FF0000"/>
              </w:rPr>
            </w:rPrChange>
          </w:rPr>
          <w:t xml:space="preserve"> </w:t>
        </w:r>
        <w:r w:rsidRPr="006E62C7">
          <w:rPr>
            <w:rFonts w:eastAsia="MS Mincho"/>
            <w:color w:val="000000" w:themeColor="text1"/>
            <w:rPrChange w:id="487" w:author="Kashyap Kammachi-Sreedhar (Nokia)" w:date="2025-01-30T13:11:00Z" w16du:dateUtc="2025-01-30T11:11:00Z">
              <w:rPr>
                <w:rFonts w:eastAsia="MS Mincho"/>
                <w:color w:val="FF0000"/>
              </w:rPr>
            </w:rPrChange>
          </w:rPr>
          <w:t>identifies the location of each tile of a tiled image item (</w:t>
        </w:r>
        <w:r w:rsidRPr="006E62C7">
          <w:rPr>
            <w:rStyle w:val="codeChar0"/>
            <w:color w:val="000000" w:themeColor="text1"/>
            <w:rPrChange w:id="488" w:author="Kashyap Kammachi-Sreedhar (Nokia)" w:date="2025-01-30T13:11:00Z" w16du:dateUtc="2025-01-30T11:11:00Z">
              <w:rPr>
                <w:rStyle w:val="codeChar0"/>
                <w:color w:val="FF0000"/>
              </w:rPr>
            </w:rPrChange>
          </w:rPr>
          <w:t>'</w:t>
        </w:r>
        <w:proofErr w:type="spellStart"/>
        <w:r w:rsidRPr="006E62C7">
          <w:rPr>
            <w:rStyle w:val="codeChar0"/>
            <w:color w:val="000000" w:themeColor="text1"/>
            <w:rPrChange w:id="489" w:author="Kashyap Kammachi-Sreedhar (Nokia)" w:date="2025-01-30T13:11:00Z" w16du:dateUtc="2025-01-30T11:11:00Z">
              <w:rPr>
                <w:rStyle w:val="codeChar0"/>
                <w:color w:val="FF0000"/>
              </w:rPr>
            </w:rPrChange>
          </w:rPr>
          <w:t>tili</w:t>
        </w:r>
        <w:proofErr w:type="spellEnd"/>
        <w:r w:rsidRPr="006E62C7">
          <w:rPr>
            <w:rStyle w:val="codeChar0"/>
            <w:color w:val="000000" w:themeColor="text1"/>
            <w:rPrChange w:id="490" w:author="Kashyap Kammachi-Sreedhar (Nokia)" w:date="2025-01-30T13:11:00Z" w16du:dateUtc="2025-01-30T11:11:00Z">
              <w:rPr>
                <w:rStyle w:val="codeChar0"/>
                <w:color w:val="FF0000"/>
              </w:rPr>
            </w:rPrChange>
          </w:rPr>
          <w:t>'</w:t>
        </w:r>
        <w:r w:rsidRPr="006E62C7">
          <w:rPr>
            <w:rFonts w:eastAsia="MS Mincho"/>
            <w:color w:val="000000" w:themeColor="text1"/>
            <w:rPrChange w:id="491" w:author="Kashyap Kammachi-Sreedhar (Nokia)" w:date="2025-01-30T13:11:00Z" w16du:dateUtc="2025-01-30T11:11:00Z">
              <w:rPr>
                <w:rFonts w:eastAsia="MS Mincho"/>
                <w:color w:val="FF0000"/>
              </w:rPr>
            </w:rPrChange>
          </w:rPr>
          <w:t xml:space="preserve">). </w:t>
        </w:r>
        <w:r w:rsidRPr="006E62C7">
          <w:rPr>
            <w:color w:val="000000" w:themeColor="text1"/>
            <w:rPrChange w:id="492" w:author="Kashyap Kammachi-Sreedhar (Nokia)" w:date="2025-01-30T13:11:00Z" w16du:dateUtc="2025-01-30T11:11:00Z">
              <w:rPr>
                <w:color w:val="FF0000"/>
              </w:rPr>
            </w:rPrChange>
          </w:rPr>
          <w:t xml:space="preserve">The </w:t>
        </w:r>
        <w:r w:rsidRPr="006E62C7">
          <w:rPr>
            <w:rFonts w:ascii="Courier New" w:hAnsi="Courier New"/>
            <w:noProof/>
            <w:color w:val="000000" w:themeColor="text1"/>
            <w:rPrChange w:id="493" w:author="Kashyap Kammachi-Sreedhar (Nokia)" w:date="2025-01-30T13:11:00Z" w16du:dateUtc="2025-01-30T11:11:00Z">
              <w:rPr>
                <w:rFonts w:ascii="Courier New" w:hAnsi="Courier New"/>
                <w:noProof/>
                <w:color w:val="FF0000"/>
              </w:rPr>
            </w:rPrChange>
          </w:rPr>
          <w:t>DataEntryTiledItemBox</w:t>
        </w:r>
        <w:r w:rsidRPr="006E62C7">
          <w:rPr>
            <w:color w:val="000000" w:themeColor="text1"/>
            <w:rPrChange w:id="494" w:author="Kashyap Kammachi-Sreedhar (Nokia)" w:date="2025-01-30T13:11:00Z" w16du:dateUtc="2025-01-30T11:11:00Z">
              <w:rPr>
                <w:color w:val="FF0000"/>
              </w:rPr>
            </w:rPrChange>
          </w:rPr>
          <w:t xml:space="preserve"> either contains URLs to the input tiles stored in separate external files or contains the</w:t>
        </w:r>
        <w:r w:rsidR="00742997">
          <w:rPr>
            <w:color w:val="000000" w:themeColor="text1"/>
          </w:rPr>
          <w:t xml:space="preserve"> size and offs</w:t>
        </w:r>
      </w:ins>
      <w:ins w:id="495" w:author="Kashyap Kammachi-Sreedhar (Nokia)" w:date="2025-01-30T13:12:00Z" w16du:dateUtc="2025-01-30T11:12:00Z">
        <w:r w:rsidR="00742997">
          <w:rPr>
            <w:color w:val="000000" w:themeColor="text1"/>
          </w:rPr>
          <w:t xml:space="preserve">et of the </w:t>
        </w:r>
        <w:proofErr w:type="spellStart"/>
        <w:r w:rsidR="00742997" w:rsidRPr="00767E57">
          <w:rPr>
            <w:rFonts w:ascii="Courier New" w:hAnsi="Courier New" w:cs="Courier New"/>
            <w:color w:val="000000" w:themeColor="text1"/>
          </w:rPr>
          <w:t>TiledImageOffsetTable</w:t>
        </w:r>
      </w:ins>
      <w:proofErr w:type="spellEnd"/>
      <w:ins w:id="496" w:author="Kashyap Kammachi-Sreedhar (Nokia)" w:date="2025-01-30T13:11:00Z" w16du:dateUtc="2025-01-30T11:11:00Z">
        <w:r w:rsidRPr="006E62C7">
          <w:rPr>
            <w:color w:val="000000" w:themeColor="text1"/>
            <w:rPrChange w:id="497" w:author="Kashyap Kammachi-Sreedhar (Nokia)" w:date="2025-01-30T13:11:00Z" w16du:dateUtc="2025-01-30T11:11:00Z">
              <w:rPr>
                <w:color w:val="FF0000"/>
              </w:rPr>
            </w:rPrChange>
          </w:rPr>
          <w:t xml:space="preserve"> to support byte range addressing and retrieval of individual tiles.</w:t>
        </w:r>
      </w:ins>
    </w:p>
    <w:p w14:paraId="605789BF" w14:textId="4FF60408" w:rsidR="00550E3C" w:rsidRPr="006E62C7" w:rsidRDefault="006E62C7" w:rsidP="00550E3C">
      <w:pPr>
        <w:rPr>
          <w:ins w:id="498" w:author="Kashyap Kammachi-Sreedhar (Nokia)" w:date="2025-01-30T10:42:00Z" w16du:dateUtc="2025-01-30T08:42:00Z"/>
          <w:rFonts w:ascii="Courier New" w:hAnsi="Courier New"/>
          <w:color w:val="000000" w:themeColor="text1"/>
          <w:sz w:val="20"/>
          <w:szCs w:val="20"/>
          <w:lang w:val="en-GB"/>
          <w:rPrChange w:id="499" w:author="Kashyap Kammachi-Sreedhar (Nokia)" w:date="2025-01-30T13:11:00Z" w16du:dateUtc="2025-01-30T11:11:00Z">
            <w:rPr>
              <w:ins w:id="500" w:author="Kashyap Kammachi-Sreedhar (Nokia)" w:date="2025-01-30T10:42:00Z" w16du:dateUtc="2025-01-30T08:42:00Z"/>
              <w:rFonts w:eastAsia="MS Mincho"/>
            </w:rPr>
          </w:rPrChange>
        </w:rPr>
      </w:pPr>
      <w:ins w:id="501" w:author="Kashyap Kammachi-Sreedhar (Nokia)" w:date="2025-01-30T13:11:00Z" w16du:dateUtc="2025-01-30T11:11:00Z">
        <w:r w:rsidRPr="006E62C7">
          <w:rPr>
            <w:rFonts w:ascii="Cambria" w:hAnsi="Cambria"/>
            <w:color w:val="000000" w:themeColor="text1"/>
            <w:rPrChange w:id="502" w:author="Kashyap Kammachi-Sreedhar (Nokia)" w:date="2025-01-30T13:11:00Z" w16du:dateUtc="2025-01-30T11:11:00Z">
              <w:rPr>
                <w:rFonts w:ascii="Cambria" w:hAnsi="Cambria"/>
                <w:color w:val="FF0000"/>
              </w:rPr>
            </w:rPrChange>
          </w:rPr>
          <w:t xml:space="preserve">The </w:t>
        </w:r>
        <w:proofErr w:type="spellStart"/>
        <w:r w:rsidRPr="006E62C7">
          <w:rPr>
            <w:rFonts w:ascii="Courier New" w:hAnsi="Courier New" w:cs="Courier New"/>
            <w:color w:val="000000" w:themeColor="text1"/>
            <w:rPrChange w:id="503" w:author="Kashyap Kammachi-Sreedhar (Nokia)" w:date="2025-01-30T13:11:00Z" w16du:dateUtc="2025-01-30T11:11:00Z">
              <w:rPr>
                <w:rFonts w:ascii="Courier New" w:hAnsi="Courier New" w:cs="Courier New"/>
                <w:color w:val="FF0000"/>
              </w:rPr>
            </w:rPrChange>
          </w:rPr>
          <w:t>TiledImageOffsetTable</w:t>
        </w:r>
        <w:proofErr w:type="spellEnd"/>
        <w:r w:rsidRPr="006E62C7">
          <w:rPr>
            <w:rFonts w:ascii="Cambria" w:hAnsi="Cambria"/>
            <w:color w:val="000000" w:themeColor="text1"/>
            <w:rPrChange w:id="504" w:author="Kashyap Kammachi-Sreedhar (Nokia)" w:date="2025-01-30T13:11:00Z" w16du:dateUtc="2025-01-30T11:11:00Z">
              <w:rPr>
                <w:rFonts w:ascii="Cambria" w:hAnsi="Cambria"/>
                <w:color w:val="FF0000"/>
              </w:rPr>
            </w:rPrChange>
          </w:rPr>
          <w:t xml:space="preserve"> contains offset pointers and size information for each tile in the item.</w:t>
        </w:r>
      </w:ins>
      <w:ins w:id="505" w:author="Kashyap Kammachi-Sreedhar (Nokia)" w:date="2025-01-30T13:56:00Z" w16du:dateUtc="2025-01-30T11:56:00Z">
        <w:r w:rsidR="00CD38B2">
          <w:rPr>
            <w:rFonts w:ascii="Cambria" w:hAnsi="Cambria"/>
            <w:color w:val="000000" w:themeColor="text1"/>
          </w:rPr>
          <w:t xml:space="preserve"> </w:t>
        </w:r>
      </w:ins>
      <w:ins w:id="506" w:author="Kashyap Kammachi-Sreedhar (Nokia)" w:date="2025-01-30T13:57:00Z" w16du:dateUtc="2025-01-30T11:57:00Z">
        <w:r w:rsidR="00842C2B" w:rsidRPr="00767E57">
          <w:rPr>
            <w:rFonts w:ascii="Cambria" w:hAnsi="Cambria"/>
            <w:color w:val="000000" w:themeColor="text1"/>
          </w:rPr>
          <w:t xml:space="preserve">The </w:t>
        </w:r>
        <w:proofErr w:type="spellStart"/>
        <w:r w:rsidR="00842C2B" w:rsidRPr="00767E57">
          <w:rPr>
            <w:rFonts w:ascii="Courier New" w:hAnsi="Courier New" w:cs="Courier New"/>
            <w:color w:val="000000" w:themeColor="text1"/>
          </w:rPr>
          <w:t>TiledImageOffsetTable</w:t>
        </w:r>
        <w:proofErr w:type="spellEnd"/>
        <w:r w:rsidR="00842C2B">
          <w:rPr>
            <w:rFonts w:ascii="Cambria" w:hAnsi="Cambria"/>
            <w:color w:val="000000" w:themeColor="text1"/>
          </w:rPr>
          <w:t xml:space="preserve"> i</w:t>
        </w:r>
      </w:ins>
      <w:ins w:id="507" w:author="Kashyap Kammachi-Sreedhar (Nokia)" w:date="2025-01-30T13:56:00Z" w16du:dateUtc="2025-01-30T11:56:00Z">
        <w:r w:rsidR="00CD38B2">
          <w:rPr>
            <w:rFonts w:ascii="Cambria" w:hAnsi="Cambria"/>
            <w:color w:val="000000" w:themeColor="text1"/>
          </w:rPr>
          <w:t xml:space="preserve">s stored in the media </w:t>
        </w:r>
      </w:ins>
      <w:ins w:id="508" w:author="Kashyap Kammachi-Sreedhar (Nokia)" w:date="2025-01-30T13:57:00Z" w16du:dateUtc="2025-01-30T11:57:00Z">
        <w:r w:rsidR="00842C2B">
          <w:rPr>
            <w:rFonts w:ascii="Cambria" w:hAnsi="Cambria"/>
            <w:color w:val="000000" w:themeColor="text1"/>
          </w:rPr>
          <w:t>box of the file.</w:t>
        </w:r>
      </w:ins>
    </w:p>
    <w:p w14:paraId="194C53F5" w14:textId="77777777" w:rsidR="00550E3C" w:rsidRDefault="00550E3C" w:rsidP="00550E3C">
      <w:pPr>
        <w:pStyle w:val="Heading4"/>
        <w:rPr>
          <w:ins w:id="509" w:author="Kashyap Kammachi-Sreedhar (Nokia)" w:date="2025-01-30T10:42:00Z" w16du:dateUtc="2025-01-30T08:42:00Z"/>
          <w:rFonts w:eastAsia="MS Mincho"/>
          <w:i/>
          <w:iCs/>
        </w:rPr>
      </w:pPr>
      <w:ins w:id="510" w:author="Kashyap Kammachi-Sreedhar (Nokia)" w:date="2025-01-30T10:42:00Z" w16du:dateUtc="2025-01-30T08:42:00Z">
        <w:r>
          <w:rPr>
            <w:bCs/>
          </w:rPr>
          <w:t xml:space="preserve">6.12.4.2 </w:t>
        </w:r>
        <w:r>
          <w:rPr>
            <w:rFonts w:eastAsia="MS Mincho"/>
          </w:rPr>
          <w:t>Syntax</w:t>
        </w:r>
      </w:ins>
    </w:p>
    <w:p w14:paraId="13E29BD4" w14:textId="77777777" w:rsidR="002F3B8A" w:rsidRPr="002F3B8A" w:rsidRDefault="002F3B8A" w:rsidP="002F3B8A">
      <w:pPr>
        <w:spacing w:before="0" w:after="0"/>
        <w:jc w:val="left"/>
        <w:rPr>
          <w:ins w:id="511" w:author="Kashyap Kammachi-Sreedhar (Nokia)" w:date="2025-01-30T13:20:00Z" w16du:dateUtc="2025-01-30T11:20:00Z"/>
          <w:rFonts w:ascii="Courier New" w:hAnsi="Courier New" w:cs="Courier New"/>
          <w:color w:val="000000" w:themeColor="text1"/>
          <w:rPrChange w:id="512" w:author="Kashyap Kammachi-Sreedhar (Nokia)" w:date="2025-01-30T13:20:00Z" w16du:dateUtc="2025-01-30T11:20:00Z">
            <w:rPr>
              <w:ins w:id="513" w:author="Kashyap Kammachi-Sreedhar (Nokia)" w:date="2025-01-30T13:20:00Z" w16du:dateUtc="2025-01-30T11:20:00Z"/>
              <w:rFonts w:ascii="Courier New" w:hAnsi="Courier New" w:cs="Courier New"/>
              <w:color w:val="FF0000"/>
            </w:rPr>
          </w:rPrChange>
        </w:rPr>
        <w:pPrChange w:id="514" w:author="Kashyap Kammachi-Sreedhar (Nokia)" w:date="2025-01-30T13:20:00Z" w16du:dateUtc="2025-01-30T11:20:00Z">
          <w:pPr/>
        </w:pPrChange>
      </w:pPr>
      <w:proofErr w:type="gramStart"/>
      <w:ins w:id="515" w:author="Kashyap Kammachi-Sreedhar (Nokia)" w:date="2025-01-30T13:20:00Z" w16du:dateUtc="2025-01-30T11:20:00Z">
        <w:r w:rsidRPr="002F3B8A">
          <w:rPr>
            <w:rFonts w:ascii="Courier New" w:hAnsi="Courier New" w:cs="Courier New"/>
            <w:color w:val="000000" w:themeColor="text1"/>
            <w:rPrChange w:id="516" w:author="Kashyap Kammachi-Sreedhar (Nokia)" w:date="2025-01-30T13:20:00Z" w16du:dateUtc="2025-01-30T11:20:00Z">
              <w:rPr>
                <w:rFonts w:ascii="Courier New" w:hAnsi="Courier New" w:cs="Courier New"/>
                <w:color w:val="FF0000"/>
              </w:rPr>
            </w:rPrChange>
          </w:rPr>
          <w:t>aligned(</w:t>
        </w:r>
        <w:proofErr w:type="gramEnd"/>
        <w:r w:rsidRPr="002F3B8A">
          <w:rPr>
            <w:rFonts w:ascii="Courier New" w:hAnsi="Courier New" w:cs="Courier New"/>
            <w:color w:val="000000" w:themeColor="text1"/>
            <w:rPrChange w:id="517" w:author="Kashyap Kammachi-Sreedhar (Nokia)" w:date="2025-01-30T13:20:00Z" w16du:dateUtc="2025-01-30T11:20:00Z">
              <w:rPr>
                <w:rFonts w:ascii="Courier New" w:hAnsi="Courier New" w:cs="Courier New"/>
                <w:color w:val="FF0000"/>
              </w:rPr>
            </w:rPrChange>
          </w:rPr>
          <w:t xml:space="preserve">8) class </w:t>
        </w:r>
        <w:proofErr w:type="spellStart"/>
        <w:r w:rsidRPr="002F3B8A">
          <w:rPr>
            <w:rFonts w:ascii="Courier New" w:hAnsi="Courier New" w:cs="Courier New"/>
            <w:color w:val="000000" w:themeColor="text1"/>
            <w:rPrChange w:id="518" w:author="Kashyap Kammachi-Sreedhar (Nokia)" w:date="2025-01-30T13:20:00Z" w16du:dateUtc="2025-01-30T11:20:00Z">
              <w:rPr>
                <w:rFonts w:ascii="Courier New" w:hAnsi="Courier New" w:cs="Courier New"/>
                <w:color w:val="FF0000"/>
              </w:rPr>
            </w:rPrChange>
          </w:rPr>
          <w:t>TiledImageOffsetTable</w:t>
        </w:r>
        <w:proofErr w:type="spellEnd"/>
        <w:r w:rsidRPr="002F3B8A">
          <w:rPr>
            <w:rFonts w:ascii="Courier New" w:hAnsi="Courier New" w:cs="Courier New"/>
            <w:color w:val="000000" w:themeColor="text1"/>
            <w:rPrChange w:id="519" w:author="Kashyap Kammachi-Sreedhar (Nokia)" w:date="2025-01-30T13:20:00Z" w16du:dateUtc="2025-01-30T11:20:00Z">
              <w:rPr>
                <w:rFonts w:ascii="Courier New" w:hAnsi="Courier New" w:cs="Courier New"/>
                <w:color w:val="FF0000"/>
              </w:rPr>
            </w:rPrChange>
          </w:rPr>
          <w:t>{</w:t>
        </w:r>
      </w:ins>
    </w:p>
    <w:p w14:paraId="7780C2FE" w14:textId="77777777" w:rsidR="002F3B8A" w:rsidRPr="002F3B8A" w:rsidRDefault="002F3B8A" w:rsidP="002F3B8A">
      <w:pPr>
        <w:spacing w:before="0" w:after="0"/>
        <w:ind w:left="360"/>
        <w:jc w:val="left"/>
        <w:rPr>
          <w:ins w:id="520" w:author="Kashyap Kammachi-Sreedhar (Nokia)" w:date="2025-01-30T13:20:00Z" w16du:dateUtc="2025-01-30T11:20:00Z"/>
          <w:rFonts w:ascii="Courier New" w:hAnsi="Courier New" w:cs="Courier New"/>
          <w:color w:val="000000" w:themeColor="text1"/>
          <w:rPrChange w:id="521" w:author="Kashyap Kammachi-Sreedhar (Nokia)" w:date="2025-01-30T13:20:00Z" w16du:dateUtc="2025-01-30T11:20:00Z">
            <w:rPr>
              <w:ins w:id="522" w:author="Kashyap Kammachi-Sreedhar (Nokia)" w:date="2025-01-30T13:20:00Z" w16du:dateUtc="2025-01-30T11:20:00Z"/>
              <w:rFonts w:ascii="Courier New" w:hAnsi="Courier New" w:cs="Courier New"/>
              <w:color w:val="FF0000"/>
            </w:rPr>
          </w:rPrChange>
        </w:rPr>
        <w:pPrChange w:id="523" w:author="Kashyap Kammachi-Sreedhar (Nokia)" w:date="2025-01-30T13:20:00Z" w16du:dateUtc="2025-01-30T11:20:00Z">
          <w:pPr>
            <w:ind w:left="360"/>
          </w:pPr>
        </w:pPrChange>
      </w:pPr>
      <w:ins w:id="524" w:author="Kashyap Kammachi-Sreedhar (Nokia)" w:date="2025-01-30T13:20:00Z" w16du:dateUtc="2025-01-30T11:20:00Z">
        <w:r w:rsidRPr="002F3B8A">
          <w:rPr>
            <w:rFonts w:ascii="Courier New" w:hAnsi="Courier New" w:cs="Courier New"/>
            <w:color w:val="000000" w:themeColor="text1"/>
            <w:rPrChange w:id="525" w:author="Kashyap Kammachi-Sreedhar (Nokia)" w:date="2025-01-30T13:20:00Z" w16du:dateUtc="2025-01-30T11:20:00Z">
              <w:rPr>
                <w:rFonts w:ascii="Courier New" w:hAnsi="Courier New" w:cs="Courier New"/>
                <w:color w:val="FF0000"/>
              </w:rPr>
            </w:rPrChange>
          </w:rPr>
          <w:t xml:space="preserve">for (int </w:t>
        </w:r>
        <w:proofErr w:type="spellStart"/>
        <w:r w:rsidRPr="002F3B8A">
          <w:rPr>
            <w:rFonts w:ascii="Courier New" w:hAnsi="Courier New" w:cs="Courier New"/>
            <w:color w:val="000000" w:themeColor="text1"/>
            <w:rPrChange w:id="526" w:author="Kashyap Kammachi-Sreedhar (Nokia)" w:date="2025-01-30T13:20:00Z" w16du:dateUtc="2025-01-30T11:20:00Z">
              <w:rPr>
                <w:rFonts w:ascii="Courier New" w:hAnsi="Courier New" w:cs="Courier New"/>
                <w:color w:val="FF0000"/>
              </w:rPr>
            </w:rPrChange>
          </w:rPr>
          <w:t>i</w:t>
        </w:r>
        <w:proofErr w:type="spellEnd"/>
        <w:r w:rsidRPr="002F3B8A">
          <w:rPr>
            <w:rFonts w:ascii="Courier New" w:hAnsi="Courier New" w:cs="Courier New"/>
            <w:color w:val="000000" w:themeColor="text1"/>
            <w:rPrChange w:id="527" w:author="Kashyap Kammachi-Sreedhar (Nokia)" w:date="2025-01-30T13:20:00Z" w16du:dateUtc="2025-01-30T11:20:00Z">
              <w:rPr>
                <w:rFonts w:ascii="Courier New" w:hAnsi="Courier New" w:cs="Courier New"/>
                <w:color w:val="FF0000"/>
              </w:rPr>
            </w:rPrChange>
          </w:rPr>
          <w:t xml:space="preserve">=0; </w:t>
        </w:r>
        <w:proofErr w:type="spellStart"/>
        <w:r w:rsidRPr="002F3B8A">
          <w:rPr>
            <w:rFonts w:ascii="Courier New" w:hAnsi="Courier New" w:cs="Courier New"/>
            <w:color w:val="000000" w:themeColor="text1"/>
            <w:rPrChange w:id="528" w:author="Kashyap Kammachi-Sreedhar (Nokia)" w:date="2025-01-30T13:20:00Z" w16du:dateUtc="2025-01-30T11:20:00Z">
              <w:rPr>
                <w:rFonts w:ascii="Courier New" w:hAnsi="Courier New" w:cs="Courier New"/>
                <w:color w:val="FF0000"/>
              </w:rPr>
            </w:rPrChange>
          </w:rPr>
          <w:t>i</w:t>
        </w:r>
        <w:proofErr w:type="spellEnd"/>
        <w:r w:rsidRPr="002F3B8A">
          <w:rPr>
            <w:rFonts w:ascii="Courier New" w:hAnsi="Courier New" w:cs="Courier New"/>
            <w:color w:val="000000" w:themeColor="text1"/>
            <w:rPrChange w:id="529" w:author="Kashyap Kammachi-Sreedhar (Nokia)" w:date="2025-01-30T13:20:00Z" w16du:dateUtc="2025-01-30T11:20:00Z">
              <w:rPr>
                <w:rFonts w:ascii="Courier New" w:hAnsi="Courier New" w:cs="Courier New"/>
                <w:color w:val="FF0000"/>
              </w:rPr>
            </w:rPrChange>
          </w:rPr>
          <w:t xml:space="preserve"> &lt; </w:t>
        </w:r>
        <w:proofErr w:type="spellStart"/>
        <w:r w:rsidRPr="002F3B8A">
          <w:rPr>
            <w:rFonts w:ascii="Courier New" w:hAnsi="Courier New" w:cs="Courier New"/>
            <w:color w:val="000000" w:themeColor="text1"/>
            <w:rPrChange w:id="530" w:author="Kashyap Kammachi-Sreedhar (Nokia)" w:date="2025-01-30T13:20:00Z" w16du:dateUtc="2025-01-30T11:20:00Z">
              <w:rPr>
                <w:rFonts w:ascii="Courier New" w:hAnsi="Courier New" w:cs="Courier New"/>
                <w:color w:val="FF0000"/>
              </w:rPr>
            </w:rPrChange>
          </w:rPr>
          <w:t>NumTiles</w:t>
        </w:r>
        <w:proofErr w:type="spellEnd"/>
        <w:r w:rsidRPr="002F3B8A">
          <w:rPr>
            <w:rFonts w:ascii="Courier New" w:hAnsi="Courier New" w:cs="Courier New"/>
            <w:color w:val="000000" w:themeColor="text1"/>
            <w:rPrChange w:id="531" w:author="Kashyap Kammachi-Sreedhar (Nokia)" w:date="2025-01-30T13:20:00Z" w16du:dateUtc="2025-01-30T11:20:00Z">
              <w:rPr>
                <w:rFonts w:ascii="Courier New" w:hAnsi="Courier New" w:cs="Courier New"/>
                <w:color w:val="FF0000"/>
              </w:rPr>
            </w:rPrChange>
          </w:rPr>
          <w:t xml:space="preserve">; </w:t>
        </w:r>
        <w:proofErr w:type="spellStart"/>
        <w:r w:rsidRPr="002F3B8A">
          <w:rPr>
            <w:rFonts w:ascii="Courier New" w:hAnsi="Courier New" w:cs="Courier New"/>
            <w:color w:val="000000" w:themeColor="text1"/>
            <w:rPrChange w:id="532" w:author="Kashyap Kammachi-Sreedhar (Nokia)" w:date="2025-01-30T13:20:00Z" w16du:dateUtc="2025-01-30T11:20:00Z">
              <w:rPr>
                <w:rFonts w:ascii="Courier New" w:hAnsi="Courier New" w:cs="Courier New"/>
                <w:color w:val="FF0000"/>
              </w:rPr>
            </w:rPrChange>
          </w:rPr>
          <w:t>i</w:t>
        </w:r>
        <w:proofErr w:type="spellEnd"/>
        <w:r w:rsidRPr="002F3B8A">
          <w:rPr>
            <w:rFonts w:ascii="Courier New" w:hAnsi="Courier New" w:cs="Courier New"/>
            <w:color w:val="000000" w:themeColor="text1"/>
            <w:rPrChange w:id="533" w:author="Kashyap Kammachi-Sreedhar (Nokia)" w:date="2025-01-30T13:20:00Z" w16du:dateUtc="2025-01-30T11:20:00Z">
              <w:rPr>
                <w:rFonts w:ascii="Courier New" w:hAnsi="Courier New" w:cs="Courier New"/>
                <w:color w:val="FF0000"/>
              </w:rPr>
            </w:rPrChange>
          </w:rPr>
          <w:t>++) {</w:t>
        </w:r>
      </w:ins>
    </w:p>
    <w:p w14:paraId="21C58635" w14:textId="13D0029F" w:rsidR="002F3B8A" w:rsidRDefault="002F3B8A" w:rsidP="0057521D">
      <w:pPr>
        <w:spacing w:before="0" w:after="0"/>
        <w:ind w:left="620"/>
        <w:jc w:val="left"/>
        <w:rPr>
          <w:ins w:id="534" w:author="Kashyap Kammachi-Sreedhar (Nokia)" w:date="2025-01-30T20:44:00Z" w16du:dateUtc="2025-01-30T18:44:00Z"/>
          <w:rFonts w:ascii="Courier New" w:hAnsi="Courier New" w:cs="Courier New"/>
          <w:color w:val="000000" w:themeColor="text1"/>
        </w:rPr>
      </w:pPr>
      <w:ins w:id="535" w:author="Kashyap Kammachi-Sreedhar (Nokia)" w:date="2025-01-30T13:20:00Z" w16du:dateUtc="2025-01-30T11:20:00Z">
        <w:r w:rsidRPr="002F3B8A">
          <w:rPr>
            <w:rFonts w:ascii="Courier New" w:hAnsi="Courier New" w:cs="Courier New"/>
            <w:color w:val="000000" w:themeColor="text1"/>
            <w:rPrChange w:id="536" w:author="Kashyap Kammachi-Sreedhar (Nokia)" w:date="2025-01-30T13:20:00Z" w16du:dateUtc="2025-01-30T11:20:00Z">
              <w:rPr>
                <w:rFonts w:ascii="Courier New" w:hAnsi="Courier New" w:cs="Courier New"/>
                <w:color w:val="FF0000"/>
              </w:rPr>
            </w:rPrChange>
          </w:rPr>
          <w:t xml:space="preserve">unsigned </w:t>
        </w:r>
        <w:proofErr w:type="gramStart"/>
        <w:r w:rsidRPr="002F3B8A">
          <w:rPr>
            <w:rFonts w:ascii="Courier New" w:hAnsi="Courier New" w:cs="Courier New"/>
            <w:color w:val="000000" w:themeColor="text1"/>
            <w:rPrChange w:id="537" w:author="Kashyap Kammachi-Sreedhar (Nokia)" w:date="2025-01-30T13:20:00Z" w16du:dateUtc="2025-01-30T11:20:00Z">
              <w:rPr>
                <w:rFonts w:ascii="Courier New" w:hAnsi="Courier New" w:cs="Courier New"/>
                <w:color w:val="FF0000"/>
              </w:rPr>
            </w:rPrChange>
          </w:rPr>
          <w:t>int(</w:t>
        </w:r>
      </w:ins>
      <w:proofErr w:type="spellStart"/>
      <w:proofErr w:type="gramEnd"/>
      <w:ins w:id="538" w:author="Kashyap Kammachi-Sreedhar (Nokia)" w:date="2025-01-30T20:39:00Z" w16du:dateUtc="2025-01-30T18:39:00Z">
        <w:r w:rsidR="00227C65">
          <w:rPr>
            <w:rFonts w:ascii="Courier New" w:eastAsia="Times New Roman" w:hAnsi="Courier New"/>
            <w:szCs w:val="20"/>
          </w:rPr>
          <w:t>DataEntry</w:t>
        </w:r>
        <w:r w:rsidR="00227C65">
          <w:rPr>
            <w:rFonts w:ascii="Courier New" w:hAnsi="Courier New"/>
            <w:szCs w:val="20"/>
          </w:rPr>
          <w:t>Tiled</w:t>
        </w:r>
        <w:r w:rsidR="00227C65">
          <w:rPr>
            <w:rFonts w:ascii="Courier New" w:eastAsia="Times New Roman" w:hAnsi="Courier New"/>
            <w:szCs w:val="20"/>
          </w:rPr>
          <w:t>ItemBox</w:t>
        </w:r>
        <w:r w:rsidR="00227C65">
          <w:t>.</w:t>
        </w:r>
      </w:ins>
      <w:ins w:id="539" w:author="Kashyap Kammachi-Sreedhar (Nokia)" w:date="2025-01-30T13:20:00Z" w16du:dateUtc="2025-01-30T11:20:00Z">
        <w:r w:rsidRPr="002F3B8A">
          <w:rPr>
            <w:rFonts w:ascii="Courier New" w:hAnsi="Courier New" w:cs="Courier New"/>
            <w:color w:val="000000" w:themeColor="text1"/>
            <w:rPrChange w:id="540" w:author="Kashyap Kammachi-Sreedhar (Nokia)" w:date="2025-01-30T13:20:00Z" w16du:dateUtc="2025-01-30T11:20:00Z">
              <w:rPr>
                <w:rFonts w:ascii="Courier New" w:hAnsi="Courier New" w:cs="Courier New"/>
                <w:color w:val="FF0000"/>
              </w:rPr>
            </w:rPrChange>
          </w:rPr>
          <w:t>offset_field_length</w:t>
        </w:r>
        <w:proofErr w:type="spellEnd"/>
        <w:r w:rsidRPr="002F3B8A">
          <w:rPr>
            <w:rFonts w:ascii="Courier New" w:hAnsi="Courier New" w:cs="Courier New"/>
            <w:color w:val="000000" w:themeColor="text1"/>
            <w:rPrChange w:id="541" w:author="Kashyap Kammachi-Sreedhar (Nokia)" w:date="2025-01-30T13:20:00Z" w16du:dateUtc="2025-01-30T11:20:00Z">
              <w:rPr>
                <w:rFonts w:ascii="Courier New" w:hAnsi="Courier New" w:cs="Courier New"/>
                <w:color w:val="FF0000"/>
              </w:rPr>
            </w:rPrChange>
          </w:rPr>
          <w:t xml:space="preserve">) </w:t>
        </w:r>
        <w:proofErr w:type="spellStart"/>
        <w:r w:rsidRPr="002F3B8A">
          <w:rPr>
            <w:rFonts w:ascii="Courier New" w:hAnsi="Courier New" w:cs="Courier New"/>
            <w:color w:val="000000" w:themeColor="text1"/>
            <w:rPrChange w:id="542" w:author="Kashyap Kammachi-Sreedhar (Nokia)" w:date="2025-01-30T13:20:00Z" w16du:dateUtc="2025-01-30T11:20:00Z">
              <w:rPr>
                <w:rFonts w:ascii="Courier New" w:hAnsi="Courier New" w:cs="Courier New"/>
                <w:color w:val="FF0000"/>
              </w:rPr>
            </w:rPrChange>
          </w:rPr>
          <w:t>tile_start_offset</w:t>
        </w:r>
        <w:proofErr w:type="spellEnd"/>
        <w:r w:rsidRPr="002F3B8A">
          <w:rPr>
            <w:rFonts w:ascii="Courier New" w:hAnsi="Courier New" w:cs="Courier New"/>
            <w:color w:val="000000" w:themeColor="text1"/>
            <w:rPrChange w:id="543" w:author="Kashyap Kammachi-Sreedhar (Nokia)" w:date="2025-01-30T13:20:00Z" w16du:dateUtc="2025-01-30T11:20:00Z">
              <w:rPr>
                <w:rFonts w:ascii="Courier New" w:hAnsi="Courier New" w:cs="Courier New"/>
                <w:color w:val="FF0000"/>
              </w:rPr>
            </w:rPrChange>
          </w:rPr>
          <w:t>[</w:t>
        </w:r>
        <w:proofErr w:type="spellStart"/>
        <w:r w:rsidRPr="002F3B8A">
          <w:rPr>
            <w:rFonts w:ascii="Courier New" w:hAnsi="Courier New" w:cs="Courier New"/>
            <w:color w:val="000000" w:themeColor="text1"/>
            <w:rPrChange w:id="544" w:author="Kashyap Kammachi-Sreedhar (Nokia)" w:date="2025-01-30T13:20:00Z" w16du:dateUtc="2025-01-30T11:20:00Z">
              <w:rPr>
                <w:rFonts w:ascii="Courier New" w:hAnsi="Courier New" w:cs="Courier New"/>
                <w:color w:val="FF0000"/>
              </w:rPr>
            </w:rPrChange>
          </w:rPr>
          <w:t>i</w:t>
        </w:r>
        <w:proofErr w:type="spellEnd"/>
        <w:r w:rsidRPr="002F3B8A">
          <w:rPr>
            <w:rFonts w:ascii="Courier New" w:hAnsi="Courier New" w:cs="Courier New"/>
            <w:color w:val="000000" w:themeColor="text1"/>
            <w:rPrChange w:id="545" w:author="Kashyap Kammachi-Sreedhar (Nokia)" w:date="2025-01-30T13:20:00Z" w16du:dateUtc="2025-01-30T11:20:00Z">
              <w:rPr>
                <w:rFonts w:ascii="Courier New" w:hAnsi="Courier New" w:cs="Courier New"/>
                <w:color w:val="FF0000"/>
              </w:rPr>
            </w:rPrChange>
          </w:rPr>
          <w:t>];</w:t>
        </w:r>
      </w:ins>
    </w:p>
    <w:p w14:paraId="076965DA" w14:textId="0A8E3249" w:rsidR="0057521D" w:rsidRPr="002F3B8A" w:rsidRDefault="0057521D" w:rsidP="0057521D">
      <w:pPr>
        <w:spacing w:before="0" w:after="0"/>
        <w:ind w:left="620"/>
        <w:jc w:val="left"/>
        <w:rPr>
          <w:ins w:id="546" w:author="Kashyap Kammachi-Sreedhar (Nokia)" w:date="2025-01-30T13:20:00Z" w16du:dateUtc="2025-01-30T11:20:00Z"/>
          <w:rFonts w:ascii="Courier New" w:hAnsi="Courier New" w:cs="Courier New"/>
          <w:color w:val="000000" w:themeColor="text1"/>
          <w:rPrChange w:id="547" w:author="Kashyap Kammachi-Sreedhar (Nokia)" w:date="2025-01-30T13:20:00Z" w16du:dateUtc="2025-01-30T11:20:00Z">
            <w:rPr>
              <w:ins w:id="548" w:author="Kashyap Kammachi-Sreedhar (Nokia)" w:date="2025-01-30T13:20:00Z" w16du:dateUtc="2025-01-30T11:20:00Z"/>
              <w:rFonts w:ascii="Courier New" w:hAnsi="Courier New" w:cs="Courier New"/>
              <w:color w:val="FF0000"/>
            </w:rPr>
          </w:rPrChange>
        </w:rPr>
        <w:pPrChange w:id="549" w:author="Kashyap Kammachi-Sreedhar (Nokia)" w:date="2025-01-30T20:44:00Z" w16du:dateUtc="2025-01-30T18:44:00Z">
          <w:pPr>
            <w:ind w:left="360"/>
          </w:pPr>
        </w:pPrChange>
      </w:pPr>
      <w:ins w:id="550" w:author="Kashyap Kammachi-Sreedhar (Nokia)" w:date="2025-01-30T20:44:00Z" w16du:dateUtc="2025-01-30T18:44:00Z">
        <w:r w:rsidRPr="00767E57">
          <w:rPr>
            <w:rFonts w:ascii="Courier New" w:hAnsi="Courier New" w:cs="Courier New"/>
            <w:color w:val="000000" w:themeColor="text1"/>
          </w:rPr>
          <w:t xml:space="preserve">//not present if </w:t>
        </w:r>
        <w:proofErr w:type="spellStart"/>
        <w:r w:rsidRPr="00767E57">
          <w:rPr>
            <w:rFonts w:ascii="Courier New" w:hAnsi="Courier New" w:cs="Courier New"/>
            <w:color w:val="000000" w:themeColor="text1"/>
          </w:rPr>
          <w:t>size_field_length</w:t>
        </w:r>
        <w:proofErr w:type="spellEnd"/>
        <w:r w:rsidRPr="00767E57">
          <w:rPr>
            <w:rFonts w:ascii="Courier New" w:hAnsi="Courier New" w:cs="Courier New"/>
            <w:color w:val="000000" w:themeColor="text1"/>
          </w:rPr>
          <w:t xml:space="preserve"> </w:t>
        </w:r>
        <w:r w:rsidRPr="00767E57">
          <w:rPr>
            <w:rFonts w:ascii="Courier New" w:hAnsi="Courier New" w:cs="Courier New"/>
            <w:color w:val="000000" w:themeColor="text1"/>
          </w:rPr>
          <w:t>==0</w:t>
        </w:r>
      </w:ins>
    </w:p>
    <w:p w14:paraId="31BA635D" w14:textId="1D321CBC" w:rsidR="002F3B8A" w:rsidRPr="002F3B8A" w:rsidRDefault="002F3B8A" w:rsidP="002F3B8A">
      <w:pPr>
        <w:spacing w:before="0" w:after="0"/>
        <w:ind w:left="6660" w:hanging="6030"/>
        <w:jc w:val="left"/>
        <w:rPr>
          <w:ins w:id="551" w:author="Kashyap Kammachi-Sreedhar (Nokia)" w:date="2025-01-30T13:20:00Z" w16du:dateUtc="2025-01-30T11:20:00Z"/>
          <w:rFonts w:ascii="Courier New" w:hAnsi="Courier New" w:cs="Courier New"/>
          <w:color w:val="000000" w:themeColor="text1"/>
          <w:rPrChange w:id="552" w:author="Kashyap Kammachi-Sreedhar (Nokia)" w:date="2025-01-30T13:20:00Z" w16du:dateUtc="2025-01-30T11:20:00Z">
            <w:rPr>
              <w:ins w:id="553" w:author="Kashyap Kammachi-Sreedhar (Nokia)" w:date="2025-01-30T13:20:00Z" w16du:dateUtc="2025-01-30T11:20:00Z"/>
              <w:rFonts w:ascii="Courier New" w:hAnsi="Courier New" w:cs="Courier New"/>
              <w:color w:val="FF0000"/>
            </w:rPr>
          </w:rPrChange>
        </w:rPr>
        <w:pPrChange w:id="554" w:author="Kashyap Kammachi-Sreedhar (Nokia)" w:date="2025-01-30T13:20:00Z" w16du:dateUtc="2025-01-30T11:20:00Z">
          <w:pPr>
            <w:ind w:left="6660" w:hanging="6030"/>
          </w:pPr>
        </w:pPrChange>
      </w:pPr>
      <w:ins w:id="555" w:author="Kashyap Kammachi-Sreedhar (Nokia)" w:date="2025-01-30T13:20:00Z" w16du:dateUtc="2025-01-30T11:20:00Z">
        <w:r w:rsidRPr="002F3B8A">
          <w:rPr>
            <w:rFonts w:ascii="Courier New" w:hAnsi="Courier New" w:cs="Courier New"/>
            <w:color w:val="000000" w:themeColor="text1"/>
            <w:rPrChange w:id="556" w:author="Kashyap Kammachi-Sreedhar (Nokia)" w:date="2025-01-30T13:20:00Z" w16du:dateUtc="2025-01-30T11:20:00Z">
              <w:rPr>
                <w:rFonts w:ascii="Courier New" w:hAnsi="Courier New" w:cs="Courier New"/>
                <w:color w:val="FF0000"/>
              </w:rPr>
            </w:rPrChange>
          </w:rPr>
          <w:t xml:space="preserve">unsigned </w:t>
        </w:r>
        <w:proofErr w:type="gramStart"/>
        <w:r w:rsidRPr="002F3B8A">
          <w:rPr>
            <w:rFonts w:ascii="Courier New" w:hAnsi="Courier New" w:cs="Courier New"/>
            <w:color w:val="000000" w:themeColor="text1"/>
            <w:rPrChange w:id="557" w:author="Kashyap Kammachi-Sreedhar (Nokia)" w:date="2025-01-30T13:20:00Z" w16du:dateUtc="2025-01-30T11:20:00Z">
              <w:rPr>
                <w:rFonts w:ascii="Courier New" w:hAnsi="Courier New" w:cs="Courier New"/>
                <w:color w:val="FF0000"/>
              </w:rPr>
            </w:rPrChange>
          </w:rPr>
          <w:t>int(</w:t>
        </w:r>
      </w:ins>
      <w:proofErr w:type="spellStart"/>
      <w:proofErr w:type="gramEnd"/>
      <w:ins w:id="558" w:author="Kashyap Kammachi-Sreedhar (Nokia)" w:date="2025-01-30T20:39:00Z" w16du:dateUtc="2025-01-30T18:39:00Z">
        <w:r w:rsidR="00227C65">
          <w:rPr>
            <w:rFonts w:ascii="Courier New" w:eastAsia="Times New Roman" w:hAnsi="Courier New"/>
            <w:szCs w:val="20"/>
          </w:rPr>
          <w:t>DataEntry</w:t>
        </w:r>
        <w:r w:rsidR="00227C65">
          <w:rPr>
            <w:rFonts w:ascii="Courier New" w:hAnsi="Courier New"/>
            <w:szCs w:val="20"/>
          </w:rPr>
          <w:t>Tiled</w:t>
        </w:r>
        <w:r w:rsidR="00227C65">
          <w:rPr>
            <w:rFonts w:ascii="Courier New" w:eastAsia="Times New Roman" w:hAnsi="Courier New"/>
            <w:szCs w:val="20"/>
          </w:rPr>
          <w:t>ItemBox</w:t>
        </w:r>
        <w:r w:rsidR="00227C65">
          <w:t>.</w:t>
        </w:r>
      </w:ins>
      <w:ins w:id="559" w:author="Kashyap Kammachi-Sreedhar (Nokia)" w:date="2025-01-30T13:20:00Z" w16du:dateUtc="2025-01-30T11:20:00Z">
        <w:r w:rsidRPr="002F3B8A">
          <w:rPr>
            <w:rFonts w:ascii="Courier New" w:hAnsi="Courier New" w:cs="Courier New"/>
            <w:color w:val="000000" w:themeColor="text1"/>
            <w:rPrChange w:id="560" w:author="Kashyap Kammachi-Sreedhar (Nokia)" w:date="2025-01-30T13:20:00Z" w16du:dateUtc="2025-01-30T11:20:00Z">
              <w:rPr>
                <w:rFonts w:ascii="Courier New" w:hAnsi="Courier New" w:cs="Courier New"/>
                <w:color w:val="FF0000"/>
              </w:rPr>
            </w:rPrChange>
          </w:rPr>
          <w:t>size_field_length</w:t>
        </w:r>
        <w:proofErr w:type="spellEnd"/>
        <w:r w:rsidRPr="002F3B8A">
          <w:rPr>
            <w:rFonts w:ascii="Courier New" w:hAnsi="Courier New" w:cs="Courier New"/>
            <w:color w:val="000000" w:themeColor="text1"/>
            <w:rPrChange w:id="561" w:author="Kashyap Kammachi-Sreedhar (Nokia)" w:date="2025-01-30T13:20:00Z" w16du:dateUtc="2025-01-30T11:20:00Z">
              <w:rPr>
                <w:rFonts w:ascii="Courier New" w:hAnsi="Courier New" w:cs="Courier New"/>
                <w:color w:val="FF0000"/>
              </w:rPr>
            </w:rPrChange>
          </w:rPr>
          <w:t xml:space="preserve">) </w:t>
        </w:r>
        <w:proofErr w:type="spellStart"/>
        <w:r w:rsidRPr="002F3B8A">
          <w:rPr>
            <w:rFonts w:ascii="Courier New" w:hAnsi="Courier New" w:cs="Courier New"/>
            <w:color w:val="000000" w:themeColor="text1"/>
            <w:rPrChange w:id="562" w:author="Kashyap Kammachi-Sreedhar (Nokia)" w:date="2025-01-30T13:20:00Z" w16du:dateUtc="2025-01-30T11:20:00Z">
              <w:rPr>
                <w:rFonts w:ascii="Courier New" w:hAnsi="Courier New" w:cs="Courier New"/>
                <w:color w:val="FF0000"/>
              </w:rPr>
            </w:rPrChange>
          </w:rPr>
          <w:t>tile_size</w:t>
        </w:r>
        <w:proofErr w:type="spellEnd"/>
        <w:r w:rsidRPr="002F3B8A">
          <w:rPr>
            <w:rFonts w:ascii="Courier New" w:hAnsi="Courier New" w:cs="Courier New"/>
            <w:color w:val="000000" w:themeColor="text1"/>
            <w:rPrChange w:id="563" w:author="Kashyap Kammachi-Sreedhar (Nokia)" w:date="2025-01-30T13:20:00Z" w16du:dateUtc="2025-01-30T11:20:00Z">
              <w:rPr>
                <w:rFonts w:ascii="Courier New" w:hAnsi="Courier New" w:cs="Courier New"/>
                <w:color w:val="FF0000"/>
              </w:rPr>
            </w:rPrChange>
          </w:rPr>
          <w:t>[</w:t>
        </w:r>
        <w:proofErr w:type="spellStart"/>
        <w:r w:rsidRPr="002F3B8A">
          <w:rPr>
            <w:rFonts w:ascii="Courier New" w:hAnsi="Courier New" w:cs="Courier New"/>
            <w:color w:val="000000" w:themeColor="text1"/>
            <w:rPrChange w:id="564" w:author="Kashyap Kammachi-Sreedhar (Nokia)" w:date="2025-01-30T13:20:00Z" w16du:dateUtc="2025-01-30T11:20:00Z">
              <w:rPr>
                <w:rFonts w:ascii="Courier New" w:hAnsi="Courier New" w:cs="Courier New"/>
                <w:color w:val="FF0000"/>
              </w:rPr>
            </w:rPrChange>
          </w:rPr>
          <w:t>i</w:t>
        </w:r>
        <w:proofErr w:type="spellEnd"/>
        <w:r w:rsidRPr="002F3B8A">
          <w:rPr>
            <w:rFonts w:ascii="Courier New" w:hAnsi="Courier New" w:cs="Courier New"/>
            <w:color w:val="000000" w:themeColor="text1"/>
            <w:rPrChange w:id="565" w:author="Kashyap Kammachi-Sreedhar (Nokia)" w:date="2025-01-30T13:20:00Z" w16du:dateUtc="2025-01-30T11:20:00Z">
              <w:rPr>
                <w:rFonts w:ascii="Courier New" w:hAnsi="Courier New" w:cs="Courier New"/>
                <w:color w:val="FF0000"/>
              </w:rPr>
            </w:rPrChange>
          </w:rPr>
          <w:t xml:space="preserve">]; </w:t>
        </w:r>
      </w:ins>
    </w:p>
    <w:p w14:paraId="2F0938A4" w14:textId="67897950" w:rsidR="002F3B8A" w:rsidRPr="002F3B8A" w:rsidRDefault="002F3B8A" w:rsidP="002F3B8A">
      <w:pPr>
        <w:spacing w:before="0" w:after="0"/>
        <w:jc w:val="left"/>
        <w:rPr>
          <w:ins w:id="566" w:author="Kashyap Kammachi-Sreedhar (Nokia)" w:date="2025-01-30T10:42:00Z" w16du:dateUtc="2025-01-30T08:42:00Z"/>
          <w:rFonts w:ascii="Courier New" w:hAnsi="Courier New" w:cs="Courier New"/>
          <w:color w:val="000000" w:themeColor="text1"/>
          <w:rPrChange w:id="567" w:author="Kashyap Kammachi-Sreedhar (Nokia)" w:date="2025-01-30T13:20:00Z" w16du:dateUtc="2025-01-30T11:20:00Z">
            <w:rPr>
              <w:ins w:id="568" w:author="Kashyap Kammachi-Sreedhar (Nokia)" w:date="2025-01-30T10:42:00Z" w16du:dateUtc="2025-01-30T08:42:00Z"/>
            </w:rPr>
          </w:rPrChange>
        </w:rPr>
        <w:pPrChange w:id="569" w:author="Kashyap Kammachi-Sreedhar (Nokia)" w:date="2025-01-30T13:20:00Z" w16du:dateUtc="2025-01-30T11:20:00Z">
          <w:pPr>
            <w:pStyle w:val="code"/>
          </w:pPr>
        </w:pPrChange>
      </w:pPr>
      <w:ins w:id="570" w:author="Kashyap Kammachi-Sreedhar (Nokia)" w:date="2025-01-30T13:20:00Z" w16du:dateUtc="2025-01-30T11:20:00Z">
        <w:r w:rsidRPr="002F3B8A">
          <w:rPr>
            <w:rFonts w:ascii="Courier New" w:hAnsi="Courier New" w:cs="Courier New"/>
            <w:color w:val="000000" w:themeColor="text1"/>
            <w:rPrChange w:id="571" w:author="Kashyap Kammachi-Sreedhar (Nokia)" w:date="2025-01-30T13:20:00Z" w16du:dateUtc="2025-01-30T11:20:00Z">
              <w:rPr>
                <w:rFonts w:cs="Courier New"/>
                <w:color w:val="FF0000"/>
              </w:rPr>
            </w:rPrChange>
          </w:rPr>
          <w:t xml:space="preserve">  }</w:t>
        </w:r>
      </w:ins>
    </w:p>
    <w:p w14:paraId="23889D8A" w14:textId="77777777" w:rsidR="00550E3C" w:rsidRDefault="00550E3C" w:rsidP="00550E3C">
      <w:pPr>
        <w:pStyle w:val="code"/>
        <w:rPr>
          <w:ins w:id="572" w:author="Kashyap Kammachi-Sreedhar (Nokia)" w:date="2025-01-30T10:42:00Z" w16du:dateUtc="2025-01-30T08:42:00Z"/>
        </w:rPr>
      </w:pPr>
    </w:p>
    <w:p w14:paraId="4B106B0F" w14:textId="0D4F6880" w:rsidR="00550E3C" w:rsidRPr="00D43D77" w:rsidRDefault="00550E3C" w:rsidP="00550E3C">
      <w:pPr>
        <w:pStyle w:val="code"/>
        <w:rPr>
          <w:ins w:id="573" w:author="Kashyap Kammachi-Sreedhar (Nokia)" w:date="2025-01-30T10:42:00Z" w16du:dateUtc="2025-01-30T08:42:00Z"/>
          <w:lang w:val="en-CA"/>
          <w:rPrChange w:id="574" w:author="Kashyap Kammachi-Sreedhar (Nokia)" w:date="2025-01-30T20:37:00Z" w16du:dateUtc="2025-01-30T18:37:00Z">
            <w:rPr>
              <w:ins w:id="575" w:author="Kashyap Kammachi-Sreedhar (Nokia)" w:date="2025-01-30T10:42:00Z" w16du:dateUtc="2025-01-30T08:42:00Z"/>
            </w:rPr>
          </w:rPrChange>
        </w:rPr>
      </w:pPr>
      <w:proofErr w:type="gramStart"/>
      <w:ins w:id="576" w:author="Kashyap Kammachi-Sreedhar (Nokia)" w:date="2025-01-30T10:42:00Z" w16du:dateUtc="2025-01-30T08:42:00Z">
        <w:r>
          <w:t>aligned(</w:t>
        </w:r>
        <w:proofErr w:type="gramEnd"/>
        <w:r>
          <w:t xml:space="preserve">8) class </w:t>
        </w:r>
        <w:proofErr w:type="spellStart"/>
        <w:r>
          <w:t>DataEntryTiledItemBox</w:t>
        </w:r>
        <w:proofErr w:type="spellEnd"/>
        <w:r>
          <w:t xml:space="preserve"> (bit(24) flags)</w:t>
        </w:r>
        <w:r>
          <w:br/>
        </w:r>
        <w:r>
          <w:tab/>
          <w:t xml:space="preserve">extends </w:t>
        </w:r>
        <w:proofErr w:type="spellStart"/>
        <w:r>
          <w:t>DataEntryBaseBox</w:t>
        </w:r>
        <w:proofErr w:type="spellEnd"/>
        <w:r>
          <w:t>('</w:t>
        </w:r>
        <w:proofErr w:type="spellStart"/>
        <w:r>
          <w:t>deti</w:t>
        </w:r>
        <w:proofErr w:type="spellEnd"/>
        <w:r>
          <w:t xml:space="preserve">', flags) </w:t>
        </w:r>
        <w:r>
          <w:br/>
          <w:t>{</w:t>
        </w:r>
      </w:ins>
    </w:p>
    <w:p w14:paraId="20B06EB2" w14:textId="1A590229" w:rsidR="002F63CD" w:rsidRPr="002F63CD" w:rsidRDefault="002F63CD" w:rsidP="002F63CD">
      <w:pPr>
        <w:spacing w:before="0" w:after="0"/>
        <w:ind w:left="360"/>
        <w:jc w:val="left"/>
        <w:rPr>
          <w:ins w:id="577" w:author="Kashyap Kammachi-Sreedhar (Nokia)" w:date="2025-01-30T13:21:00Z" w16du:dateUtc="2025-01-30T11:21:00Z"/>
          <w:rFonts w:ascii="Courier New" w:hAnsi="Courier New" w:cs="Courier New"/>
          <w:color w:val="000000" w:themeColor="text1"/>
          <w:rPrChange w:id="578" w:author="Kashyap Kammachi-Sreedhar (Nokia)" w:date="2025-01-30T13:21:00Z" w16du:dateUtc="2025-01-30T11:21:00Z">
            <w:rPr>
              <w:ins w:id="579" w:author="Kashyap Kammachi-Sreedhar (Nokia)" w:date="2025-01-30T13:21:00Z" w16du:dateUtc="2025-01-30T11:21:00Z"/>
              <w:rFonts w:ascii="Courier New" w:hAnsi="Courier New" w:cs="Courier New"/>
              <w:color w:val="FF0000"/>
            </w:rPr>
          </w:rPrChange>
        </w:rPr>
        <w:pPrChange w:id="580" w:author="Kashyap Kammachi-Sreedhar (Nokia)" w:date="2025-01-30T13:21:00Z" w16du:dateUtc="2025-01-30T11:21:00Z">
          <w:pPr>
            <w:ind w:left="360"/>
          </w:pPr>
        </w:pPrChange>
      </w:pPr>
      <w:ins w:id="581" w:author="Kashyap Kammachi-Sreedhar (Nokia)" w:date="2025-01-30T13:21:00Z" w16du:dateUtc="2025-01-30T11:21:00Z">
        <w:r w:rsidRPr="002F63CD">
          <w:rPr>
            <w:rFonts w:ascii="Courier New" w:hAnsi="Courier New" w:cs="Courier New"/>
            <w:color w:val="000000" w:themeColor="text1"/>
            <w:rPrChange w:id="582" w:author="Kashyap Kammachi-Sreedhar (Nokia)" w:date="2025-01-30T13:21:00Z" w16du:dateUtc="2025-01-30T11:21:00Z">
              <w:rPr>
                <w:rFonts w:ascii="Courier New" w:hAnsi="Courier New" w:cs="Courier New"/>
                <w:color w:val="FF0000"/>
              </w:rPr>
            </w:rPrChange>
          </w:rPr>
          <w:t>switch (flags &amp; 0x03) {</w:t>
        </w:r>
      </w:ins>
    </w:p>
    <w:p w14:paraId="2B936307" w14:textId="77777777" w:rsidR="002F63CD" w:rsidRPr="002F63CD" w:rsidRDefault="002F63CD" w:rsidP="002F63CD">
      <w:pPr>
        <w:spacing w:before="0" w:after="0"/>
        <w:ind w:left="360"/>
        <w:jc w:val="left"/>
        <w:rPr>
          <w:ins w:id="583" w:author="Kashyap Kammachi-Sreedhar (Nokia)" w:date="2025-01-30T13:21:00Z" w16du:dateUtc="2025-01-30T11:21:00Z"/>
          <w:rFonts w:ascii="Courier New" w:hAnsi="Courier New" w:cs="Courier New"/>
          <w:color w:val="000000" w:themeColor="text1"/>
          <w:rPrChange w:id="584" w:author="Kashyap Kammachi-Sreedhar (Nokia)" w:date="2025-01-30T13:21:00Z" w16du:dateUtc="2025-01-30T11:21:00Z">
            <w:rPr>
              <w:ins w:id="585" w:author="Kashyap Kammachi-Sreedhar (Nokia)" w:date="2025-01-30T13:21:00Z" w16du:dateUtc="2025-01-30T11:21:00Z"/>
              <w:rFonts w:ascii="Courier New" w:hAnsi="Courier New" w:cs="Courier New"/>
              <w:color w:val="FF0000"/>
            </w:rPr>
          </w:rPrChange>
        </w:rPr>
        <w:pPrChange w:id="586" w:author="Kashyap Kammachi-Sreedhar (Nokia)" w:date="2025-01-30T13:21:00Z" w16du:dateUtc="2025-01-30T11:21:00Z">
          <w:pPr>
            <w:ind w:left="360"/>
          </w:pPr>
        </w:pPrChange>
      </w:pPr>
      <w:ins w:id="587" w:author="Kashyap Kammachi-Sreedhar (Nokia)" w:date="2025-01-30T13:21:00Z" w16du:dateUtc="2025-01-30T11:21:00Z">
        <w:r w:rsidRPr="002F63CD">
          <w:rPr>
            <w:rFonts w:ascii="Courier New" w:hAnsi="Courier New" w:cs="Courier New"/>
            <w:color w:val="000000" w:themeColor="text1"/>
            <w:rPrChange w:id="588" w:author="Kashyap Kammachi-Sreedhar (Nokia)" w:date="2025-01-30T13:21:00Z" w16du:dateUtc="2025-01-30T11:21:00Z">
              <w:rPr>
                <w:rFonts w:ascii="Courier New" w:hAnsi="Courier New" w:cs="Courier New"/>
                <w:color w:val="FF0000"/>
              </w:rPr>
            </w:rPrChange>
          </w:rPr>
          <w:t xml:space="preserve">  case 0:</w:t>
        </w:r>
      </w:ins>
    </w:p>
    <w:p w14:paraId="504ADE81" w14:textId="77777777" w:rsidR="002F63CD" w:rsidRPr="002F63CD" w:rsidRDefault="002F63CD" w:rsidP="002F63CD">
      <w:pPr>
        <w:spacing w:before="0" w:after="0"/>
        <w:ind w:left="360"/>
        <w:jc w:val="left"/>
        <w:rPr>
          <w:ins w:id="589" w:author="Kashyap Kammachi-Sreedhar (Nokia)" w:date="2025-01-30T13:21:00Z" w16du:dateUtc="2025-01-30T11:21:00Z"/>
          <w:rFonts w:ascii="Courier New" w:hAnsi="Courier New" w:cs="Courier New"/>
          <w:color w:val="000000" w:themeColor="text1"/>
          <w:rPrChange w:id="590" w:author="Kashyap Kammachi-Sreedhar (Nokia)" w:date="2025-01-30T13:21:00Z" w16du:dateUtc="2025-01-30T11:21:00Z">
            <w:rPr>
              <w:ins w:id="591" w:author="Kashyap Kammachi-Sreedhar (Nokia)" w:date="2025-01-30T13:21:00Z" w16du:dateUtc="2025-01-30T11:21:00Z"/>
              <w:rFonts w:ascii="Courier New" w:hAnsi="Courier New" w:cs="Courier New"/>
              <w:color w:val="FF0000"/>
            </w:rPr>
          </w:rPrChange>
        </w:rPr>
        <w:pPrChange w:id="592" w:author="Kashyap Kammachi-Sreedhar (Nokia)" w:date="2025-01-30T13:21:00Z" w16du:dateUtc="2025-01-30T11:21:00Z">
          <w:pPr>
            <w:ind w:left="360"/>
          </w:pPr>
        </w:pPrChange>
      </w:pPr>
      <w:ins w:id="593" w:author="Kashyap Kammachi-Sreedhar (Nokia)" w:date="2025-01-30T13:21:00Z" w16du:dateUtc="2025-01-30T11:21:00Z">
        <w:r w:rsidRPr="002F63CD">
          <w:rPr>
            <w:rFonts w:ascii="Courier New" w:hAnsi="Courier New" w:cs="Courier New"/>
            <w:color w:val="000000" w:themeColor="text1"/>
            <w:rPrChange w:id="594" w:author="Kashyap Kammachi-Sreedhar (Nokia)" w:date="2025-01-30T13:21:00Z" w16du:dateUtc="2025-01-30T11:21:00Z">
              <w:rPr>
                <w:rFonts w:ascii="Courier New" w:hAnsi="Courier New" w:cs="Courier New"/>
                <w:color w:val="FF0000"/>
              </w:rPr>
            </w:rPrChange>
          </w:rPr>
          <w:t xml:space="preserve">    </w:t>
        </w:r>
        <w:proofErr w:type="spellStart"/>
        <w:r w:rsidRPr="002F63CD">
          <w:rPr>
            <w:rFonts w:ascii="Courier New" w:hAnsi="Courier New" w:cs="Courier New"/>
            <w:color w:val="000000" w:themeColor="text1"/>
            <w:rPrChange w:id="595" w:author="Kashyap Kammachi-Sreedhar (Nokia)" w:date="2025-01-30T13:21:00Z" w16du:dateUtc="2025-01-30T11:21:00Z">
              <w:rPr>
                <w:rFonts w:ascii="Courier New" w:hAnsi="Courier New" w:cs="Courier New"/>
                <w:color w:val="FF0000"/>
              </w:rPr>
            </w:rPrChange>
          </w:rPr>
          <w:t>offset_field_length</w:t>
        </w:r>
        <w:proofErr w:type="spellEnd"/>
        <w:r w:rsidRPr="002F63CD">
          <w:rPr>
            <w:rFonts w:ascii="Courier New" w:hAnsi="Courier New" w:cs="Courier New"/>
            <w:color w:val="000000" w:themeColor="text1"/>
            <w:rPrChange w:id="596" w:author="Kashyap Kammachi-Sreedhar (Nokia)" w:date="2025-01-30T13:21:00Z" w16du:dateUtc="2025-01-30T11:21:00Z">
              <w:rPr>
                <w:rFonts w:ascii="Courier New" w:hAnsi="Courier New" w:cs="Courier New"/>
                <w:color w:val="FF0000"/>
              </w:rPr>
            </w:rPrChange>
          </w:rPr>
          <w:t xml:space="preserve"> = </w:t>
        </w:r>
        <w:proofErr w:type="gramStart"/>
        <w:r w:rsidRPr="002F63CD">
          <w:rPr>
            <w:rFonts w:ascii="Courier New" w:hAnsi="Courier New" w:cs="Courier New"/>
            <w:color w:val="000000" w:themeColor="text1"/>
            <w:rPrChange w:id="597" w:author="Kashyap Kammachi-Sreedhar (Nokia)" w:date="2025-01-30T13:21:00Z" w16du:dateUtc="2025-01-30T11:21:00Z">
              <w:rPr>
                <w:rFonts w:ascii="Courier New" w:hAnsi="Courier New" w:cs="Courier New"/>
                <w:color w:val="FF0000"/>
              </w:rPr>
            </w:rPrChange>
          </w:rPr>
          <w:t>32;</w:t>
        </w:r>
        <w:proofErr w:type="gramEnd"/>
      </w:ins>
    </w:p>
    <w:p w14:paraId="6346E855" w14:textId="77777777" w:rsidR="002F63CD" w:rsidRPr="002F63CD" w:rsidRDefault="002F63CD" w:rsidP="002F63CD">
      <w:pPr>
        <w:spacing w:before="0" w:after="0"/>
        <w:ind w:left="360"/>
        <w:jc w:val="left"/>
        <w:rPr>
          <w:ins w:id="598" w:author="Kashyap Kammachi-Sreedhar (Nokia)" w:date="2025-01-30T13:21:00Z" w16du:dateUtc="2025-01-30T11:21:00Z"/>
          <w:rFonts w:ascii="Courier New" w:hAnsi="Courier New" w:cs="Courier New"/>
          <w:color w:val="000000" w:themeColor="text1"/>
          <w:rPrChange w:id="599" w:author="Kashyap Kammachi-Sreedhar (Nokia)" w:date="2025-01-30T13:21:00Z" w16du:dateUtc="2025-01-30T11:21:00Z">
            <w:rPr>
              <w:ins w:id="600" w:author="Kashyap Kammachi-Sreedhar (Nokia)" w:date="2025-01-30T13:21:00Z" w16du:dateUtc="2025-01-30T11:21:00Z"/>
              <w:rFonts w:ascii="Courier New" w:hAnsi="Courier New" w:cs="Courier New"/>
              <w:color w:val="FF0000"/>
            </w:rPr>
          </w:rPrChange>
        </w:rPr>
        <w:pPrChange w:id="601" w:author="Kashyap Kammachi-Sreedhar (Nokia)" w:date="2025-01-30T13:21:00Z" w16du:dateUtc="2025-01-30T11:21:00Z">
          <w:pPr>
            <w:ind w:left="360"/>
          </w:pPr>
        </w:pPrChange>
      </w:pPr>
      <w:ins w:id="602" w:author="Kashyap Kammachi-Sreedhar (Nokia)" w:date="2025-01-30T13:21:00Z" w16du:dateUtc="2025-01-30T11:21:00Z">
        <w:r w:rsidRPr="002F63CD">
          <w:rPr>
            <w:rFonts w:ascii="Courier New" w:hAnsi="Courier New" w:cs="Courier New"/>
            <w:color w:val="000000" w:themeColor="text1"/>
            <w:rPrChange w:id="603"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604" w:author="Kashyap Kammachi-Sreedhar (Nokia)" w:date="2025-01-30T13:21:00Z" w16du:dateUtc="2025-01-30T11:21:00Z">
              <w:rPr>
                <w:rFonts w:ascii="Courier New" w:hAnsi="Courier New" w:cs="Courier New"/>
                <w:color w:val="FF0000"/>
              </w:rPr>
            </w:rPrChange>
          </w:rPr>
          <w:t>break;</w:t>
        </w:r>
        <w:proofErr w:type="gramEnd"/>
      </w:ins>
    </w:p>
    <w:p w14:paraId="324BED2E" w14:textId="77777777" w:rsidR="002F63CD" w:rsidRPr="002F63CD" w:rsidRDefault="002F63CD" w:rsidP="002F63CD">
      <w:pPr>
        <w:spacing w:before="0" w:after="0"/>
        <w:ind w:left="360"/>
        <w:jc w:val="left"/>
        <w:rPr>
          <w:ins w:id="605" w:author="Kashyap Kammachi-Sreedhar (Nokia)" w:date="2025-01-30T13:21:00Z" w16du:dateUtc="2025-01-30T11:21:00Z"/>
          <w:rFonts w:ascii="Courier New" w:hAnsi="Courier New" w:cs="Courier New"/>
          <w:color w:val="000000" w:themeColor="text1"/>
          <w:rPrChange w:id="606" w:author="Kashyap Kammachi-Sreedhar (Nokia)" w:date="2025-01-30T13:21:00Z" w16du:dateUtc="2025-01-30T11:21:00Z">
            <w:rPr>
              <w:ins w:id="607" w:author="Kashyap Kammachi-Sreedhar (Nokia)" w:date="2025-01-30T13:21:00Z" w16du:dateUtc="2025-01-30T11:21:00Z"/>
              <w:rFonts w:ascii="Courier New" w:hAnsi="Courier New" w:cs="Courier New"/>
              <w:color w:val="FF0000"/>
            </w:rPr>
          </w:rPrChange>
        </w:rPr>
        <w:pPrChange w:id="608" w:author="Kashyap Kammachi-Sreedhar (Nokia)" w:date="2025-01-30T13:21:00Z" w16du:dateUtc="2025-01-30T11:21:00Z">
          <w:pPr>
            <w:ind w:left="360"/>
          </w:pPr>
        </w:pPrChange>
      </w:pPr>
      <w:ins w:id="609" w:author="Kashyap Kammachi-Sreedhar (Nokia)" w:date="2025-01-30T13:21:00Z" w16du:dateUtc="2025-01-30T11:21:00Z">
        <w:r w:rsidRPr="002F63CD">
          <w:rPr>
            <w:rFonts w:ascii="Courier New" w:hAnsi="Courier New" w:cs="Courier New"/>
            <w:color w:val="000000" w:themeColor="text1"/>
            <w:rPrChange w:id="610" w:author="Kashyap Kammachi-Sreedhar (Nokia)" w:date="2025-01-30T13:21:00Z" w16du:dateUtc="2025-01-30T11:21:00Z">
              <w:rPr>
                <w:rFonts w:ascii="Courier New" w:hAnsi="Courier New" w:cs="Courier New"/>
                <w:color w:val="FF0000"/>
              </w:rPr>
            </w:rPrChange>
          </w:rPr>
          <w:t xml:space="preserve">  case 1:</w:t>
        </w:r>
      </w:ins>
    </w:p>
    <w:p w14:paraId="25D6D18F" w14:textId="77777777" w:rsidR="002F63CD" w:rsidRPr="002F63CD" w:rsidRDefault="002F63CD" w:rsidP="002F63CD">
      <w:pPr>
        <w:spacing w:before="0" w:after="0"/>
        <w:ind w:left="360"/>
        <w:jc w:val="left"/>
        <w:rPr>
          <w:ins w:id="611" w:author="Kashyap Kammachi-Sreedhar (Nokia)" w:date="2025-01-30T13:21:00Z" w16du:dateUtc="2025-01-30T11:21:00Z"/>
          <w:rFonts w:ascii="Courier New" w:hAnsi="Courier New" w:cs="Courier New"/>
          <w:color w:val="000000" w:themeColor="text1"/>
          <w:rPrChange w:id="612" w:author="Kashyap Kammachi-Sreedhar (Nokia)" w:date="2025-01-30T13:21:00Z" w16du:dateUtc="2025-01-30T11:21:00Z">
            <w:rPr>
              <w:ins w:id="613" w:author="Kashyap Kammachi-Sreedhar (Nokia)" w:date="2025-01-30T13:21:00Z" w16du:dateUtc="2025-01-30T11:21:00Z"/>
              <w:rFonts w:ascii="Courier New" w:hAnsi="Courier New" w:cs="Courier New"/>
              <w:color w:val="FF0000"/>
            </w:rPr>
          </w:rPrChange>
        </w:rPr>
        <w:pPrChange w:id="614" w:author="Kashyap Kammachi-Sreedhar (Nokia)" w:date="2025-01-30T13:21:00Z" w16du:dateUtc="2025-01-30T11:21:00Z">
          <w:pPr>
            <w:ind w:left="360"/>
          </w:pPr>
        </w:pPrChange>
      </w:pPr>
      <w:ins w:id="615" w:author="Kashyap Kammachi-Sreedhar (Nokia)" w:date="2025-01-30T13:21:00Z" w16du:dateUtc="2025-01-30T11:21:00Z">
        <w:r w:rsidRPr="002F63CD">
          <w:rPr>
            <w:rFonts w:ascii="Courier New" w:hAnsi="Courier New" w:cs="Courier New"/>
            <w:color w:val="000000" w:themeColor="text1"/>
            <w:rPrChange w:id="616" w:author="Kashyap Kammachi-Sreedhar (Nokia)" w:date="2025-01-30T13:21:00Z" w16du:dateUtc="2025-01-30T11:21:00Z">
              <w:rPr>
                <w:rFonts w:ascii="Courier New" w:hAnsi="Courier New" w:cs="Courier New"/>
                <w:color w:val="FF0000"/>
              </w:rPr>
            </w:rPrChange>
          </w:rPr>
          <w:lastRenderedPageBreak/>
          <w:t xml:space="preserve">    </w:t>
        </w:r>
        <w:proofErr w:type="spellStart"/>
        <w:r w:rsidRPr="002F63CD">
          <w:rPr>
            <w:rFonts w:ascii="Courier New" w:hAnsi="Courier New" w:cs="Courier New"/>
            <w:color w:val="000000" w:themeColor="text1"/>
            <w:rPrChange w:id="617" w:author="Kashyap Kammachi-Sreedhar (Nokia)" w:date="2025-01-30T13:21:00Z" w16du:dateUtc="2025-01-30T11:21:00Z">
              <w:rPr>
                <w:rFonts w:ascii="Courier New" w:hAnsi="Courier New" w:cs="Courier New"/>
                <w:color w:val="FF0000"/>
              </w:rPr>
            </w:rPrChange>
          </w:rPr>
          <w:t>offset_field_length</w:t>
        </w:r>
        <w:proofErr w:type="spellEnd"/>
        <w:r w:rsidRPr="002F63CD">
          <w:rPr>
            <w:rFonts w:ascii="Courier New" w:hAnsi="Courier New" w:cs="Courier New"/>
            <w:color w:val="000000" w:themeColor="text1"/>
            <w:rPrChange w:id="618" w:author="Kashyap Kammachi-Sreedhar (Nokia)" w:date="2025-01-30T13:21:00Z" w16du:dateUtc="2025-01-30T11:21:00Z">
              <w:rPr>
                <w:rFonts w:ascii="Courier New" w:hAnsi="Courier New" w:cs="Courier New"/>
                <w:color w:val="FF0000"/>
              </w:rPr>
            </w:rPrChange>
          </w:rPr>
          <w:t xml:space="preserve"> = </w:t>
        </w:r>
        <w:proofErr w:type="gramStart"/>
        <w:r w:rsidRPr="002F63CD">
          <w:rPr>
            <w:rFonts w:ascii="Courier New" w:hAnsi="Courier New" w:cs="Courier New"/>
            <w:color w:val="000000" w:themeColor="text1"/>
            <w:rPrChange w:id="619" w:author="Kashyap Kammachi-Sreedhar (Nokia)" w:date="2025-01-30T13:21:00Z" w16du:dateUtc="2025-01-30T11:21:00Z">
              <w:rPr>
                <w:rFonts w:ascii="Courier New" w:hAnsi="Courier New" w:cs="Courier New"/>
                <w:color w:val="FF0000"/>
              </w:rPr>
            </w:rPrChange>
          </w:rPr>
          <w:t>40;</w:t>
        </w:r>
        <w:proofErr w:type="gramEnd"/>
      </w:ins>
    </w:p>
    <w:p w14:paraId="3D32183E" w14:textId="77777777" w:rsidR="002F63CD" w:rsidRPr="002F63CD" w:rsidRDefault="002F63CD" w:rsidP="002F63CD">
      <w:pPr>
        <w:spacing w:before="0" w:after="0"/>
        <w:ind w:left="360"/>
        <w:jc w:val="left"/>
        <w:rPr>
          <w:ins w:id="620" w:author="Kashyap Kammachi-Sreedhar (Nokia)" w:date="2025-01-30T13:21:00Z" w16du:dateUtc="2025-01-30T11:21:00Z"/>
          <w:rFonts w:ascii="Courier New" w:hAnsi="Courier New" w:cs="Courier New"/>
          <w:color w:val="000000" w:themeColor="text1"/>
          <w:rPrChange w:id="621" w:author="Kashyap Kammachi-Sreedhar (Nokia)" w:date="2025-01-30T13:21:00Z" w16du:dateUtc="2025-01-30T11:21:00Z">
            <w:rPr>
              <w:ins w:id="622" w:author="Kashyap Kammachi-Sreedhar (Nokia)" w:date="2025-01-30T13:21:00Z" w16du:dateUtc="2025-01-30T11:21:00Z"/>
              <w:rFonts w:ascii="Courier New" w:hAnsi="Courier New" w:cs="Courier New"/>
              <w:color w:val="FF0000"/>
            </w:rPr>
          </w:rPrChange>
        </w:rPr>
        <w:pPrChange w:id="623" w:author="Kashyap Kammachi-Sreedhar (Nokia)" w:date="2025-01-30T13:21:00Z" w16du:dateUtc="2025-01-30T11:21:00Z">
          <w:pPr>
            <w:ind w:left="360"/>
          </w:pPr>
        </w:pPrChange>
      </w:pPr>
      <w:ins w:id="624" w:author="Kashyap Kammachi-Sreedhar (Nokia)" w:date="2025-01-30T13:21:00Z" w16du:dateUtc="2025-01-30T11:21:00Z">
        <w:r w:rsidRPr="002F63CD">
          <w:rPr>
            <w:rFonts w:ascii="Courier New" w:hAnsi="Courier New" w:cs="Courier New"/>
            <w:color w:val="000000" w:themeColor="text1"/>
            <w:rPrChange w:id="625"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626" w:author="Kashyap Kammachi-Sreedhar (Nokia)" w:date="2025-01-30T13:21:00Z" w16du:dateUtc="2025-01-30T11:21:00Z">
              <w:rPr>
                <w:rFonts w:ascii="Courier New" w:hAnsi="Courier New" w:cs="Courier New"/>
                <w:color w:val="FF0000"/>
              </w:rPr>
            </w:rPrChange>
          </w:rPr>
          <w:t>break;</w:t>
        </w:r>
        <w:proofErr w:type="gramEnd"/>
      </w:ins>
    </w:p>
    <w:p w14:paraId="45D8CC54" w14:textId="77777777" w:rsidR="002F63CD" w:rsidRPr="002F63CD" w:rsidRDefault="002F63CD" w:rsidP="002F63CD">
      <w:pPr>
        <w:spacing w:before="0" w:after="0"/>
        <w:ind w:left="360"/>
        <w:jc w:val="left"/>
        <w:rPr>
          <w:ins w:id="627" w:author="Kashyap Kammachi-Sreedhar (Nokia)" w:date="2025-01-30T13:21:00Z" w16du:dateUtc="2025-01-30T11:21:00Z"/>
          <w:rFonts w:ascii="Courier New" w:hAnsi="Courier New" w:cs="Courier New"/>
          <w:color w:val="000000" w:themeColor="text1"/>
          <w:rPrChange w:id="628" w:author="Kashyap Kammachi-Sreedhar (Nokia)" w:date="2025-01-30T13:21:00Z" w16du:dateUtc="2025-01-30T11:21:00Z">
            <w:rPr>
              <w:ins w:id="629" w:author="Kashyap Kammachi-Sreedhar (Nokia)" w:date="2025-01-30T13:21:00Z" w16du:dateUtc="2025-01-30T11:21:00Z"/>
              <w:rFonts w:ascii="Courier New" w:hAnsi="Courier New" w:cs="Courier New"/>
              <w:color w:val="FF0000"/>
            </w:rPr>
          </w:rPrChange>
        </w:rPr>
        <w:pPrChange w:id="630" w:author="Kashyap Kammachi-Sreedhar (Nokia)" w:date="2025-01-30T13:21:00Z" w16du:dateUtc="2025-01-30T11:21:00Z">
          <w:pPr>
            <w:ind w:left="360"/>
          </w:pPr>
        </w:pPrChange>
      </w:pPr>
      <w:ins w:id="631" w:author="Kashyap Kammachi-Sreedhar (Nokia)" w:date="2025-01-30T13:21:00Z" w16du:dateUtc="2025-01-30T11:21:00Z">
        <w:r w:rsidRPr="002F63CD">
          <w:rPr>
            <w:rFonts w:ascii="Courier New" w:hAnsi="Courier New" w:cs="Courier New"/>
            <w:color w:val="000000" w:themeColor="text1"/>
            <w:rPrChange w:id="632" w:author="Kashyap Kammachi-Sreedhar (Nokia)" w:date="2025-01-30T13:21:00Z" w16du:dateUtc="2025-01-30T11:21:00Z">
              <w:rPr>
                <w:rFonts w:ascii="Courier New" w:hAnsi="Courier New" w:cs="Courier New"/>
                <w:color w:val="FF0000"/>
              </w:rPr>
            </w:rPrChange>
          </w:rPr>
          <w:t xml:space="preserve">  case 2:</w:t>
        </w:r>
      </w:ins>
    </w:p>
    <w:p w14:paraId="29238922" w14:textId="77777777" w:rsidR="002F63CD" w:rsidRPr="002F63CD" w:rsidRDefault="002F63CD" w:rsidP="002F63CD">
      <w:pPr>
        <w:spacing w:before="0" w:after="0"/>
        <w:ind w:left="360"/>
        <w:jc w:val="left"/>
        <w:rPr>
          <w:ins w:id="633" w:author="Kashyap Kammachi-Sreedhar (Nokia)" w:date="2025-01-30T13:21:00Z" w16du:dateUtc="2025-01-30T11:21:00Z"/>
          <w:rFonts w:ascii="Courier New" w:hAnsi="Courier New" w:cs="Courier New"/>
          <w:color w:val="000000" w:themeColor="text1"/>
          <w:rPrChange w:id="634" w:author="Kashyap Kammachi-Sreedhar (Nokia)" w:date="2025-01-30T13:21:00Z" w16du:dateUtc="2025-01-30T11:21:00Z">
            <w:rPr>
              <w:ins w:id="635" w:author="Kashyap Kammachi-Sreedhar (Nokia)" w:date="2025-01-30T13:21:00Z" w16du:dateUtc="2025-01-30T11:21:00Z"/>
              <w:rFonts w:ascii="Courier New" w:hAnsi="Courier New" w:cs="Courier New"/>
              <w:color w:val="FF0000"/>
            </w:rPr>
          </w:rPrChange>
        </w:rPr>
        <w:pPrChange w:id="636" w:author="Kashyap Kammachi-Sreedhar (Nokia)" w:date="2025-01-30T13:21:00Z" w16du:dateUtc="2025-01-30T11:21:00Z">
          <w:pPr>
            <w:ind w:left="360"/>
          </w:pPr>
        </w:pPrChange>
      </w:pPr>
      <w:ins w:id="637" w:author="Kashyap Kammachi-Sreedhar (Nokia)" w:date="2025-01-30T13:21:00Z" w16du:dateUtc="2025-01-30T11:21:00Z">
        <w:r w:rsidRPr="002F63CD">
          <w:rPr>
            <w:rFonts w:ascii="Courier New" w:hAnsi="Courier New" w:cs="Courier New"/>
            <w:color w:val="000000" w:themeColor="text1"/>
            <w:rPrChange w:id="638" w:author="Kashyap Kammachi-Sreedhar (Nokia)" w:date="2025-01-30T13:21:00Z" w16du:dateUtc="2025-01-30T11:21:00Z">
              <w:rPr>
                <w:rFonts w:ascii="Courier New" w:hAnsi="Courier New" w:cs="Courier New"/>
                <w:color w:val="FF0000"/>
              </w:rPr>
            </w:rPrChange>
          </w:rPr>
          <w:t xml:space="preserve">    </w:t>
        </w:r>
        <w:proofErr w:type="spellStart"/>
        <w:r w:rsidRPr="002F63CD">
          <w:rPr>
            <w:rFonts w:ascii="Courier New" w:hAnsi="Courier New" w:cs="Courier New"/>
            <w:color w:val="000000" w:themeColor="text1"/>
            <w:rPrChange w:id="639" w:author="Kashyap Kammachi-Sreedhar (Nokia)" w:date="2025-01-30T13:21:00Z" w16du:dateUtc="2025-01-30T11:21:00Z">
              <w:rPr>
                <w:rFonts w:ascii="Courier New" w:hAnsi="Courier New" w:cs="Courier New"/>
                <w:color w:val="FF0000"/>
              </w:rPr>
            </w:rPrChange>
          </w:rPr>
          <w:t>offset_field_length</w:t>
        </w:r>
        <w:proofErr w:type="spellEnd"/>
        <w:r w:rsidRPr="002F63CD">
          <w:rPr>
            <w:rFonts w:ascii="Courier New" w:hAnsi="Courier New" w:cs="Courier New"/>
            <w:color w:val="000000" w:themeColor="text1"/>
            <w:rPrChange w:id="640" w:author="Kashyap Kammachi-Sreedhar (Nokia)" w:date="2025-01-30T13:21:00Z" w16du:dateUtc="2025-01-30T11:21:00Z">
              <w:rPr>
                <w:rFonts w:ascii="Courier New" w:hAnsi="Courier New" w:cs="Courier New"/>
                <w:color w:val="FF0000"/>
              </w:rPr>
            </w:rPrChange>
          </w:rPr>
          <w:t xml:space="preserve"> = </w:t>
        </w:r>
        <w:proofErr w:type="gramStart"/>
        <w:r w:rsidRPr="002F63CD">
          <w:rPr>
            <w:rFonts w:ascii="Courier New" w:hAnsi="Courier New" w:cs="Courier New"/>
            <w:color w:val="000000" w:themeColor="text1"/>
            <w:rPrChange w:id="641" w:author="Kashyap Kammachi-Sreedhar (Nokia)" w:date="2025-01-30T13:21:00Z" w16du:dateUtc="2025-01-30T11:21:00Z">
              <w:rPr>
                <w:rFonts w:ascii="Courier New" w:hAnsi="Courier New" w:cs="Courier New"/>
                <w:color w:val="FF0000"/>
              </w:rPr>
            </w:rPrChange>
          </w:rPr>
          <w:t>48;</w:t>
        </w:r>
        <w:proofErr w:type="gramEnd"/>
      </w:ins>
    </w:p>
    <w:p w14:paraId="5350B64A" w14:textId="77777777" w:rsidR="002F63CD" w:rsidRPr="002F63CD" w:rsidRDefault="002F63CD" w:rsidP="002F63CD">
      <w:pPr>
        <w:spacing w:before="0" w:after="0"/>
        <w:ind w:left="360"/>
        <w:jc w:val="left"/>
        <w:rPr>
          <w:ins w:id="642" w:author="Kashyap Kammachi-Sreedhar (Nokia)" w:date="2025-01-30T13:21:00Z" w16du:dateUtc="2025-01-30T11:21:00Z"/>
          <w:rFonts w:ascii="Courier New" w:hAnsi="Courier New" w:cs="Courier New"/>
          <w:color w:val="000000" w:themeColor="text1"/>
          <w:rPrChange w:id="643" w:author="Kashyap Kammachi-Sreedhar (Nokia)" w:date="2025-01-30T13:21:00Z" w16du:dateUtc="2025-01-30T11:21:00Z">
            <w:rPr>
              <w:ins w:id="644" w:author="Kashyap Kammachi-Sreedhar (Nokia)" w:date="2025-01-30T13:21:00Z" w16du:dateUtc="2025-01-30T11:21:00Z"/>
              <w:rFonts w:ascii="Courier New" w:hAnsi="Courier New" w:cs="Courier New"/>
              <w:color w:val="FF0000"/>
            </w:rPr>
          </w:rPrChange>
        </w:rPr>
        <w:pPrChange w:id="645" w:author="Kashyap Kammachi-Sreedhar (Nokia)" w:date="2025-01-30T13:21:00Z" w16du:dateUtc="2025-01-30T11:21:00Z">
          <w:pPr>
            <w:ind w:left="360"/>
          </w:pPr>
        </w:pPrChange>
      </w:pPr>
      <w:ins w:id="646" w:author="Kashyap Kammachi-Sreedhar (Nokia)" w:date="2025-01-30T13:21:00Z" w16du:dateUtc="2025-01-30T11:21:00Z">
        <w:r w:rsidRPr="002F63CD">
          <w:rPr>
            <w:rFonts w:ascii="Courier New" w:hAnsi="Courier New" w:cs="Courier New"/>
            <w:color w:val="000000" w:themeColor="text1"/>
            <w:rPrChange w:id="647"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648" w:author="Kashyap Kammachi-Sreedhar (Nokia)" w:date="2025-01-30T13:21:00Z" w16du:dateUtc="2025-01-30T11:21:00Z">
              <w:rPr>
                <w:rFonts w:ascii="Courier New" w:hAnsi="Courier New" w:cs="Courier New"/>
                <w:color w:val="FF0000"/>
              </w:rPr>
            </w:rPrChange>
          </w:rPr>
          <w:t>break;</w:t>
        </w:r>
        <w:proofErr w:type="gramEnd"/>
      </w:ins>
    </w:p>
    <w:p w14:paraId="5A6E2606" w14:textId="77777777" w:rsidR="002F63CD" w:rsidRPr="002F63CD" w:rsidRDefault="002F63CD" w:rsidP="002F63CD">
      <w:pPr>
        <w:spacing w:before="0" w:after="0"/>
        <w:ind w:left="360"/>
        <w:jc w:val="left"/>
        <w:rPr>
          <w:ins w:id="649" w:author="Kashyap Kammachi-Sreedhar (Nokia)" w:date="2025-01-30T13:21:00Z" w16du:dateUtc="2025-01-30T11:21:00Z"/>
          <w:rFonts w:ascii="Courier New" w:hAnsi="Courier New" w:cs="Courier New"/>
          <w:color w:val="000000" w:themeColor="text1"/>
          <w:rPrChange w:id="650" w:author="Kashyap Kammachi-Sreedhar (Nokia)" w:date="2025-01-30T13:21:00Z" w16du:dateUtc="2025-01-30T11:21:00Z">
            <w:rPr>
              <w:ins w:id="651" w:author="Kashyap Kammachi-Sreedhar (Nokia)" w:date="2025-01-30T13:21:00Z" w16du:dateUtc="2025-01-30T11:21:00Z"/>
              <w:rFonts w:ascii="Courier New" w:hAnsi="Courier New" w:cs="Courier New"/>
              <w:color w:val="FF0000"/>
            </w:rPr>
          </w:rPrChange>
        </w:rPr>
        <w:pPrChange w:id="652" w:author="Kashyap Kammachi-Sreedhar (Nokia)" w:date="2025-01-30T13:21:00Z" w16du:dateUtc="2025-01-30T11:21:00Z">
          <w:pPr>
            <w:ind w:left="360"/>
          </w:pPr>
        </w:pPrChange>
      </w:pPr>
      <w:ins w:id="653" w:author="Kashyap Kammachi-Sreedhar (Nokia)" w:date="2025-01-30T13:21:00Z" w16du:dateUtc="2025-01-30T11:21:00Z">
        <w:r w:rsidRPr="002F63CD">
          <w:rPr>
            <w:rFonts w:ascii="Courier New" w:hAnsi="Courier New" w:cs="Courier New"/>
            <w:color w:val="000000" w:themeColor="text1"/>
            <w:rPrChange w:id="654" w:author="Kashyap Kammachi-Sreedhar (Nokia)" w:date="2025-01-30T13:21:00Z" w16du:dateUtc="2025-01-30T11:21:00Z">
              <w:rPr>
                <w:rFonts w:ascii="Courier New" w:hAnsi="Courier New" w:cs="Courier New"/>
                <w:color w:val="FF0000"/>
              </w:rPr>
            </w:rPrChange>
          </w:rPr>
          <w:t xml:space="preserve">  case 3:</w:t>
        </w:r>
      </w:ins>
    </w:p>
    <w:p w14:paraId="4EB598A8" w14:textId="77777777" w:rsidR="002F63CD" w:rsidRPr="002F63CD" w:rsidRDefault="002F63CD" w:rsidP="002F63CD">
      <w:pPr>
        <w:spacing w:before="0" w:after="0"/>
        <w:ind w:left="360"/>
        <w:jc w:val="left"/>
        <w:rPr>
          <w:ins w:id="655" w:author="Kashyap Kammachi-Sreedhar (Nokia)" w:date="2025-01-30T13:21:00Z" w16du:dateUtc="2025-01-30T11:21:00Z"/>
          <w:rFonts w:ascii="Courier New" w:hAnsi="Courier New" w:cs="Courier New"/>
          <w:color w:val="000000" w:themeColor="text1"/>
          <w:rPrChange w:id="656" w:author="Kashyap Kammachi-Sreedhar (Nokia)" w:date="2025-01-30T13:21:00Z" w16du:dateUtc="2025-01-30T11:21:00Z">
            <w:rPr>
              <w:ins w:id="657" w:author="Kashyap Kammachi-Sreedhar (Nokia)" w:date="2025-01-30T13:21:00Z" w16du:dateUtc="2025-01-30T11:21:00Z"/>
              <w:rFonts w:ascii="Courier New" w:hAnsi="Courier New" w:cs="Courier New"/>
              <w:color w:val="FF0000"/>
            </w:rPr>
          </w:rPrChange>
        </w:rPr>
        <w:pPrChange w:id="658" w:author="Kashyap Kammachi-Sreedhar (Nokia)" w:date="2025-01-30T13:21:00Z" w16du:dateUtc="2025-01-30T11:21:00Z">
          <w:pPr>
            <w:ind w:left="360"/>
          </w:pPr>
        </w:pPrChange>
      </w:pPr>
      <w:ins w:id="659" w:author="Kashyap Kammachi-Sreedhar (Nokia)" w:date="2025-01-30T13:21:00Z" w16du:dateUtc="2025-01-30T11:21:00Z">
        <w:r w:rsidRPr="002F63CD">
          <w:rPr>
            <w:rFonts w:ascii="Courier New" w:hAnsi="Courier New" w:cs="Courier New"/>
            <w:color w:val="000000" w:themeColor="text1"/>
            <w:rPrChange w:id="660" w:author="Kashyap Kammachi-Sreedhar (Nokia)" w:date="2025-01-30T13:21:00Z" w16du:dateUtc="2025-01-30T11:21:00Z">
              <w:rPr>
                <w:rFonts w:ascii="Courier New" w:hAnsi="Courier New" w:cs="Courier New"/>
                <w:color w:val="FF0000"/>
              </w:rPr>
            </w:rPrChange>
          </w:rPr>
          <w:t xml:space="preserve">    </w:t>
        </w:r>
        <w:proofErr w:type="spellStart"/>
        <w:r w:rsidRPr="002F63CD">
          <w:rPr>
            <w:rFonts w:ascii="Courier New" w:hAnsi="Courier New" w:cs="Courier New"/>
            <w:color w:val="000000" w:themeColor="text1"/>
            <w:rPrChange w:id="661" w:author="Kashyap Kammachi-Sreedhar (Nokia)" w:date="2025-01-30T13:21:00Z" w16du:dateUtc="2025-01-30T11:21:00Z">
              <w:rPr>
                <w:rFonts w:ascii="Courier New" w:hAnsi="Courier New" w:cs="Courier New"/>
                <w:color w:val="FF0000"/>
              </w:rPr>
            </w:rPrChange>
          </w:rPr>
          <w:t>offset_field_length</w:t>
        </w:r>
        <w:proofErr w:type="spellEnd"/>
        <w:r w:rsidRPr="002F63CD">
          <w:rPr>
            <w:rFonts w:ascii="Courier New" w:hAnsi="Courier New" w:cs="Courier New"/>
            <w:color w:val="000000" w:themeColor="text1"/>
            <w:rPrChange w:id="662" w:author="Kashyap Kammachi-Sreedhar (Nokia)" w:date="2025-01-30T13:21:00Z" w16du:dateUtc="2025-01-30T11:21:00Z">
              <w:rPr>
                <w:rFonts w:ascii="Courier New" w:hAnsi="Courier New" w:cs="Courier New"/>
                <w:color w:val="FF0000"/>
              </w:rPr>
            </w:rPrChange>
          </w:rPr>
          <w:t xml:space="preserve"> = </w:t>
        </w:r>
        <w:proofErr w:type="gramStart"/>
        <w:r w:rsidRPr="002F63CD">
          <w:rPr>
            <w:rFonts w:ascii="Courier New" w:hAnsi="Courier New" w:cs="Courier New"/>
            <w:color w:val="000000" w:themeColor="text1"/>
            <w:rPrChange w:id="663" w:author="Kashyap Kammachi-Sreedhar (Nokia)" w:date="2025-01-30T13:21:00Z" w16du:dateUtc="2025-01-30T11:21:00Z">
              <w:rPr>
                <w:rFonts w:ascii="Courier New" w:hAnsi="Courier New" w:cs="Courier New"/>
                <w:color w:val="FF0000"/>
              </w:rPr>
            </w:rPrChange>
          </w:rPr>
          <w:t>64;</w:t>
        </w:r>
        <w:proofErr w:type="gramEnd"/>
      </w:ins>
    </w:p>
    <w:p w14:paraId="5520667D" w14:textId="2A033081" w:rsidR="002F63CD" w:rsidRPr="002F63CD" w:rsidRDefault="002F63CD" w:rsidP="002F63CD">
      <w:pPr>
        <w:spacing w:before="0" w:after="0"/>
        <w:ind w:left="360"/>
        <w:jc w:val="left"/>
        <w:rPr>
          <w:ins w:id="664" w:author="Kashyap Kammachi-Sreedhar (Nokia)" w:date="2025-01-30T13:21:00Z" w16du:dateUtc="2025-01-30T11:21:00Z"/>
          <w:rFonts w:ascii="Courier New" w:hAnsi="Courier New" w:cs="Courier New"/>
          <w:color w:val="000000" w:themeColor="text1"/>
          <w:rPrChange w:id="665" w:author="Kashyap Kammachi-Sreedhar (Nokia)" w:date="2025-01-30T13:21:00Z" w16du:dateUtc="2025-01-30T11:21:00Z">
            <w:rPr>
              <w:ins w:id="666" w:author="Kashyap Kammachi-Sreedhar (Nokia)" w:date="2025-01-30T13:21:00Z" w16du:dateUtc="2025-01-30T11:21:00Z"/>
              <w:rFonts w:ascii="Courier New" w:hAnsi="Courier New" w:cs="Courier New"/>
              <w:color w:val="FF0000"/>
            </w:rPr>
          </w:rPrChange>
        </w:rPr>
        <w:pPrChange w:id="667" w:author="Kashyap Kammachi-Sreedhar (Nokia)" w:date="2025-01-30T13:22:00Z" w16du:dateUtc="2025-01-30T11:22:00Z">
          <w:pPr>
            <w:ind w:left="360"/>
          </w:pPr>
        </w:pPrChange>
      </w:pPr>
      <w:ins w:id="668" w:author="Kashyap Kammachi-Sreedhar (Nokia)" w:date="2025-01-30T13:21:00Z" w16du:dateUtc="2025-01-30T11:21:00Z">
        <w:r w:rsidRPr="002F63CD">
          <w:rPr>
            <w:rFonts w:ascii="Courier New" w:hAnsi="Courier New" w:cs="Courier New"/>
            <w:color w:val="000000" w:themeColor="text1"/>
            <w:rPrChange w:id="669"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670" w:author="Kashyap Kammachi-Sreedhar (Nokia)" w:date="2025-01-30T13:21:00Z" w16du:dateUtc="2025-01-30T11:21:00Z">
              <w:rPr>
                <w:rFonts w:ascii="Courier New" w:hAnsi="Courier New" w:cs="Courier New"/>
                <w:color w:val="FF0000"/>
              </w:rPr>
            </w:rPrChange>
          </w:rPr>
          <w:t>break;</w:t>
        </w:r>
        <w:proofErr w:type="gramEnd"/>
      </w:ins>
    </w:p>
    <w:p w14:paraId="5708BA2D" w14:textId="77777777" w:rsidR="002F63CD" w:rsidRPr="002F63CD" w:rsidRDefault="002F63CD" w:rsidP="002F63CD">
      <w:pPr>
        <w:spacing w:before="0" w:after="0"/>
        <w:ind w:left="360"/>
        <w:jc w:val="left"/>
        <w:rPr>
          <w:ins w:id="671" w:author="Kashyap Kammachi-Sreedhar (Nokia)" w:date="2025-01-30T13:21:00Z" w16du:dateUtc="2025-01-30T11:21:00Z"/>
          <w:rFonts w:ascii="Courier New" w:hAnsi="Courier New" w:cs="Courier New"/>
          <w:color w:val="000000" w:themeColor="text1"/>
          <w:rPrChange w:id="672" w:author="Kashyap Kammachi-Sreedhar (Nokia)" w:date="2025-01-30T13:21:00Z" w16du:dateUtc="2025-01-30T11:21:00Z">
            <w:rPr>
              <w:ins w:id="673" w:author="Kashyap Kammachi-Sreedhar (Nokia)" w:date="2025-01-30T13:21:00Z" w16du:dateUtc="2025-01-30T11:21:00Z"/>
              <w:rFonts w:ascii="Courier New" w:hAnsi="Courier New" w:cs="Courier New"/>
              <w:color w:val="FF0000"/>
            </w:rPr>
          </w:rPrChange>
        </w:rPr>
        <w:pPrChange w:id="674" w:author="Kashyap Kammachi-Sreedhar (Nokia)" w:date="2025-01-30T13:21:00Z" w16du:dateUtc="2025-01-30T11:21:00Z">
          <w:pPr>
            <w:ind w:left="360"/>
          </w:pPr>
        </w:pPrChange>
      </w:pPr>
      <w:ins w:id="675" w:author="Kashyap Kammachi-Sreedhar (Nokia)" w:date="2025-01-30T13:21:00Z" w16du:dateUtc="2025-01-30T11:21:00Z">
        <w:r w:rsidRPr="002F63CD">
          <w:rPr>
            <w:rFonts w:ascii="Courier New" w:hAnsi="Courier New" w:cs="Courier New"/>
            <w:color w:val="000000" w:themeColor="text1"/>
            <w:rPrChange w:id="676" w:author="Kashyap Kammachi-Sreedhar (Nokia)" w:date="2025-01-30T13:21:00Z" w16du:dateUtc="2025-01-30T11:21:00Z">
              <w:rPr>
                <w:rFonts w:ascii="Courier New" w:hAnsi="Courier New" w:cs="Courier New"/>
                <w:color w:val="FF0000"/>
              </w:rPr>
            </w:rPrChange>
          </w:rPr>
          <w:t>}</w:t>
        </w:r>
      </w:ins>
    </w:p>
    <w:p w14:paraId="04DB385A" w14:textId="77777777" w:rsidR="002F63CD" w:rsidRPr="002F63CD" w:rsidRDefault="002F63CD" w:rsidP="002F63CD">
      <w:pPr>
        <w:spacing w:before="0" w:after="0"/>
        <w:ind w:left="360"/>
        <w:jc w:val="left"/>
        <w:rPr>
          <w:ins w:id="677" w:author="Kashyap Kammachi-Sreedhar (Nokia)" w:date="2025-01-30T13:21:00Z" w16du:dateUtc="2025-01-30T11:21:00Z"/>
          <w:rFonts w:ascii="Courier New" w:hAnsi="Courier New" w:cs="Courier New"/>
          <w:color w:val="000000" w:themeColor="text1"/>
          <w:rPrChange w:id="678" w:author="Kashyap Kammachi-Sreedhar (Nokia)" w:date="2025-01-30T13:21:00Z" w16du:dateUtc="2025-01-30T11:21:00Z">
            <w:rPr>
              <w:ins w:id="679" w:author="Kashyap Kammachi-Sreedhar (Nokia)" w:date="2025-01-30T13:21:00Z" w16du:dateUtc="2025-01-30T11:21:00Z"/>
              <w:rFonts w:ascii="Courier New" w:hAnsi="Courier New" w:cs="Courier New"/>
              <w:color w:val="FF0000"/>
            </w:rPr>
          </w:rPrChange>
        </w:rPr>
        <w:pPrChange w:id="680" w:author="Kashyap Kammachi-Sreedhar (Nokia)" w:date="2025-01-30T13:21:00Z" w16du:dateUtc="2025-01-30T11:21:00Z">
          <w:pPr>
            <w:ind w:left="360"/>
          </w:pPr>
        </w:pPrChange>
      </w:pPr>
      <w:ins w:id="681" w:author="Kashyap Kammachi-Sreedhar (Nokia)" w:date="2025-01-30T13:21:00Z" w16du:dateUtc="2025-01-30T11:21:00Z">
        <w:r w:rsidRPr="002F63CD">
          <w:rPr>
            <w:rFonts w:ascii="Courier New" w:hAnsi="Courier New" w:cs="Courier New"/>
            <w:color w:val="000000" w:themeColor="text1"/>
            <w:rPrChange w:id="682" w:author="Kashyap Kammachi-Sreedhar (Nokia)" w:date="2025-01-30T13:21:00Z" w16du:dateUtc="2025-01-30T11:21:00Z">
              <w:rPr>
                <w:rFonts w:ascii="Courier New" w:hAnsi="Courier New" w:cs="Courier New"/>
                <w:color w:val="FF0000"/>
              </w:rPr>
            </w:rPrChange>
          </w:rPr>
          <w:t>switch ((flags&gt;&gt;2) &amp; 0x03) {</w:t>
        </w:r>
      </w:ins>
    </w:p>
    <w:p w14:paraId="690D8CAA" w14:textId="77777777" w:rsidR="002F63CD" w:rsidRPr="002F63CD" w:rsidRDefault="002F63CD" w:rsidP="002F63CD">
      <w:pPr>
        <w:spacing w:before="0" w:after="0"/>
        <w:ind w:left="360"/>
        <w:jc w:val="left"/>
        <w:rPr>
          <w:ins w:id="683" w:author="Kashyap Kammachi-Sreedhar (Nokia)" w:date="2025-01-30T13:21:00Z" w16du:dateUtc="2025-01-30T11:21:00Z"/>
          <w:rFonts w:ascii="Courier New" w:hAnsi="Courier New" w:cs="Courier New"/>
          <w:color w:val="000000" w:themeColor="text1"/>
          <w:rPrChange w:id="684" w:author="Kashyap Kammachi-Sreedhar (Nokia)" w:date="2025-01-30T13:21:00Z" w16du:dateUtc="2025-01-30T11:21:00Z">
            <w:rPr>
              <w:ins w:id="685" w:author="Kashyap Kammachi-Sreedhar (Nokia)" w:date="2025-01-30T13:21:00Z" w16du:dateUtc="2025-01-30T11:21:00Z"/>
              <w:rFonts w:ascii="Courier New" w:hAnsi="Courier New" w:cs="Courier New"/>
              <w:color w:val="FF0000"/>
            </w:rPr>
          </w:rPrChange>
        </w:rPr>
        <w:pPrChange w:id="686" w:author="Kashyap Kammachi-Sreedhar (Nokia)" w:date="2025-01-30T13:21:00Z" w16du:dateUtc="2025-01-30T11:21:00Z">
          <w:pPr>
            <w:ind w:left="360"/>
          </w:pPr>
        </w:pPrChange>
      </w:pPr>
      <w:ins w:id="687" w:author="Kashyap Kammachi-Sreedhar (Nokia)" w:date="2025-01-30T13:21:00Z" w16du:dateUtc="2025-01-30T11:21:00Z">
        <w:r w:rsidRPr="002F63CD">
          <w:rPr>
            <w:rFonts w:ascii="Courier New" w:hAnsi="Courier New" w:cs="Courier New"/>
            <w:color w:val="000000" w:themeColor="text1"/>
            <w:rPrChange w:id="688" w:author="Kashyap Kammachi-Sreedhar (Nokia)" w:date="2025-01-30T13:21:00Z" w16du:dateUtc="2025-01-30T11:21:00Z">
              <w:rPr>
                <w:rFonts w:ascii="Courier New" w:hAnsi="Courier New" w:cs="Courier New"/>
                <w:color w:val="FF0000"/>
              </w:rPr>
            </w:rPrChange>
          </w:rPr>
          <w:t xml:space="preserve">  case 0:</w:t>
        </w:r>
      </w:ins>
    </w:p>
    <w:p w14:paraId="47DA49E6" w14:textId="77777777" w:rsidR="002F63CD" w:rsidRPr="002F63CD" w:rsidRDefault="002F63CD" w:rsidP="002F63CD">
      <w:pPr>
        <w:spacing w:before="0" w:after="0"/>
        <w:ind w:left="360"/>
        <w:jc w:val="left"/>
        <w:rPr>
          <w:ins w:id="689" w:author="Kashyap Kammachi-Sreedhar (Nokia)" w:date="2025-01-30T13:21:00Z" w16du:dateUtc="2025-01-30T11:21:00Z"/>
          <w:rFonts w:ascii="Courier New" w:hAnsi="Courier New" w:cs="Courier New"/>
          <w:color w:val="000000" w:themeColor="text1"/>
          <w:rPrChange w:id="690" w:author="Kashyap Kammachi-Sreedhar (Nokia)" w:date="2025-01-30T13:21:00Z" w16du:dateUtc="2025-01-30T11:21:00Z">
            <w:rPr>
              <w:ins w:id="691" w:author="Kashyap Kammachi-Sreedhar (Nokia)" w:date="2025-01-30T13:21:00Z" w16du:dateUtc="2025-01-30T11:21:00Z"/>
              <w:rFonts w:ascii="Courier New" w:hAnsi="Courier New" w:cs="Courier New"/>
              <w:color w:val="FF0000"/>
            </w:rPr>
          </w:rPrChange>
        </w:rPr>
        <w:pPrChange w:id="692" w:author="Kashyap Kammachi-Sreedhar (Nokia)" w:date="2025-01-30T13:21:00Z" w16du:dateUtc="2025-01-30T11:21:00Z">
          <w:pPr>
            <w:ind w:left="360"/>
          </w:pPr>
        </w:pPrChange>
      </w:pPr>
      <w:ins w:id="693" w:author="Kashyap Kammachi-Sreedhar (Nokia)" w:date="2025-01-30T13:21:00Z" w16du:dateUtc="2025-01-30T11:21:00Z">
        <w:r w:rsidRPr="002F63CD">
          <w:rPr>
            <w:rFonts w:ascii="Courier New" w:hAnsi="Courier New" w:cs="Courier New"/>
            <w:color w:val="000000" w:themeColor="text1"/>
            <w:rPrChange w:id="694" w:author="Kashyap Kammachi-Sreedhar (Nokia)" w:date="2025-01-30T13:21:00Z" w16du:dateUtc="2025-01-30T11:21:00Z">
              <w:rPr>
                <w:rFonts w:ascii="Courier New" w:hAnsi="Courier New" w:cs="Courier New"/>
                <w:color w:val="FF0000"/>
              </w:rPr>
            </w:rPrChange>
          </w:rPr>
          <w:t xml:space="preserve">    </w:t>
        </w:r>
        <w:proofErr w:type="spellStart"/>
        <w:r w:rsidRPr="002F63CD">
          <w:rPr>
            <w:rFonts w:ascii="Courier New" w:hAnsi="Courier New" w:cs="Courier New"/>
            <w:color w:val="000000" w:themeColor="text1"/>
            <w:rPrChange w:id="695" w:author="Kashyap Kammachi-Sreedhar (Nokia)" w:date="2025-01-30T13:21:00Z" w16du:dateUtc="2025-01-30T11:21:00Z">
              <w:rPr>
                <w:rFonts w:ascii="Courier New" w:hAnsi="Courier New" w:cs="Courier New"/>
                <w:color w:val="FF0000"/>
              </w:rPr>
            </w:rPrChange>
          </w:rPr>
          <w:t>size_field_length</w:t>
        </w:r>
        <w:proofErr w:type="spellEnd"/>
        <w:r w:rsidRPr="002F63CD">
          <w:rPr>
            <w:rFonts w:ascii="Courier New" w:hAnsi="Courier New" w:cs="Courier New"/>
            <w:color w:val="000000" w:themeColor="text1"/>
            <w:rPrChange w:id="696" w:author="Kashyap Kammachi-Sreedhar (Nokia)" w:date="2025-01-30T13:21:00Z" w16du:dateUtc="2025-01-30T11:21:00Z">
              <w:rPr>
                <w:rFonts w:ascii="Courier New" w:hAnsi="Courier New" w:cs="Courier New"/>
                <w:color w:val="FF0000"/>
              </w:rPr>
            </w:rPrChange>
          </w:rPr>
          <w:t xml:space="preserve"> = </w:t>
        </w:r>
        <w:proofErr w:type="gramStart"/>
        <w:r w:rsidRPr="002F63CD">
          <w:rPr>
            <w:rFonts w:ascii="Courier New" w:hAnsi="Courier New" w:cs="Courier New"/>
            <w:color w:val="000000" w:themeColor="text1"/>
            <w:rPrChange w:id="697" w:author="Kashyap Kammachi-Sreedhar (Nokia)" w:date="2025-01-30T13:21:00Z" w16du:dateUtc="2025-01-30T11:21:00Z">
              <w:rPr>
                <w:rFonts w:ascii="Courier New" w:hAnsi="Courier New" w:cs="Courier New"/>
                <w:color w:val="FF0000"/>
              </w:rPr>
            </w:rPrChange>
          </w:rPr>
          <w:t>0;</w:t>
        </w:r>
        <w:proofErr w:type="gramEnd"/>
      </w:ins>
    </w:p>
    <w:p w14:paraId="1C51C4DD" w14:textId="77777777" w:rsidR="002F63CD" w:rsidRPr="002F63CD" w:rsidRDefault="002F63CD" w:rsidP="002F63CD">
      <w:pPr>
        <w:spacing w:before="0" w:after="0"/>
        <w:ind w:left="360"/>
        <w:jc w:val="left"/>
        <w:rPr>
          <w:ins w:id="698" w:author="Kashyap Kammachi-Sreedhar (Nokia)" w:date="2025-01-30T13:21:00Z" w16du:dateUtc="2025-01-30T11:21:00Z"/>
          <w:rFonts w:ascii="Courier New" w:hAnsi="Courier New" w:cs="Courier New"/>
          <w:color w:val="000000" w:themeColor="text1"/>
          <w:rPrChange w:id="699" w:author="Kashyap Kammachi-Sreedhar (Nokia)" w:date="2025-01-30T13:21:00Z" w16du:dateUtc="2025-01-30T11:21:00Z">
            <w:rPr>
              <w:ins w:id="700" w:author="Kashyap Kammachi-Sreedhar (Nokia)" w:date="2025-01-30T13:21:00Z" w16du:dateUtc="2025-01-30T11:21:00Z"/>
              <w:rFonts w:ascii="Courier New" w:hAnsi="Courier New" w:cs="Courier New"/>
              <w:color w:val="FF0000"/>
            </w:rPr>
          </w:rPrChange>
        </w:rPr>
        <w:pPrChange w:id="701" w:author="Kashyap Kammachi-Sreedhar (Nokia)" w:date="2025-01-30T13:21:00Z" w16du:dateUtc="2025-01-30T11:21:00Z">
          <w:pPr>
            <w:ind w:left="360"/>
          </w:pPr>
        </w:pPrChange>
      </w:pPr>
      <w:ins w:id="702" w:author="Kashyap Kammachi-Sreedhar (Nokia)" w:date="2025-01-30T13:21:00Z" w16du:dateUtc="2025-01-30T11:21:00Z">
        <w:r w:rsidRPr="002F63CD">
          <w:rPr>
            <w:rFonts w:ascii="Courier New" w:hAnsi="Courier New" w:cs="Courier New"/>
            <w:color w:val="000000" w:themeColor="text1"/>
            <w:rPrChange w:id="703"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704" w:author="Kashyap Kammachi-Sreedhar (Nokia)" w:date="2025-01-30T13:21:00Z" w16du:dateUtc="2025-01-30T11:21:00Z">
              <w:rPr>
                <w:rFonts w:ascii="Courier New" w:hAnsi="Courier New" w:cs="Courier New"/>
                <w:color w:val="FF0000"/>
              </w:rPr>
            </w:rPrChange>
          </w:rPr>
          <w:t>break;</w:t>
        </w:r>
        <w:proofErr w:type="gramEnd"/>
      </w:ins>
    </w:p>
    <w:p w14:paraId="07FA10A1" w14:textId="77777777" w:rsidR="002F63CD" w:rsidRPr="002F63CD" w:rsidRDefault="002F63CD" w:rsidP="002F63CD">
      <w:pPr>
        <w:spacing w:before="0" w:after="0"/>
        <w:ind w:left="360"/>
        <w:jc w:val="left"/>
        <w:rPr>
          <w:ins w:id="705" w:author="Kashyap Kammachi-Sreedhar (Nokia)" w:date="2025-01-30T13:21:00Z" w16du:dateUtc="2025-01-30T11:21:00Z"/>
          <w:rFonts w:ascii="Courier New" w:hAnsi="Courier New" w:cs="Courier New"/>
          <w:color w:val="000000" w:themeColor="text1"/>
          <w:rPrChange w:id="706" w:author="Kashyap Kammachi-Sreedhar (Nokia)" w:date="2025-01-30T13:21:00Z" w16du:dateUtc="2025-01-30T11:21:00Z">
            <w:rPr>
              <w:ins w:id="707" w:author="Kashyap Kammachi-Sreedhar (Nokia)" w:date="2025-01-30T13:21:00Z" w16du:dateUtc="2025-01-30T11:21:00Z"/>
              <w:rFonts w:ascii="Courier New" w:hAnsi="Courier New" w:cs="Courier New"/>
              <w:color w:val="FF0000"/>
            </w:rPr>
          </w:rPrChange>
        </w:rPr>
        <w:pPrChange w:id="708" w:author="Kashyap Kammachi-Sreedhar (Nokia)" w:date="2025-01-30T13:21:00Z" w16du:dateUtc="2025-01-30T11:21:00Z">
          <w:pPr>
            <w:ind w:left="360"/>
          </w:pPr>
        </w:pPrChange>
      </w:pPr>
      <w:ins w:id="709" w:author="Kashyap Kammachi-Sreedhar (Nokia)" w:date="2025-01-30T13:21:00Z" w16du:dateUtc="2025-01-30T11:21:00Z">
        <w:r w:rsidRPr="002F63CD">
          <w:rPr>
            <w:rFonts w:ascii="Courier New" w:hAnsi="Courier New" w:cs="Courier New"/>
            <w:color w:val="000000" w:themeColor="text1"/>
            <w:rPrChange w:id="710" w:author="Kashyap Kammachi-Sreedhar (Nokia)" w:date="2025-01-30T13:21:00Z" w16du:dateUtc="2025-01-30T11:21:00Z">
              <w:rPr>
                <w:rFonts w:ascii="Courier New" w:hAnsi="Courier New" w:cs="Courier New"/>
                <w:color w:val="FF0000"/>
              </w:rPr>
            </w:rPrChange>
          </w:rPr>
          <w:t xml:space="preserve">  case 1:</w:t>
        </w:r>
      </w:ins>
    </w:p>
    <w:p w14:paraId="1F5CA8C3" w14:textId="77777777" w:rsidR="002F63CD" w:rsidRPr="002F63CD" w:rsidRDefault="002F63CD" w:rsidP="002F63CD">
      <w:pPr>
        <w:spacing w:before="0" w:after="0"/>
        <w:ind w:left="360"/>
        <w:jc w:val="left"/>
        <w:rPr>
          <w:ins w:id="711" w:author="Kashyap Kammachi-Sreedhar (Nokia)" w:date="2025-01-30T13:21:00Z" w16du:dateUtc="2025-01-30T11:21:00Z"/>
          <w:rFonts w:ascii="Courier New" w:hAnsi="Courier New" w:cs="Courier New"/>
          <w:color w:val="000000" w:themeColor="text1"/>
          <w:rPrChange w:id="712" w:author="Kashyap Kammachi-Sreedhar (Nokia)" w:date="2025-01-30T13:21:00Z" w16du:dateUtc="2025-01-30T11:21:00Z">
            <w:rPr>
              <w:ins w:id="713" w:author="Kashyap Kammachi-Sreedhar (Nokia)" w:date="2025-01-30T13:21:00Z" w16du:dateUtc="2025-01-30T11:21:00Z"/>
              <w:rFonts w:ascii="Courier New" w:hAnsi="Courier New" w:cs="Courier New"/>
              <w:color w:val="FF0000"/>
            </w:rPr>
          </w:rPrChange>
        </w:rPr>
        <w:pPrChange w:id="714" w:author="Kashyap Kammachi-Sreedhar (Nokia)" w:date="2025-01-30T13:21:00Z" w16du:dateUtc="2025-01-30T11:21:00Z">
          <w:pPr>
            <w:ind w:left="360"/>
          </w:pPr>
        </w:pPrChange>
      </w:pPr>
      <w:ins w:id="715" w:author="Kashyap Kammachi-Sreedhar (Nokia)" w:date="2025-01-30T13:21:00Z" w16du:dateUtc="2025-01-30T11:21:00Z">
        <w:r w:rsidRPr="002F63CD">
          <w:rPr>
            <w:rFonts w:ascii="Courier New" w:hAnsi="Courier New" w:cs="Courier New"/>
            <w:color w:val="000000" w:themeColor="text1"/>
            <w:rPrChange w:id="716" w:author="Kashyap Kammachi-Sreedhar (Nokia)" w:date="2025-01-30T13:21:00Z" w16du:dateUtc="2025-01-30T11:21:00Z">
              <w:rPr>
                <w:rFonts w:ascii="Courier New" w:hAnsi="Courier New" w:cs="Courier New"/>
                <w:color w:val="FF0000"/>
              </w:rPr>
            </w:rPrChange>
          </w:rPr>
          <w:t xml:space="preserve">    </w:t>
        </w:r>
        <w:proofErr w:type="spellStart"/>
        <w:r w:rsidRPr="002F63CD">
          <w:rPr>
            <w:rFonts w:ascii="Courier New" w:hAnsi="Courier New" w:cs="Courier New"/>
            <w:color w:val="000000" w:themeColor="text1"/>
            <w:rPrChange w:id="717" w:author="Kashyap Kammachi-Sreedhar (Nokia)" w:date="2025-01-30T13:21:00Z" w16du:dateUtc="2025-01-30T11:21:00Z">
              <w:rPr>
                <w:rFonts w:ascii="Courier New" w:hAnsi="Courier New" w:cs="Courier New"/>
                <w:color w:val="FF0000"/>
              </w:rPr>
            </w:rPrChange>
          </w:rPr>
          <w:t>size_field_length</w:t>
        </w:r>
        <w:proofErr w:type="spellEnd"/>
        <w:r w:rsidRPr="002F63CD">
          <w:rPr>
            <w:rFonts w:ascii="Courier New" w:hAnsi="Courier New" w:cs="Courier New"/>
            <w:color w:val="000000" w:themeColor="text1"/>
            <w:rPrChange w:id="718" w:author="Kashyap Kammachi-Sreedhar (Nokia)" w:date="2025-01-30T13:21:00Z" w16du:dateUtc="2025-01-30T11:21:00Z">
              <w:rPr>
                <w:rFonts w:ascii="Courier New" w:hAnsi="Courier New" w:cs="Courier New"/>
                <w:color w:val="FF0000"/>
              </w:rPr>
            </w:rPrChange>
          </w:rPr>
          <w:t xml:space="preserve"> = </w:t>
        </w:r>
        <w:proofErr w:type="gramStart"/>
        <w:r w:rsidRPr="002F63CD">
          <w:rPr>
            <w:rFonts w:ascii="Courier New" w:hAnsi="Courier New" w:cs="Courier New"/>
            <w:color w:val="000000" w:themeColor="text1"/>
            <w:rPrChange w:id="719" w:author="Kashyap Kammachi-Sreedhar (Nokia)" w:date="2025-01-30T13:21:00Z" w16du:dateUtc="2025-01-30T11:21:00Z">
              <w:rPr>
                <w:rFonts w:ascii="Courier New" w:hAnsi="Courier New" w:cs="Courier New"/>
                <w:color w:val="FF0000"/>
              </w:rPr>
            </w:rPrChange>
          </w:rPr>
          <w:t>24;</w:t>
        </w:r>
        <w:proofErr w:type="gramEnd"/>
      </w:ins>
    </w:p>
    <w:p w14:paraId="40C30420" w14:textId="77777777" w:rsidR="002F63CD" w:rsidRPr="002F63CD" w:rsidRDefault="002F63CD" w:rsidP="002F63CD">
      <w:pPr>
        <w:spacing w:before="0" w:after="0"/>
        <w:ind w:left="360"/>
        <w:jc w:val="left"/>
        <w:rPr>
          <w:ins w:id="720" w:author="Kashyap Kammachi-Sreedhar (Nokia)" w:date="2025-01-30T13:21:00Z" w16du:dateUtc="2025-01-30T11:21:00Z"/>
          <w:rFonts w:ascii="Courier New" w:hAnsi="Courier New" w:cs="Courier New"/>
          <w:color w:val="000000" w:themeColor="text1"/>
          <w:rPrChange w:id="721" w:author="Kashyap Kammachi-Sreedhar (Nokia)" w:date="2025-01-30T13:21:00Z" w16du:dateUtc="2025-01-30T11:21:00Z">
            <w:rPr>
              <w:ins w:id="722" w:author="Kashyap Kammachi-Sreedhar (Nokia)" w:date="2025-01-30T13:21:00Z" w16du:dateUtc="2025-01-30T11:21:00Z"/>
              <w:rFonts w:ascii="Courier New" w:hAnsi="Courier New" w:cs="Courier New"/>
              <w:color w:val="FF0000"/>
            </w:rPr>
          </w:rPrChange>
        </w:rPr>
        <w:pPrChange w:id="723" w:author="Kashyap Kammachi-Sreedhar (Nokia)" w:date="2025-01-30T13:21:00Z" w16du:dateUtc="2025-01-30T11:21:00Z">
          <w:pPr>
            <w:ind w:left="360"/>
          </w:pPr>
        </w:pPrChange>
      </w:pPr>
      <w:ins w:id="724" w:author="Kashyap Kammachi-Sreedhar (Nokia)" w:date="2025-01-30T13:21:00Z" w16du:dateUtc="2025-01-30T11:21:00Z">
        <w:r w:rsidRPr="002F63CD">
          <w:rPr>
            <w:rFonts w:ascii="Courier New" w:hAnsi="Courier New" w:cs="Courier New"/>
            <w:color w:val="000000" w:themeColor="text1"/>
            <w:rPrChange w:id="725"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726" w:author="Kashyap Kammachi-Sreedhar (Nokia)" w:date="2025-01-30T13:21:00Z" w16du:dateUtc="2025-01-30T11:21:00Z">
              <w:rPr>
                <w:rFonts w:ascii="Courier New" w:hAnsi="Courier New" w:cs="Courier New"/>
                <w:color w:val="FF0000"/>
              </w:rPr>
            </w:rPrChange>
          </w:rPr>
          <w:t>break;</w:t>
        </w:r>
        <w:proofErr w:type="gramEnd"/>
      </w:ins>
    </w:p>
    <w:p w14:paraId="14821DD0" w14:textId="77777777" w:rsidR="002F63CD" w:rsidRPr="002F63CD" w:rsidRDefault="002F63CD" w:rsidP="002F63CD">
      <w:pPr>
        <w:spacing w:before="0" w:after="0"/>
        <w:ind w:left="360"/>
        <w:jc w:val="left"/>
        <w:rPr>
          <w:ins w:id="727" w:author="Kashyap Kammachi-Sreedhar (Nokia)" w:date="2025-01-30T13:21:00Z" w16du:dateUtc="2025-01-30T11:21:00Z"/>
          <w:rFonts w:ascii="Courier New" w:hAnsi="Courier New" w:cs="Courier New"/>
          <w:color w:val="000000" w:themeColor="text1"/>
          <w:rPrChange w:id="728" w:author="Kashyap Kammachi-Sreedhar (Nokia)" w:date="2025-01-30T13:21:00Z" w16du:dateUtc="2025-01-30T11:21:00Z">
            <w:rPr>
              <w:ins w:id="729" w:author="Kashyap Kammachi-Sreedhar (Nokia)" w:date="2025-01-30T13:21:00Z" w16du:dateUtc="2025-01-30T11:21:00Z"/>
              <w:rFonts w:ascii="Courier New" w:hAnsi="Courier New" w:cs="Courier New"/>
              <w:color w:val="FF0000"/>
            </w:rPr>
          </w:rPrChange>
        </w:rPr>
        <w:pPrChange w:id="730" w:author="Kashyap Kammachi-Sreedhar (Nokia)" w:date="2025-01-30T13:21:00Z" w16du:dateUtc="2025-01-30T11:21:00Z">
          <w:pPr>
            <w:ind w:left="360"/>
          </w:pPr>
        </w:pPrChange>
      </w:pPr>
      <w:ins w:id="731" w:author="Kashyap Kammachi-Sreedhar (Nokia)" w:date="2025-01-30T13:21:00Z" w16du:dateUtc="2025-01-30T11:21:00Z">
        <w:r w:rsidRPr="002F63CD">
          <w:rPr>
            <w:rFonts w:ascii="Courier New" w:hAnsi="Courier New" w:cs="Courier New"/>
            <w:color w:val="000000" w:themeColor="text1"/>
            <w:rPrChange w:id="732" w:author="Kashyap Kammachi-Sreedhar (Nokia)" w:date="2025-01-30T13:21:00Z" w16du:dateUtc="2025-01-30T11:21:00Z">
              <w:rPr>
                <w:rFonts w:ascii="Courier New" w:hAnsi="Courier New" w:cs="Courier New"/>
                <w:color w:val="FF0000"/>
              </w:rPr>
            </w:rPrChange>
          </w:rPr>
          <w:t xml:space="preserve">  case 2:</w:t>
        </w:r>
      </w:ins>
    </w:p>
    <w:p w14:paraId="5EBE7466" w14:textId="77777777" w:rsidR="002F63CD" w:rsidRPr="002F63CD" w:rsidRDefault="002F63CD" w:rsidP="002F63CD">
      <w:pPr>
        <w:spacing w:before="0" w:after="0"/>
        <w:ind w:left="360"/>
        <w:jc w:val="left"/>
        <w:rPr>
          <w:ins w:id="733" w:author="Kashyap Kammachi-Sreedhar (Nokia)" w:date="2025-01-30T13:21:00Z" w16du:dateUtc="2025-01-30T11:21:00Z"/>
          <w:rFonts w:ascii="Courier New" w:hAnsi="Courier New" w:cs="Courier New"/>
          <w:color w:val="000000" w:themeColor="text1"/>
          <w:rPrChange w:id="734" w:author="Kashyap Kammachi-Sreedhar (Nokia)" w:date="2025-01-30T13:21:00Z" w16du:dateUtc="2025-01-30T11:21:00Z">
            <w:rPr>
              <w:ins w:id="735" w:author="Kashyap Kammachi-Sreedhar (Nokia)" w:date="2025-01-30T13:21:00Z" w16du:dateUtc="2025-01-30T11:21:00Z"/>
              <w:rFonts w:ascii="Courier New" w:hAnsi="Courier New" w:cs="Courier New"/>
              <w:color w:val="FF0000"/>
            </w:rPr>
          </w:rPrChange>
        </w:rPr>
        <w:pPrChange w:id="736" w:author="Kashyap Kammachi-Sreedhar (Nokia)" w:date="2025-01-30T13:21:00Z" w16du:dateUtc="2025-01-30T11:21:00Z">
          <w:pPr>
            <w:ind w:left="360"/>
          </w:pPr>
        </w:pPrChange>
      </w:pPr>
      <w:ins w:id="737" w:author="Kashyap Kammachi-Sreedhar (Nokia)" w:date="2025-01-30T13:21:00Z" w16du:dateUtc="2025-01-30T11:21:00Z">
        <w:r w:rsidRPr="002F63CD">
          <w:rPr>
            <w:rFonts w:ascii="Courier New" w:hAnsi="Courier New" w:cs="Courier New"/>
            <w:color w:val="000000" w:themeColor="text1"/>
            <w:rPrChange w:id="738" w:author="Kashyap Kammachi-Sreedhar (Nokia)" w:date="2025-01-30T13:21:00Z" w16du:dateUtc="2025-01-30T11:21:00Z">
              <w:rPr>
                <w:rFonts w:ascii="Courier New" w:hAnsi="Courier New" w:cs="Courier New"/>
                <w:color w:val="FF0000"/>
              </w:rPr>
            </w:rPrChange>
          </w:rPr>
          <w:t xml:space="preserve">    </w:t>
        </w:r>
        <w:proofErr w:type="spellStart"/>
        <w:r w:rsidRPr="002F63CD">
          <w:rPr>
            <w:rFonts w:ascii="Courier New" w:hAnsi="Courier New" w:cs="Courier New"/>
            <w:color w:val="000000" w:themeColor="text1"/>
            <w:rPrChange w:id="739" w:author="Kashyap Kammachi-Sreedhar (Nokia)" w:date="2025-01-30T13:21:00Z" w16du:dateUtc="2025-01-30T11:21:00Z">
              <w:rPr>
                <w:rFonts w:ascii="Courier New" w:hAnsi="Courier New" w:cs="Courier New"/>
                <w:color w:val="FF0000"/>
              </w:rPr>
            </w:rPrChange>
          </w:rPr>
          <w:t>size_field_length</w:t>
        </w:r>
        <w:proofErr w:type="spellEnd"/>
        <w:r w:rsidRPr="002F63CD">
          <w:rPr>
            <w:rFonts w:ascii="Cambria" w:hAnsi="Cambria"/>
            <w:color w:val="000000" w:themeColor="text1"/>
            <w:rPrChange w:id="740" w:author="Kashyap Kammachi-Sreedhar (Nokia)" w:date="2025-01-30T13:21:00Z" w16du:dateUtc="2025-01-30T11:21:00Z">
              <w:rPr>
                <w:rFonts w:ascii="Cambria" w:hAnsi="Cambria"/>
                <w:color w:val="FF0000"/>
              </w:rPr>
            </w:rPrChange>
          </w:rPr>
          <w:t xml:space="preserve"> </w:t>
        </w:r>
        <w:r w:rsidRPr="002F63CD">
          <w:rPr>
            <w:rFonts w:ascii="Courier New" w:hAnsi="Courier New" w:cs="Courier New"/>
            <w:color w:val="000000" w:themeColor="text1"/>
            <w:rPrChange w:id="741"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742" w:author="Kashyap Kammachi-Sreedhar (Nokia)" w:date="2025-01-30T13:21:00Z" w16du:dateUtc="2025-01-30T11:21:00Z">
              <w:rPr>
                <w:rFonts w:ascii="Courier New" w:hAnsi="Courier New" w:cs="Courier New"/>
                <w:color w:val="FF0000"/>
              </w:rPr>
            </w:rPrChange>
          </w:rPr>
          <w:t>32;</w:t>
        </w:r>
        <w:proofErr w:type="gramEnd"/>
      </w:ins>
    </w:p>
    <w:p w14:paraId="4B8463F7" w14:textId="77777777" w:rsidR="002F63CD" w:rsidRPr="002F63CD" w:rsidRDefault="002F63CD" w:rsidP="002F63CD">
      <w:pPr>
        <w:spacing w:before="0" w:after="0"/>
        <w:ind w:left="360"/>
        <w:jc w:val="left"/>
        <w:rPr>
          <w:ins w:id="743" w:author="Kashyap Kammachi-Sreedhar (Nokia)" w:date="2025-01-30T13:21:00Z" w16du:dateUtc="2025-01-30T11:21:00Z"/>
          <w:rFonts w:ascii="Courier New" w:hAnsi="Courier New" w:cs="Courier New"/>
          <w:color w:val="000000" w:themeColor="text1"/>
          <w:rPrChange w:id="744" w:author="Kashyap Kammachi-Sreedhar (Nokia)" w:date="2025-01-30T13:21:00Z" w16du:dateUtc="2025-01-30T11:21:00Z">
            <w:rPr>
              <w:ins w:id="745" w:author="Kashyap Kammachi-Sreedhar (Nokia)" w:date="2025-01-30T13:21:00Z" w16du:dateUtc="2025-01-30T11:21:00Z"/>
              <w:rFonts w:ascii="Courier New" w:hAnsi="Courier New" w:cs="Courier New"/>
              <w:color w:val="FF0000"/>
            </w:rPr>
          </w:rPrChange>
        </w:rPr>
        <w:pPrChange w:id="746" w:author="Kashyap Kammachi-Sreedhar (Nokia)" w:date="2025-01-30T13:21:00Z" w16du:dateUtc="2025-01-30T11:21:00Z">
          <w:pPr>
            <w:ind w:left="360"/>
          </w:pPr>
        </w:pPrChange>
      </w:pPr>
      <w:ins w:id="747" w:author="Kashyap Kammachi-Sreedhar (Nokia)" w:date="2025-01-30T13:21:00Z" w16du:dateUtc="2025-01-30T11:21:00Z">
        <w:r w:rsidRPr="002F63CD">
          <w:rPr>
            <w:rFonts w:ascii="Courier New" w:hAnsi="Courier New" w:cs="Courier New"/>
            <w:color w:val="000000" w:themeColor="text1"/>
            <w:rPrChange w:id="748"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749" w:author="Kashyap Kammachi-Sreedhar (Nokia)" w:date="2025-01-30T13:21:00Z" w16du:dateUtc="2025-01-30T11:21:00Z">
              <w:rPr>
                <w:rFonts w:ascii="Courier New" w:hAnsi="Courier New" w:cs="Courier New"/>
                <w:color w:val="FF0000"/>
              </w:rPr>
            </w:rPrChange>
          </w:rPr>
          <w:t>break;</w:t>
        </w:r>
        <w:proofErr w:type="gramEnd"/>
      </w:ins>
    </w:p>
    <w:p w14:paraId="30FBDEB0" w14:textId="77777777" w:rsidR="002F63CD" w:rsidRPr="002F63CD" w:rsidRDefault="002F63CD" w:rsidP="002F63CD">
      <w:pPr>
        <w:spacing w:before="0" w:after="0"/>
        <w:ind w:left="360"/>
        <w:jc w:val="left"/>
        <w:rPr>
          <w:ins w:id="750" w:author="Kashyap Kammachi-Sreedhar (Nokia)" w:date="2025-01-30T13:21:00Z" w16du:dateUtc="2025-01-30T11:21:00Z"/>
          <w:rFonts w:ascii="Courier New" w:hAnsi="Courier New" w:cs="Courier New"/>
          <w:color w:val="000000" w:themeColor="text1"/>
          <w:rPrChange w:id="751" w:author="Kashyap Kammachi-Sreedhar (Nokia)" w:date="2025-01-30T13:21:00Z" w16du:dateUtc="2025-01-30T11:21:00Z">
            <w:rPr>
              <w:ins w:id="752" w:author="Kashyap Kammachi-Sreedhar (Nokia)" w:date="2025-01-30T13:21:00Z" w16du:dateUtc="2025-01-30T11:21:00Z"/>
              <w:rFonts w:ascii="Courier New" w:hAnsi="Courier New" w:cs="Courier New"/>
              <w:color w:val="FF0000"/>
            </w:rPr>
          </w:rPrChange>
        </w:rPr>
        <w:pPrChange w:id="753" w:author="Kashyap Kammachi-Sreedhar (Nokia)" w:date="2025-01-30T13:21:00Z" w16du:dateUtc="2025-01-30T11:21:00Z">
          <w:pPr>
            <w:ind w:left="360"/>
          </w:pPr>
        </w:pPrChange>
      </w:pPr>
      <w:ins w:id="754" w:author="Kashyap Kammachi-Sreedhar (Nokia)" w:date="2025-01-30T13:21:00Z" w16du:dateUtc="2025-01-30T11:21:00Z">
        <w:r w:rsidRPr="002F63CD">
          <w:rPr>
            <w:rFonts w:ascii="Courier New" w:hAnsi="Courier New" w:cs="Courier New"/>
            <w:color w:val="000000" w:themeColor="text1"/>
            <w:rPrChange w:id="755" w:author="Kashyap Kammachi-Sreedhar (Nokia)" w:date="2025-01-30T13:21:00Z" w16du:dateUtc="2025-01-30T11:21:00Z">
              <w:rPr>
                <w:rFonts w:ascii="Courier New" w:hAnsi="Courier New" w:cs="Courier New"/>
                <w:color w:val="FF0000"/>
              </w:rPr>
            </w:rPrChange>
          </w:rPr>
          <w:t xml:space="preserve">  case 3:</w:t>
        </w:r>
      </w:ins>
    </w:p>
    <w:p w14:paraId="499AC540" w14:textId="77777777" w:rsidR="002F63CD" w:rsidRPr="002F63CD" w:rsidRDefault="002F63CD" w:rsidP="002F63CD">
      <w:pPr>
        <w:spacing w:before="0" w:after="0"/>
        <w:ind w:left="360"/>
        <w:jc w:val="left"/>
        <w:rPr>
          <w:ins w:id="756" w:author="Kashyap Kammachi-Sreedhar (Nokia)" w:date="2025-01-30T13:21:00Z" w16du:dateUtc="2025-01-30T11:21:00Z"/>
          <w:rFonts w:ascii="Courier New" w:hAnsi="Courier New" w:cs="Courier New"/>
          <w:color w:val="000000" w:themeColor="text1"/>
          <w:rPrChange w:id="757" w:author="Kashyap Kammachi-Sreedhar (Nokia)" w:date="2025-01-30T13:21:00Z" w16du:dateUtc="2025-01-30T11:21:00Z">
            <w:rPr>
              <w:ins w:id="758" w:author="Kashyap Kammachi-Sreedhar (Nokia)" w:date="2025-01-30T13:21:00Z" w16du:dateUtc="2025-01-30T11:21:00Z"/>
              <w:rFonts w:ascii="Courier New" w:hAnsi="Courier New" w:cs="Courier New"/>
              <w:color w:val="FF0000"/>
            </w:rPr>
          </w:rPrChange>
        </w:rPr>
        <w:pPrChange w:id="759" w:author="Kashyap Kammachi-Sreedhar (Nokia)" w:date="2025-01-30T13:21:00Z" w16du:dateUtc="2025-01-30T11:21:00Z">
          <w:pPr>
            <w:ind w:left="360"/>
          </w:pPr>
        </w:pPrChange>
      </w:pPr>
      <w:ins w:id="760" w:author="Kashyap Kammachi-Sreedhar (Nokia)" w:date="2025-01-30T13:21:00Z" w16du:dateUtc="2025-01-30T11:21:00Z">
        <w:r w:rsidRPr="002F63CD">
          <w:rPr>
            <w:rFonts w:ascii="Courier New" w:hAnsi="Courier New" w:cs="Courier New"/>
            <w:color w:val="000000" w:themeColor="text1"/>
            <w:rPrChange w:id="761" w:author="Kashyap Kammachi-Sreedhar (Nokia)" w:date="2025-01-30T13:21:00Z" w16du:dateUtc="2025-01-30T11:21:00Z">
              <w:rPr>
                <w:rFonts w:ascii="Courier New" w:hAnsi="Courier New" w:cs="Courier New"/>
                <w:color w:val="FF0000"/>
              </w:rPr>
            </w:rPrChange>
          </w:rPr>
          <w:t xml:space="preserve">    </w:t>
        </w:r>
        <w:proofErr w:type="spellStart"/>
        <w:r w:rsidRPr="002F63CD">
          <w:rPr>
            <w:rFonts w:ascii="Courier New" w:hAnsi="Courier New" w:cs="Courier New"/>
            <w:color w:val="000000" w:themeColor="text1"/>
            <w:rPrChange w:id="762" w:author="Kashyap Kammachi-Sreedhar (Nokia)" w:date="2025-01-30T13:21:00Z" w16du:dateUtc="2025-01-30T11:21:00Z">
              <w:rPr>
                <w:rFonts w:ascii="Courier New" w:hAnsi="Courier New" w:cs="Courier New"/>
                <w:color w:val="FF0000"/>
              </w:rPr>
            </w:rPrChange>
          </w:rPr>
          <w:t>size_field_length</w:t>
        </w:r>
        <w:proofErr w:type="spellEnd"/>
        <w:r w:rsidRPr="002F63CD">
          <w:rPr>
            <w:rFonts w:ascii="Courier New" w:hAnsi="Courier New" w:cs="Courier New"/>
            <w:color w:val="000000" w:themeColor="text1"/>
            <w:rPrChange w:id="763" w:author="Kashyap Kammachi-Sreedhar (Nokia)" w:date="2025-01-30T13:21:00Z" w16du:dateUtc="2025-01-30T11:21:00Z">
              <w:rPr>
                <w:rFonts w:ascii="Courier New" w:hAnsi="Courier New" w:cs="Courier New"/>
                <w:color w:val="FF0000"/>
              </w:rPr>
            </w:rPrChange>
          </w:rPr>
          <w:t xml:space="preserve"> = </w:t>
        </w:r>
        <w:proofErr w:type="gramStart"/>
        <w:r w:rsidRPr="002F63CD">
          <w:rPr>
            <w:rFonts w:ascii="Courier New" w:hAnsi="Courier New" w:cs="Courier New"/>
            <w:color w:val="000000" w:themeColor="text1"/>
            <w:rPrChange w:id="764" w:author="Kashyap Kammachi-Sreedhar (Nokia)" w:date="2025-01-30T13:21:00Z" w16du:dateUtc="2025-01-30T11:21:00Z">
              <w:rPr>
                <w:rFonts w:ascii="Courier New" w:hAnsi="Courier New" w:cs="Courier New"/>
                <w:color w:val="FF0000"/>
              </w:rPr>
            </w:rPrChange>
          </w:rPr>
          <w:t>64;</w:t>
        </w:r>
        <w:proofErr w:type="gramEnd"/>
      </w:ins>
    </w:p>
    <w:p w14:paraId="7A852AB4" w14:textId="30328320" w:rsidR="002F63CD" w:rsidRPr="002F63CD" w:rsidRDefault="002F63CD" w:rsidP="002F63CD">
      <w:pPr>
        <w:spacing w:before="0" w:after="0"/>
        <w:ind w:left="360"/>
        <w:jc w:val="left"/>
        <w:rPr>
          <w:ins w:id="765" w:author="Kashyap Kammachi-Sreedhar (Nokia)" w:date="2025-01-30T13:21:00Z" w16du:dateUtc="2025-01-30T11:21:00Z"/>
          <w:rFonts w:ascii="Courier New" w:hAnsi="Courier New" w:cs="Courier New"/>
          <w:color w:val="000000" w:themeColor="text1"/>
          <w:rPrChange w:id="766" w:author="Kashyap Kammachi-Sreedhar (Nokia)" w:date="2025-01-30T13:21:00Z" w16du:dateUtc="2025-01-30T11:21:00Z">
            <w:rPr>
              <w:ins w:id="767" w:author="Kashyap Kammachi-Sreedhar (Nokia)" w:date="2025-01-30T13:21:00Z" w16du:dateUtc="2025-01-30T11:21:00Z"/>
              <w:rFonts w:ascii="Courier New" w:hAnsi="Courier New" w:cs="Courier New"/>
              <w:color w:val="FF0000"/>
            </w:rPr>
          </w:rPrChange>
        </w:rPr>
        <w:pPrChange w:id="768" w:author="Kashyap Kammachi-Sreedhar (Nokia)" w:date="2025-01-30T13:22:00Z" w16du:dateUtc="2025-01-30T11:22:00Z">
          <w:pPr>
            <w:ind w:left="360"/>
          </w:pPr>
        </w:pPrChange>
      </w:pPr>
      <w:ins w:id="769" w:author="Kashyap Kammachi-Sreedhar (Nokia)" w:date="2025-01-30T13:21:00Z" w16du:dateUtc="2025-01-30T11:21:00Z">
        <w:r w:rsidRPr="002F63CD">
          <w:rPr>
            <w:rFonts w:ascii="Courier New" w:hAnsi="Courier New" w:cs="Courier New"/>
            <w:color w:val="000000" w:themeColor="text1"/>
            <w:rPrChange w:id="770" w:author="Kashyap Kammachi-Sreedhar (Nokia)" w:date="2025-01-30T13:21:00Z" w16du:dateUtc="2025-01-30T11:21:00Z">
              <w:rPr>
                <w:rFonts w:ascii="Courier New" w:hAnsi="Courier New" w:cs="Courier New"/>
                <w:color w:val="FF0000"/>
              </w:rPr>
            </w:rPrChange>
          </w:rPr>
          <w:t xml:space="preserve">    </w:t>
        </w:r>
        <w:proofErr w:type="gramStart"/>
        <w:r w:rsidRPr="002F63CD">
          <w:rPr>
            <w:rFonts w:ascii="Courier New" w:hAnsi="Courier New" w:cs="Courier New"/>
            <w:color w:val="000000" w:themeColor="text1"/>
            <w:rPrChange w:id="771" w:author="Kashyap Kammachi-Sreedhar (Nokia)" w:date="2025-01-30T13:21:00Z" w16du:dateUtc="2025-01-30T11:21:00Z">
              <w:rPr>
                <w:rFonts w:ascii="Courier New" w:hAnsi="Courier New" w:cs="Courier New"/>
                <w:color w:val="FF0000"/>
              </w:rPr>
            </w:rPrChange>
          </w:rPr>
          <w:t>break;</w:t>
        </w:r>
        <w:proofErr w:type="gramEnd"/>
      </w:ins>
    </w:p>
    <w:p w14:paraId="61C44089" w14:textId="77777777" w:rsidR="002F63CD" w:rsidRDefault="002F63CD" w:rsidP="002F63CD">
      <w:pPr>
        <w:spacing w:before="0" w:after="0"/>
        <w:ind w:left="360"/>
        <w:jc w:val="left"/>
        <w:rPr>
          <w:ins w:id="772" w:author="Kashyap Kammachi-Sreedhar (Nokia)" w:date="2025-01-30T20:41:00Z" w16du:dateUtc="2025-01-30T18:41:00Z"/>
          <w:rFonts w:ascii="Courier New" w:hAnsi="Courier New" w:cs="Courier New"/>
          <w:color w:val="000000" w:themeColor="text1"/>
        </w:rPr>
      </w:pPr>
      <w:ins w:id="773" w:author="Kashyap Kammachi-Sreedhar (Nokia)" w:date="2025-01-30T13:21:00Z" w16du:dateUtc="2025-01-30T11:21:00Z">
        <w:r w:rsidRPr="002F63CD">
          <w:rPr>
            <w:rFonts w:ascii="Courier New" w:hAnsi="Courier New" w:cs="Courier New"/>
            <w:color w:val="000000" w:themeColor="text1"/>
            <w:rPrChange w:id="774" w:author="Kashyap Kammachi-Sreedhar (Nokia)" w:date="2025-01-30T13:21:00Z" w16du:dateUtc="2025-01-30T11:21:00Z">
              <w:rPr>
                <w:rFonts w:ascii="Courier New" w:hAnsi="Courier New" w:cs="Courier New"/>
                <w:color w:val="FF0000"/>
              </w:rPr>
            </w:rPrChange>
          </w:rPr>
          <w:t>}</w:t>
        </w:r>
      </w:ins>
    </w:p>
    <w:p w14:paraId="250B8CFD" w14:textId="77777777" w:rsidR="00907A6E" w:rsidRDefault="00907A6E" w:rsidP="00907A6E">
      <w:pPr>
        <w:spacing w:before="0" w:after="0"/>
        <w:ind w:firstLine="360"/>
        <w:rPr>
          <w:ins w:id="775" w:author="Kashyap Kammachi-Sreedhar (Nokia)" w:date="2025-01-30T20:41:00Z" w16du:dateUtc="2025-01-30T18:41:00Z"/>
          <w:rFonts w:ascii="Courier New" w:hAnsi="Courier New" w:cs="Courier New"/>
          <w:color w:val="000000" w:themeColor="text1"/>
        </w:rPr>
      </w:pPr>
      <w:bookmarkStart w:id="776" w:name="_Hlk181693524"/>
      <w:proofErr w:type="spellStart"/>
      <w:ins w:id="777" w:author="Kashyap Kammachi-Sreedhar (Nokia)" w:date="2025-01-30T20:41:00Z" w16du:dateUtc="2025-01-30T18:41:00Z">
        <w:r w:rsidRPr="00767E57">
          <w:rPr>
            <w:rFonts w:ascii="Courier New" w:hAnsi="Courier New" w:cs="Courier New"/>
            <w:color w:val="000000" w:themeColor="text1"/>
          </w:rPr>
          <w:t>sequential_order</w:t>
        </w:r>
        <w:bookmarkEnd w:id="776"/>
        <w:proofErr w:type="spellEnd"/>
        <w:r w:rsidRPr="00767E57">
          <w:rPr>
            <w:rFonts w:ascii="Courier New" w:hAnsi="Courier New" w:cs="Courier New"/>
            <w:color w:val="000000" w:themeColor="text1"/>
          </w:rPr>
          <w:t xml:space="preserve"> = ((flags&gt;&gt;4) &amp; 0x01</w:t>
        </w:r>
        <w:proofErr w:type="gramStart"/>
        <w:r w:rsidRPr="00767E57">
          <w:rPr>
            <w:rFonts w:ascii="Courier New" w:hAnsi="Courier New" w:cs="Courier New"/>
            <w:color w:val="000000" w:themeColor="text1"/>
          </w:rPr>
          <w:t>);</w:t>
        </w:r>
        <w:proofErr w:type="gramEnd"/>
      </w:ins>
    </w:p>
    <w:p w14:paraId="0E33714D" w14:textId="6F1BE503" w:rsidR="003519DE" w:rsidRPr="00767E57" w:rsidRDefault="003519DE" w:rsidP="003519DE">
      <w:pPr>
        <w:spacing w:before="0" w:after="0"/>
        <w:ind w:left="360"/>
        <w:jc w:val="left"/>
        <w:rPr>
          <w:ins w:id="778" w:author="Kashyap Kammachi-Sreedhar (Nokia)" w:date="2025-01-30T20:41:00Z" w16du:dateUtc="2025-01-30T18:41:00Z"/>
          <w:rFonts w:ascii="Courier New" w:hAnsi="Courier New" w:cs="Courier New"/>
          <w:color w:val="000000" w:themeColor="text1"/>
        </w:rPr>
      </w:pPr>
      <w:ins w:id="779" w:author="Kashyap Kammachi-Sreedhar (Nokia)" w:date="2025-01-30T20:41:00Z" w16du:dateUtc="2025-01-30T18:41:00Z">
        <w:r w:rsidRPr="00767E57">
          <w:rPr>
            <w:rFonts w:ascii="Courier New" w:hAnsi="Courier New" w:cs="Courier New"/>
            <w:color w:val="000000" w:themeColor="text1"/>
          </w:rPr>
          <w:t>switch ((flags&gt;&gt;</w:t>
        </w:r>
        <w:r>
          <w:rPr>
            <w:rFonts w:ascii="Courier New" w:hAnsi="Courier New" w:cs="Courier New"/>
            <w:color w:val="000000" w:themeColor="text1"/>
          </w:rPr>
          <w:t>5</w:t>
        </w:r>
        <w:r w:rsidRPr="00767E57">
          <w:rPr>
            <w:rFonts w:ascii="Courier New" w:hAnsi="Courier New" w:cs="Courier New"/>
            <w:color w:val="000000" w:themeColor="text1"/>
          </w:rPr>
          <w:t>) &amp; 0x03) {</w:t>
        </w:r>
      </w:ins>
    </w:p>
    <w:p w14:paraId="668E6053" w14:textId="77777777" w:rsidR="003519DE" w:rsidRPr="00767E57" w:rsidRDefault="003519DE" w:rsidP="003519DE">
      <w:pPr>
        <w:spacing w:before="0" w:after="0"/>
        <w:ind w:left="360"/>
        <w:jc w:val="left"/>
        <w:rPr>
          <w:ins w:id="780" w:author="Kashyap Kammachi-Sreedhar (Nokia)" w:date="2025-01-30T20:41:00Z" w16du:dateUtc="2025-01-30T18:41:00Z"/>
          <w:rFonts w:ascii="Courier New" w:hAnsi="Courier New" w:cs="Courier New"/>
          <w:color w:val="000000" w:themeColor="text1"/>
        </w:rPr>
      </w:pPr>
      <w:ins w:id="781" w:author="Kashyap Kammachi-Sreedhar (Nokia)" w:date="2025-01-30T20:41:00Z" w16du:dateUtc="2025-01-30T18:41:00Z">
        <w:r w:rsidRPr="00767E57">
          <w:rPr>
            <w:rFonts w:ascii="Courier New" w:hAnsi="Courier New" w:cs="Courier New"/>
            <w:color w:val="000000" w:themeColor="text1"/>
          </w:rPr>
          <w:t xml:space="preserve">  case 0:</w:t>
        </w:r>
      </w:ins>
    </w:p>
    <w:p w14:paraId="7F1249AF" w14:textId="55D74BD2" w:rsidR="003519DE" w:rsidRPr="00767E57" w:rsidRDefault="003519DE" w:rsidP="003519DE">
      <w:pPr>
        <w:spacing w:before="0" w:after="0"/>
        <w:ind w:left="360"/>
        <w:jc w:val="left"/>
        <w:rPr>
          <w:ins w:id="782" w:author="Kashyap Kammachi-Sreedhar (Nokia)" w:date="2025-01-30T20:41:00Z" w16du:dateUtc="2025-01-30T18:41:00Z"/>
          <w:rFonts w:ascii="Courier New" w:hAnsi="Courier New" w:cs="Courier New"/>
          <w:color w:val="000000" w:themeColor="text1"/>
        </w:rPr>
      </w:pPr>
      <w:ins w:id="783" w:author="Kashyap Kammachi-Sreedhar (Nokia)" w:date="2025-01-30T20:41:00Z" w16du:dateUtc="2025-01-30T18:41:00Z">
        <w:r w:rsidRPr="00767E57">
          <w:rPr>
            <w:rFonts w:ascii="Courier New" w:hAnsi="Courier New" w:cs="Courier New"/>
            <w:color w:val="000000" w:themeColor="text1"/>
          </w:rPr>
          <w:t xml:space="preserve">    </w:t>
        </w:r>
      </w:ins>
      <w:proofErr w:type="spellStart"/>
      <w:ins w:id="784" w:author="Kashyap Kammachi-Sreedhar (Nokia)" w:date="2025-01-30T20:42:00Z" w16du:dateUtc="2025-01-30T18:42:00Z">
        <w:r>
          <w:rPr>
            <w:rFonts w:ascii="Courier New" w:hAnsi="Courier New" w:cs="Courier New"/>
            <w:color w:val="000000" w:themeColor="text1"/>
          </w:rPr>
          <w:t>input_items_size_index</w:t>
        </w:r>
      </w:ins>
      <w:proofErr w:type="spellEnd"/>
      <w:ins w:id="785" w:author="Kashyap Kammachi-Sreedhar (Nokia)" w:date="2025-01-30T20:41:00Z" w16du:dateUtc="2025-01-30T18:41:00Z">
        <w:r w:rsidRPr="00767E57">
          <w:rPr>
            <w:rFonts w:ascii="Courier New" w:hAnsi="Courier New" w:cs="Courier New"/>
            <w:color w:val="000000" w:themeColor="text1"/>
          </w:rPr>
          <w:t xml:space="preserve"> = </w:t>
        </w:r>
      </w:ins>
      <w:proofErr w:type="gramStart"/>
      <w:ins w:id="786" w:author="Kashyap Kammachi-Sreedhar (Nokia)" w:date="2025-01-30T20:42:00Z" w16du:dateUtc="2025-01-30T18:42:00Z">
        <w:r w:rsidR="00901690">
          <w:rPr>
            <w:rFonts w:ascii="Courier New" w:hAnsi="Courier New" w:cs="Courier New"/>
            <w:color w:val="000000" w:themeColor="text1"/>
          </w:rPr>
          <w:t>8</w:t>
        </w:r>
      </w:ins>
      <w:ins w:id="787" w:author="Kashyap Kammachi-Sreedhar (Nokia)" w:date="2025-01-30T20:41:00Z" w16du:dateUtc="2025-01-30T18:41:00Z">
        <w:r w:rsidRPr="00767E57">
          <w:rPr>
            <w:rFonts w:ascii="Courier New" w:hAnsi="Courier New" w:cs="Courier New"/>
            <w:color w:val="000000" w:themeColor="text1"/>
          </w:rPr>
          <w:t>;</w:t>
        </w:r>
        <w:proofErr w:type="gramEnd"/>
      </w:ins>
    </w:p>
    <w:p w14:paraId="7BA1B03D" w14:textId="77777777" w:rsidR="003519DE" w:rsidRPr="00767E57" w:rsidRDefault="003519DE" w:rsidP="003519DE">
      <w:pPr>
        <w:spacing w:before="0" w:after="0"/>
        <w:ind w:left="360"/>
        <w:jc w:val="left"/>
        <w:rPr>
          <w:ins w:id="788" w:author="Kashyap Kammachi-Sreedhar (Nokia)" w:date="2025-01-30T20:41:00Z" w16du:dateUtc="2025-01-30T18:41:00Z"/>
          <w:rFonts w:ascii="Courier New" w:hAnsi="Courier New" w:cs="Courier New"/>
          <w:color w:val="000000" w:themeColor="text1"/>
        </w:rPr>
      </w:pPr>
      <w:ins w:id="789" w:author="Kashyap Kammachi-Sreedhar (Nokia)" w:date="2025-01-30T20:41:00Z" w16du:dateUtc="2025-01-30T18:41:00Z">
        <w:r w:rsidRPr="00767E57">
          <w:rPr>
            <w:rFonts w:ascii="Courier New" w:hAnsi="Courier New" w:cs="Courier New"/>
            <w:color w:val="000000" w:themeColor="text1"/>
          </w:rPr>
          <w:t xml:space="preserve">    </w:t>
        </w:r>
        <w:proofErr w:type="spellStart"/>
        <w:proofErr w:type="gramStart"/>
        <w:r w:rsidRPr="00767E57">
          <w:rPr>
            <w:rFonts w:ascii="Courier New" w:hAnsi="Courier New" w:cs="Courier New"/>
            <w:color w:val="000000" w:themeColor="text1"/>
          </w:rPr>
          <w:t>break;</w:t>
        </w:r>
        <w:proofErr w:type="gramEnd"/>
      </w:ins>
    </w:p>
    <w:p w14:paraId="04F30322" w14:textId="77777777" w:rsidR="003519DE" w:rsidRPr="00767E57" w:rsidRDefault="003519DE" w:rsidP="003519DE">
      <w:pPr>
        <w:spacing w:before="0" w:after="0"/>
        <w:ind w:left="360"/>
        <w:jc w:val="left"/>
        <w:rPr>
          <w:ins w:id="790" w:author="Kashyap Kammachi-Sreedhar (Nokia)" w:date="2025-01-30T20:41:00Z" w16du:dateUtc="2025-01-30T18:41:00Z"/>
          <w:rFonts w:ascii="Courier New" w:hAnsi="Courier New" w:cs="Courier New"/>
          <w:color w:val="000000" w:themeColor="text1"/>
        </w:rPr>
      </w:pPr>
      <w:proofErr w:type="spellEnd"/>
      <w:ins w:id="791" w:author="Kashyap Kammachi-Sreedhar (Nokia)" w:date="2025-01-30T20:41:00Z" w16du:dateUtc="2025-01-30T18:41:00Z">
        <w:r w:rsidRPr="00767E57">
          <w:rPr>
            <w:rFonts w:ascii="Courier New" w:hAnsi="Courier New" w:cs="Courier New"/>
            <w:color w:val="000000" w:themeColor="text1"/>
          </w:rPr>
          <w:t xml:space="preserve">  case 1:</w:t>
        </w:r>
      </w:ins>
    </w:p>
    <w:p w14:paraId="79CBE346" w14:textId="7748D8C9" w:rsidR="003519DE" w:rsidRPr="00767E57" w:rsidRDefault="003519DE" w:rsidP="003519DE">
      <w:pPr>
        <w:spacing w:before="0" w:after="0"/>
        <w:ind w:left="360"/>
        <w:jc w:val="left"/>
        <w:rPr>
          <w:ins w:id="792" w:author="Kashyap Kammachi-Sreedhar (Nokia)" w:date="2025-01-30T20:41:00Z" w16du:dateUtc="2025-01-30T18:41:00Z"/>
          <w:rFonts w:ascii="Courier New" w:hAnsi="Courier New" w:cs="Courier New"/>
          <w:color w:val="000000" w:themeColor="text1"/>
        </w:rPr>
      </w:pPr>
      <w:ins w:id="793" w:author="Kashyap Kammachi-Sreedhar (Nokia)" w:date="2025-01-30T20:41:00Z" w16du:dateUtc="2025-01-30T18:41:00Z">
        <w:r w:rsidRPr="00767E57">
          <w:rPr>
            <w:rFonts w:ascii="Courier New" w:hAnsi="Courier New" w:cs="Courier New"/>
            <w:color w:val="000000" w:themeColor="text1"/>
          </w:rPr>
          <w:t xml:space="preserve">    </w:t>
        </w:r>
      </w:ins>
      <w:proofErr w:type="spellStart"/>
      <w:ins w:id="794" w:author="Kashyap Kammachi-Sreedhar (Nokia)" w:date="2025-01-30T20:42:00Z" w16du:dateUtc="2025-01-30T18:42:00Z">
        <w:r w:rsidR="00901690">
          <w:rPr>
            <w:rFonts w:ascii="Courier New" w:hAnsi="Courier New" w:cs="Courier New"/>
            <w:color w:val="000000" w:themeColor="text1"/>
          </w:rPr>
          <w:t>input_items_size_index</w:t>
        </w:r>
        <w:proofErr w:type="spellEnd"/>
        <w:r w:rsidR="00901690" w:rsidRPr="00767E57">
          <w:rPr>
            <w:rFonts w:ascii="Courier New" w:hAnsi="Courier New" w:cs="Courier New"/>
            <w:color w:val="000000" w:themeColor="text1"/>
          </w:rPr>
          <w:t xml:space="preserve"> </w:t>
        </w:r>
      </w:ins>
      <w:ins w:id="795" w:author="Kashyap Kammachi-Sreedhar (Nokia)" w:date="2025-01-30T20:41:00Z" w16du:dateUtc="2025-01-30T18:41:00Z">
        <w:r w:rsidRPr="00767E57">
          <w:rPr>
            <w:rFonts w:ascii="Courier New" w:hAnsi="Courier New" w:cs="Courier New"/>
            <w:color w:val="000000" w:themeColor="text1"/>
          </w:rPr>
          <w:t xml:space="preserve">= </w:t>
        </w:r>
      </w:ins>
      <w:proofErr w:type="gramStart"/>
      <w:ins w:id="796" w:author="Kashyap Kammachi-Sreedhar (Nokia)" w:date="2025-01-30T20:42:00Z" w16du:dateUtc="2025-01-30T18:42:00Z">
        <w:r w:rsidR="00901690">
          <w:rPr>
            <w:rFonts w:ascii="Courier New" w:hAnsi="Courier New" w:cs="Courier New"/>
            <w:color w:val="000000" w:themeColor="text1"/>
          </w:rPr>
          <w:t>16</w:t>
        </w:r>
      </w:ins>
      <w:ins w:id="797" w:author="Kashyap Kammachi-Sreedhar (Nokia)" w:date="2025-01-30T20:41:00Z" w16du:dateUtc="2025-01-30T18:41:00Z">
        <w:r w:rsidRPr="00767E57">
          <w:rPr>
            <w:rFonts w:ascii="Courier New" w:hAnsi="Courier New" w:cs="Courier New"/>
            <w:color w:val="000000" w:themeColor="text1"/>
          </w:rPr>
          <w:t>;</w:t>
        </w:r>
        <w:proofErr w:type="gramEnd"/>
      </w:ins>
    </w:p>
    <w:p w14:paraId="1DDAEFEA" w14:textId="77777777" w:rsidR="003519DE" w:rsidRPr="00767E57" w:rsidRDefault="003519DE" w:rsidP="003519DE">
      <w:pPr>
        <w:spacing w:before="0" w:after="0"/>
        <w:ind w:left="360"/>
        <w:jc w:val="left"/>
        <w:rPr>
          <w:ins w:id="798" w:author="Kashyap Kammachi-Sreedhar (Nokia)" w:date="2025-01-30T20:41:00Z" w16du:dateUtc="2025-01-30T18:41:00Z"/>
          <w:rFonts w:ascii="Courier New" w:hAnsi="Courier New" w:cs="Courier New"/>
          <w:color w:val="000000" w:themeColor="text1"/>
        </w:rPr>
      </w:pPr>
      <w:ins w:id="799" w:author="Kashyap Kammachi-Sreedhar (Nokia)" w:date="2025-01-30T20:41:00Z" w16du:dateUtc="2025-01-30T18:41:00Z">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break;</w:t>
        </w:r>
        <w:proofErr w:type="gramEnd"/>
      </w:ins>
    </w:p>
    <w:p w14:paraId="7332A4AB" w14:textId="77777777" w:rsidR="003519DE" w:rsidRPr="00767E57" w:rsidRDefault="003519DE" w:rsidP="003519DE">
      <w:pPr>
        <w:spacing w:before="0" w:after="0"/>
        <w:ind w:left="360"/>
        <w:jc w:val="left"/>
        <w:rPr>
          <w:ins w:id="800" w:author="Kashyap Kammachi-Sreedhar (Nokia)" w:date="2025-01-30T20:41:00Z" w16du:dateUtc="2025-01-30T18:41:00Z"/>
          <w:rFonts w:ascii="Courier New" w:hAnsi="Courier New" w:cs="Courier New"/>
          <w:color w:val="000000" w:themeColor="text1"/>
        </w:rPr>
      </w:pPr>
      <w:ins w:id="801" w:author="Kashyap Kammachi-Sreedhar (Nokia)" w:date="2025-01-30T20:41:00Z" w16du:dateUtc="2025-01-30T18:41:00Z">
        <w:r w:rsidRPr="00767E57">
          <w:rPr>
            <w:rFonts w:ascii="Courier New" w:hAnsi="Courier New" w:cs="Courier New"/>
            <w:color w:val="000000" w:themeColor="text1"/>
          </w:rPr>
          <w:t xml:space="preserve">  case 2:</w:t>
        </w:r>
      </w:ins>
    </w:p>
    <w:p w14:paraId="78E42AF4" w14:textId="422E5CDD" w:rsidR="003519DE" w:rsidRPr="00767E57" w:rsidRDefault="003519DE" w:rsidP="003519DE">
      <w:pPr>
        <w:spacing w:before="0" w:after="0"/>
        <w:ind w:left="360"/>
        <w:jc w:val="left"/>
        <w:rPr>
          <w:ins w:id="802" w:author="Kashyap Kammachi-Sreedhar (Nokia)" w:date="2025-01-30T20:41:00Z" w16du:dateUtc="2025-01-30T18:41:00Z"/>
          <w:rFonts w:ascii="Courier New" w:hAnsi="Courier New" w:cs="Courier New"/>
          <w:color w:val="000000" w:themeColor="text1"/>
        </w:rPr>
      </w:pPr>
      <w:ins w:id="803" w:author="Kashyap Kammachi-Sreedhar (Nokia)" w:date="2025-01-30T20:41:00Z" w16du:dateUtc="2025-01-30T18:41:00Z">
        <w:r w:rsidRPr="00767E57">
          <w:rPr>
            <w:rFonts w:ascii="Courier New" w:hAnsi="Courier New" w:cs="Courier New"/>
            <w:color w:val="000000" w:themeColor="text1"/>
          </w:rPr>
          <w:t xml:space="preserve">    </w:t>
        </w:r>
      </w:ins>
      <w:proofErr w:type="spellStart"/>
      <w:ins w:id="804" w:author="Kashyap Kammachi-Sreedhar (Nokia)" w:date="2025-01-30T20:42:00Z" w16du:dateUtc="2025-01-30T18:42:00Z">
        <w:r w:rsidR="00901690">
          <w:rPr>
            <w:rFonts w:ascii="Courier New" w:hAnsi="Courier New" w:cs="Courier New"/>
            <w:color w:val="000000" w:themeColor="text1"/>
          </w:rPr>
          <w:t>input_items_size_index</w:t>
        </w:r>
        <w:proofErr w:type="spellEnd"/>
        <w:r w:rsidR="00901690" w:rsidRPr="00767E57">
          <w:rPr>
            <w:rFonts w:ascii="Courier New" w:hAnsi="Courier New" w:cs="Courier New"/>
            <w:color w:val="000000" w:themeColor="text1"/>
          </w:rPr>
          <w:t xml:space="preserve"> </w:t>
        </w:r>
      </w:ins>
      <w:ins w:id="805" w:author="Kashyap Kammachi-Sreedhar (Nokia)" w:date="2025-01-30T20:41:00Z" w16du:dateUtc="2025-01-30T18:41:00Z">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32;</w:t>
        </w:r>
        <w:proofErr w:type="gramEnd"/>
      </w:ins>
    </w:p>
    <w:p w14:paraId="6450D5FD" w14:textId="77777777" w:rsidR="003519DE" w:rsidRPr="00767E57" w:rsidRDefault="003519DE" w:rsidP="003519DE">
      <w:pPr>
        <w:spacing w:before="0" w:after="0"/>
        <w:ind w:left="360"/>
        <w:jc w:val="left"/>
        <w:rPr>
          <w:ins w:id="806" w:author="Kashyap Kammachi-Sreedhar (Nokia)" w:date="2025-01-30T20:41:00Z" w16du:dateUtc="2025-01-30T18:41:00Z"/>
          <w:rFonts w:ascii="Courier New" w:hAnsi="Courier New" w:cs="Courier New"/>
          <w:color w:val="000000" w:themeColor="text1"/>
        </w:rPr>
      </w:pPr>
      <w:ins w:id="807" w:author="Kashyap Kammachi-Sreedhar (Nokia)" w:date="2025-01-30T20:41:00Z" w16du:dateUtc="2025-01-30T18:41:00Z">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break;</w:t>
        </w:r>
        <w:proofErr w:type="gramEnd"/>
      </w:ins>
    </w:p>
    <w:p w14:paraId="0C2E34CA" w14:textId="77777777" w:rsidR="003519DE" w:rsidRPr="00767E57" w:rsidRDefault="003519DE" w:rsidP="003519DE">
      <w:pPr>
        <w:spacing w:before="0" w:after="0"/>
        <w:ind w:left="360"/>
        <w:jc w:val="left"/>
        <w:rPr>
          <w:ins w:id="808" w:author="Kashyap Kammachi-Sreedhar (Nokia)" w:date="2025-01-30T20:41:00Z" w16du:dateUtc="2025-01-30T18:41:00Z"/>
          <w:rFonts w:ascii="Courier New" w:hAnsi="Courier New" w:cs="Courier New"/>
          <w:color w:val="000000" w:themeColor="text1"/>
        </w:rPr>
      </w:pPr>
      <w:ins w:id="809" w:author="Kashyap Kammachi-Sreedhar (Nokia)" w:date="2025-01-30T20:41:00Z" w16du:dateUtc="2025-01-30T18:41:00Z">
        <w:r w:rsidRPr="00767E57">
          <w:rPr>
            <w:rFonts w:ascii="Courier New" w:hAnsi="Courier New" w:cs="Courier New"/>
            <w:color w:val="000000" w:themeColor="text1"/>
          </w:rPr>
          <w:t xml:space="preserve">  case 3:</w:t>
        </w:r>
      </w:ins>
    </w:p>
    <w:p w14:paraId="63ABCFBF" w14:textId="0C1F0508" w:rsidR="003519DE" w:rsidRPr="00767E57" w:rsidRDefault="003519DE" w:rsidP="003519DE">
      <w:pPr>
        <w:spacing w:before="0" w:after="0"/>
        <w:ind w:left="360"/>
        <w:jc w:val="left"/>
        <w:rPr>
          <w:ins w:id="810" w:author="Kashyap Kammachi-Sreedhar (Nokia)" w:date="2025-01-30T20:41:00Z" w16du:dateUtc="2025-01-30T18:41:00Z"/>
          <w:rFonts w:ascii="Courier New" w:hAnsi="Courier New" w:cs="Courier New"/>
          <w:color w:val="000000" w:themeColor="text1"/>
        </w:rPr>
      </w:pPr>
      <w:ins w:id="811" w:author="Kashyap Kammachi-Sreedhar (Nokia)" w:date="2025-01-30T20:41:00Z" w16du:dateUtc="2025-01-30T18:41:00Z">
        <w:r w:rsidRPr="00767E57">
          <w:rPr>
            <w:rFonts w:ascii="Courier New" w:hAnsi="Courier New" w:cs="Courier New"/>
            <w:color w:val="000000" w:themeColor="text1"/>
          </w:rPr>
          <w:t xml:space="preserve">    </w:t>
        </w:r>
      </w:ins>
      <w:proofErr w:type="spellStart"/>
      <w:ins w:id="812" w:author="Kashyap Kammachi-Sreedhar (Nokia)" w:date="2025-01-30T20:42:00Z" w16du:dateUtc="2025-01-30T18:42:00Z">
        <w:r w:rsidR="00901690">
          <w:rPr>
            <w:rFonts w:ascii="Courier New" w:hAnsi="Courier New" w:cs="Courier New"/>
            <w:color w:val="000000" w:themeColor="text1"/>
          </w:rPr>
          <w:t>input_items_size_index</w:t>
        </w:r>
        <w:proofErr w:type="spellEnd"/>
        <w:r w:rsidR="00901690" w:rsidRPr="00767E57">
          <w:rPr>
            <w:rFonts w:ascii="Courier New" w:hAnsi="Courier New" w:cs="Courier New"/>
            <w:color w:val="000000" w:themeColor="text1"/>
          </w:rPr>
          <w:t xml:space="preserve"> </w:t>
        </w:r>
      </w:ins>
      <w:ins w:id="813" w:author="Kashyap Kammachi-Sreedhar (Nokia)" w:date="2025-01-30T20:41:00Z" w16du:dateUtc="2025-01-30T18:41:00Z">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64;</w:t>
        </w:r>
        <w:proofErr w:type="gramEnd"/>
      </w:ins>
    </w:p>
    <w:p w14:paraId="514DAC3A" w14:textId="77777777" w:rsidR="003519DE" w:rsidRPr="00767E57" w:rsidRDefault="003519DE" w:rsidP="003519DE">
      <w:pPr>
        <w:spacing w:before="0" w:after="0"/>
        <w:ind w:left="360"/>
        <w:jc w:val="left"/>
        <w:rPr>
          <w:ins w:id="814" w:author="Kashyap Kammachi-Sreedhar (Nokia)" w:date="2025-01-30T20:41:00Z" w16du:dateUtc="2025-01-30T18:41:00Z"/>
          <w:rFonts w:ascii="Courier New" w:hAnsi="Courier New" w:cs="Courier New"/>
          <w:color w:val="000000" w:themeColor="text1"/>
        </w:rPr>
      </w:pPr>
      <w:ins w:id="815" w:author="Kashyap Kammachi-Sreedhar (Nokia)" w:date="2025-01-30T20:41:00Z" w16du:dateUtc="2025-01-30T18:41:00Z">
        <w:r w:rsidRPr="00767E57">
          <w:rPr>
            <w:rFonts w:ascii="Courier New" w:hAnsi="Courier New" w:cs="Courier New"/>
            <w:color w:val="000000" w:themeColor="text1"/>
          </w:rPr>
          <w:t xml:space="preserve">    </w:t>
        </w:r>
        <w:proofErr w:type="gramStart"/>
        <w:r w:rsidRPr="00767E57">
          <w:rPr>
            <w:rFonts w:ascii="Courier New" w:hAnsi="Courier New" w:cs="Courier New"/>
            <w:color w:val="000000" w:themeColor="text1"/>
          </w:rPr>
          <w:t>break;</w:t>
        </w:r>
        <w:proofErr w:type="gramEnd"/>
      </w:ins>
    </w:p>
    <w:p w14:paraId="2BD4FEBE" w14:textId="77777777" w:rsidR="003519DE" w:rsidRDefault="003519DE" w:rsidP="003519DE">
      <w:pPr>
        <w:spacing w:before="0" w:after="0"/>
        <w:ind w:left="360"/>
        <w:jc w:val="left"/>
        <w:rPr>
          <w:ins w:id="816" w:author="Kashyap Kammachi-Sreedhar (Nokia)" w:date="2025-01-30T20:41:00Z" w16du:dateUtc="2025-01-30T18:41:00Z"/>
          <w:rFonts w:ascii="Courier New" w:hAnsi="Courier New" w:cs="Courier New"/>
          <w:color w:val="000000" w:themeColor="text1"/>
        </w:rPr>
      </w:pPr>
      <w:ins w:id="817" w:author="Kashyap Kammachi-Sreedhar (Nokia)" w:date="2025-01-30T20:41:00Z" w16du:dateUtc="2025-01-30T18:41:00Z">
        <w:r w:rsidRPr="00767E57">
          <w:rPr>
            <w:rFonts w:ascii="Courier New" w:hAnsi="Courier New" w:cs="Courier New"/>
            <w:color w:val="000000" w:themeColor="text1"/>
          </w:rPr>
          <w:t>}</w:t>
        </w:r>
      </w:ins>
    </w:p>
    <w:p w14:paraId="220B90A8" w14:textId="77777777" w:rsidR="00907A6E" w:rsidRPr="002F63CD" w:rsidRDefault="00907A6E" w:rsidP="002F63CD">
      <w:pPr>
        <w:spacing w:before="0" w:after="0"/>
        <w:ind w:left="360"/>
        <w:jc w:val="left"/>
        <w:rPr>
          <w:ins w:id="818" w:author="Kashyap Kammachi-Sreedhar (Nokia)" w:date="2025-01-30T13:21:00Z" w16du:dateUtc="2025-01-30T11:21:00Z"/>
          <w:rFonts w:ascii="Courier New" w:hAnsi="Courier New" w:cs="Courier New"/>
          <w:color w:val="000000" w:themeColor="text1"/>
          <w:rPrChange w:id="819" w:author="Kashyap Kammachi-Sreedhar (Nokia)" w:date="2025-01-30T13:21:00Z" w16du:dateUtc="2025-01-30T11:21:00Z">
            <w:rPr>
              <w:ins w:id="820" w:author="Kashyap Kammachi-Sreedhar (Nokia)" w:date="2025-01-30T13:21:00Z" w16du:dateUtc="2025-01-30T11:21:00Z"/>
              <w:rFonts w:ascii="Courier New" w:hAnsi="Courier New" w:cs="Courier New"/>
              <w:color w:val="FF0000"/>
            </w:rPr>
          </w:rPrChange>
        </w:rPr>
        <w:pPrChange w:id="821" w:author="Kashyap Kammachi-Sreedhar (Nokia)" w:date="2025-01-30T13:21:00Z" w16du:dateUtc="2025-01-30T11:21:00Z">
          <w:pPr>
            <w:ind w:left="360"/>
          </w:pPr>
        </w:pPrChange>
      </w:pPr>
    </w:p>
    <w:p w14:paraId="4EC6B7E0" w14:textId="284E36DD" w:rsidR="00901690" w:rsidRDefault="0057521D" w:rsidP="00901690">
      <w:pPr>
        <w:spacing w:before="0" w:after="0"/>
        <w:ind w:firstLine="360"/>
        <w:rPr>
          <w:ins w:id="822" w:author="Kashyap Kammachi-Sreedhar (Nokia)" w:date="2025-01-30T20:43:00Z" w16du:dateUtc="2025-01-30T18:43:00Z"/>
          <w:rFonts w:ascii="Courier New" w:hAnsi="Courier New" w:cs="Courier New"/>
          <w:color w:val="000000" w:themeColor="text1"/>
        </w:rPr>
      </w:pPr>
      <w:proofErr w:type="spellStart"/>
      <w:ins w:id="823" w:author="Kashyap Kammachi-Sreedhar (Nokia)" w:date="2025-01-30T20:44:00Z" w16du:dateUtc="2025-01-30T18:44:00Z">
        <w:r>
          <w:rPr>
            <w:rFonts w:ascii="Courier New" w:hAnsi="Courier New" w:cs="Courier New"/>
            <w:color w:val="000000" w:themeColor="text1"/>
          </w:rPr>
          <w:t>external</w:t>
        </w:r>
      </w:ins>
      <w:ins w:id="824" w:author="Kashyap Kammachi-Sreedhar (Nokia)" w:date="2025-01-30T20:43:00Z" w16du:dateUtc="2025-01-30T18:43:00Z">
        <w:r w:rsidR="00901690">
          <w:rPr>
            <w:rFonts w:ascii="Courier New" w:hAnsi="Courier New" w:cs="Courier New"/>
            <w:color w:val="000000" w:themeColor="text1"/>
          </w:rPr>
          <w:t>_tiles_urls</w:t>
        </w:r>
        <w:proofErr w:type="spellEnd"/>
        <w:r w:rsidR="00901690" w:rsidRPr="00767E57">
          <w:rPr>
            <w:rFonts w:ascii="Courier New" w:hAnsi="Courier New" w:cs="Courier New"/>
            <w:color w:val="000000" w:themeColor="text1"/>
          </w:rPr>
          <w:t xml:space="preserve"> = ((flags&gt;&gt;</w:t>
        </w:r>
        <w:r>
          <w:rPr>
            <w:rFonts w:ascii="Courier New" w:hAnsi="Courier New" w:cs="Courier New"/>
            <w:color w:val="000000" w:themeColor="text1"/>
          </w:rPr>
          <w:t>7</w:t>
        </w:r>
        <w:r w:rsidR="00901690" w:rsidRPr="00767E57">
          <w:rPr>
            <w:rFonts w:ascii="Courier New" w:hAnsi="Courier New" w:cs="Courier New"/>
            <w:color w:val="000000" w:themeColor="text1"/>
          </w:rPr>
          <w:t>) &amp; 0x01</w:t>
        </w:r>
        <w:proofErr w:type="gramStart"/>
        <w:r w:rsidR="00901690" w:rsidRPr="00767E57">
          <w:rPr>
            <w:rFonts w:ascii="Courier New" w:hAnsi="Courier New" w:cs="Courier New"/>
            <w:color w:val="000000" w:themeColor="text1"/>
          </w:rPr>
          <w:t>);</w:t>
        </w:r>
        <w:proofErr w:type="gramEnd"/>
      </w:ins>
    </w:p>
    <w:p w14:paraId="41A9F024" w14:textId="09764EC4" w:rsidR="00780E36" w:rsidRPr="002F63CD" w:rsidRDefault="00780E36" w:rsidP="002F63CD">
      <w:pPr>
        <w:pStyle w:val="code"/>
        <w:rPr>
          <w:ins w:id="825" w:author="Kashyap Kammachi-Sreedhar (Nokia)" w:date="2025-01-30T13:21:00Z" w16du:dateUtc="2025-01-30T11:21:00Z"/>
          <w:color w:val="000000" w:themeColor="text1"/>
          <w:rPrChange w:id="826" w:author="Kashyap Kammachi-Sreedhar (Nokia)" w:date="2025-01-30T13:21:00Z" w16du:dateUtc="2025-01-30T11:21:00Z">
            <w:rPr>
              <w:ins w:id="827" w:author="Kashyap Kammachi-Sreedhar (Nokia)" w:date="2025-01-30T13:21:00Z" w16du:dateUtc="2025-01-30T11:21:00Z"/>
              <w:color w:val="FF0000"/>
            </w:rPr>
          </w:rPrChange>
        </w:rPr>
      </w:pPr>
      <w:ins w:id="828" w:author="Kashyap Kammachi-Sreedhar (Nokia)" w:date="2025-01-30T14:18:00Z" w16du:dateUtc="2025-01-30T12:18:00Z">
        <w:r>
          <w:rPr>
            <w:color w:val="000000" w:themeColor="text1"/>
          </w:rPr>
          <w:tab/>
        </w:r>
      </w:ins>
      <w:ins w:id="829" w:author="Kashyap Kammachi-Sreedhar (Nokia)" w:date="2025-01-30T14:17:00Z" w16du:dateUtc="2025-01-30T12:17:00Z">
        <w:r w:rsidRPr="00767E57">
          <w:rPr>
            <w:color w:val="000000" w:themeColor="text1"/>
          </w:rPr>
          <w:t>unsigned int(</w:t>
        </w:r>
        <w:proofErr w:type="spellStart"/>
        <w:r w:rsidRPr="00767E57">
          <w:rPr>
            <w:color w:val="000000" w:themeColor="text1"/>
          </w:rPr>
          <w:t>input_items_size_index</w:t>
        </w:r>
        <w:proofErr w:type="spellEnd"/>
        <w:r w:rsidRPr="00767E57">
          <w:rPr>
            <w:color w:val="000000" w:themeColor="text1"/>
          </w:rPr>
          <w:t xml:space="preserve">) </w:t>
        </w:r>
        <w:proofErr w:type="spellStart"/>
        <w:r w:rsidRPr="00767E57">
          <w:rPr>
            <w:color w:val="000000" w:themeColor="text1"/>
          </w:rPr>
          <w:t>no_of_input_</w:t>
        </w:r>
        <w:proofErr w:type="gramStart"/>
        <w:r w:rsidRPr="00767E57">
          <w:rPr>
            <w:color w:val="000000" w:themeColor="text1"/>
          </w:rPr>
          <w:t>items</w:t>
        </w:r>
        <w:proofErr w:type="spellEnd"/>
        <w:r w:rsidRPr="00767E57">
          <w:rPr>
            <w:color w:val="000000" w:themeColor="text1"/>
          </w:rPr>
          <w:t>;</w:t>
        </w:r>
      </w:ins>
      <w:proofErr w:type="gramEnd"/>
    </w:p>
    <w:p w14:paraId="1D46F45A" w14:textId="77777777" w:rsidR="002F63CD" w:rsidRPr="002F63CD" w:rsidRDefault="002F63CD" w:rsidP="002F63CD">
      <w:pPr>
        <w:pStyle w:val="code"/>
        <w:rPr>
          <w:ins w:id="830" w:author="Kashyap Kammachi-Sreedhar (Nokia)" w:date="2025-01-30T13:21:00Z" w16du:dateUtc="2025-01-30T11:21:00Z"/>
          <w:color w:val="000000" w:themeColor="text1"/>
          <w:rPrChange w:id="831" w:author="Kashyap Kammachi-Sreedhar (Nokia)" w:date="2025-01-30T13:21:00Z" w16du:dateUtc="2025-01-30T11:21:00Z">
            <w:rPr>
              <w:ins w:id="832" w:author="Kashyap Kammachi-Sreedhar (Nokia)" w:date="2025-01-30T13:21:00Z" w16du:dateUtc="2025-01-30T11:21:00Z"/>
              <w:color w:val="FF0000"/>
            </w:rPr>
          </w:rPrChange>
        </w:rPr>
      </w:pPr>
      <w:ins w:id="833" w:author="Kashyap Kammachi-Sreedhar (Nokia)" w:date="2025-01-30T13:21:00Z" w16du:dateUtc="2025-01-30T11:21:00Z">
        <w:r w:rsidRPr="002F63CD">
          <w:rPr>
            <w:color w:val="000000" w:themeColor="text1"/>
            <w:rPrChange w:id="834" w:author="Kashyap Kammachi-Sreedhar (Nokia)" w:date="2025-01-30T13:21:00Z" w16du:dateUtc="2025-01-30T11:21:00Z">
              <w:rPr>
                <w:color w:val="FF0000"/>
              </w:rPr>
            </w:rPrChange>
          </w:rPr>
          <w:tab/>
          <w:t>if(</w:t>
        </w:r>
        <w:proofErr w:type="spellStart"/>
        <w:r w:rsidRPr="002F63CD">
          <w:rPr>
            <w:rFonts w:cs="Courier New"/>
            <w:color w:val="000000" w:themeColor="text1"/>
            <w:rPrChange w:id="835" w:author="Kashyap Kammachi-Sreedhar (Nokia)" w:date="2025-01-30T13:21:00Z" w16du:dateUtc="2025-01-30T11:21:00Z">
              <w:rPr>
                <w:rFonts w:cs="Courier New"/>
                <w:color w:val="FF0000"/>
              </w:rPr>
            </w:rPrChange>
          </w:rPr>
          <w:t>external_tiles_</w:t>
        </w:r>
        <w:proofErr w:type="gramStart"/>
        <w:r w:rsidRPr="002F63CD">
          <w:rPr>
            <w:rFonts w:cs="Courier New"/>
            <w:color w:val="000000" w:themeColor="text1"/>
            <w:rPrChange w:id="836" w:author="Kashyap Kammachi-Sreedhar (Nokia)" w:date="2025-01-30T13:21:00Z" w16du:dateUtc="2025-01-30T11:21:00Z">
              <w:rPr>
                <w:rFonts w:cs="Courier New"/>
                <w:color w:val="FF0000"/>
              </w:rPr>
            </w:rPrChange>
          </w:rPr>
          <w:t>urls</w:t>
        </w:r>
        <w:proofErr w:type="spellEnd"/>
        <w:r w:rsidRPr="002F63CD">
          <w:rPr>
            <w:color w:val="000000" w:themeColor="text1"/>
            <w:rPrChange w:id="837" w:author="Kashyap Kammachi-Sreedhar (Nokia)" w:date="2025-01-30T13:21:00Z" w16du:dateUtc="2025-01-30T11:21:00Z">
              <w:rPr>
                <w:color w:val="FF0000"/>
              </w:rPr>
            </w:rPrChange>
          </w:rPr>
          <w:t>){</w:t>
        </w:r>
        <w:proofErr w:type="gramEnd"/>
      </w:ins>
    </w:p>
    <w:p w14:paraId="4618D7EB" w14:textId="77777777" w:rsidR="002F63CD" w:rsidRPr="002F63CD" w:rsidRDefault="002F63CD" w:rsidP="002F63CD">
      <w:pPr>
        <w:pStyle w:val="code"/>
        <w:rPr>
          <w:ins w:id="838" w:author="Kashyap Kammachi-Sreedhar (Nokia)" w:date="2025-01-30T13:21:00Z" w16du:dateUtc="2025-01-30T11:21:00Z"/>
          <w:color w:val="000000" w:themeColor="text1"/>
          <w:rPrChange w:id="839" w:author="Kashyap Kammachi-Sreedhar (Nokia)" w:date="2025-01-30T13:21:00Z" w16du:dateUtc="2025-01-30T11:21:00Z">
            <w:rPr>
              <w:ins w:id="840" w:author="Kashyap Kammachi-Sreedhar (Nokia)" w:date="2025-01-30T13:21:00Z" w16du:dateUtc="2025-01-30T11:21:00Z"/>
              <w:color w:val="FF0000"/>
            </w:rPr>
          </w:rPrChange>
        </w:rPr>
      </w:pPr>
      <w:ins w:id="841" w:author="Kashyap Kammachi-Sreedhar (Nokia)" w:date="2025-01-30T13:21:00Z" w16du:dateUtc="2025-01-30T11:21:00Z">
        <w:r w:rsidRPr="002F63CD">
          <w:rPr>
            <w:color w:val="000000" w:themeColor="text1"/>
            <w:rPrChange w:id="842" w:author="Kashyap Kammachi-Sreedhar (Nokia)" w:date="2025-01-30T13:21:00Z" w16du:dateUtc="2025-01-30T11:21:00Z">
              <w:rPr>
                <w:color w:val="FF0000"/>
              </w:rPr>
            </w:rPrChange>
          </w:rPr>
          <w:tab/>
        </w:r>
        <w:r w:rsidRPr="002F63CD">
          <w:rPr>
            <w:color w:val="000000" w:themeColor="text1"/>
            <w:rPrChange w:id="843" w:author="Kashyap Kammachi-Sreedhar (Nokia)" w:date="2025-01-30T13:21:00Z" w16du:dateUtc="2025-01-30T11:21:00Z">
              <w:rPr>
                <w:color w:val="FF0000"/>
              </w:rPr>
            </w:rPrChange>
          </w:rPr>
          <w:tab/>
          <w:t xml:space="preserve">unsigned </w:t>
        </w:r>
        <w:proofErr w:type="gramStart"/>
        <w:r w:rsidRPr="002F63CD">
          <w:rPr>
            <w:color w:val="000000" w:themeColor="text1"/>
            <w:rPrChange w:id="844" w:author="Kashyap Kammachi-Sreedhar (Nokia)" w:date="2025-01-30T13:21:00Z" w16du:dateUtc="2025-01-30T11:21:00Z">
              <w:rPr>
                <w:color w:val="FF0000"/>
              </w:rPr>
            </w:rPrChange>
          </w:rPr>
          <w:t>int(</w:t>
        </w:r>
        <w:proofErr w:type="gramEnd"/>
        <w:r w:rsidRPr="002F63CD">
          <w:rPr>
            <w:color w:val="000000" w:themeColor="text1"/>
            <w:rPrChange w:id="845" w:author="Kashyap Kammachi-Sreedhar (Nokia)" w:date="2025-01-30T13:21:00Z" w16du:dateUtc="2025-01-30T11:21:00Z">
              <w:rPr>
                <w:color w:val="FF0000"/>
              </w:rPr>
            </w:rPrChange>
          </w:rPr>
          <w:t xml:space="preserve">64) </w:t>
        </w:r>
        <w:proofErr w:type="spellStart"/>
        <w:r w:rsidRPr="002F63CD">
          <w:rPr>
            <w:color w:val="000000" w:themeColor="text1"/>
            <w:rPrChange w:id="846" w:author="Kashyap Kammachi-Sreedhar (Nokia)" w:date="2025-01-30T13:21:00Z" w16du:dateUtc="2025-01-30T11:21:00Z">
              <w:rPr>
                <w:color w:val="FF0000"/>
              </w:rPr>
            </w:rPrChange>
          </w:rPr>
          <w:t>tileIDstart</w:t>
        </w:r>
        <w:proofErr w:type="spellEnd"/>
        <w:r w:rsidRPr="002F63CD">
          <w:rPr>
            <w:color w:val="000000" w:themeColor="text1"/>
            <w:rPrChange w:id="847" w:author="Kashyap Kammachi-Sreedhar (Nokia)" w:date="2025-01-30T13:21:00Z" w16du:dateUtc="2025-01-30T11:21:00Z">
              <w:rPr>
                <w:color w:val="FF0000"/>
              </w:rPr>
            </w:rPrChange>
          </w:rPr>
          <w:t>;</w:t>
        </w:r>
      </w:ins>
    </w:p>
    <w:p w14:paraId="42202731" w14:textId="77777777" w:rsidR="002F63CD" w:rsidRPr="002F63CD" w:rsidRDefault="002F63CD" w:rsidP="002F63CD">
      <w:pPr>
        <w:pStyle w:val="code"/>
        <w:rPr>
          <w:ins w:id="848" w:author="Kashyap Kammachi-Sreedhar (Nokia)" w:date="2025-01-30T13:21:00Z" w16du:dateUtc="2025-01-30T11:21:00Z"/>
          <w:color w:val="000000" w:themeColor="text1"/>
          <w:rPrChange w:id="849" w:author="Kashyap Kammachi-Sreedhar (Nokia)" w:date="2025-01-30T13:21:00Z" w16du:dateUtc="2025-01-30T11:21:00Z">
            <w:rPr>
              <w:ins w:id="850" w:author="Kashyap Kammachi-Sreedhar (Nokia)" w:date="2025-01-30T13:21:00Z" w16du:dateUtc="2025-01-30T11:21:00Z"/>
              <w:color w:val="FF0000"/>
            </w:rPr>
          </w:rPrChange>
        </w:rPr>
      </w:pPr>
      <w:ins w:id="851" w:author="Kashyap Kammachi-Sreedhar (Nokia)" w:date="2025-01-30T13:21:00Z" w16du:dateUtc="2025-01-30T11:21:00Z">
        <w:r w:rsidRPr="002F63CD">
          <w:rPr>
            <w:color w:val="000000" w:themeColor="text1"/>
            <w:rPrChange w:id="852" w:author="Kashyap Kammachi-Sreedhar (Nokia)" w:date="2025-01-30T13:21:00Z" w16du:dateUtc="2025-01-30T11:21:00Z">
              <w:rPr>
                <w:color w:val="FF0000"/>
              </w:rPr>
            </w:rPrChange>
          </w:rPr>
          <w:t xml:space="preserve">      utf8string </w:t>
        </w:r>
        <w:proofErr w:type="spellStart"/>
        <w:proofErr w:type="gramStart"/>
        <w:r w:rsidRPr="002F63CD">
          <w:rPr>
            <w:color w:val="000000" w:themeColor="text1"/>
            <w:rPrChange w:id="853" w:author="Kashyap Kammachi-Sreedhar (Nokia)" w:date="2025-01-30T13:21:00Z" w16du:dateUtc="2025-01-30T11:21:00Z">
              <w:rPr>
                <w:color w:val="FF0000"/>
              </w:rPr>
            </w:rPrChange>
          </w:rPr>
          <w:t>baseurl</w:t>
        </w:r>
        <w:proofErr w:type="spellEnd"/>
        <w:r w:rsidRPr="002F63CD">
          <w:rPr>
            <w:color w:val="000000" w:themeColor="text1"/>
            <w:rPrChange w:id="854" w:author="Kashyap Kammachi-Sreedhar (Nokia)" w:date="2025-01-30T13:21:00Z" w16du:dateUtc="2025-01-30T11:21:00Z">
              <w:rPr>
                <w:color w:val="FF0000"/>
              </w:rPr>
            </w:rPrChange>
          </w:rPr>
          <w:t>;</w:t>
        </w:r>
        <w:proofErr w:type="gramEnd"/>
      </w:ins>
    </w:p>
    <w:p w14:paraId="668C4DF4" w14:textId="77777777" w:rsidR="002F63CD" w:rsidRPr="002F63CD" w:rsidRDefault="002F63CD" w:rsidP="002F63CD">
      <w:pPr>
        <w:pStyle w:val="code"/>
        <w:rPr>
          <w:ins w:id="855" w:author="Kashyap Kammachi-Sreedhar (Nokia)" w:date="2025-01-30T13:21:00Z" w16du:dateUtc="2025-01-30T11:21:00Z"/>
          <w:color w:val="000000" w:themeColor="text1"/>
          <w:rPrChange w:id="856" w:author="Kashyap Kammachi-Sreedhar (Nokia)" w:date="2025-01-30T13:21:00Z" w16du:dateUtc="2025-01-30T11:21:00Z">
            <w:rPr>
              <w:ins w:id="857" w:author="Kashyap Kammachi-Sreedhar (Nokia)" w:date="2025-01-30T13:21:00Z" w16du:dateUtc="2025-01-30T11:21:00Z"/>
              <w:color w:val="FF0000"/>
            </w:rPr>
          </w:rPrChange>
        </w:rPr>
      </w:pPr>
      <w:ins w:id="858" w:author="Kashyap Kammachi-Sreedhar (Nokia)" w:date="2025-01-30T13:21:00Z" w16du:dateUtc="2025-01-30T11:21:00Z">
        <w:r w:rsidRPr="002F63CD">
          <w:rPr>
            <w:color w:val="000000" w:themeColor="text1"/>
            <w:rPrChange w:id="859" w:author="Kashyap Kammachi-Sreedhar (Nokia)" w:date="2025-01-30T13:21:00Z" w16du:dateUtc="2025-01-30T11:21:00Z">
              <w:rPr>
                <w:color w:val="FF0000"/>
              </w:rPr>
            </w:rPrChange>
          </w:rPr>
          <w:t xml:space="preserve">      utf8string </w:t>
        </w:r>
        <w:proofErr w:type="spellStart"/>
        <w:proofErr w:type="gramStart"/>
        <w:r w:rsidRPr="002F63CD">
          <w:rPr>
            <w:color w:val="000000" w:themeColor="text1"/>
            <w:rPrChange w:id="860" w:author="Kashyap Kammachi-Sreedhar (Nokia)" w:date="2025-01-30T13:21:00Z" w16du:dateUtc="2025-01-30T11:21:00Z">
              <w:rPr>
                <w:color w:val="FF0000"/>
              </w:rPr>
            </w:rPrChange>
          </w:rPr>
          <w:t>urlextension</w:t>
        </w:r>
        <w:proofErr w:type="spellEnd"/>
        <w:r w:rsidRPr="002F63CD">
          <w:rPr>
            <w:color w:val="000000" w:themeColor="text1"/>
            <w:rPrChange w:id="861" w:author="Kashyap Kammachi-Sreedhar (Nokia)" w:date="2025-01-30T13:21:00Z" w16du:dateUtc="2025-01-30T11:21:00Z">
              <w:rPr>
                <w:color w:val="FF0000"/>
              </w:rPr>
            </w:rPrChange>
          </w:rPr>
          <w:t>;</w:t>
        </w:r>
        <w:proofErr w:type="gramEnd"/>
      </w:ins>
    </w:p>
    <w:p w14:paraId="2F976A99" w14:textId="77777777" w:rsidR="002F63CD" w:rsidRPr="002F63CD" w:rsidRDefault="002F63CD" w:rsidP="002F63CD">
      <w:pPr>
        <w:pStyle w:val="code"/>
        <w:rPr>
          <w:ins w:id="862" w:author="Kashyap Kammachi-Sreedhar (Nokia)" w:date="2025-01-30T13:21:00Z" w16du:dateUtc="2025-01-30T11:21:00Z"/>
          <w:color w:val="000000" w:themeColor="text1"/>
          <w:rPrChange w:id="863" w:author="Kashyap Kammachi-Sreedhar (Nokia)" w:date="2025-01-30T13:21:00Z" w16du:dateUtc="2025-01-30T11:21:00Z">
            <w:rPr>
              <w:ins w:id="864" w:author="Kashyap Kammachi-Sreedhar (Nokia)" w:date="2025-01-30T13:21:00Z" w16du:dateUtc="2025-01-30T11:21:00Z"/>
              <w:color w:val="FF0000"/>
            </w:rPr>
          </w:rPrChange>
        </w:rPr>
      </w:pPr>
      <w:ins w:id="865" w:author="Kashyap Kammachi-Sreedhar (Nokia)" w:date="2025-01-30T13:21:00Z" w16du:dateUtc="2025-01-30T11:21:00Z">
        <w:r w:rsidRPr="002F63CD">
          <w:rPr>
            <w:color w:val="000000" w:themeColor="text1"/>
            <w:rPrChange w:id="866" w:author="Kashyap Kammachi-Sreedhar (Nokia)" w:date="2025-01-30T13:21:00Z" w16du:dateUtc="2025-01-30T11:21:00Z">
              <w:rPr>
                <w:color w:val="FF0000"/>
              </w:rPr>
            </w:rPrChange>
          </w:rPr>
          <w:tab/>
        </w:r>
        <w:r w:rsidRPr="002F63CD">
          <w:rPr>
            <w:color w:val="000000" w:themeColor="text1"/>
            <w:rPrChange w:id="867" w:author="Kashyap Kammachi-Sreedhar (Nokia)" w:date="2025-01-30T13:21:00Z" w16du:dateUtc="2025-01-30T11:21:00Z">
              <w:rPr>
                <w:color w:val="FF0000"/>
              </w:rPr>
            </w:rPrChange>
          </w:rPr>
          <w:tab/>
          <w:t xml:space="preserve">utf8string </w:t>
        </w:r>
        <w:proofErr w:type="spellStart"/>
        <w:proofErr w:type="gramStart"/>
        <w:r w:rsidRPr="002F63CD">
          <w:rPr>
            <w:color w:val="000000" w:themeColor="text1"/>
            <w:rPrChange w:id="868" w:author="Kashyap Kammachi-Sreedhar (Nokia)" w:date="2025-01-30T13:21:00Z" w16du:dateUtc="2025-01-30T11:21:00Z">
              <w:rPr>
                <w:color w:val="FF0000"/>
              </w:rPr>
            </w:rPrChange>
          </w:rPr>
          <w:t>tileitemrequesttemplate</w:t>
        </w:r>
        <w:proofErr w:type="spellEnd"/>
        <w:r w:rsidRPr="002F63CD">
          <w:rPr>
            <w:color w:val="000000" w:themeColor="text1"/>
            <w:rPrChange w:id="869" w:author="Kashyap Kammachi-Sreedhar (Nokia)" w:date="2025-01-30T13:21:00Z" w16du:dateUtc="2025-01-30T11:21:00Z">
              <w:rPr>
                <w:color w:val="FF0000"/>
              </w:rPr>
            </w:rPrChange>
          </w:rPr>
          <w:t>;</w:t>
        </w:r>
        <w:proofErr w:type="gramEnd"/>
      </w:ins>
    </w:p>
    <w:p w14:paraId="5EE14B11" w14:textId="77777777" w:rsidR="002F63CD" w:rsidRPr="002F63CD" w:rsidRDefault="002F63CD" w:rsidP="002F63CD">
      <w:pPr>
        <w:pStyle w:val="code"/>
        <w:rPr>
          <w:ins w:id="870" w:author="Kashyap Kammachi-Sreedhar (Nokia)" w:date="2025-01-30T13:21:00Z" w16du:dateUtc="2025-01-30T11:21:00Z"/>
          <w:color w:val="000000" w:themeColor="text1"/>
          <w:rPrChange w:id="871" w:author="Kashyap Kammachi-Sreedhar (Nokia)" w:date="2025-01-30T13:21:00Z" w16du:dateUtc="2025-01-30T11:21:00Z">
            <w:rPr>
              <w:ins w:id="872" w:author="Kashyap Kammachi-Sreedhar (Nokia)" w:date="2025-01-30T13:21:00Z" w16du:dateUtc="2025-01-30T11:21:00Z"/>
              <w:color w:val="FF0000"/>
            </w:rPr>
          </w:rPrChange>
        </w:rPr>
      </w:pPr>
      <w:ins w:id="873" w:author="Kashyap Kammachi-Sreedhar (Nokia)" w:date="2025-01-30T13:21:00Z" w16du:dateUtc="2025-01-30T11:21:00Z">
        <w:r w:rsidRPr="002F63CD">
          <w:rPr>
            <w:color w:val="000000" w:themeColor="text1"/>
            <w:rPrChange w:id="874" w:author="Kashyap Kammachi-Sreedhar (Nokia)" w:date="2025-01-30T13:21:00Z" w16du:dateUtc="2025-01-30T11:21:00Z">
              <w:rPr>
                <w:color w:val="FF0000"/>
              </w:rPr>
            </w:rPrChange>
          </w:rPr>
          <w:tab/>
          <w:t>}</w:t>
        </w:r>
      </w:ins>
    </w:p>
    <w:p w14:paraId="0409C311" w14:textId="77777777" w:rsidR="002F63CD" w:rsidRPr="002F63CD" w:rsidRDefault="002F63CD" w:rsidP="002F63CD">
      <w:pPr>
        <w:pStyle w:val="code"/>
        <w:rPr>
          <w:ins w:id="875" w:author="Kashyap Kammachi-Sreedhar (Nokia)" w:date="2025-01-30T13:21:00Z" w16du:dateUtc="2025-01-30T11:21:00Z"/>
          <w:color w:val="000000" w:themeColor="text1"/>
          <w:rPrChange w:id="876" w:author="Kashyap Kammachi-Sreedhar (Nokia)" w:date="2025-01-30T13:21:00Z" w16du:dateUtc="2025-01-30T11:21:00Z">
            <w:rPr>
              <w:ins w:id="877" w:author="Kashyap Kammachi-Sreedhar (Nokia)" w:date="2025-01-30T13:21:00Z" w16du:dateUtc="2025-01-30T11:21:00Z"/>
              <w:color w:val="FF0000"/>
            </w:rPr>
          </w:rPrChange>
        </w:rPr>
      </w:pPr>
      <w:ins w:id="878" w:author="Kashyap Kammachi-Sreedhar (Nokia)" w:date="2025-01-30T13:21:00Z" w16du:dateUtc="2025-01-30T11:21:00Z">
        <w:r w:rsidRPr="002F63CD">
          <w:rPr>
            <w:color w:val="000000" w:themeColor="text1"/>
            <w:rPrChange w:id="879" w:author="Kashyap Kammachi-Sreedhar (Nokia)" w:date="2025-01-30T13:21:00Z" w16du:dateUtc="2025-01-30T11:21:00Z">
              <w:rPr>
                <w:color w:val="FF0000"/>
              </w:rPr>
            </w:rPrChange>
          </w:rPr>
          <w:tab/>
        </w:r>
        <w:proofErr w:type="gramStart"/>
        <w:r w:rsidRPr="002F63CD">
          <w:rPr>
            <w:color w:val="000000" w:themeColor="text1"/>
            <w:rPrChange w:id="880" w:author="Kashyap Kammachi-Sreedhar (Nokia)" w:date="2025-01-30T13:21:00Z" w16du:dateUtc="2025-01-30T11:21:00Z">
              <w:rPr>
                <w:color w:val="FF0000"/>
              </w:rPr>
            </w:rPrChange>
          </w:rPr>
          <w:t>else{</w:t>
        </w:r>
        <w:proofErr w:type="gramEnd"/>
      </w:ins>
    </w:p>
    <w:p w14:paraId="0DA2A8C7" w14:textId="12348B93" w:rsidR="00682D76" w:rsidRDefault="00682D76" w:rsidP="00682D76">
      <w:pPr>
        <w:spacing w:before="0" w:after="0"/>
        <w:ind w:left="620"/>
        <w:jc w:val="left"/>
        <w:rPr>
          <w:ins w:id="881" w:author="Kashyap Kammachi-Sreedhar (Nokia)" w:date="2025-01-30T20:50:00Z" w16du:dateUtc="2025-01-30T18:50:00Z"/>
          <w:rFonts w:ascii="Courier New" w:hAnsi="Courier New" w:cs="Courier New"/>
          <w:color w:val="000000" w:themeColor="text1"/>
        </w:rPr>
      </w:pPr>
      <w:ins w:id="882" w:author="Kashyap Kammachi-Sreedhar (Nokia)" w:date="2025-01-30T20:50:00Z" w16du:dateUtc="2025-01-30T18:50:00Z">
        <w:r w:rsidRPr="00767E57">
          <w:rPr>
            <w:rFonts w:ascii="Courier New" w:hAnsi="Courier New" w:cs="Courier New"/>
            <w:color w:val="000000" w:themeColor="text1"/>
          </w:rPr>
          <w:t xml:space="preserve">unsigned </w:t>
        </w:r>
        <w:proofErr w:type="gramStart"/>
        <w:r w:rsidRPr="00767E57">
          <w:rPr>
            <w:rFonts w:ascii="Courier New" w:hAnsi="Courier New" w:cs="Courier New"/>
            <w:color w:val="000000" w:themeColor="text1"/>
          </w:rPr>
          <w:t>int(</w:t>
        </w:r>
        <w:proofErr w:type="spellStart"/>
        <w:proofErr w:type="gramEnd"/>
        <w:r>
          <w:rPr>
            <w:rFonts w:ascii="Courier New" w:eastAsia="Times New Roman" w:hAnsi="Courier New"/>
            <w:szCs w:val="20"/>
          </w:rPr>
          <w:t>DataEntry</w:t>
        </w:r>
        <w:r>
          <w:rPr>
            <w:rFonts w:ascii="Courier New" w:hAnsi="Courier New"/>
            <w:szCs w:val="20"/>
          </w:rPr>
          <w:t>Tiled</w:t>
        </w:r>
        <w:r>
          <w:rPr>
            <w:rFonts w:ascii="Courier New" w:eastAsia="Times New Roman" w:hAnsi="Courier New"/>
            <w:szCs w:val="20"/>
          </w:rPr>
          <w:t>ItemBox</w:t>
        </w:r>
        <w:r>
          <w:t>.</w:t>
        </w:r>
        <w:r w:rsidRPr="00767E57">
          <w:rPr>
            <w:rFonts w:ascii="Courier New" w:hAnsi="Courier New" w:cs="Courier New"/>
            <w:color w:val="000000" w:themeColor="text1"/>
          </w:rPr>
          <w:t>offset_field_length</w:t>
        </w:r>
        <w:proofErr w:type="spellEnd"/>
        <w:r w:rsidRPr="00767E57">
          <w:rPr>
            <w:rFonts w:ascii="Courier New" w:hAnsi="Courier New" w:cs="Courier New"/>
            <w:color w:val="000000" w:themeColor="text1"/>
          </w:rPr>
          <w:t xml:space="preserve">) </w:t>
        </w:r>
        <w:proofErr w:type="spellStart"/>
        <w:r w:rsidRPr="00767E57">
          <w:rPr>
            <w:rFonts w:ascii="Courier New" w:hAnsi="Courier New" w:cs="Courier New"/>
            <w:color w:val="000000" w:themeColor="text1"/>
          </w:rPr>
          <w:t>tile</w:t>
        </w:r>
        <w:r w:rsidR="00D7077C">
          <w:rPr>
            <w:rFonts w:ascii="Courier New" w:hAnsi="Courier New" w:cs="Courier New"/>
            <w:color w:val="000000" w:themeColor="text1"/>
          </w:rPr>
          <w:t>_offset_table</w:t>
        </w:r>
        <w:r w:rsidRPr="00767E57">
          <w:rPr>
            <w:rFonts w:ascii="Courier New" w:hAnsi="Courier New" w:cs="Courier New"/>
            <w:color w:val="000000" w:themeColor="text1"/>
          </w:rPr>
          <w:t>_start_offse</w:t>
        </w:r>
        <w:r w:rsidR="00D7077C">
          <w:rPr>
            <w:rFonts w:ascii="Courier New" w:hAnsi="Courier New" w:cs="Courier New"/>
            <w:color w:val="000000" w:themeColor="text1"/>
          </w:rPr>
          <w:t>t</w:t>
        </w:r>
        <w:proofErr w:type="spellEnd"/>
        <w:r w:rsidRPr="00767E57">
          <w:rPr>
            <w:rFonts w:ascii="Courier New" w:hAnsi="Courier New" w:cs="Courier New"/>
            <w:color w:val="000000" w:themeColor="text1"/>
          </w:rPr>
          <w:t>;</w:t>
        </w:r>
      </w:ins>
    </w:p>
    <w:p w14:paraId="1437CDBE" w14:textId="77777777" w:rsidR="00B551DC" w:rsidRDefault="00682D76" w:rsidP="00682D76">
      <w:pPr>
        <w:spacing w:before="0" w:after="0"/>
        <w:ind w:left="6660" w:hanging="6030"/>
        <w:jc w:val="left"/>
        <w:rPr>
          <w:ins w:id="883" w:author="Kashyap Kammachi-Sreedhar (Nokia)" w:date="2025-01-30T20:51:00Z" w16du:dateUtc="2025-01-30T18:51:00Z"/>
          <w:rFonts w:ascii="Courier New" w:hAnsi="Courier New" w:cs="Courier New"/>
          <w:color w:val="000000" w:themeColor="text1"/>
        </w:rPr>
      </w:pPr>
      <w:ins w:id="884" w:author="Kashyap Kammachi-Sreedhar (Nokia)" w:date="2025-01-30T20:50:00Z" w16du:dateUtc="2025-01-30T18:50:00Z">
        <w:r w:rsidRPr="00767E57">
          <w:rPr>
            <w:rFonts w:ascii="Courier New" w:hAnsi="Courier New" w:cs="Courier New"/>
            <w:color w:val="000000" w:themeColor="text1"/>
          </w:rPr>
          <w:t xml:space="preserve">unsigned </w:t>
        </w:r>
        <w:proofErr w:type="gramStart"/>
        <w:r w:rsidRPr="00767E57">
          <w:rPr>
            <w:rFonts w:ascii="Courier New" w:hAnsi="Courier New" w:cs="Courier New"/>
            <w:color w:val="000000" w:themeColor="text1"/>
          </w:rPr>
          <w:t>int(</w:t>
        </w:r>
        <w:proofErr w:type="gramEnd"/>
        <w:r>
          <w:rPr>
            <w:rFonts w:ascii="Courier New" w:eastAsia="Times New Roman" w:hAnsi="Courier New"/>
            <w:szCs w:val="20"/>
          </w:rPr>
          <w:t>DataEntry</w:t>
        </w:r>
        <w:r>
          <w:rPr>
            <w:rFonts w:ascii="Courier New" w:hAnsi="Courier New"/>
            <w:szCs w:val="20"/>
          </w:rPr>
          <w:t>Tiled</w:t>
        </w:r>
        <w:r>
          <w:rPr>
            <w:rFonts w:ascii="Courier New" w:eastAsia="Times New Roman" w:hAnsi="Courier New"/>
            <w:szCs w:val="20"/>
          </w:rPr>
          <w:t>ItemBox</w:t>
        </w:r>
        <w:r>
          <w:t>.</w:t>
        </w:r>
        <w:r w:rsidRPr="00767E57">
          <w:rPr>
            <w:rFonts w:ascii="Courier New" w:hAnsi="Courier New" w:cs="Courier New"/>
            <w:color w:val="000000" w:themeColor="text1"/>
          </w:rPr>
          <w:t>size_field_length)</w:t>
        </w:r>
      </w:ins>
    </w:p>
    <w:p w14:paraId="6BF8F1A9" w14:textId="488AE9CA" w:rsidR="00682D76" w:rsidRPr="00767E57" w:rsidRDefault="00682D76" w:rsidP="00682D76">
      <w:pPr>
        <w:spacing w:before="0" w:after="0"/>
        <w:ind w:left="6660" w:hanging="6030"/>
        <w:jc w:val="left"/>
        <w:rPr>
          <w:ins w:id="885" w:author="Kashyap Kammachi-Sreedhar (Nokia)" w:date="2025-01-30T20:50:00Z" w16du:dateUtc="2025-01-30T18:50:00Z"/>
          <w:rFonts w:ascii="Courier New" w:hAnsi="Courier New" w:cs="Courier New"/>
          <w:color w:val="000000" w:themeColor="text1"/>
        </w:rPr>
      </w:pPr>
      <w:proofErr w:type="spellStart"/>
      <w:ins w:id="886" w:author="Kashyap Kammachi-Sreedhar (Nokia)" w:date="2025-01-30T20:50:00Z" w16du:dateUtc="2025-01-30T18:50:00Z">
        <w:r w:rsidRPr="00767E57">
          <w:rPr>
            <w:rFonts w:ascii="Courier New" w:hAnsi="Courier New" w:cs="Courier New"/>
            <w:color w:val="000000" w:themeColor="text1"/>
          </w:rPr>
          <w:t>tile_</w:t>
        </w:r>
        <w:r w:rsidR="00D7077C">
          <w:rPr>
            <w:rFonts w:ascii="Courier New" w:hAnsi="Courier New" w:cs="Courier New"/>
            <w:color w:val="000000" w:themeColor="text1"/>
          </w:rPr>
          <w:t>offset_table</w:t>
        </w:r>
        <w:r w:rsidR="00B551DC">
          <w:rPr>
            <w:rFonts w:ascii="Courier New" w:hAnsi="Courier New" w:cs="Courier New"/>
            <w:color w:val="000000" w:themeColor="text1"/>
          </w:rPr>
          <w:t>_</w:t>
        </w:r>
        <w:proofErr w:type="gramStart"/>
        <w:r w:rsidRPr="00767E57">
          <w:rPr>
            <w:rFonts w:ascii="Courier New" w:hAnsi="Courier New" w:cs="Courier New"/>
            <w:color w:val="000000" w:themeColor="text1"/>
          </w:rPr>
          <w:t>siz</w:t>
        </w:r>
        <w:r w:rsidR="00D7077C">
          <w:rPr>
            <w:rFonts w:ascii="Courier New" w:hAnsi="Courier New" w:cs="Courier New"/>
            <w:color w:val="000000" w:themeColor="text1"/>
          </w:rPr>
          <w:t>e</w:t>
        </w:r>
        <w:proofErr w:type="spellEnd"/>
        <w:r w:rsidRPr="00767E57">
          <w:rPr>
            <w:rFonts w:ascii="Courier New" w:hAnsi="Courier New" w:cs="Courier New"/>
            <w:color w:val="000000" w:themeColor="text1"/>
          </w:rPr>
          <w:t>;</w:t>
        </w:r>
        <w:proofErr w:type="gramEnd"/>
        <w:r w:rsidRPr="00767E57">
          <w:rPr>
            <w:rFonts w:ascii="Courier New" w:hAnsi="Courier New" w:cs="Courier New"/>
            <w:color w:val="000000" w:themeColor="text1"/>
          </w:rPr>
          <w:t xml:space="preserve"> </w:t>
        </w:r>
      </w:ins>
    </w:p>
    <w:p w14:paraId="058D0845" w14:textId="35411501" w:rsidR="002F63CD" w:rsidRPr="002F63CD" w:rsidRDefault="002F63CD" w:rsidP="00B551DC">
      <w:pPr>
        <w:spacing w:before="0" w:after="0"/>
        <w:jc w:val="left"/>
        <w:rPr>
          <w:ins w:id="887" w:author="Kashyap Kammachi-Sreedhar (Nokia)" w:date="2025-01-30T13:21:00Z" w16du:dateUtc="2025-01-30T11:21:00Z"/>
          <w:rFonts w:ascii="Courier New" w:eastAsia="Times New Roman" w:hAnsi="Courier New" w:cs="Times New Roman"/>
          <w:noProof/>
          <w:color w:val="000000" w:themeColor="text1"/>
          <w:sz w:val="20"/>
          <w:szCs w:val="20"/>
          <w:lang w:val="en-GB"/>
          <w:rPrChange w:id="888" w:author="Kashyap Kammachi-Sreedhar (Nokia)" w:date="2025-01-30T13:21:00Z" w16du:dateUtc="2025-01-30T11:21:00Z">
            <w:rPr>
              <w:ins w:id="889" w:author="Kashyap Kammachi-Sreedhar (Nokia)" w:date="2025-01-30T13:21:00Z" w16du:dateUtc="2025-01-30T11:21:00Z"/>
              <w:rFonts w:ascii="Courier New" w:eastAsia="Times New Roman" w:hAnsi="Courier New" w:cs="Times New Roman"/>
              <w:noProof/>
              <w:color w:val="FF0000"/>
              <w:sz w:val="20"/>
              <w:szCs w:val="20"/>
              <w:lang w:val="en-GB"/>
            </w:rPr>
          </w:rPrChange>
        </w:rPr>
        <w:pPrChange w:id="890" w:author="Kashyap Kammachi-Sreedhar (Nokia)" w:date="2025-01-30T20:51:00Z" w16du:dateUtc="2025-01-30T18:51:00Z">
          <w:pPr>
            <w:ind w:firstLine="720"/>
          </w:pPr>
        </w:pPrChange>
      </w:pPr>
    </w:p>
    <w:p w14:paraId="0E82EF2C" w14:textId="77777777" w:rsidR="002F63CD" w:rsidRPr="002F63CD" w:rsidRDefault="002F63CD" w:rsidP="002F63CD">
      <w:pPr>
        <w:pStyle w:val="code"/>
        <w:rPr>
          <w:ins w:id="891" w:author="Kashyap Kammachi-Sreedhar (Nokia)" w:date="2025-01-30T13:21:00Z" w16du:dateUtc="2025-01-30T11:21:00Z"/>
          <w:color w:val="000000" w:themeColor="text1"/>
          <w:rPrChange w:id="892" w:author="Kashyap Kammachi-Sreedhar (Nokia)" w:date="2025-01-30T13:21:00Z" w16du:dateUtc="2025-01-30T11:21:00Z">
            <w:rPr>
              <w:ins w:id="893" w:author="Kashyap Kammachi-Sreedhar (Nokia)" w:date="2025-01-30T13:21:00Z" w16du:dateUtc="2025-01-30T11:21:00Z"/>
              <w:color w:val="FF0000"/>
            </w:rPr>
          </w:rPrChange>
        </w:rPr>
      </w:pPr>
      <w:ins w:id="894" w:author="Kashyap Kammachi-Sreedhar (Nokia)" w:date="2025-01-30T13:21:00Z" w16du:dateUtc="2025-01-30T11:21:00Z">
        <w:r w:rsidRPr="002F63CD">
          <w:rPr>
            <w:color w:val="000000" w:themeColor="text1"/>
            <w:rPrChange w:id="895" w:author="Kashyap Kammachi-Sreedhar (Nokia)" w:date="2025-01-30T13:21:00Z" w16du:dateUtc="2025-01-30T11:21:00Z">
              <w:rPr>
                <w:color w:val="FF0000"/>
              </w:rPr>
            </w:rPrChange>
          </w:rPr>
          <w:tab/>
          <w:t>}</w:t>
        </w:r>
        <w:r w:rsidRPr="002F63CD">
          <w:rPr>
            <w:color w:val="000000" w:themeColor="text1"/>
            <w:rPrChange w:id="896" w:author="Kashyap Kammachi-Sreedhar (Nokia)" w:date="2025-01-30T13:21:00Z" w16du:dateUtc="2025-01-30T11:21:00Z">
              <w:rPr>
                <w:color w:val="FF0000"/>
              </w:rPr>
            </w:rPrChange>
          </w:rPr>
          <w:br/>
          <w:t>}</w:t>
        </w:r>
      </w:ins>
    </w:p>
    <w:p w14:paraId="6C94B267" w14:textId="77777777" w:rsidR="00550E3C" w:rsidRDefault="00550E3C" w:rsidP="00550E3C">
      <w:pPr>
        <w:pStyle w:val="Heading4"/>
        <w:rPr>
          <w:ins w:id="897" w:author="Kashyap Kammachi-Sreedhar (Nokia)" w:date="2025-01-30T10:42:00Z" w16du:dateUtc="2025-01-30T08:42:00Z"/>
          <w:rFonts w:eastAsia="MS Mincho"/>
          <w:i/>
          <w:iCs/>
        </w:rPr>
      </w:pPr>
      <w:ins w:id="898" w:author="Kashyap Kammachi-Sreedhar (Nokia)" w:date="2025-01-30T10:42:00Z" w16du:dateUtc="2025-01-30T08:42:00Z">
        <w:r>
          <w:rPr>
            <w:bCs/>
          </w:rPr>
          <w:lastRenderedPageBreak/>
          <w:t xml:space="preserve">6.12.4.3 </w:t>
        </w:r>
        <w:r>
          <w:rPr>
            <w:rFonts w:eastAsia="MS Mincho"/>
          </w:rPr>
          <w:t>Semantics</w:t>
        </w:r>
      </w:ins>
    </w:p>
    <w:p w14:paraId="5C2D3087" w14:textId="77777777" w:rsidR="00751295" w:rsidRPr="00767E57" w:rsidRDefault="00751295" w:rsidP="00751295">
      <w:pPr>
        <w:spacing w:after="160"/>
        <w:ind w:left="360" w:hanging="360"/>
        <w:rPr>
          <w:ins w:id="899" w:author="Kashyap Kammachi-Sreedhar (Nokia)" w:date="2025-01-30T20:45:00Z" w16du:dateUtc="2025-01-30T18:45:00Z"/>
          <w:rFonts w:ascii="Cambria" w:hAnsi="Cambria" w:cs="Courier New"/>
          <w:color w:val="000000" w:themeColor="text1"/>
        </w:rPr>
      </w:pPr>
      <w:proofErr w:type="spellStart"/>
      <w:ins w:id="900" w:author="Kashyap Kammachi-Sreedhar (Nokia)" w:date="2025-01-30T20:45:00Z" w16du:dateUtc="2025-01-30T18:45:00Z">
        <w:r w:rsidRPr="00767E57">
          <w:rPr>
            <w:rFonts w:ascii="Courier New" w:hAnsi="Courier New" w:cs="Courier New"/>
            <w:color w:val="000000" w:themeColor="text1"/>
          </w:rPr>
          <w:t>offset_field_length</w:t>
        </w:r>
        <w:proofErr w:type="spellEnd"/>
        <w:r w:rsidRPr="00767E57">
          <w:rPr>
            <w:rFonts w:ascii="Cambria" w:hAnsi="Cambria" w:cs="Courier New"/>
            <w:color w:val="000000" w:themeColor="text1"/>
          </w:rPr>
          <w:t xml:space="preserve"> defines the number of bits used to store the offset to the image data of a specific tile in the </w:t>
        </w:r>
        <w:proofErr w:type="spellStart"/>
        <w:r w:rsidRPr="00767E57">
          <w:rPr>
            <w:rFonts w:ascii="Courier New" w:hAnsi="Courier New" w:cs="Courier New"/>
            <w:color w:val="000000" w:themeColor="text1"/>
          </w:rPr>
          <w:t>TiledImageOffsetTable</w:t>
        </w:r>
        <w:proofErr w:type="spellEnd"/>
        <w:r w:rsidRPr="00767E57">
          <w:rPr>
            <w:rFonts w:ascii="Cambria" w:hAnsi="Cambria" w:cs="Courier New"/>
            <w:color w:val="000000" w:themeColor="text1"/>
          </w:rPr>
          <w:t>. </w:t>
        </w:r>
      </w:ins>
    </w:p>
    <w:p w14:paraId="4CABA480" w14:textId="77777777" w:rsidR="00751295" w:rsidRPr="00767E57" w:rsidRDefault="00751295" w:rsidP="00751295">
      <w:pPr>
        <w:ind w:left="360" w:hanging="360"/>
        <w:rPr>
          <w:ins w:id="901" w:author="Kashyap Kammachi-Sreedhar (Nokia)" w:date="2025-01-30T20:45:00Z" w16du:dateUtc="2025-01-30T18:45:00Z"/>
          <w:rFonts w:ascii="Cambria" w:hAnsi="Cambria"/>
          <w:color w:val="000000" w:themeColor="text1"/>
        </w:rPr>
      </w:pPr>
      <w:proofErr w:type="spellStart"/>
      <w:ins w:id="902" w:author="Kashyap Kammachi-Sreedhar (Nokia)" w:date="2025-01-30T20:45:00Z" w16du:dateUtc="2025-01-30T18:45:00Z">
        <w:r w:rsidRPr="00767E57">
          <w:rPr>
            <w:rFonts w:ascii="Cambria" w:hAnsi="Cambria" w:cs="Courier New"/>
            <w:color w:val="000000" w:themeColor="text1"/>
          </w:rPr>
          <w:t>s</w:t>
        </w:r>
        <w:r w:rsidRPr="00767E57">
          <w:rPr>
            <w:rFonts w:ascii="Courier New" w:hAnsi="Courier New" w:cs="Courier New"/>
            <w:color w:val="000000" w:themeColor="text1"/>
          </w:rPr>
          <w:t>ize_field_length</w:t>
        </w:r>
        <w:proofErr w:type="spellEnd"/>
        <w:r w:rsidRPr="00767E57">
          <w:rPr>
            <w:rFonts w:ascii="Cambria" w:hAnsi="Cambria"/>
            <w:color w:val="000000" w:themeColor="text1"/>
          </w:rPr>
          <w:t xml:space="preserve"> defines the number of bits used to store the length of the image data of a specific tile in the </w:t>
        </w:r>
        <w:proofErr w:type="spellStart"/>
        <w:r w:rsidRPr="00767E57">
          <w:rPr>
            <w:rFonts w:ascii="Courier New" w:hAnsi="Courier New" w:cs="Courier New"/>
            <w:color w:val="000000" w:themeColor="text1"/>
          </w:rPr>
          <w:t>TiledImageOffsetTable</w:t>
        </w:r>
        <w:proofErr w:type="spellEnd"/>
        <w:r w:rsidRPr="00767E57">
          <w:rPr>
            <w:rFonts w:ascii="Cambria" w:hAnsi="Cambria" w:cs="Courier New"/>
            <w:color w:val="000000" w:themeColor="text1"/>
          </w:rPr>
          <w:t>.</w:t>
        </w:r>
        <w:r w:rsidRPr="00767E57">
          <w:rPr>
            <w:rFonts w:ascii="Cambria" w:hAnsi="Cambria"/>
            <w:color w:val="000000" w:themeColor="text1"/>
          </w:rPr>
          <w:t> </w:t>
        </w:r>
      </w:ins>
    </w:p>
    <w:p w14:paraId="0DE7C9CE" w14:textId="77777777" w:rsidR="00D43D77" w:rsidRDefault="00D43D77" w:rsidP="00D43D77">
      <w:pPr>
        <w:ind w:left="360" w:hanging="360"/>
        <w:rPr>
          <w:ins w:id="903" w:author="Kashyap Kammachi-Sreedhar (Nokia)" w:date="2025-01-30T20:38:00Z" w16du:dateUtc="2025-01-30T18:38:00Z"/>
          <w:rFonts w:ascii="Cambria" w:hAnsi="Cambria"/>
        </w:rPr>
      </w:pPr>
      <w:proofErr w:type="spellStart"/>
      <w:ins w:id="904" w:author="Kashyap Kammachi-Sreedhar (Nokia)" w:date="2025-01-30T20:38:00Z" w16du:dateUtc="2025-01-30T18:38:00Z">
        <w:r>
          <w:rPr>
            <w:rFonts w:ascii="Courier New" w:hAnsi="Courier New" w:cs="Courier New"/>
          </w:rPr>
          <w:t>sequential_order</w:t>
        </w:r>
        <w:proofErr w:type="spellEnd"/>
        <w:r>
          <w:rPr>
            <w:rFonts w:ascii="Cambria" w:hAnsi="Cambria" w:cs="Courier New"/>
          </w:rPr>
          <w:t xml:space="preserve"> </w:t>
        </w:r>
        <w:r>
          <w:rPr>
            <w:rFonts w:ascii="Cambria" w:hAnsi="Cambria"/>
          </w:rPr>
          <w:t>when true, indicates that the compressed image tile data is stored consecutively in sequential order.</w:t>
        </w:r>
      </w:ins>
    </w:p>
    <w:p w14:paraId="7FC58241" w14:textId="66EF1138" w:rsidR="007A4511" w:rsidRDefault="007A4511" w:rsidP="007A4511">
      <w:pPr>
        <w:rPr>
          <w:ins w:id="905" w:author="Kashyap Kammachi-Sreedhar (Nokia)" w:date="2025-01-30T20:49:00Z" w16du:dateUtc="2025-01-30T18:49:00Z"/>
          <w:rFonts w:eastAsia="MS Mincho"/>
          <w:color w:val="000000" w:themeColor="text1"/>
        </w:rPr>
      </w:pPr>
      <w:proofErr w:type="spellStart"/>
      <w:ins w:id="906" w:author="Kashyap Kammachi-Sreedhar (Nokia)" w:date="2025-01-30T13:23:00Z" w16du:dateUtc="2025-01-30T11:23:00Z">
        <w:r w:rsidRPr="003571CB">
          <w:rPr>
            <w:rFonts w:ascii="Courier New" w:hAnsi="Courier New"/>
            <w:color w:val="000000" w:themeColor="text1"/>
            <w:lang w:val="en-GB"/>
            <w:rPrChange w:id="907" w:author="Kashyap Kammachi-Sreedhar (Nokia)" w:date="2025-01-30T13:25:00Z" w16du:dateUtc="2025-01-30T11:25:00Z">
              <w:rPr>
                <w:rFonts w:ascii="Courier New" w:hAnsi="Courier New"/>
                <w:color w:val="FF0000"/>
                <w:lang w:val="en-GB"/>
              </w:rPr>
            </w:rPrChange>
          </w:rPr>
          <w:t>input_items_size_index</w:t>
        </w:r>
        <w:proofErr w:type="spellEnd"/>
        <w:r w:rsidRPr="003571CB">
          <w:rPr>
            <w:rFonts w:eastAsia="MS Mincho"/>
            <w:color w:val="000000" w:themeColor="text1"/>
            <w:rPrChange w:id="908" w:author="Kashyap Kammachi-Sreedhar (Nokia)" w:date="2025-01-30T13:25:00Z" w16du:dateUtc="2025-01-30T11:25:00Z">
              <w:rPr>
                <w:rFonts w:eastAsia="MS Mincho"/>
                <w:color w:val="FF0000"/>
              </w:rPr>
            </w:rPrChange>
          </w:rPr>
          <w:t xml:space="preserve"> specifies the size of the parameters n</w:t>
        </w:r>
        <w:proofErr w:type="spellStart"/>
        <w:r w:rsidRPr="003571CB">
          <w:rPr>
            <w:rFonts w:ascii="Courier New" w:hAnsi="Courier New"/>
            <w:color w:val="000000" w:themeColor="text1"/>
            <w:lang w:val="en-GB"/>
            <w:rPrChange w:id="909" w:author="Kashyap Kammachi-Sreedhar (Nokia)" w:date="2025-01-30T13:25:00Z" w16du:dateUtc="2025-01-30T11:25:00Z">
              <w:rPr>
                <w:rFonts w:ascii="Courier New" w:hAnsi="Courier New"/>
                <w:color w:val="FF0000"/>
                <w:lang w:val="en-GB"/>
              </w:rPr>
            </w:rPrChange>
          </w:rPr>
          <w:t>o_of_input_items</w:t>
        </w:r>
        <w:proofErr w:type="spellEnd"/>
        <w:r w:rsidRPr="003571CB">
          <w:rPr>
            <w:rFonts w:eastAsia="MS Mincho"/>
            <w:color w:val="000000" w:themeColor="text1"/>
            <w:rPrChange w:id="910" w:author="Kashyap Kammachi-Sreedhar (Nokia)" w:date="2025-01-30T13:25:00Z" w16du:dateUtc="2025-01-30T11:25:00Z">
              <w:rPr>
                <w:rFonts w:eastAsia="MS Mincho"/>
                <w:color w:val="FF0000"/>
              </w:rPr>
            </w:rPrChange>
          </w:rPr>
          <w:t xml:space="preserve"> in bytes. With value 0 indicating size is of 1 byte up to the value </w:t>
        </w:r>
      </w:ins>
      <w:ins w:id="911" w:author="Kashyap Kammachi-Sreedhar (Nokia)" w:date="2025-01-30T20:45:00Z" w16du:dateUtc="2025-01-30T18:45:00Z">
        <w:r w:rsidR="006074C6">
          <w:rPr>
            <w:rFonts w:eastAsia="MS Mincho"/>
            <w:color w:val="000000" w:themeColor="text1"/>
          </w:rPr>
          <w:t>3</w:t>
        </w:r>
      </w:ins>
      <w:ins w:id="912" w:author="Kashyap Kammachi-Sreedhar (Nokia)" w:date="2025-01-30T13:23:00Z" w16du:dateUtc="2025-01-30T11:23:00Z">
        <w:r w:rsidRPr="003571CB">
          <w:rPr>
            <w:rFonts w:eastAsia="MS Mincho"/>
            <w:color w:val="000000" w:themeColor="text1"/>
            <w:rPrChange w:id="913" w:author="Kashyap Kammachi-Sreedhar (Nokia)" w:date="2025-01-30T13:25:00Z" w16du:dateUtc="2025-01-30T11:25:00Z">
              <w:rPr>
                <w:rFonts w:eastAsia="MS Mincho"/>
                <w:color w:val="FF0000"/>
              </w:rPr>
            </w:rPrChange>
          </w:rPr>
          <w:t xml:space="preserve"> indicating the size to be 8 bytes.</w:t>
        </w:r>
      </w:ins>
    </w:p>
    <w:p w14:paraId="1F661240" w14:textId="47864627" w:rsidR="00682D76" w:rsidRPr="00682D76" w:rsidRDefault="00682D76" w:rsidP="00682D76">
      <w:pPr>
        <w:ind w:left="360" w:hanging="360"/>
        <w:rPr>
          <w:ins w:id="914" w:author="Kashyap Kammachi-Sreedhar (Nokia)" w:date="2025-01-30T13:23:00Z" w16du:dateUtc="2025-01-30T11:23:00Z"/>
          <w:rFonts w:ascii="Cambria" w:hAnsi="Cambria"/>
          <w:rPrChange w:id="915" w:author="Kashyap Kammachi-Sreedhar (Nokia)" w:date="2025-01-30T20:49:00Z" w16du:dateUtc="2025-01-30T18:49:00Z">
            <w:rPr>
              <w:ins w:id="916" w:author="Kashyap Kammachi-Sreedhar (Nokia)" w:date="2025-01-30T13:23:00Z" w16du:dateUtc="2025-01-30T11:23:00Z"/>
              <w:rFonts w:eastAsia="MS Mincho"/>
              <w:color w:val="FF0000"/>
            </w:rPr>
          </w:rPrChange>
        </w:rPr>
        <w:pPrChange w:id="917" w:author="Kashyap Kammachi-Sreedhar (Nokia)" w:date="2025-01-30T20:49:00Z" w16du:dateUtc="2025-01-30T18:49:00Z">
          <w:pPr/>
        </w:pPrChange>
      </w:pPr>
      <w:proofErr w:type="spellStart"/>
      <w:ins w:id="918" w:author="Kashyap Kammachi-Sreedhar (Nokia)" w:date="2025-01-30T20:49:00Z" w16du:dateUtc="2025-01-30T18:49:00Z">
        <w:r>
          <w:rPr>
            <w:rFonts w:ascii="Courier New" w:hAnsi="Courier New" w:cs="Courier New"/>
          </w:rPr>
          <w:t>external_tile_urls</w:t>
        </w:r>
        <w:proofErr w:type="spellEnd"/>
        <w:r>
          <w:rPr>
            <w:rFonts w:ascii="Courier New" w:hAnsi="Courier New" w:cs="Courier New"/>
          </w:rPr>
          <w:t xml:space="preserve"> </w:t>
        </w:r>
        <w:r>
          <w:rPr>
            <w:rFonts w:ascii="Cambria" w:hAnsi="Cambria"/>
          </w:rPr>
          <w:t>when true, indicates that the tiles are stored in external files indicated by the URLs.</w:t>
        </w:r>
      </w:ins>
    </w:p>
    <w:p w14:paraId="5722E528" w14:textId="77777777" w:rsidR="007A4511" w:rsidRPr="003571CB" w:rsidRDefault="007A4511" w:rsidP="007A4511">
      <w:pPr>
        <w:rPr>
          <w:ins w:id="919" w:author="Kashyap Kammachi-Sreedhar (Nokia)" w:date="2025-01-30T13:23:00Z" w16du:dateUtc="2025-01-30T11:23:00Z"/>
          <w:rFonts w:eastAsia="MS Mincho"/>
          <w:color w:val="000000" w:themeColor="text1"/>
          <w:rPrChange w:id="920" w:author="Kashyap Kammachi-Sreedhar (Nokia)" w:date="2025-01-30T13:25:00Z" w16du:dateUtc="2025-01-30T11:25:00Z">
            <w:rPr>
              <w:ins w:id="921" w:author="Kashyap Kammachi-Sreedhar (Nokia)" w:date="2025-01-30T13:23:00Z" w16du:dateUtc="2025-01-30T11:23:00Z"/>
              <w:rFonts w:eastAsia="MS Mincho"/>
              <w:color w:val="FF0000"/>
            </w:rPr>
          </w:rPrChange>
        </w:rPr>
      </w:pPr>
      <w:ins w:id="922" w:author="Kashyap Kammachi-Sreedhar (Nokia)" w:date="2025-01-30T13:23:00Z" w16du:dateUtc="2025-01-30T11:23:00Z">
        <w:r w:rsidRPr="003571CB">
          <w:rPr>
            <w:rFonts w:eastAsia="MS Mincho"/>
            <w:color w:val="000000" w:themeColor="text1"/>
            <w:rPrChange w:id="923" w:author="Kashyap Kammachi-Sreedhar (Nokia)" w:date="2025-01-30T13:25:00Z" w16du:dateUtc="2025-01-30T11:25:00Z">
              <w:rPr>
                <w:rFonts w:eastAsia="MS Mincho"/>
                <w:color w:val="FF0000"/>
              </w:rPr>
            </w:rPrChange>
          </w:rPr>
          <w:t xml:space="preserve">The parameter </w:t>
        </w:r>
        <w:proofErr w:type="spellStart"/>
        <w:r w:rsidRPr="003571CB">
          <w:rPr>
            <w:rFonts w:ascii="Courier New" w:hAnsi="Courier New"/>
            <w:color w:val="000000" w:themeColor="text1"/>
            <w:lang w:val="en-GB"/>
            <w:rPrChange w:id="924" w:author="Kashyap Kammachi-Sreedhar (Nokia)" w:date="2025-01-30T13:25:00Z" w16du:dateUtc="2025-01-30T11:25:00Z">
              <w:rPr>
                <w:rFonts w:ascii="Courier New" w:hAnsi="Courier New"/>
                <w:color w:val="FF0000"/>
                <w:lang w:val="en-GB"/>
              </w:rPr>
            </w:rPrChange>
          </w:rPr>
          <w:t>no_of_input_items</w:t>
        </w:r>
        <w:proofErr w:type="spellEnd"/>
        <w:r w:rsidRPr="003571CB">
          <w:rPr>
            <w:rFonts w:eastAsia="MS Mincho"/>
            <w:color w:val="000000" w:themeColor="text1"/>
            <w:rPrChange w:id="925" w:author="Kashyap Kammachi-Sreedhar (Nokia)" w:date="2025-01-30T13:25:00Z" w16du:dateUtc="2025-01-30T11:25:00Z">
              <w:rPr>
                <w:rFonts w:eastAsia="MS Mincho"/>
                <w:color w:val="FF0000"/>
              </w:rPr>
            </w:rPrChange>
          </w:rPr>
          <w:t xml:space="preserve"> in </w:t>
        </w:r>
        <w:proofErr w:type="spellStart"/>
        <w:r w:rsidRPr="003571CB">
          <w:rPr>
            <w:rFonts w:ascii="Courier New" w:hAnsi="Courier New"/>
            <w:color w:val="000000" w:themeColor="text1"/>
            <w:lang w:val="en-GB"/>
            <w:rPrChange w:id="926" w:author="Kashyap Kammachi-Sreedhar (Nokia)" w:date="2025-01-30T13:25:00Z" w16du:dateUtc="2025-01-30T11:25:00Z">
              <w:rPr>
                <w:rFonts w:ascii="Courier New" w:hAnsi="Courier New"/>
                <w:color w:val="FF0000"/>
                <w:lang w:val="en-GB"/>
              </w:rPr>
            </w:rPrChange>
          </w:rPr>
          <w:t>DataEntryTiledItemBox</w:t>
        </w:r>
        <w:proofErr w:type="spellEnd"/>
        <w:r w:rsidRPr="003571CB">
          <w:rPr>
            <w:color w:val="000000" w:themeColor="text1"/>
            <w:lang w:val="en-GB"/>
            <w:rPrChange w:id="927" w:author="Kashyap Kammachi-Sreedhar (Nokia)" w:date="2025-01-30T13:25:00Z" w16du:dateUtc="2025-01-30T11:25:00Z">
              <w:rPr>
                <w:color w:val="FF0000"/>
                <w:lang w:val="en-GB"/>
              </w:rPr>
            </w:rPrChange>
          </w:rPr>
          <w:t xml:space="preserve"> </w:t>
        </w:r>
        <w:r w:rsidRPr="003571CB">
          <w:rPr>
            <w:rFonts w:eastAsia="MS Mincho"/>
            <w:color w:val="000000" w:themeColor="text1"/>
            <w:rPrChange w:id="928" w:author="Kashyap Kammachi-Sreedhar (Nokia)" w:date="2025-01-30T13:25:00Z" w16du:dateUtc="2025-01-30T11:25:00Z">
              <w:rPr>
                <w:rFonts w:eastAsia="MS Mincho"/>
                <w:color w:val="FF0000"/>
              </w:rPr>
            </w:rPrChange>
          </w:rPr>
          <w:t>shall be equal to:</w:t>
        </w:r>
      </w:ins>
    </w:p>
    <w:p w14:paraId="70BE1ECC" w14:textId="77777777" w:rsidR="007A4511" w:rsidRPr="003571CB" w:rsidRDefault="007A4511" w:rsidP="007A4511">
      <w:pPr>
        <w:ind w:left="720"/>
        <w:rPr>
          <w:ins w:id="929" w:author="Kashyap Kammachi-Sreedhar (Nokia)" w:date="2025-01-30T13:23:00Z" w16du:dateUtc="2025-01-30T11:23:00Z"/>
          <w:rFonts w:ascii="Courier New" w:hAnsi="Courier New" w:cs="Courier New"/>
          <w:color w:val="000000" w:themeColor="text1"/>
          <w:rPrChange w:id="930" w:author="Kashyap Kammachi-Sreedhar (Nokia)" w:date="2025-01-30T13:25:00Z" w16du:dateUtc="2025-01-30T11:25:00Z">
            <w:rPr>
              <w:ins w:id="931" w:author="Kashyap Kammachi-Sreedhar (Nokia)" w:date="2025-01-30T13:23:00Z" w16du:dateUtc="2025-01-30T11:23:00Z"/>
              <w:rFonts w:ascii="Courier New" w:hAnsi="Courier New" w:cs="Courier New"/>
              <w:color w:val="FF0000"/>
            </w:rPr>
          </w:rPrChange>
        </w:rPr>
      </w:pPr>
      <w:proofErr w:type="spellStart"/>
      <w:ins w:id="932" w:author="Kashyap Kammachi-Sreedhar (Nokia)" w:date="2025-01-30T13:23:00Z" w16du:dateUtc="2025-01-30T11:23:00Z">
        <w:r w:rsidRPr="003571CB">
          <w:rPr>
            <w:rFonts w:ascii="Courier New" w:hAnsi="Courier New" w:cs="Courier New"/>
            <w:color w:val="000000" w:themeColor="text1"/>
            <w:rPrChange w:id="933" w:author="Kashyap Kammachi-Sreedhar (Nokia)" w:date="2025-01-30T13:25:00Z" w16du:dateUtc="2025-01-30T11:25:00Z">
              <w:rPr>
                <w:rFonts w:ascii="Courier New" w:hAnsi="Courier New" w:cs="Courier New"/>
                <w:color w:val="FF0000"/>
              </w:rPr>
            </w:rPrChange>
          </w:rPr>
          <w:t>TileColumns</w:t>
        </w:r>
        <w:proofErr w:type="spellEnd"/>
        <w:r w:rsidRPr="003571CB">
          <w:rPr>
            <w:rFonts w:ascii="Courier New" w:hAnsi="Courier New" w:cs="Courier New"/>
            <w:color w:val="000000" w:themeColor="text1"/>
            <w:rPrChange w:id="934" w:author="Kashyap Kammachi-Sreedhar (Nokia)" w:date="2025-01-30T13:25:00Z" w16du:dateUtc="2025-01-30T11:25:00Z">
              <w:rPr>
                <w:rFonts w:ascii="Courier New" w:hAnsi="Courier New" w:cs="Courier New"/>
                <w:color w:val="FF0000"/>
              </w:rPr>
            </w:rPrChange>
          </w:rPr>
          <w:t xml:space="preserve"> = (</w:t>
        </w:r>
        <w:proofErr w:type="spellStart"/>
        <w:r w:rsidRPr="003571CB">
          <w:rPr>
            <w:rStyle w:val="Courier"/>
            <w:color w:val="000000" w:themeColor="text1"/>
            <w:rPrChange w:id="935" w:author="Kashyap Kammachi-Sreedhar (Nokia)" w:date="2025-01-30T13:25:00Z" w16du:dateUtc="2025-01-30T11:25:00Z">
              <w:rPr>
                <w:rStyle w:val="Courier"/>
                <w:color w:val="FF0000"/>
              </w:rPr>
            </w:rPrChange>
          </w:rPr>
          <w:t>ImageSpatialExtentsProperty</w:t>
        </w:r>
        <w:r w:rsidRPr="003571CB">
          <w:rPr>
            <w:rFonts w:ascii="Courier New" w:hAnsi="Courier New" w:cs="Courier New"/>
            <w:color w:val="000000" w:themeColor="text1"/>
            <w:rPrChange w:id="936" w:author="Kashyap Kammachi-Sreedhar (Nokia)" w:date="2025-01-30T13:25:00Z" w16du:dateUtc="2025-01-30T11:25:00Z">
              <w:rPr>
                <w:rFonts w:ascii="Courier New" w:hAnsi="Courier New" w:cs="Courier New"/>
                <w:color w:val="FF0000"/>
              </w:rPr>
            </w:rPrChange>
          </w:rPr>
          <w:t>.image_width</w:t>
        </w:r>
        <w:proofErr w:type="spellEnd"/>
        <w:r w:rsidRPr="003571CB">
          <w:rPr>
            <w:rFonts w:ascii="Courier New" w:hAnsi="Courier New" w:cs="Courier New"/>
            <w:color w:val="000000" w:themeColor="text1"/>
            <w:rPrChange w:id="937" w:author="Kashyap Kammachi-Sreedhar (Nokia)" w:date="2025-01-30T13:25:00Z" w16du:dateUtc="2025-01-30T11:25:00Z">
              <w:rPr>
                <w:rFonts w:ascii="Courier New" w:hAnsi="Courier New" w:cs="Courier New"/>
                <w:color w:val="FF0000"/>
              </w:rPr>
            </w:rPrChange>
          </w:rPr>
          <w:t xml:space="preserve"> + TiledImageConfigurationBox.tile_width-1)/ </w:t>
        </w:r>
        <w:proofErr w:type="spellStart"/>
        <w:r w:rsidRPr="003571CB">
          <w:rPr>
            <w:rFonts w:ascii="Courier New" w:hAnsi="Courier New" w:cs="Courier New"/>
            <w:color w:val="000000" w:themeColor="text1"/>
            <w:rPrChange w:id="938" w:author="Kashyap Kammachi-Sreedhar (Nokia)" w:date="2025-01-30T13:25:00Z" w16du:dateUtc="2025-01-30T11:25:00Z">
              <w:rPr>
                <w:rFonts w:ascii="Courier New" w:hAnsi="Courier New" w:cs="Courier New"/>
                <w:color w:val="FF0000"/>
              </w:rPr>
            </w:rPrChange>
          </w:rPr>
          <w:t>TiledImageConfigurationBox.tile_</w:t>
        </w:r>
        <w:proofErr w:type="gramStart"/>
        <w:r w:rsidRPr="003571CB">
          <w:rPr>
            <w:rFonts w:ascii="Courier New" w:hAnsi="Courier New" w:cs="Courier New"/>
            <w:color w:val="000000" w:themeColor="text1"/>
            <w:rPrChange w:id="939" w:author="Kashyap Kammachi-Sreedhar (Nokia)" w:date="2025-01-30T13:25:00Z" w16du:dateUtc="2025-01-30T11:25:00Z">
              <w:rPr>
                <w:rFonts w:ascii="Courier New" w:hAnsi="Courier New" w:cs="Courier New"/>
                <w:color w:val="FF0000"/>
              </w:rPr>
            </w:rPrChange>
          </w:rPr>
          <w:t>width</w:t>
        </w:r>
        <w:proofErr w:type="spellEnd"/>
        <w:r w:rsidRPr="003571CB">
          <w:rPr>
            <w:rFonts w:ascii="Courier New" w:hAnsi="Courier New" w:cs="Courier New"/>
            <w:color w:val="000000" w:themeColor="text1"/>
            <w:rPrChange w:id="940" w:author="Kashyap Kammachi-Sreedhar (Nokia)" w:date="2025-01-30T13:25:00Z" w16du:dateUtc="2025-01-30T11:25:00Z">
              <w:rPr>
                <w:rFonts w:ascii="Courier New" w:hAnsi="Courier New" w:cs="Courier New"/>
                <w:color w:val="FF0000"/>
              </w:rPr>
            </w:rPrChange>
          </w:rPr>
          <w:t>;</w:t>
        </w:r>
        <w:proofErr w:type="gramEnd"/>
      </w:ins>
    </w:p>
    <w:p w14:paraId="48B06E32" w14:textId="77777777" w:rsidR="007A4511" w:rsidRPr="003571CB" w:rsidRDefault="007A4511" w:rsidP="007A4511">
      <w:pPr>
        <w:ind w:left="720"/>
        <w:rPr>
          <w:ins w:id="941" w:author="Kashyap Kammachi-Sreedhar (Nokia)" w:date="2025-01-30T13:23:00Z" w16du:dateUtc="2025-01-30T11:23:00Z"/>
          <w:rFonts w:ascii="Courier New" w:hAnsi="Courier New" w:cs="Courier New"/>
          <w:color w:val="000000" w:themeColor="text1"/>
          <w:rPrChange w:id="942" w:author="Kashyap Kammachi-Sreedhar (Nokia)" w:date="2025-01-30T13:25:00Z" w16du:dateUtc="2025-01-30T11:25:00Z">
            <w:rPr>
              <w:ins w:id="943" w:author="Kashyap Kammachi-Sreedhar (Nokia)" w:date="2025-01-30T13:23:00Z" w16du:dateUtc="2025-01-30T11:23:00Z"/>
              <w:rFonts w:ascii="Courier New" w:hAnsi="Courier New" w:cs="Courier New"/>
              <w:color w:val="FF0000"/>
            </w:rPr>
          </w:rPrChange>
        </w:rPr>
      </w:pPr>
      <w:proofErr w:type="spellStart"/>
      <w:ins w:id="944" w:author="Kashyap Kammachi-Sreedhar (Nokia)" w:date="2025-01-30T13:23:00Z" w16du:dateUtc="2025-01-30T11:23:00Z">
        <w:r w:rsidRPr="003571CB">
          <w:rPr>
            <w:rFonts w:ascii="Courier New" w:hAnsi="Courier New" w:cs="Courier New"/>
            <w:color w:val="000000" w:themeColor="text1"/>
            <w:rPrChange w:id="945" w:author="Kashyap Kammachi-Sreedhar (Nokia)" w:date="2025-01-30T13:25:00Z" w16du:dateUtc="2025-01-30T11:25:00Z">
              <w:rPr>
                <w:rFonts w:ascii="Courier New" w:hAnsi="Courier New" w:cs="Courier New"/>
                <w:color w:val="FF0000"/>
              </w:rPr>
            </w:rPrChange>
          </w:rPr>
          <w:t>TileRows</w:t>
        </w:r>
        <w:proofErr w:type="spellEnd"/>
        <w:r w:rsidRPr="003571CB">
          <w:rPr>
            <w:rFonts w:ascii="Courier New" w:hAnsi="Courier New" w:cs="Courier New"/>
            <w:color w:val="000000" w:themeColor="text1"/>
            <w:rPrChange w:id="946" w:author="Kashyap Kammachi-Sreedhar (Nokia)" w:date="2025-01-30T13:25:00Z" w16du:dateUtc="2025-01-30T11:25:00Z">
              <w:rPr>
                <w:rFonts w:ascii="Courier New" w:hAnsi="Courier New" w:cs="Courier New"/>
                <w:color w:val="FF0000"/>
              </w:rPr>
            </w:rPrChange>
          </w:rPr>
          <w:t xml:space="preserve">    = (</w:t>
        </w:r>
        <w:proofErr w:type="spellStart"/>
        <w:r w:rsidRPr="003571CB">
          <w:rPr>
            <w:rStyle w:val="Courier"/>
            <w:color w:val="000000" w:themeColor="text1"/>
            <w:rPrChange w:id="947" w:author="Kashyap Kammachi-Sreedhar (Nokia)" w:date="2025-01-30T13:25:00Z" w16du:dateUtc="2025-01-30T11:25:00Z">
              <w:rPr>
                <w:rStyle w:val="Courier"/>
                <w:color w:val="FF0000"/>
              </w:rPr>
            </w:rPrChange>
          </w:rPr>
          <w:t>ImageSpatialExtentsProperty</w:t>
        </w:r>
        <w:r w:rsidRPr="003571CB">
          <w:rPr>
            <w:rFonts w:ascii="Courier New" w:hAnsi="Courier New" w:cs="Courier New"/>
            <w:color w:val="000000" w:themeColor="text1"/>
            <w:rPrChange w:id="948" w:author="Kashyap Kammachi-Sreedhar (Nokia)" w:date="2025-01-30T13:25:00Z" w16du:dateUtc="2025-01-30T11:25:00Z">
              <w:rPr>
                <w:rFonts w:ascii="Courier New" w:hAnsi="Courier New" w:cs="Courier New"/>
                <w:color w:val="FF0000"/>
              </w:rPr>
            </w:rPrChange>
          </w:rPr>
          <w:t>.image_height</w:t>
        </w:r>
        <w:proofErr w:type="spellEnd"/>
        <w:r w:rsidRPr="003571CB">
          <w:rPr>
            <w:rFonts w:ascii="Courier New" w:hAnsi="Courier New" w:cs="Courier New"/>
            <w:color w:val="000000" w:themeColor="text1"/>
            <w:rPrChange w:id="949" w:author="Kashyap Kammachi-Sreedhar (Nokia)" w:date="2025-01-30T13:25:00Z" w16du:dateUtc="2025-01-30T11:25:00Z">
              <w:rPr>
                <w:rFonts w:ascii="Courier New" w:hAnsi="Courier New" w:cs="Courier New"/>
                <w:color w:val="FF0000"/>
              </w:rPr>
            </w:rPrChange>
          </w:rPr>
          <w:t xml:space="preserve"> + TiledImageConfigurationBox.tile_height-1)/ </w:t>
        </w:r>
        <w:proofErr w:type="spellStart"/>
        <w:r w:rsidRPr="003571CB">
          <w:rPr>
            <w:rFonts w:ascii="Courier New" w:hAnsi="Courier New" w:cs="Courier New"/>
            <w:color w:val="000000" w:themeColor="text1"/>
            <w:rPrChange w:id="950" w:author="Kashyap Kammachi-Sreedhar (Nokia)" w:date="2025-01-30T13:25:00Z" w16du:dateUtc="2025-01-30T11:25:00Z">
              <w:rPr>
                <w:rFonts w:ascii="Courier New" w:hAnsi="Courier New" w:cs="Courier New"/>
                <w:color w:val="FF0000"/>
              </w:rPr>
            </w:rPrChange>
          </w:rPr>
          <w:t>TiledImageConfigurationBox.tile_</w:t>
        </w:r>
        <w:proofErr w:type="gramStart"/>
        <w:r w:rsidRPr="003571CB">
          <w:rPr>
            <w:rFonts w:ascii="Courier New" w:hAnsi="Courier New" w:cs="Courier New"/>
            <w:color w:val="000000" w:themeColor="text1"/>
            <w:rPrChange w:id="951" w:author="Kashyap Kammachi-Sreedhar (Nokia)" w:date="2025-01-30T13:25:00Z" w16du:dateUtc="2025-01-30T11:25:00Z">
              <w:rPr>
                <w:rFonts w:ascii="Courier New" w:hAnsi="Courier New" w:cs="Courier New"/>
                <w:color w:val="FF0000"/>
              </w:rPr>
            </w:rPrChange>
          </w:rPr>
          <w:t>height</w:t>
        </w:r>
        <w:proofErr w:type="spellEnd"/>
        <w:r w:rsidRPr="003571CB">
          <w:rPr>
            <w:rFonts w:ascii="Courier New" w:hAnsi="Courier New" w:cs="Courier New"/>
            <w:color w:val="000000" w:themeColor="text1"/>
            <w:rPrChange w:id="952" w:author="Kashyap Kammachi-Sreedhar (Nokia)" w:date="2025-01-30T13:25:00Z" w16du:dateUtc="2025-01-30T11:25:00Z">
              <w:rPr>
                <w:rFonts w:ascii="Courier New" w:hAnsi="Courier New" w:cs="Courier New"/>
                <w:color w:val="FF0000"/>
              </w:rPr>
            </w:rPrChange>
          </w:rPr>
          <w:t>;</w:t>
        </w:r>
        <w:proofErr w:type="gramEnd"/>
      </w:ins>
    </w:p>
    <w:p w14:paraId="33805832" w14:textId="77777777" w:rsidR="007A4511" w:rsidRPr="003571CB" w:rsidRDefault="007A4511" w:rsidP="007A4511">
      <w:pPr>
        <w:ind w:left="720"/>
        <w:rPr>
          <w:ins w:id="953" w:author="Kashyap Kammachi-Sreedhar (Nokia)" w:date="2025-01-30T13:23:00Z" w16du:dateUtc="2025-01-30T11:23:00Z"/>
          <w:rFonts w:ascii="Courier New" w:hAnsi="Courier New" w:cs="Courier New"/>
          <w:color w:val="000000" w:themeColor="text1"/>
          <w:rPrChange w:id="954" w:author="Kashyap Kammachi-Sreedhar (Nokia)" w:date="2025-01-30T13:25:00Z" w16du:dateUtc="2025-01-30T11:25:00Z">
            <w:rPr>
              <w:ins w:id="955" w:author="Kashyap Kammachi-Sreedhar (Nokia)" w:date="2025-01-30T13:23:00Z" w16du:dateUtc="2025-01-30T11:23:00Z"/>
              <w:rFonts w:ascii="Courier New" w:hAnsi="Courier New" w:cs="Courier New"/>
              <w:color w:val="FF0000"/>
            </w:rPr>
          </w:rPrChange>
        </w:rPr>
      </w:pPr>
      <w:proofErr w:type="spellStart"/>
      <w:ins w:id="956" w:author="Kashyap Kammachi-Sreedhar (Nokia)" w:date="2025-01-30T13:23:00Z" w16du:dateUtc="2025-01-30T11:23:00Z">
        <w:r w:rsidRPr="003571CB">
          <w:rPr>
            <w:rFonts w:ascii="Courier New" w:hAnsi="Courier New"/>
            <w:color w:val="000000" w:themeColor="text1"/>
            <w:lang w:val="en-GB"/>
            <w:rPrChange w:id="957" w:author="Kashyap Kammachi-Sreedhar (Nokia)" w:date="2025-01-30T13:25:00Z" w16du:dateUtc="2025-01-30T11:25:00Z">
              <w:rPr>
                <w:rFonts w:ascii="Courier New" w:hAnsi="Courier New"/>
                <w:color w:val="FF0000"/>
                <w:lang w:val="en-GB"/>
              </w:rPr>
            </w:rPrChange>
          </w:rPr>
          <w:t>no_of_input_items</w:t>
        </w:r>
        <w:proofErr w:type="spellEnd"/>
        <w:r w:rsidRPr="003571CB">
          <w:rPr>
            <w:rFonts w:eastAsia="MS Mincho"/>
            <w:color w:val="000000" w:themeColor="text1"/>
            <w:rPrChange w:id="958" w:author="Kashyap Kammachi-Sreedhar (Nokia)" w:date="2025-01-30T13:25:00Z" w16du:dateUtc="2025-01-30T11:25:00Z">
              <w:rPr>
                <w:rFonts w:eastAsia="MS Mincho"/>
                <w:color w:val="FF0000"/>
              </w:rPr>
            </w:rPrChange>
          </w:rPr>
          <w:t xml:space="preserve"> </w:t>
        </w:r>
        <w:r w:rsidRPr="003571CB">
          <w:rPr>
            <w:rFonts w:ascii="Courier New" w:hAnsi="Courier New" w:cs="Courier New"/>
            <w:color w:val="000000" w:themeColor="text1"/>
            <w:rPrChange w:id="959" w:author="Kashyap Kammachi-Sreedhar (Nokia)" w:date="2025-01-30T13:25:00Z" w16du:dateUtc="2025-01-30T11:25:00Z">
              <w:rPr>
                <w:rFonts w:ascii="Courier New" w:hAnsi="Courier New" w:cs="Courier New"/>
                <w:color w:val="FF0000"/>
              </w:rPr>
            </w:rPrChange>
          </w:rPr>
          <w:t xml:space="preserve">= </w:t>
        </w:r>
        <w:proofErr w:type="spellStart"/>
        <w:r w:rsidRPr="003571CB">
          <w:rPr>
            <w:rFonts w:ascii="Courier New" w:hAnsi="Courier New" w:cs="Courier New"/>
            <w:color w:val="000000" w:themeColor="text1"/>
            <w:rPrChange w:id="960" w:author="Kashyap Kammachi-Sreedhar (Nokia)" w:date="2025-01-30T13:25:00Z" w16du:dateUtc="2025-01-30T11:25:00Z">
              <w:rPr>
                <w:rFonts w:ascii="Courier New" w:hAnsi="Courier New" w:cs="Courier New"/>
                <w:color w:val="FF0000"/>
              </w:rPr>
            </w:rPrChange>
          </w:rPr>
          <w:t>TileColumns</w:t>
        </w:r>
        <w:proofErr w:type="spellEnd"/>
        <w:r w:rsidRPr="003571CB">
          <w:rPr>
            <w:rFonts w:ascii="Courier New" w:hAnsi="Courier New" w:cs="Courier New"/>
            <w:color w:val="000000" w:themeColor="text1"/>
            <w:rPrChange w:id="961"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hAnsi="Courier New" w:cs="Courier New"/>
            <w:color w:val="000000" w:themeColor="text1"/>
            <w:rPrChange w:id="962" w:author="Kashyap Kammachi-Sreedhar (Nokia)" w:date="2025-01-30T13:25:00Z" w16du:dateUtc="2025-01-30T11:25:00Z">
              <w:rPr>
                <w:rFonts w:ascii="Courier New" w:hAnsi="Courier New" w:cs="Courier New"/>
                <w:color w:val="FF0000"/>
              </w:rPr>
            </w:rPrChange>
          </w:rPr>
          <w:t>TileRows</w:t>
        </w:r>
        <w:proofErr w:type="spellEnd"/>
      </w:ins>
    </w:p>
    <w:p w14:paraId="5DC43C72" w14:textId="77777777" w:rsidR="007A4511" w:rsidRPr="003571CB" w:rsidRDefault="007A4511" w:rsidP="007A4511">
      <w:pPr>
        <w:ind w:left="720"/>
        <w:rPr>
          <w:ins w:id="963" w:author="Kashyap Kammachi-Sreedhar (Nokia)" w:date="2025-01-30T13:23:00Z" w16du:dateUtc="2025-01-30T11:23:00Z"/>
          <w:rFonts w:ascii="Courier New" w:hAnsi="Courier New" w:cs="Courier New"/>
          <w:color w:val="000000" w:themeColor="text1"/>
          <w:rPrChange w:id="964" w:author="Kashyap Kammachi-Sreedhar (Nokia)" w:date="2025-01-30T13:25:00Z" w16du:dateUtc="2025-01-30T11:25:00Z">
            <w:rPr>
              <w:ins w:id="965" w:author="Kashyap Kammachi-Sreedhar (Nokia)" w:date="2025-01-30T13:23:00Z" w16du:dateUtc="2025-01-30T11:23:00Z"/>
              <w:rFonts w:ascii="Courier New" w:hAnsi="Courier New" w:cs="Courier New"/>
              <w:color w:val="FF0000"/>
            </w:rPr>
          </w:rPrChange>
        </w:rPr>
      </w:pPr>
      <w:ins w:id="966" w:author="Kashyap Kammachi-Sreedhar (Nokia)" w:date="2025-01-30T13:23:00Z" w16du:dateUtc="2025-01-30T11:23:00Z">
        <w:r w:rsidRPr="003571CB">
          <w:rPr>
            <w:rFonts w:ascii="Courier New" w:hAnsi="Courier New" w:cs="Courier New"/>
            <w:color w:val="000000" w:themeColor="text1"/>
            <w:rPrChange w:id="967" w:author="Kashyap Kammachi-Sreedhar (Nokia)" w:date="2025-01-30T13:25:00Z" w16du:dateUtc="2025-01-30T11:25:00Z">
              <w:rPr>
                <w:rFonts w:ascii="Courier New" w:hAnsi="Courier New" w:cs="Courier New"/>
                <w:color w:val="FF0000"/>
              </w:rPr>
            </w:rPrChange>
          </w:rPr>
          <w:t>for (</w:t>
        </w:r>
        <w:proofErr w:type="spellStart"/>
        <w:r w:rsidRPr="003571CB">
          <w:rPr>
            <w:rFonts w:ascii="Courier New" w:hAnsi="Courier New" w:cs="Courier New"/>
            <w:color w:val="000000" w:themeColor="text1"/>
            <w:rPrChange w:id="968"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969" w:author="Kashyap Kammachi-Sreedhar (Nokia)" w:date="2025-01-30T13:25:00Z" w16du:dateUtc="2025-01-30T11:25:00Z">
              <w:rPr>
                <w:rFonts w:ascii="Courier New" w:hAnsi="Courier New" w:cs="Courier New"/>
                <w:color w:val="FF0000"/>
              </w:rPr>
            </w:rPrChange>
          </w:rPr>
          <w:t xml:space="preserve">=0; </w:t>
        </w:r>
        <w:proofErr w:type="spellStart"/>
        <w:r w:rsidRPr="003571CB">
          <w:rPr>
            <w:rFonts w:ascii="Courier New" w:hAnsi="Courier New" w:cs="Courier New"/>
            <w:color w:val="000000" w:themeColor="text1"/>
            <w:rPrChange w:id="970"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971" w:author="Kashyap Kammachi-Sreedhar (Nokia)" w:date="2025-01-30T13:25:00Z" w16du:dateUtc="2025-01-30T11:25:00Z">
              <w:rPr>
                <w:rFonts w:ascii="Courier New" w:hAnsi="Courier New" w:cs="Courier New"/>
                <w:color w:val="FF0000"/>
              </w:rPr>
            </w:rPrChange>
          </w:rPr>
          <w:t xml:space="preserve">&lt; </w:t>
        </w:r>
        <w:proofErr w:type="spellStart"/>
        <w:r w:rsidRPr="003571CB">
          <w:rPr>
            <w:rFonts w:ascii="Courier New" w:hAnsi="Courier New" w:cs="Courier New"/>
            <w:color w:val="000000" w:themeColor="text1"/>
            <w:rPrChange w:id="972" w:author="Kashyap Kammachi-Sreedhar (Nokia)" w:date="2025-01-30T13:25:00Z" w16du:dateUtc="2025-01-30T11:25:00Z">
              <w:rPr>
                <w:rFonts w:ascii="Courier New" w:hAnsi="Courier New" w:cs="Courier New"/>
                <w:color w:val="FF0000"/>
              </w:rPr>
            </w:rPrChange>
          </w:rPr>
          <w:t>TiledImageConfigurationBox.number_of_extra_dimensions</w:t>
        </w:r>
        <w:proofErr w:type="spellEnd"/>
        <w:r w:rsidRPr="003571CB">
          <w:rPr>
            <w:rFonts w:ascii="Courier New" w:hAnsi="Courier New" w:cs="Courier New"/>
            <w:color w:val="000000" w:themeColor="text1"/>
            <w:rPrChange w:id="973" w:author="Kashyap Kammachi-Sreedhar (Nokia)" w:date="2025-01-30T13:25:00Z" w16du:dateUtc="2025-01-30T11:25:00Z">
              <w:rPr>
                <w:rFonts w:ascii="Courier New" w:hAnsi="Courier New" w:cs="Courier New"/>
                <w:color w:val="FF0000"/>
              </w:rPr>
            </w:rPrChange>
          </w:rPr>
          <w:t xml:space="preserve">; </w:t>
        </w:r>
        <w:proofErr w:type="spellStart"/>
        <w:r w:rsidRPr="003571CB">
          <w:rPr>
            <w:rFonts w:ascii="Courier New" w:hAnsi="Courier New" w:cs="Courier New"/>
            <w:color w:val="000000" w:themeColor="text1"/>
            <w:rPrChange w:id="974"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975" w:author="Kashyap Kammachi-Sreedhar (Nokia)" w:date="2025-01-30T13:25:00Z" w16du:dateUtc="2025-01-30T11:25:00Z">
              <w:rPr>
                <w:rFonts w:ascii="Courier New" w:hAnsi="Courier New" w:cs="Courier New"/>
                <w:color w:val="FF0000"/>
              </w:rPr>
            </w:rPrChange>
          </w:rPr>
          <w:t>++) {</w:t>
        </w:r>
      </w:ins>
    </w:p>
    <w:p w14:paraId="4C4FC9CA" w14:textId="77777777" w:rsidR="007A4511" w:rsidRPr="003571CB" w:rsidRDefault="007A4511" w:rsidP="007A4511">
      <w:pPr>
        <w:ind w:left="720"/>
        <w:rPr>
          <w:ins w:id="976" w:author="Kashyap Kammachi-Sreedhar (Nokia)" w:date="2025-01-30T13:23:00Z" w16du:dateUtc="2025-01-30T11:23:00Z"/>
          <w:rFonts w:ascii="Courier New" w:hAnsi="Courier New" w:cs="Courier New"/>
          <w:color w:val="000000" w:themeColor="text1"/>
          <w:rPrChange w:id="977" w:author="Kashyap Kammachi-Sreedhar (Nokia)" w:date="2025-01-30T13:25:00Z" w16du:dateUtc="2025-01-30T11:25:00Z">
            <w:rPr>
              <w:ins w:id="978" w:author="Kashyap Kammachi-Sreedhar (Nokia)" w:date="2025-01-30T13:23:00Z" w16du:dateUtc="2025-01-30T11:23:00Z"/>
              <w:rFonts w:ascii="Courier New" w:hAnsi="Courier New" w:cs="Courier New"/>
              <w:color w:val="FF0000"/>
            </w:rPr>
          </w:rPrChange>
        </w:rPr>
      </w:pPr>
      <w:ins w:id="979" w:author="Kashyap Kammachi-Sreedhar (Nokia)" w:date="2025-01-30T13:23:00Z" w16du:dateUtc="2025-01-30T11:23:00Z">
        <w:r w:rsidRPr="003571CB">
          <w:rPr>
            <w:rFonts w:ascii="Courier New" w:hAnsi="Courier New" w:cs="Courier New"/>
            <w:color w:val="000000" w:themeColor="text1"/>
            <w:rPrChange w:id="980" w:author="Kashyap Kammachi-Sreedhar (Nokia)" w:date="2025-01-30T13:25:00Z" w16du:dateUtc="2025-01-30T11:25:00Z">
              <w:rPr>
                <w:rFonts w:ascii="Courier New" w:hAnsi="Courier New" w:cs="Courier New"/>
                <w:color w:val="FF0000"/>
              </w:rPr>
            </w:rPrChange>
          </w:rPr>
          <w:t xml:space="preserve">  </w:t>
        </w:r>
        <w:proofErr w:type="spellStart"/>
        <w:r w:rsidRPr="003571CB">
          <w:rPr>
            <w:rFonts w:ascii="Courier New" w:hAnsi="Courier New" w:cs="Courier New"/>
            <w:color w:val="000000" w:themeColor="text1"/>
            <w:rPrChange w:id="981" w:author="Kashyap Kammachi-Sreedhar (Nokia)" w:date="2025-01-30T13:25:00Z" w16du:dateUtc="2025-01-30T11:25:00Z">
              <w:rPr>
                <w:rFonts w:ascii="Courier New" w:hAnsi="Courier New" w:cs="Courier New"/>
                <w:color w:val="FF0000"/>
              </w:rPr>
            </w:rPrChange>
          </w:rPr>
          <w:t>no_of_input_items</w:t>
        </w:r>
        <w:proofErr w:type="spellEnd"/>
        <w:r w:rsidRPr="003571CB">
          <w:rPr>
            <w:rFonts w:ascii="Courier New" w:hAnsi="Courier New" w:cs="Courier New"/>
            <w:color w:val="000000" w:themeColor="text1"/>
            <w:rPrChange w:id="982"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hAnsi="Courier New" w:cs="Courier New"/>
            <w:color w:val="000000" w:themeColor="text1"/>
            <w:rPrChange w:id="983" w:author="Kashyap Kammachi-Sreedhar (Nokia)" w:date="2025-01-30T13:25:00Z" w16du:dateUtc="2025-01-30T11:25:00Z">
              <w:rPr>
                <w:rFonts w:ascii="Courier New" w:hAnsi="Courier New" w:cs="Courier New"/>
                <w:color w:val="FF0000"/>
              </w:rPr>
            </w:rPrChange>
          </w:rPr>
          <w:t>no_of_input_items</w:t>
        </w:r>
        <w:proofErr w:type="spellEnd"/>
        <w:r w:rsidRPr="003571CB">
          <w:rPr>
            <w:rFonts w:ascii="Courier New" w:hAnsi="Courier New" w:cs="Courier New"/>
            <w:color w:val="000000" w:themeColor="text1"/>
            <w:rPrChange w:id="984"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hAnsi="Courier New" w:cs="Courier New"/>
            <w:color w:val="000000" w:themeColor="text1"/>
            <w:rPrChange w:id="985" w:author="Kashyap Kammachi-Sreedhar (Nokia)" w:date="2025-01-30T13:25:00Z" w16du:dateUtc="2025-01-30T11:25:00Z">
              <w:rPr>
                <w:rFonts w:ascii="Courier New" w:hAnsi="Courier New" w:cs="Courier New"/>
                <w:color w:val="FF0000"/>
              </w:rPr>
            </w:rPrChange>
          </w:rPr>
          <w:t>TiledImageConfigurationBox.dimension_size</w:t>
        </w:r>
        <w:proofErr w:type="spellEnd"/>
        <w:r w:rsidRPr="003571CB">
          <w:rPr>
            <w:rFonts w:ascii="Courier New" w:hAnsi="Courier New" w:cs="Courier New"/>
            <w:color w:val="000000" w:themeColor="text1"/>
            <w:rPrChange w:id="986"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987" w:author="Kashyap Kammachi-Sreedhar (Nokia)" w:date="2025-01-30T13:25:00Z" w16du:dateUtc="2025-01-30T11:25:00Z">
              <w:rPr>
                <w:rFonts w:ascii="Courier New" w:hAnsi="Courier New" w:cs="Courier New"/>
                <w:color w:val="FF0000"/>
              </w:rPr>
            </w:rPrChange>
          </w:rPr>
          <w:t>i</w:t>
        </w:r>
        <w:proofErr w:type="spellEnd"/>
        <w:proofErr w:type="gramStart"/>
        <w:r w:rsidRPr="003571CB">
          <w:rPr>
            <w:rFonts w:ascii="Courier New" w:hAnsi="Courier New" w:cs="Courier New"/>
            <w:color w:val="000000" w:themeColor="text1"/>
            <w:rPrChange w:id="988" w:author="Kashyap Kammachi-Sreedhar (Nokia)" w:date="2025-01-30T13:25:00Z" w16du:dateUtc="2025-01-30T11:25:00Z">
              <w:rPr>
                <w:rFonts w:ascii="Courier New" w:hAnsi="Courier New" w:cs="Courier New"/>
                <w:color w:val="FF0000"/>
              </w:rPr>
            </w:rPrChange>
          </w:rPr>
          <w:t>];</w:t>
        </w:r>
        <w:proofErr w:type="gramEnd"/>
      </w:ins>
    </w:p>
    <w:p w14:paraId="2988CEB3" w14:textId="447F7295" w:rsidR="007A4511" w:rsidRPr="003571CB" w:rsidRDefault="007A4511" w:rsidP="00C92755">
      <w:pPr>
        <w:ind w:left="720"/>
        <w:rPr>
          <w:ins w:id="989" w:author="Kashyap Kammachi-Sreedhar (Nokia)" w:date="2025-01-30T13:23:00Z" w16du:dateUtc="2025-01-30T11:23:00Z"/>
          <w:rFonts w:ascii="Courier New" w:hAnsi="Courier New" w:cs="Courier New"/>
          <w:color w:val="000000" w:themeColor="text1"/>
          <w:rPrChange w:id="990" w:author="Kashyap Kammachi-Sreedhar (Nokia)" w:date="2025-01-30T13:25:00Z" w16du:dateUtc="2025-01-30T11:25:00Z">
            <w:rPr>
              <w:ins w:id="991" w:author="Kashyap Kammachi-Sreedhar (Nokia)" w:date="2025-01-30T13:23:00Z" w16du:dateUtc="2025-01-30T11:23:00Z"/>
              <w:rFonts w:ascii="Courier New" w:hAnsi="Courier New" w:cs="Courier New"/>
              <w:color w:val="FF0000"/>
            </w:rPr>
          </w:rPrChange>
        </w:rPr>
        <w:pPrChange w:id="992" w:author="Kashyap Kammachi-Sreedhar (Nokia)" w:date="2025-01-30T13:50:00Z" w16du:dateUtc="2025-01-30T11:50:00Z">
          <w:pPr/>
        </w:pPrChange>
      </w:pPr>
      <w:ins w:id="993" w:author="Kashyap Kammachi-Sreedhar (Nokia)" w:date="2025-01-30T13:23:00Z" w16du:dateUtc="2025-01-30T11:23:00Z">
        <w:r w:rsidRPr="003571CB">
          <w:rPr>
            <w:rFonts w:ascii="Courier New" w:hAnsi="Courier New" w:cs="Courier New"/>
            <w:color w:val="000000" w:themeColor="text1"/>
            <w:rPrChange w:id="994" w:author="Kashyap Kammachi-Sreedhar (Nokia)" w:date="2025-01-30T13:25:00Z" w16du:dateUtc="2025-01-30T11:25:00Z">
              <w:rPr>
                <w:rFonts w:ascii="Courier New" w:hAnsi="Courier New" w:cs="Courier New"/>
                <w:color w:val="FF0000"/>
              </w:rPr>
            </w:rPrChange>
          </w:rPr>
          <w:t>}</w:t>
        </w:r>
      </w:ins>
    </w:p>
    <w:p w14:paraId="423FCB0F" w14:textId="1EAE9169" w:rsidR="007A4511" w:rsidRPr="003571CB" w:rsidRDefault="007A4511" w:rsidP="007A4511">
      <w:pPr>
        <w:pStyle w:val="fields"/>
        <w:spacing w:before="136" w:after="240"/>
        <w:ind w:left="0" w:firstLine="0"/>
        <w:jc w:val="both"/>
        <w:rPr>
          <w:ins w:id="995" w:author="Kashyap Kammachi-Sreedhar (Nokia)" w:date="2025-01-30T13:23:00Z" w16du:dateUtc="2025-01-30T11:23:00Z"/>
          <w:color w:val="000000" w:themeColor="text1"/>
          <w:rPrChange w:id="996" w:author="Kashyap Kammachi-Sreedhar (Nokia)" w:date="2025-01-30T13:25:00Z" w16du:dateUtc="2025-01-30T11:25:00Z">
            <w:rPr>
              <w:ins w:id="997" w:author="Kashyap Kammachi-Sreedhar (Nokia)" w:date="2025-01-30T13:23:00Z" w16du:dateUtc="2025-01-30T11:23:00Z"/>
              <w:color w:val="FF0000"/>
            </w:rPr>
          </w:rPrChange>
        </w:rPr>
      </w:pPr>
      <w:proofErr w:type="spellStart"/>
      <w:ins w:id="998" w:author="Kashyap Kammachi-Sreedhar (Nokia)" w:date="2025-01-30T13:23:00Z" w16du:dateUtc="2025-01-30T11:23:00Z">
        <w:r w:rsidRPr="003571CB">
          <w:rPr>
            <w:rFonts w:ascii="Courier New" w:eastAsia="Arial" w:hAnsi="Courier New" w:cs="Courier New"/>
            <w:color w:val="000000" w:themeColor="text1"/>
            <w:lang w:val="en-US"/>
            <w:rPrChange w:id="999" w:author="Kashyap Kammachi-Sreedhar (Nokia)" w:date="2025-01-30T13:25:00Z" w16du:dateUtc="2025-01-30T11:25:00Z">
              <w:rPr>
                <w:rFonts w:ascii="Courier New" w:eastAsia="Arial" w:hAnsi="Courier New" w:cs="Courier New"/>
                <w:color w:val="FF0000"/>
                <w:lang w:val="en-US"/>
              </w:rPr>
            </w:rPrChange>
          </w:rPr>
          <w:t>tileIDstart</w:t>
        </w:r>
        <w:proofErr w:type="spellEnd"/>
        <w:r w:rsidRPr="003571CB">
          <w:rPr>
            <w:color w:val="000000" w:themeColor="text1"/>
            <w:rPrChange w:id="1000" w:author="Kashyap Kammachi-Sreedhar (Nokia)" w:date="2025-01-30T13:25:00Z" w16du:dateUtc="2025-01-30T11:25:00Z">
              <w:rPr>
                <w:color w:val="FF0000"/>
              </w:rPr>
            </w:rPrChange>
          </w:rPr>
          <w:t xml:space="preserve"> indicates the ID of the first tile in the associated tile image item. The tile IDs start </w:t>
        </w:r>
        <w:proofErr w:type="gramStart"/>
        <w:r w:rsidRPr="003571CB">
          <w:rPr>
            <w:color w:val="000000" w:themeColor="text1"/>
            <w:rPrChange w:id="1001" w:author="Kashyap Kammachi-Sreedhar (Nokia)" w:date="2025-01-30T13:25:00Z" w16du:dateUtc="2025-01-30T11:25:00Z">
              <w:rPr>
                <w:color w:val="FF0000"/>
              </w:rPr>
            </w:rPrChange>
          </w:rPr>
          <w:t xml:space="preserve">with  </w:t>
        </w:r>
        <w:proofErr w:type="spellStart"/>
        <w:r w:rsidRPr="003571CB">
          <w:rPr>
            <w:color w:val="000000" w:themeColor="text1"/>
            <w:rPrChange w:id="1002" w:author="Kashyap Kammachi-Sreedhar (Nokia)" w:date="2025-01-30T13:25:00Z" w16du:dateUtc="2025-01-30T11:25:00Z">
              <w:rPr>
                <w:color w:val="FF0000"/>
              </w:rPr>
            </w:rPrChange>
          </w:rPr>
          <w:t>tileIDstart</w:t>
        </w:r>
        <w:proofErr w:type="spellEnd"/>
        <w:proofErr w:type="gramEnd"/>
        <w:r w:rsidRPr="003571CB">
          <w:rPr>
            <w:color w:val="000000" w:themeColor="text1"/>
            <w:rPrChange w:id="1003" w:author="Kashyap Kammachi-Sreedhar (Nokia)" w:date="2025-01-30T13:25:00Z" w16du:dateUtc="2025-01-30T11:25:00Z">
              <w:rPr>
                <w:color w:val="FF0000"/>
              </w:rPr>
            </w:rPrChange>
          </w:rPr>
          <w:t xml:space="preserve"> value until </w:t>
        </w:r>
        <w:proofErr w:type="spellStart"/>
        <w:r w:rsidRPr="003571CB">
          <w:rPr>
            <w:rFonts w:ascii="Courier New" w:hAnsi="Courier New" w:cs="Courier New"/>
            <w:color w:val="000000" w:themeColor="text1"/>
            <w:rPrChange w:id="1004" w:author="Kashyap Kammachi-Sreedhar (Nokia)" w:date="2025-01-30T13:25:00Z" w16du:dateUtc="2025-01-30T11:25:00Z">
              <w:rPr>
                <w:rFonts w:ascii="Courier New" w:hAnsi="Courier New" w:cs="Courier New"/>
                <w:color w:val="FF0000"/>
              </w:rPr>
            </w:rPrChange>
          </w:rPr>
          <w:t>NumTiles</w:t>
        </w:r>
        <w:proofErr w:type="spellEnd"/>
        <w:r w:rsidRPr="003571CB">
          <w:rPr>
            <w:rFonts w:ascii="Courier New" w:hAnsi="Courier New" w:cs="Courier New"/>
            <w:color w:val="000000" w:themeColor="text1"/>
            <w:rPrChange w:id="1005"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eastAsia="Arial" w:hAnsi="Courier New" w:cs="Courier New"/>
            <w:color w:val="000000" w:themeColor="text1"/>
            <w:lang w:val="en-US"/>
            <w:rPrChange w:id="1006" w:author="Kashyap Kammachi-Sreedhar (Nokia)" w:date="2025-01-30T13:25:00Z" w16du:dateUtc="2025-01-30T11:25:00Z">
              <w:rPr>
                <w:rFonts w:ascii="Courier New" w:eastAsia="Arial" w:hAnsi="Courier New" w:cs="Courier New"/>
                <w:color w:val="FF0000"/>
                <w:lang w:val="en-US"/>
              </w:rPr>
            </w:rPrChange>
          </w:rPr>
          <w:t>tileIDstart</w:t>
        </w:r>
        <w:proofErr w:type="spellEnd"/>
        <w:r w:rsidRPr="003571CB">
          <w:rPr>
            <w:color w:val="000000" w:themeColor="text1"/>
            <w:rPrChange w:id="1007" w:author="Kashyap Kammachi-Sreedhar (Nokia)" w:date="2025-01-30T13:25:00Z" w16du:dateUtc="2025-01-30T11:25:00Z">
              <w:rPr>
                <w:color w:val="FF0000"/>
              </w:rPr>
            </w:rPrChange>
          </w:rPr>
          <w:t xml:space="preserve"> with </w:t>
        </w:r>
        <w:proofErr w:type="spellStart"/>
        <w:r w:rsidRPr="003571CB">
          <w:rPr>
            <w:color w:val="000000" w:themeColor="text1"/>
            <w:rPrChange w:id="1008" w:author="Kashyap Kammachi-Sreedhar (Nokia)" w:date="2025-01-30T13:25:00Z" w16du:dateUtc="2025-01-30T11:25:00Z">
              <w:rPr>
                <w:color w:val="FF0000"/>
              </w:rPr>
            </w:rPrChange>
          </w:rPr>
          <w:t>increaments</w:t>
        </w:r>
        <w:proofErr w:type="spellEnd"/>
        <w:r w:rsidRPr="003571CB">
          <w:rPr>
            <w:color w:val="000000" w:themeColor="text1"/>
            <w:rPrChange w:id="1009" w:author="Kashyap Kammachi-Sreedhar (Nokia)" w:date="2025-01-30T13:25:00Z" w16du:dateUtc="2025-01-30T11:25:00Z">
              <w:rPr>
                <w:color w:val="FF0000"/>
              </w:rPr>
            </w:rPrChange>
          </w:rPr>
          <w:t xml:space="preserve"> of one in the order it is mapped in the tile image item (row-major order).</w:t>
        </w:r>
      </w:ins>
    </w:p>
    <w:p w14:paraId="40660356" w14:textId="6811CE1D" w:rsidR="007A4511" w:rsidRPr="003571CB" w:rsidRDefault="007A4511" w:rsidP="007A4511">
      <w:pPr>
        <w:rPr>
          <w:ins w:id="1010" w:author="Kashyap Kammachi-Sreedhar (Nokia)" w:date="2025-01-30T13:23:00Z" w16du:dateUtc="2025-01-30T11:23:00Z"/>
          <w:rFonts w:ascii="Cambria" w:eastAsia="Times New Roman" w:hAnsi="Cambria" w:cs="Times New Roman"/>
          <w:color w:val="000000" w:themeColor="text1"/>
          <w:lang w:val="en-GB"/>
          <w:rPrChange w:id="1011" w:author="Kashyap Kammachi-Sreedhar (Nokia)" w:date="2025-01-30T13:25:00Z" w16du:dateUtc="2025-01-30T11:25:00Z">
            <w:rPr>
              <w:ins w:id="1012" w:author="Kashyap Kammachi-Sreedhar (Nokia)" w:date="2025-01-30T13:23:00Z" w16du:dateUtc="2025-01-30T11:23:00Z"/>
              <w:rFonts w:ascii="Cambria" w:eastAsia="Times New Roman" w:hAnsi="Cambria" w:cs="Times New Roman"/>
              <w:color w:val="FF0000"/>
              <w:lang w:val="en-GB"/>
            </w:rPr>
          </w:rPrChange>
        </w:rPr>
      </w:pPr>
      <w:proofErr w:type="spellStart"/>
      <w:ins w:id="1013" w:author="Kashyap Kammachi-Sreedhar (Nokia)" w:date="2025-01-30T13:23:00Z" w16du:dateUtc="2025-01-30T11:23:00Z">
        <w:r w:rsidRPr="003571CB">
          <w:rPr>
            <w:rFonts w:ascii="Courier New" w:hAnsi="Courier New" w:cs="Courier New"/>
            <w:color w:val="000000" w:themeColor="text1"/>
            <w:rPrChange w:id="1014" w:author="Kashyap Kammachi-Sreedhar (Nokia)" w:date="2025-01-30T13:25:00Z" w16du:dateUtc="2025-01-30T11:25:00Z">
              <w:rPr>
                <w:rFonts w:ascii="Courier New" w:hAnsi="Courier New" w:cs="Courier New"/>
                <w:color w:val="FF0000"/>
              </w:rPr>
            </w:rPrChange>
          </w:rPr>
          <w:t>baseurl</w:t>
        </w:r>
        <w:proofErr w:type="spellEnd"/>
        <w:r w:rsidRPr="003571CB">
          <w:rPr>
            <w:rFonts w:ascii="Cambria" w:eastAsia="Times New Roman" w:hAnsi="Cambria" w:cs="Times New Roman"/>
            <w:color w:val="000000" w:themeColor="text1"/>
            <w:lang w:val="en-GB"/>
            <w:rPrChange w:id="1015" w:author="Kashyap Kammachi-Sreedhar (Nokia)" w:date="2025-01-30T13:25:00Z" w16du:dateUtc="2025-01-30T11:25:00Z">
              <w:rPr>
                <w:rFonts w:ascii="Cambria" w:eastAsia="Times New Roman" w:hAnsi="Cambria" w:cs="Times New Roman"/>
                <w:color w:val="FF0000"/>
                <w:lang w:val="en-GB"/>
              </w:rPr>
            </w:rPrChange>
          </w:rPr>
          <w:t xml:space="preserve"> contains the base URL for the tiles. </w:t>
        </w:r>
      </w:ins>
    </w:p>
    <w:p w14:paraId="632B96C6" w14:textId="0A476FEF" w:rsidR="007A4511" w:rsidRPr="003571CB" w:rsidRDefault="007A4511" w:rsidP="007A4511">
      <w:pPr>
        <w:rPr>
          <w:ins w:id="1016" w:author="Kashyap Kammachi-Sreedhar (Nokia)" w:date="2025-01-30T13:23:00Z" w16du:dateUtc="2025-01-30T11:23:00Z"/>
          <w:rFonts w:ascii="Cambria" w:eastAsia="Times New Roman" w:hAnsi="Cambria" w:cs="Times New Roman"/>
          <w:color w:val="000000" w:themeColor="text1"/>
          <w:lang w:val="en-GB"/>
          <w:rPrChange w:id="1017" w:author="Kashyap Kammachi-Sreedhar (Nokia)" w:date="2025-01-30T13:25:00Z" w16du:dateUtc="2025-01-30T11:25:00Z">
            <w:rPr>
              <w:ins w:id="1018" w:author="Kashyap Kammachi-Sreedhar (Nokia)" w:date="2025-01-30T13:23:00Z" w16du:dateUtc="2025-01-30T11:23:00Z"/>
              <w:rFonts w:ascii="Cambria" w:eastAsia="Times New Roman" w:hAnsi="Cambria" w:cs="Times New Roman"/>
              <w:color w:val="FF0000"/>
              <w:lang w:val="en-GB"/>
            </w:rPr>
          </w:rPrChange>
        </w:rPr>
      </w:pPr>
      <w:proofErr w:type="spellStart"/>
      <w:ins w:id="1019" w:author="Kashyap Kammachi-Sreedhar (Nokia)" w:date="2025-01-30T13:23:00Z" w16du:dateUtc="2025-01-30T11:23:00Z">
        <w:r w:rsidRPr="003571CB">
          <w:rPr>
            <w:rFonts w:ascii="Courier New" w:hAnsi="Courier New" w:cs="Courier New"/>
            <w:color w:val="000000" w:themeColor="text1"/>
            <w:rPrChange w:id="1020" w:author="Kashyap Kammachi-Sreedhar (Nokia)" w:date="2025-01-30T13:25:00Z" w16du:dateUtc="2025-01-30T11:25:00Z">
              <w:rPr>
                <w:rFonts w:ascii="Courier New" w:hAnsi="Courier New" w:cs="Courier New"/>
                <w:color w:val="FF0000"/>
              </w:rPr>
            </w:rPrChange>
          </w:rPr>
          <w:t>urlextension</w:t>
        </w:r>
        <w:proofErr w:type="spellEnd"/>
        <w:r w:rsidRPr="003571CB">
          <w:rPr>
            <w:rFonts w:ascii="Cambria" w:eastAsia="Times New Roman" w:hAnsi="Cambria" w:cs="Times New Roman"/>
            <w:color w:val="000000" w:themeColor="text1"/>
            <w:lang w:val="en-GB"/>
            <w:rPrChange w:id="1021" w:author="Kashyap Kammachi-Sreedhar (Nokia)" w:date="2025-01-30T13:25:00Z" w16du:dateUtc="2025-01-30T11:25:00Z">
              <w:rPr>
                <w:rFonts w:ascii="Cambria" w:eastAsia="Times New Roman" w:hAnsi="Cambria" w:cs="Times New Roman"/>
                <w:color w:val="FF0000"/>
                <w:lang w:val="en-GB"/>
              </w:rPr>
            </w:rPrChange>
          </w:rPr>
          <w:t xml:space="preserve"> contains URL extensions which is used in URL </w:t>
        </w:r>
      </w:ins>
    </w:p>
    <w:p w14:paraId="3FA1BF1C" w14:textId="09B82812" w:rsidR="007A4511" w:rsidRPr="003571CB" w:rsidRDefault="007A4511" w:rsidP="007A4511">
      <w:pPr>
        <w:rPr>
          <w:ins w:id="1022" w:author="Kashyap Kammachi-Sreedhar (Nokia)" w:date="2025-01-30T13:23:00Z" w16du:dateUtc="2025-01-30T11:23:00Z"/>
          <w:rFonts w:ascii="Cambria" w:eastAsia="Times New Roman" w:hAnsi="Cambria" w:cs="Times New Roman"/>
          <w:color w:val="000000" w:themeColor="text1"/>
          <w:lang w:val="en-GB"/>
          <w:rPrChange w:id="1023" w:author="Kashyap Kammachi-Sreedhar (Nokia)" w:date="2025-01-30T13:25:00Z" w16du:dateUtc="2025-01-30T11:25:00Z">
            <w:rPr>
              <w:ins w:id="1024" w:author="Kashyap Kammachi-Sreedhar (Nokia)" w:date="2025-01-30T13:23:00Z" w16du:dateUtc="2025-01-30T11:23:00Z"/>
              <w:rFonts w:ascii="Cambria" w:eastAsia="Times New Roman" w:hAnsi="Cambria" w:cs="Times New Roman"/>
              <w:color w:val="FF0000"/>
              <w:lang w:val="en-GB"/>
            </w:rPr>
          </w:rPrChange>
        </w:rPr>
      </w:pPr>
      <w:proofErr w:type="spellStart"/>
      <w:ins w:id="1025" w:author="Kashyap Kammachi-Sreedhar (Nokia)" w:date="2025-01-30T13:23:00Z" w16du:dateUtc="2025-01-30T11:23:00Z">
        <w:r w:rsidRPr="003571CB">
          <w:rPr>
            <w:rFonts w:ascii="Courier New" w:hAnsi="Courier New" w:cs="Courier New"/>
            <w:color w:val="000000" w:themeColor="text1"/>
            <w:rPrChange w:id="1026" w:author="Kashyap Kammachi-Sreedhar (Nokia)" w:date="2025-01-30T13:25:00Z" w16du:dateUtc="2025-01-30T11:25:00Z">
              <w:rPr>
                <w:rFonts w:ascii="Courier New" w:hAnsi="Courier New" w:cs="Courier New"/>
                <w:color w:val="FF0000"/>
              </w:rPr>
            </w:rPrChange>
          </w:rPr>
          <w:t>tileitemrequesttemplate</w:t>
        </w:r>
        <w:proofErr w:type="spellEnd"/>
        <w:r w:rsidRPr="003571CB">
          <w:rPr>
            <w:rFonts w:ascii="Cambria" w:eastAsia="Times New Roman" w:hAnsi="Cambria" w:cs="Times New Roman"/>
            <w:color w:val="000000" w:themeColor="text1"/>
            <w:lang w:val="en-GB"/>
            <w:rPrChange w:id="1027" w:author="Kashyap Kammachi-Sreedhar (Nokia)" w:date="2025-01-30T13:25:00Z" w16du:dateUtc="2025-01-30T11:25:00Z">
              <w:rPr>
                <w:rFonts w:ascii="Cambria" w:eastAsia="Times New Roman" w:hAnsi="Cambria" w:cs="Times New Roman"/>
                <w:color w:val="FF0000"/>
                <w:lang w:val="en-GB"/>
              </w:rPr>
            </w:rPrChange>
          </w:rPr>
          <w:t xml:space="preserve"> contains the template which is used in URL construction </w:t>
        </w:r>
      </w:ins>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3095"/>
        <w:gridCol w:w="7439"/>
      </w:tblGrid>
      <w:tr w:rsidR="003571CB" w:rsidRPr="003571CB" w14:paraId="4A0213B4" w14:textId="77777777" w:rsidTr="00767E57">
        <w:trPr>
          <w:cantSplit/>
          <w:ins w:id="1028" w:author="Kashyap Kammachi-Sreedhar (Nokia)" w:date="2025-01-30T13:23:00Z" w16du:dateUtc="2025-01-30T11:23:00Z"/>
        </w:trPr>
        <w:tc>
          <w:tcPr>
            <w:tcW w:w="2741" w:type="dxa"/>
          </w:tcPr>
          <w:p w14:paraId="3B2D58C2" w14:textId="77777777" w:rsidR="007A4511" w:rsidRPr="003571CB" w:rsidRDefault="007A4511" w:rsidP="00767E57">
            <w:pPr>
              <w:pStyle w:val="Tablebody"/>
              <w:jc w:val="both"/>
              <w:rPr>
                <w:ins w:id="1029" w:author="Kashyap Kammachi-Sreedhar (Nokia)" w:date="2025-01-30T13:23:00Z" w16du:dateUtc="2025-01-30T11:23:00Z"/>
                <w:rFonts w:ascii="Courier New" w:hAnsi="Courier New" w:cs="Courier New"/>
                <w:b/>
                <w:color w:val="000000" w:themeColor="text1"/>
                <w:sz w:val="24"/>
                <w:szCs w:val="24"/>
                <w:rPrChange w:id="1030" w:author="Kashyap Kammachi-Sreedhar (Nokia)" w:date="2025-01-30T13:25:00Z" w16du:dateUtc="2025-01-30T11:25:00Z">
                  <w:rPr>
                    <w:ins w:id="1031" w:author="Kashyap Kammachi-Sreedhar (Nokia)" w:date="2025-01-30T13:23:00Z" w16du:dateUtc="2025-01-30T11:23:00Z"/>
                    <w:rFonts w:ascii="Courier New" w:hAnsi="Courier New" w:cs="Courier New"/>
                    <w:b/>
                    <w:color w:val="FF0000"/>
                    <w:sz w:val="24"/>
                    <w:szCs w:val="24"/>
                  </w:rPr>
                </w:rPrChange>
              </w:rPr>
            </w:pPr>
            <w:ins w:id="1032" w:author="Kashyap Kammachi-Sreedhar (Nokia)" w:date="2025-01-30T13:23:00Z" w16du:dateUtc="2025-01-30T11:23:00Z">
              <w:r w:rsidRPr="003571CB">
                <w:rPr>
                  <w:rFonts w:ascii="Courier New" w:hAnsi="Courier New" w:cs="Courier New"/>
                  <w:b/>
                  <w:color w:val="000000" w:themeColor="text1"/>
                  <w:sz w:val="24"/>
                  <w:szCs w:val="24"/>
                  <w:rPrChange w:id="1033" w:author="Kashyap Kammachi-Sreedhar (Nokia)" w:date="2025-01-30T13:25:00Z" w16du:dateUtc="2025-01-30T11:25:00Z">
                    <w:rPr>
                      <w:rFonts w:ascii="Courier New" w:hAnsi="Courier New" w:cs="Courier New"/>
                      <w:b/>
                      <w:color w:val="FF0000"/>
                      <w:sz w:val="24"/>
                      <w:szCs w:val="24"/>
                    </w:rPr>
                  </w:rPrChange>
                </w:rPr>
                <w:t>base URL</w:t>
              </w:r>
            </w:ins>
          </w:p>
        </w:tc>
        <w:tc>
          <w:tcPr>
            <w:tcW w:w="6589" w:type="dxa"/>
          </w:tcPr>
          <w:p w14:paraId="55B2DE2C" w14:textId="77777777" w:rsidR="007A4511" w:rsidRPr="003571CB" w:rsidRDefault="007A4511" w:rsidP="00767E57">
            <w:pPr>
              <w:pStyle w:val="Tablebody"/>
              <w:jc w:val="both"/>
              <w:rPr>
                <w:ins w:id="1034" w:author="Kashyap Kammachi-Sreedhar (Nokia)" w:date="2025-01-30T13:23:00Z" w16du:dateUtc="2025-01-30T11:23:00Z"/>
                <w:rFonts w:ascii="Courier New" w:hAnsi="Courier New" w:cs="Courier New"/>
                <w:color w:val="000000" w:themeColor="text1"/>
                <w:sz w:val="24"/>
                <w:szCs w:val="24"/>
                <w:rPrChange w:id="1035" w:author="Kashyap Kammachi-Sreedhar (Nokia)" w:date="2025-01-30T13:25:00Z" w16du:dateUtc="2025-01-30T11:25:00Z">
                  <w:rPr>
                    <w:ins w:id="1036" w:author="Kashyap Kammachi-Sreedhar (Nokia)" w:date="2025-01-30T13:23:00Z" w16du:dateUtc="2025-01-30T11:23:00Z"/>
                    <w:rFonts w:ascii="Courier New" w:hAnsi="Courier New" w:cs="Courier New"/>
                    <w:color w:val="FF0000"/>
                    <w:sz w:val="24"/>
                    <w:szCs w:val="24"/>
                  </w:rPr>
                </w:rPrChange>
              </w:rPr>
            </w:pPr>
            <w:ins w:id="1037" w:author="Kashyap Kammachi-Sreedhar (Nokia)" w:date="2025-01-30T13:23:00Z" w16du:dateUtc="2025-01-30T11:23:00Z">
              <w:r w:rsidRPr="003571CB">
                <w:rPr>
                  <w:rFonts w:ascii="Courier New" w:hAnsi="Courier New" w:cs="Courier New"/>
                  <w:color w:val="000000" w:themeColor="text1"/>
                  <w:sz w:val="24"/>
                  <w:szCs w:val="24"/>
                  <w:lang w:val="en-US"/>
                  <w:rPrChange w:id="1038" w:author="Kashyap Kammachi-Sreedhar (Nokia)" w:date="2025-01-30T13:25:00Z" w16du:dateUtc="2025-01-30T11:25:00Z">
                    <w:rPr>
                      <w:rFonts w:ascii="Courier New" w:hAnsi="Courier New" w:cs="Courier New"/>
                      <w:color w:val="FF0000"/>
                      <w:sz w:val="24"/>
                      <w:szCs w:val="24"/>
                      <w:lang w:val="en-US"/>
                    </w:rPr>
                  </w:rPrChange>
                </w:rPr>
                <w:t>http://cdn.example.com/pictures/134532/image/</w:t>
              </w:r>
              <w:r w:rsidRPr="003571CB">
                <w:rPr>
                  <w:rFonts w:ascii="Courier New" w:hAnsi="Courier New" w:cs="Courier New"/>
                  <w:color w:val="000000" w:themeColor="text1"/>
                  <w:sz w:val="24"/>
                  <w:szCs w:val="24"/>
                  <w:rPrChange w:id="1039" w:author="Kashyap Kammachi-Sreedhar (Nokia)" w:date="2025-01-30T13:25:00Z" w16du:dateUtc="2025-01-30T11:25:00Z">
                    <w:rPr>
                      <w:rFonts w:ascii="Courier New" w:hAnsi="Courier New" w:cs="Courier New"/>
                      <w:color w:val="FF0000"/>
                      <w:sz w:val="24"/>
                      <w:szCs w:val="24"/>
                    </w:rPr>
                  </w:rPrChange>
                </w:rPr>
                <w:t xml:space="preserve"> </w:t>
              </w:r>
            </w:ins>
          </w:p>
        </w:tc>
      </w:tr>
      <w:tr w:rsidR="003571CB" w:rsidRPr="003571CB" w14:paraId="3C584F92" w14:textId="77777777" w:rsidTr="00767E57">
        <w:trPr>
          <w:cantSplit/>
          <w:ins w:id="1040" w:author="Kashyap Kammachi-Sreedhar (Nokia)" w:date="2025-01-30T13:23:00Z" w16du:dateUtc="2025-01-30T11:23:00Z"/>
        </w:trPr>
        <w:tc>
          <w:tcPr>
            <w:tcW w:w="2741" w:type="dxa"/>
          </w:tcPr>
          <w:p w14:paraId="4CBAB270" w14:textId="77777777" w:rsidR="007A4511" w:rsidRPr="003571CB" w:rsidRDefault="007A4511" w:rsidP="00767E57">
            <w:pPr>
              <w:pStyle w:val="Tablebody"/>
              <w:jc w:val="both"/>
              <w:rPr>
                <w:ins w:id="1041" w:author="Kashyap Kammachi-Sreedhar (Nokia)" w:date="2025-01-30T13:23:00Z" w16du:dateUtc="2025-01-30T11:23:00Z"/>
                <w:rFonts w:ascii="Courier New" w:hAnsi="Courier New" w:cs="Courier New"/>
                <w:b/>
                <w:color w:val="000000" w:themeColor="text1"/>
                <w:sz w:val="24"/>
                <w:szCs w:val="24"/>
                <w:rPrChange w:id="1042" w:author="Kashyap Kammachi-Sreedhar (Nokia)" w:date="2025-01-30T13:25:00Z" w16du:dateUtc="2025-01-30T11:25:00Z">
                  <w:rPr>
                    <w:ins w:id="1043" w:author="Kashyap Kammachi-Sreedhar (Nokia)" w:date="2025-01-30T13:23:00Z" w16du:dateUtc="2025-01-30T11:23:00Z"/>
                    <w:rFonts w:ascii="Courier New" w:hAnsi="Courier New" w:cs="Courier New"/>
                    <w:b/>
                    <w:color w:val="FF0000"/>
                    <w:sz w:val="24"/>
                    <w:szCs w:val="24"/>
                  </w:rPr>
                </w:rPrChange>
              </w:rPr>
            </w:pPr>
            <w:ins w:id="1044" w:author="Kashyap Kammachi-Sreedhar (Nokia)" w:date="2025-01-30T13:23:00Z" w16du:dateUtc="2025-01-30T11:23:00Z">
              <w:r w:rsidRPr="003571CB">
                <w:rPr>
                  <w:rFonts w:ascii="Courier New" w:hAnsi="Courier New" w:cs="Courier New"/>
                  <w:b/>
                  <w:color w:val="000000" w:themeColor="text1"/>
                  <w:sz w:val="24"/>
                  <w:szCs w:val="24"/>
                  <w:rPrChange w:id="1045" w:author="Kashyap Kammachi-Sreedhar (Nokia)" w:date="2025-01-30T13:25:00Z" w16du:dateUtc="2025-01-30T11:25:00Z">
                    <w:rPr>
                      <w:rFonts w:ascii="Courier New" w:hAnsi="Courier New" w:cs="Courier New"/>
                      <w:b/>
                      <w:color w:val="FF0000"/>
                      <w:sz w:val="24"/>
                      <w:szCs w:val="24"/>
                    </w:rPr>
                  </w:rPrChange>
                </w:rPr>
                <w:t>URL extension</w:t>
              </w:r>
            </w:ins>
          </w:p>
        </w:tc>
        <w:tc>
          <w:tcPr>
            <w:tcW w:w="6589" w:type="dxa"/>
          </w:tcPr>
          <w:p w14:paraId="315C488E" w14:textId="77777777" w:rsidR="007A4511" w:rsidRPr="003571CB" w:rsidRDefault="007A4511" w:rsidP="00767E57">
            <w:pPr>
              <w:pStyle w:val="Tablebody"/>
              <w:jc w:val="both"/>
              <w:rPr>
                <w:ins w:id="1046" w:author="Kashyap Kammachi-Sreedhar (Nokia)" w:date="2025-01-30T13:23:00Z" w16du:dateUtc="2025-01-30T11:23:00Z"/>
                <w:rStyle w:val="ISOCode"/>
                <w:color w:val="000000" w:themeColor="text1"/>
                <w:sz w:val="24"/>
                <w:szCs w:val="24"/>
                <w:rPrChange w:id="1047" w:author="Kashyap Kammachi-Sreedhar (Nokia)" w:date="2025-01-30T13:25:00Z" w16du:dateUtc="2025-01-30T11:25:00Z">
                  <w:rPr>
                    <w:ins w:id="1048" w:author="Kashyap Kammachi-Sreedhar (Nokia)" w:date="2025-01-30T13:23:00Z" w16du:dateUtc="2025-01-30T11:23:00Z"/>
                    <w:rStyle w:val="ISOCode"/>
                    <w:color w:val="FF0000"/>
                    <w:sz w:val="24"/>
                    <w:szCs w:val="24"/>
                  </w:rPr>
                </w:rPrChange>
              </w:rPr>
            </w:pPr>
            <w:ins w:id="1049" w:author="Kashyap Kammachi-Sreedhar (Nokia)" w:date="2025-01-30T13:23:00Z" w16du:dateUtc="2025-01-30T11:23:00Z">
              <w:r w:rsidRPr="003571CB">
                <w:rPr>
                  <w:rStyle w:val="ISOCode"/>
                  <w:color w:val="000000" w:themeColor="text1"/>
                  <w:sz w:val="24"/>
                  <w:szCs w:val="24"/>
                  <w:rPrChange w:id="1050" w:author="Kashyap Kammachi-Sreedhar (Nokia)" w:date="2025-01-30T13:25:00Z" w16du:dateUtc="2025-01-30T11:25:00Z">
                    <w:rPr>
                      <w:rStyle w:val="ISOCode"/>
                      <w:color w:val="FF0000"/>
                      <w:sz w:val="24"/>
                      <w:szCs w:val="24"/>
                    </w:rPr>
                  </w:rPrChange>
                </w:rPr>
                <w:t>Representation1</w:t>
              </w:r>
            </w:ins>
          </w:p>
        </w:tc>
      </w:tr>
      <w:tr w:rsidR="003571CB" w:rsidRPr="003571CB" w14:paraId="2C8C835B" w14:textId="77777777" w:rsidTr="00767E57">
        <w:trPr>
          <w:cantSplit/>
          <w:ins w:id="1051" w:author="Kashyap Kammachi-Sreedhar (Nokia)" w:date="2025-01-30T13:23:00Z" w16du:dateUtc="2025-01-30T11:23:00Z"/>
        </w:trPr>
        <w:tc>
          <w:tcPr>
            <w:tcW w:w="2741" w:type="dxa"/>
          </w:tcPr>
          <w:p w14:paraId="22F161AB" w14:textId="77777777" w:rsidR="007A4511" w:rsidRPr="003571CB" w:rsidRDefault="007A4511" w:rsidP="00767E57">
            <w:pPr>
              <w:pStyle w:val="Tablebody"/>
              <w:jc w:val="both"/>
              <w:rPr>
                <w:ins w:id="1052" w:author="Kashyap Kammachi-Sreedhar (Nokia)" w:date="2025-01-30T13:23:00Z" w16du:dateUtc="2025-01-30T11:23:00Z"/>
                <w:rFonts w:ascii="Courier New" w:hAnsi="Courier New" w:cs="Courier New"/>
                <w:color w:val="000000" w:themeColor="text1"/>
                <w:sz w:val="24"/>
                <w:szCs w:val="24"/>
                <w:rPrChange w:id="1053" w:author="Kashyap Kammachi-Sreedhar (Nokia)" w:date="2025-01-30T13:25:00Z" w16du:dateUtc="2025-01-30T11:25:00Z">
                  <w:rPr>
                    <w:ins w:id="1054" w:author="Kashyap Kammachi-Sreedhar (Nokia)" w:date="2025-01-30T13:23:00Z" w16du:dateUtc="2025-01-30T11:23:00Z"/>
                    <w:rFonts w:ascii="Courier New" w:hAnsi="Courier New" w:cs="Courier New"/>
                    <w:color w:val="FF0000"/>
                    <w:sz w:val="24"/>
                    <w:szCs w:val="24"/>
                  </w:rPr>
                </w:rPrChange>
              </w:rPr>
            </w:pPr>
            <w:ins w:id="1055" w:author="Kashyap Kammachi-Sreedhar (Nokia)" w:date="2025-01-30T13:23:00Z" w16du:dateUtc="2025-01-30T11:23:00Z">
              <w:r w:rsidRPr="003571CB">
                <w:rPr>
                  <w:rStyle w:val="ISOCodebold"/>
                  <w:color w:val="000000" w:themeColor="text1"/>
                  <w:sz w:val="24"/>
                  <w:szCs w:val="24"/>
                  <w:rPrChange w:id="1056" w:author="Kashyap Kammachi-Sreedhar (Nokia)" w:date="2025-01-30T13:25:00Z" w16du:dateUtc="2025-01-30T11:25:00Z">
                    <w:rPr>
                      <w:rStyle w:val="ISOCodebold"/>
                      <w:color w:val="FF0000"/>
                      <w:sz w:val="24"/>
                      <w:szCs w:val="24"/>
                    </w:rPr>
                  </w:rPrChange>
                </w:rPr>
                <w:t>Tile Item Request template</w:t>
              </w:r>
            </w:ins>
          </w:p>
        </w:tc>
        <w:tc>
          <w:tcPr>
            <w:tcW w:w="6589" w:type="dxa"/>
          </w:tcPr>
          <w:p w14:paraId="213C977E" w14:textId="77777777" w:rsidR="007A4511" w:rsidRPr="003571CB" w:rsidRDefault="007A4511" w:rsidP="00767E57">
            <w:pPr>
              <w:pStyle w:val="Tablebody"/>
              <w:jc w:val="both"/>
              <w:rPr>
                <w:ins w:id="1057" w:author="Kashyap Kammachi-Sreedhar (Nokia)" w:date="2025-01-30T13:23:00Z" w16du:dateUtc="2025-01-30T11:23:00Z"/>
                <w:rStyle w:val="ISOCode"/>
                <w:color w:val="000000" w:themeColor="text1"/>
                <w:sz w:val="24"/>
                <w:szCs w:val="24"/>
                <w:rPrChange w:id="1058" w:author="Kashyap Kammachi-Sreedhar (Nokia)" w:date="2025-01-30T13:25:00Z" w16du:dateUtc="2025-01-30T11:25:00Z">
                  <w:rPr>
                    <w:ins w:id="1059" w:author="Kashyap Kammachi-Sreedhar (Nokia)" w:date="2025-01-30T13:23:00Z" w16du:dateUtc="2025-01-30T11:23:00Z"/>
                    <w:rStyle w:val="ISOCode"/>
                    <w:color w:val="FF0000"/>
                    <w:sz w:val="24"/>
                    <w:szCs w:val="24"/>
                  </w:rPr>
                </w:rPrChange>
              </w:rPr>
            </w:pPr>
            <w:ins w:id="1060" w:author="Kashyap Kammachi-Sreedhar (Nokia)" w:date="2025-01-30T13:23:00Z" w16du:dateUtc="2025-01-30T11:23:00Z">
              <w:r w:rsidRPr="003571CB">
                <w:rPr>
                  <w:rStyle w:val="ISOCode"/>
                  <w:color w:val="000000" w:themeColor="text1"/>
                  <w:sz w:val="24"/>
                  <w:szCs w:val="24"/>
                  <w:rPrChange w:id="1061" w:author="Kashyap Kammachi-Sreedhar (Nokia)" w:date="2025-01-30T13:25:00Z" w16du:dateUtc="2025-01-30T11:25:00Z">
                    <w:rPr>
                      <w:rStyle w:val="ISOCode"/>
                      <w:color w:val="FF0000"/>
                      <w:sz w:val="24"/>
                      <w:szCs w:val="24"/>
                    </w:rPr>
                  </w:rPrChange>
                </w:rPr>
                <w:t>$</w:t>
              </w:r>
              <w:proofErr w:type="spellStart"/>
              <w:r w:rsidRPr="003571CB">
                <w:rPr>
                  <w:rStyle w:val="ISOCode"/>
                  <w:color w:val="000000" w:themeColor="text1"/>
                  <w:sz w:val="24"/>
                  <w:szCs w:val="24"/>
                  <w:rPrChange w:id="1062" w:author="Kashyap Kammachi-Sreedhar (Nokia)" w:date="2025-01-30T13:25:00Z" w16du:dateUtc="2025-01-30T11:25:00Z">
                    <w:rPr>
                      <w:rStyle w:val="ISOCode"/>
                      <w:color w:val="FF0000"/>
                      <w:sz w:val="24"/>
                      <w:szCs w:val="24"/>
                    </w:rPr>
                  </w:rPrChange>
                </w:rPr>
                <w:t>tileID</w:t>
              </w:r>
              <w:proofErr w:type="spellEnd"/>
              <w:r w:rsidRPr="003571CB">
                <w:rPr>
                  <w:rStyle w:val="ISOCode"/>
                  <w:color w:val="000000" w:themeColor="text1"/>
                  <w:sz w:val="24"/>
                  <w:szCs w:val="24"/>
                  <w:rPrChange w:id="1063" w:author="Kashyap Kammachi-Sreedhar (Nokia)" w:date="2025-01-30T13:25:00Z" w16du:dateUtc="2025-01-30T11:25:00Z">
                    <w:rPr>
                      <w:rStyle w:val="ISOCode"/>
                      <w:color w:val="FF0000"/>
                      <w:sz w:val="24"/>
                      <w:szCs w:val="24"/>
                    </w:rPr>
                  </w:rPrChange>
                </w:rPr>
                <w:t>$.</w:t>
              </w:r>
              <w:proofErr w:type="spellStart"/>
              <w:r w:rsidRPr="003571CB">
                <w:rPr>
                  <w:rStyle w:val="ISOCode"/>
                  <w:color w:val="000000" w:themeColor="text1"/>
                  <w:sz w:val="24"/>
                  <w:szCs w:val="24"/>
                  <w:rPrChange w:id="1064" w:author="Kashyap Kammachi-Sreedhar (Nokia)" w:date="2025-01-30T13:25:00Z" w16du:dateUtc="2025-01-30T11:25:00Z">
                    <w:rPr>
                      <w:rStyle w:val="ISOCode"/>
                      <w:color w:val="FF0000"/>
                      <w:sz w:val="24"/>
                      <w:szCs w:val="24"/>
                    </w:rPr>
                  </w:rPrChange>
                </w:rPr>
                <w:t>heif</w:t>
              </w:r>
              <w:proofErr w:type="spellEnd"/>
            </w:ins>
          </w:p>
        </w:tc>
      </w:tr>
      <w:tr w:rsidR="003571CB" w:rsidRPr="003571CB" w14:paraId="3A61508E" w14:textId="77777777" w:rsidTr="00767E57">
        <w:trPr>
          <w:cantSplit/>
          <w:ins w:id="1065" w:author="Kashyap Kammachi-Sreedhar (Nokia)" w:date="2025-01-30T13:23:00Z" w16du:dateUtc="2025-01-30T11:23:00Z"/>
        </w:trPr>
        <w:tc>
          <w:tcPr>
            <w:tcW w:w="2741" w:type="dxa"/>
          </w:tcPr>
          <w:p w14:paraId="259817F2" w14:textId="77777777" w:rsidR="007A4511" w:rsidRPr="003571CB" w:rsidRDefault="007A4511" w:rsidP="00767E57">
            <w:pPr>
              <w:pStyle w:val="Tablebody"/>
              <w:jc w:val="both"/>
              <w:rPr>
                <w:ins w:id="1066" w:author="Kashyap Kammachi-Sreedhar (Nokia)" w:date="2025-01-30T13:23:00Z" w16du:dateUtc="2025-01-30T11:23:00Z"/>
                <w:rStyle w:val="ISOCodebold"/>
                <w:color w:val="000000" w:themeColor="text1"/>
                <w:sz w:val="24"/>
                <w:szCs w:val="24"/>
                <w:rPrChange w:id="1067" w:author="Kashyap Kammachi-Sreedhar (Nokia)" w:date="2025-01-30T13:25:00Z" w16du:dateUtc="2025-01-30T11:25:00Z">
                  <w:rPr>
                    <w:ins w:id="1068" w:author="Kashyap Kammachi-Sreedhar (Nokia)" w:date="2025-01-30T13:23:00Z" w16du:dateUtc="2025-01-30T11:23:00Z"/>
                    <w:rStyle w:val="ISOCodebold"/>
                    <w:color w:val="FF0000"/>
                    <w:sz w:val="24"/>
                    <w:szCs w:val="24"/>
                  </w:rPr>
                </w:rPrChange>
              </w:rPr>
            </w:pPr>
            <w:ins w:id="1069" w:author="Kashyap Kammachi-Sreedhar (Nokia)" w:date="2025-01-30T13:23:00Z" w16du:dateUtc="2025-01-30T11:23:00Z">
              <w:r w:rsidRPr="003571CB">
                <w:rPr>
                  <w:rStyle w:val="ISOCodebold"/>
                  <w:color w:val="000000" w:themeColor="text1"/>
                  <w:sz w:val="24"/>
                  <w:szCs w:val="24"/>
                  <w:rPrChange w:id="1070" w:author="Kashyap Kammachi-Sreedhar (Nokia)" w:date="2025-01-30T13:25:00Z" w16du:dateUtc="2025-01-30T11:25:00Z">
                    <w:rPr>
                      <w:rStyle w:val="ISOCodebold"/>
                      <w:color w:val="FF0000"/>
                      <w:sz w:val="24"/>
                      <w:szCs w:val="24"/>
                    </w:rPr>
                  </w:rPrChange>
                </w:rPr>
                <w:t>Tile ID Start</w:t>
              </w:r>
            </w:ins>
          </w:p>
        </w:tc>
        <w:tc>
          <w:tcPr>
            <w:tcW w:w="6589" w:type="dxa"/>
          </w:tcPr>
          <w:p w14:paraId="56DB693E" w14:textId="77777777" w:rsidR="007A4511" w:rsidRPr="003571CB" w:rsidRDefault="007A4511" w:rsidP="00767E57">
            <w:pPr>
              <w:pStyle w:val="Tablebody"/>
              <w:jc w:val="both"/>
              <w:rPr>
                <w:ins w:id="1071" w:author="Kashyap Kammachi-Sreedhar (Nokia)" w:date="2025-01-30T13:23:00Z" w16du:dateUtc="2025-01-30T11:23:00Z"/>
                <w:rStyle w:val="ISOCode"/>
                <w:color w:val="000000" w:themeColor="text1"/>
                <w:sz w:val="24"/>
                <w:szCs w:val="24"/>
                <w:rPrChange w:id="1072" w:author="Kashyap Kammachi-Sreedhar (Nokia)" w:date="2025-01-30T13:25:00Z" w16du:dateUtc="2025-01-30T11:25:00Z">
                  <w:rPr>
                    <w:ins w:id="1073" w:author="Kashyap Kammachi-Sreedhar (Nokia)" w:date="2025-01-30T13:23:00Z" w16du:dateUtc="2025-01-30T11:23:00Z"/>
                    <w:rStyle w:val="ISOCode"/>
                    <w:color w:val="FF0000"/>
                    <w:sz w:val="24"/>
                    <w:szCs w:val="24"/>
                  </w:rPr>
                </w:rPrChange>
              </w:rPr>
            </w:pPr>
            <w:ins w:id="1074" w:author="Kashyap Kammachi-Sreedhar (Nokia)" w:date="2025-01-30T13:23:00Z" w16du:dateUtc="2025-01-30T11:23:00Z">
              <w:r w:rsidRPr="003571CB">
                <w:rPr>
                  <w:rStyle w:val="ISOCode"/>
                  <w:color w:val="000000" w:themeColor="text1"/>
                  <w:sz w:val="24"/>
                  <w:szCs w:val="24"/>
                  <w:rPrChange w:id="1075" w:author="Kashyap Kammachi-Sreedhar (Nokia)" w:date="2025-01-30T13:25:00Z" w16du:dateUtc="2025-01-30T11:25:00Z">
                    <w:rPr>
                      <w:rStyle w:val="ISOCode"/>
                      <w:color w:val="FF0000"/>
                      <w:sz w:val="24"/>
                      <w:szCs w:val="24"/>
                    </w:rPr>
                  </w:rPrChange>
                </w:rPr>
                <w:t>1000</w:t>
              </w:r>
            </w:ins>
          </w:p>
        </w:tc>
      </w:tr>
      <w:tr w:rsidR="003571CB" w:rsidRPr="003571CB" w14:paraId="0BA965E3" w14:textId="77777777" w:rsidTr="00767E57">
        <w:trPr>
          <w:cantSplit/>
          <w:ins w:id="1076" w:author="Kashyap Kammachi-Sreedhar (Nokia)" w:date="2025-01-30T13:23:00Z" w16du:dateUtc="2025-01-30T11:23:00Z"/>
        </w:trPr>
        <w:tc>
          <w:tcPr>
            <w:tcW w:w="2741" w:type="dxa"/>
          </w:tcPr>
          <w:p w14:paraId="425C3A0B" w14:textId="77777777" w:rsidR="007A4511" w:rsidRPr="003571CB" w:rsidRDefault="007A4511" w:rsidP="00767E57">
            <w:pPr>
              <w:pStyle w:val="Tablebody"/>
              <w:jc w:val="both"/>
              <w:rPr>
                <w:ins w:id="1077" w:author="Kashyap Kammachi-Sreedhar (Nokia)" w:date="2025-01-30T13:23:00Z" w16du:dateUtc="2025-01-30T11:23:00Z"/>
                <w:rFonts w:ascii="Courier New" w:hAnsi="Courier New" w:cs="Courier New"/>
                <w:b/>
                <w:color w:val="000000" w:themeColor="text1"/>
                <w:sz w:val="24"/>
                <w:szCs w:val="24"/>
                <w:rPrChange w:id="1078" w:author="Kashyap Kammachi-Sreedhar (Nokia)" w:date="2025-01-30T13:25:00Z" w16du:dateUtc="2025-01-30T11:25:00Z">
                  <w:rPr>
                    <w:ins w:id="1079" w:author="Kashyap Kammachi-Sreedhar (Nokia)" w:date="2025-01-30T13:23:00Z" w16du:dateUtc="2025-01-30T11:23:00Z"/>
                    <w:rFonts w:ascii="Courier New" w:hAnsi="Courier New" w:cs="Courier New"/>
                    <w:b/>
                    <w:color w:val="FF0000"/>
                    <w:sz w:val="24"/>
                    <w:szCs w:val="24"/>
                  </w:rPr>
                </w:rPrChange>
              </w:rPr>
            </w:pPr>
            <w:ins w:id="1080" w:author="Kashyap Kammachi-Sreedhar (Nokia)" w:date="2025-01-30T13:23:00Z" w16du:dateUtc="2025-01-30T11:23:00Z">
              <w:r w:rsidRPr="003571CB">
                <w:rPr>
                  <w:rFonts w:ascii="Courier New" w:hAnsi="Courier New" w:cs="Courier New"/>
                  <w:b/>
                  <w:color w:val="000000" w:themeColor="text1"/>
                  <w:sz w:val="24"/>
                  <w:szCs w:val="24"/>
                  <w:rPrChange w:id="1081" w:author="Kashyap Kammachi-Sreedhar (Nokia)" w:date="2025-01-30T13:25:00Z" w16du:dateUtc="2025-01-30T11:25:00Z">
                    <w:rPr>
                      <w:rFonts w:ascii="Courier New" w:hAnsi="Courier New" w:cs="Courier New"/>
                      <w:b/>
                      <w:color w:val="FF0000"/>
                      <w:sz w:val="24"/>
                      <w:szCs w:val="24"/>
                    </w:rPr>
                  </w:rPrChange>
                </w:rPr>
                <w:t>URL</w:t>
              </w:r>
            </w:ins>
          </w:p>
        </w:tc>
        <w:tc>
          <w:tcPr>
            <w:tcW w:w="6589" w:type="dxa"/>
          </w:tcPr>
          <w:p w14:paraId="672B8565" w14:textId="77777777" w:rsidR="007A4511" w:rsidRPr="003571CB" w:rsidRDefault="007A4511" w:rsidP="00767E57">
            <w:pPr>
              <w:pStyle w:val="Tablebody"/>
              <w:jc w:val="both"/>
              <w:rPr>
                <w:ins w:id="1082" w:author="Kashyap Kammachi-Sreedhar (Nokia)" w:date="2025-01-30T13:23:00Z" w16du:dateUtc="2025-01-30T11:23:00Z"/>
                <w:rStyle w:val="ISOCode"/>
                <w:color w:val="000000" w:themeColor="text1"/>
                <w:sz w:val="24"/>
                <w:szCs w:val="24"/>
                <w:rPrChange w:id="1083" w:author="Kashyap Kammachi-Sreedhar (Nokia)" w:date="2025-01-30T13:25:00Z" w16du:dateUtc="2025-01-30T11:25:00Z">
                  <w:rPr>
                    <w:ins w:id="1084" w:author="Kashyap Kammachi-Sreedhar (Nokia)" w:date="2025-01-30T13:23:00Z" w16du:dateUtc="2025-01-30T11:23:00Z"/>
                    <w:rStyle w:val="ISOCode"/>
                    <w:color w:val="FF0000"/>
                    <w:sz w:val="24"/>
                    <w:szCs w:val="24"/>
                  </w:rPr>
                </w:rPrChange>
              </w:rPr>
            </w:pPr>
            <w:ins w:id="1085" w:author="Kashyap Kammachi-Sreedhar (Nokia)" w:date="2025-01-30T13:23:00Z" w16du:dateUtc="2025-01-30T11:23:00Z">
              <w:r w:rsidRPr="003571CB">
                <w:rPr>
                  <w:rStyle w:val="ISOCode"/>
                  <w:color w:val="000000" w:themeColor="text1"/>
                  <w:sz w:val="24"/>
                  <w:rPrChange w:id="1086" w:author="Kashyap Kammachi-Sreedhar (Nokia)" w:date="2025-01-30T13:25:00Z" w16du:dateUtc="2025-01-30T11:25:00Z">
                    <w:rPr>
                      <w:rStyle w:val="ISOCode"/>
                      <w:color w:val="FF0000"/>
                      <w:sz w:val="24"/>
                    </w:rPr>
                  </w:rPrChange>
                </w:rPr>
                <w:t>http://cdn.example.com/</w:t>
              </w:r>
              <w:r w:rsidRPr="003571CB">
                <w:rPr>
                  <w:rFonts w:ascii="Courier New" w:hAnsi="Courier New" w:cs="Courier New"/>
                  <w:color w:val="000000" w:themeColor="text1"/>
                  <w:sz w:val="24"/>
                  <w:szCs w:val="24"/>
                  <w:lang w:val="en-US"/>
                  <w:rPrChange w:id="1087" w:author="Kashyap Kammachi-Sreedhar (Nokia)" w:date="2025-01-30T13:25:00Z" w16du:dateUtc="2025-01-30T11:25:00Z">
                    <w:rPr>
                      <w:rFonts w:ascii="Courier New" w:hAnsi="Courier New" w:cs="Courier New"/>
                      <w:color w:val="FF0000"/>
                      <w:sz w:val="24"/>
                      <w:szCs w:val="24"/>
                      <w:lang w:val="en-US"/>
                    </w:rPr>
                  </w:rPrChange>
                </w:rPr>
                <w:t>pictures</w:t>
              </w:r>
              <w:r w:rsidRPr="003571CB">
                <w:rPr>
                  <w:rStyle w:val="ISOCode"/>
                  <w:color w:val="000000" w:themeColor="text1"/>
                  <w:sz w:val="24"/>
                  <w:rPrChange w:id="1088" w:author="Kashyap Kammachi-Sreedhar (Nokia)" w:date="2025-01-30T13:25:00Z" w16du:dateUtc="2025-01-30T11:25:00Z">
                    <w:rPr>
                      <w:rStyle w:val="ISOCode"/>
                      <w:color w:val="FF0000"/>
                      <w:sz w:val="24"/>
                    </w:rPr>
                  </w:rPrChange>
                </w:rPr>
                <w:t>/134532/</w:t>
              </w:r>
              <w:r w:rsidRPr="003571CB">
                <w:rPr>
                  <w:rStyle w:val="ISOCode"/>
                  <w:color w:val="000000" w:themeColor="text1"/>
                  <w:sz w:val="24"/>
                  <w:szCs w:val="24"/>
                  <w:rPrChange w:id="1089" w:author="Kashyap Kammachi-Sreedhar (Nokia)" w:date="2025-01-30T13:25:00Z" w16du:dateUtc="2025-01-30T11:25:00Z">
                    <w:rPr>
                      <w:rStyle w:val="ISOCode"/>
                      <w:color w:val="FF0000"/>
                      <w:sz w:val="24"/>
                      <w:szCs w:val="24"/>
                    </w:rPr>
                  </w:rPrChange>
                </w:rPr>
                <w:t>image</w:t>
              </w:r>
              <w:r w:rsidRPr="003571CB">
                <w:rPr>
                  <w:rStyle w:val="ISOCode"/>
                  <w:color w:val="000000" w:themeColor="text1"/>
                  <w:sz w:val="24"/>
                  <w:rPrChange w:id="1090" w:author="Kashyap Kammachi-Sreedhar (Nokia)" w:date="2025-01-30T13:25:00Z" w16du:dateUtc="2025-01-30T11:25:00Z">
                    <w:rPr>
                      <w:rStyle w:val="ISOCode"/>
                      <w:color w:val="FF0000"/>
                      <w:sz w:val="24"/>
                    </w:rPr>
                  </w:rPrChange>
                </w:rPr>
                <w:t>/</w:t>
              </w:r>
              <w:r w:rsidRPr="003571CB">
                <w:rPr>
                  <w:rStyle w:val="ISOCode"/>
                  <w:color w:val="000000" w:themeColor="text1"/>
                  <w:sz w:val="24"/>
                  <w:szCs w:val="24"/>
                  <w:rPrChange w:id="1091" w:author="Kashyap Kammachi-Sreedhar (Nokia)" w:date="2025-01-30T13:25:00Z" w16du:dateUtc="2025-01-30T11:25:00Z">
                    <w:rPr>
                      <w:rStyle w:val="ISOCode"/>
                      <w:color w:val="FF0000"/>
                      <w:sz w:val="24"/>
                      <w:szCs w:val="24"/>
                    </w:rPr>
                  </w:rPrChange>
                </w:rPr>
                <w:t>Representation1</w:t>
              </w:r>
              <w:r w:rsidRPr="003571CB">
                <w:rPr>
                  <w:rStyle w:val="ISOCode"/>
                  <w:color w:val="000000" w:themeColor="text1"/>
                  <w:sz w:val="24"/>
                  <w:rPrChange w:id="1092" w:author="Kashyap Kammachi-Sreedhar (Nokia)" w:date="2025-01-30T13:25:00Z" w16du:dateUtc="2025-01-30T11:25:00Z">
                    <w:rPr>
                      <w:rStyle w:val="ISOCode"/>
                      <w:color w:val="FF0000"/>
                      <w:sz w:val="24"/>
                    </w:rPr>
                  </w:rPrChange>
                </w:rPr>
                <w:t>/</w:t>
              </w:r>
              <w:r w:rsidRPr="003571CB">
                <w:rPr>
                  <w:rStyle w:val="ISOCode"/>
                  <w:color w:val="000000" w:themeColor="text1"/>
                  <w:sz w:val="24"/>
                  <w:szCs w:val="24"/>
                  <w:rPrChange w:id="1093" w:author="Kashyap Kammachi-Sreedhar (Nokia)" w:date="2025-01-30T13:25:00Z" w16du:dateUtc="2025-01-30T11:25:00Z">
                    <w:rPr>
                      <w:rStyle w:val="ISOCode"/>
                      <w:color w:val="FF0000"/>
                      <w:sz w:val="24"/>
                      <w:szCs w:val="24"/>
                    </w:rPr>
                  </w:rPrChange>
                </w:rPr>
                <w:t>1000.</w:t>
              </w:r>
              <w:r w:rsidRPr="003571CB">
                <w:rPr>
                  <w:rStyle w:val="ISOCode"/>
                  <w:color w:val="000000" w:themeColor="text1"/>
                  <w:sz w:val="24"/>
                  <w:rPrChange w:id="1094" w:author="Kashyap Kammachi-Sreedhar (Nokia)" w:date="2025-01-30T13:25:00Z" w16du:dateUtc="2025-01-30T11:25:00Z">
                    <w:rPr>
                      <w:rStyle w:val="ISOCode"/>
                      <w:color w:val="FF0000"/>
                      <w:sz w:val="24"/>
                    </w:rPr>
                  </w:rPrChange>
                </w:rPr>
                <w:t>heif</w:t>
              </w:r>
              <w:r w:rsidRPr="003571CB">
                <w:rPr>
                  <w:rStyle w:val="ISOCode"/>
                  <w:color w:val="000000" w:themeColor="text1"/>
                  <w:sz w:val="24"/>
                  <w:szCs w:val="24"/>
                  <w:rPrChange w:id="1095" w:author="Kashyap Kammachi-Sreedhar (Nokia)" w:date="2025-01-30T13:25:00Z" w16du:dateUtc="2025-01-30T11:25:00Z">
                    <w:rPr>
                      <w:rStyle w:val="ISOCode"/>
                      <w:color w:val="FF0000"/>
                      <w:sz w:val="24"/>
                      <w:szCs w:val="24"/>
                    </w:rPr>
                  </w:rPrChange>
                </w:rPr>
                <w:t xml:space="preserve"> </w:t>
              </w:r>
            </w:ins>
          </w:p>
        </w:tc>
      </w:tr>
    </w:tbl>
    <w:p w14:paraId="7BDC431E" w14:textId="77777777" w:rsidR="007A4511" w:rsidRPr="003571CB" w:rsidRDefault="007A4511" w:rsidP="007A4511">
      <w:pPr>
        <w:spacing w:after="240" w:line="360" w:lineRule="auto"/>
        <w:rPr>
          <w:ins w:id="1096" w:author="Kashyap Kammachi-Sreedhar (Nokia)" w:date="2025-01-30T13:23:00Z" w16du:dateUtc="2025-01-30T11:23:00Z"/>
          <w:rFonts w:ascii="Cambria" w:eastAsia="Times New Roman" w:hAnsi="Cambria" w:cs="Times New Roman"/>
          <w:color w:val="000000" w:themeColor="text1"/>
          <w:lang w:val="en-GB"/>
          <w:rPrChange w:id="1097" w:author="Kashyap Kammachi-Sreedhar (Nokia)" w:date="2025-01-30T13:25:00Z" w16du:dateUtc="2025-01-30T11:25:00Z">
            <w:rPr>
              <w:ins w:id="1098" w:author="Kashyap Kammachi-Sreedhar (Nokia)" w:date="2025-01-30T13:23:00Z" w16du:dateUtc="2025-01-30T11:23:00Z"/>
              <w:rFonts w:ascii="Cambria" w:eastAsia="Times New Roman" w:hAnsi="Cambria" w:cs="Times New Roman"/>
              <w:color w:val="FF0000"/>
              <w:lang w:val="en-GB"/>
            </w:rPr>
          </w:rPrChange>
        </w:rPr>
      </w:pPr>
      <w:ins w:id="1099" w:author="Kashyap Kammachi-Sreedhar (Nokia)" w:date="2025-01-30T13:23:00Z" w16du:dateUtc="2025-01-30T11:23:00Z">
        <w:r w:rsidRPr="003571CB">
          <w:rPr>
            <w:rFonts w:ascii="Cambria" w:eastAsia="Times New Roman" w:hAnsi="Cambria" w:cs="Times New Roman"/>
            <w:color w:val="000000" w:themeColor="text1"/>
            <w:lang w:val="en-GB"/>
            <w:rPrChange w:id="1100" w:author="Kashyap Kammachi-Sreedhar (Nokia)" w:date="2025-01-30T13:25:00Z" w16du:dateUtc="2025-01-30T11:25:00Z">
              <w:rPr>
                <w:rFonts w:ascii="Cambria" w:eastAsia="Times New Roman" w:hAnsi="Cambria" w:cs="Times New Roman"/>
                <w:color w:val="FF0000"/>
                <w:lang w:val="en-GB"/>
              </w:rPr>
            </w:rPrChange>
          </w:rPr>
          <w:t xml:space="preserve">In the example above, assuming that the first tile is selected, the URL constructed results in http://cdn.example.com/pictures/134532/image/Representation1/1000.heif </w:t>
        </w:r>
      </w:ins>
    </w:p>
    <w:p w14:paraId="4C07D128" w14:textId="77777777" w:rsidR="007A4511" w:rsidRDefault="007A4511" w:rsidP="007A4511">
      <w:pPr>
        <w:spacing w:after="240" w:line="360" w:lineRule="auto"/>
        <w:rPr>
          <w:ins w:id="1101" w:author="Kashyap Kammachi-Sreedhar (Nokia)" w:date="2025-01-30T13:53:00Z" w16du:dateUtc="2025-01-30T11:53:00Z"/>
          <w:rFonts w:ascii="Cambria" w:eastAsia="Times New Roman" w:hAnsi="Cambria" w:cs="Times New Roman"/>
          <w:color w:val="000000" w:themeColor="text1"/>
          <w:lang w:val="en-GB"/>
        </w:rPr>
      </w:pPr>
      <w:ins w:id="1102" w:author="Kashyap Kammachi-Sreedhar (Nokia)" w:date="2025-01-30T13:23:00Z" w16du:dateUtc="2025-01-30T11:23:00Z">
        <w:r w:rsidRPr="003571CB">
          <w:rPr>
            <w:rFonts w:ascii="Cambria" w:eastAsia="Times New Roman" w:hAnsi="Cambria" w:cs="Times New Roman"/>
            <w:color w:val="000000" w:themeColor="text1"/>
            <w:lang w:val="en-GB"/>
            <w:rPrChange w:id="1103" w:author="Kashyap Kammachi-Sreedhar (Nokia)" w:date="2025-01-30T13:25:00Z" w16du:dateUtc="2025-01-30T11:25:00Z">
              <w:rPr>
                <w:rFonts w:ascii="Cambria" w:eastAsia="Times New Roman" w:hAnsi="Cambria" w:cs="Times New Roman"/>
                <w:color w:val="FF0000"/>
                <w:lang w:val="en-GB"/>
              </w:rPr>
            </w:rPrChange>
          </w:rPr>
          <w:lastRenderedPageBreak/>
          <w:t xml:space="preserve">The URL is constructed by concatenating the </w:t>
        </w:r>
        <w:proofErr w:type="spellStart"/>
        <w:r w:rsidRPr="003571CB">
          <w:rPr>
            <w:rFonts w:ascii="Cambria" w:eastAsia="Times New Roman" w:hAnsi="Cambria" w:cs="Times New Roman"/>
            <w:color w:val="000000" w:themeColor="text1"/>
            <w:lang w:val="en-GB"/>
            <w:rPrChange w:id="1104" w:author="Kashyap Kammachi-Sreedhar (Nokia)" w:date="2025-01-30T13:25:00Z" w16du:dateUtc="2025-01-30T11:25:00Z">
              <w:rPr>
                <w:rFonts w:ascii="Cambria" w:eastAsia="Times New Roman" w:hAnsi="Cambria" w:cs="Times New Roman"/>
                <w:color w:val="FF0000"/>
                <w:lang w:val="en-GB"/>
              </w:rPr>
            </w:rPrChange>
          </w:rPr>
          <w:t>baseurl</w:t>
        </w:r>
        <w:proofErr w:type="spellEnd"/>
        <w:r w:rsidRPr="003571CB">
          <w:rPr>
            <w:rFonts w:ascii="Cambria" w:eastAsia="Times New Roman" w:hAnsi="Cambria" w:cs="Times New Roman"/>
            <w:color w:val="000000" w:themeColor="text1"/>
            <w:lang w:val="en-GB"/>
            <w:rPrChange w:id="1105" w:author="Kashyap Kammachi-Sreedhar (Nokia)" w:date="2025-01-30T13:25:00Z" w16du:dateUtc="2025-01-30T11:25:00Z">
              <w:rPr>
                <w:rFonts w:ascii="Cambria" w:eastAsia="Times New Roman" w:hAnsi="Cambria" w:cs="Times New Roman"/>
                <w:color w:val="FF0000"/>
                <w:lang w:val="en-GB"/>
              </w:rPr>
            </w:rPrChange>
          </w:rPr>
          <w:t xml:space="preserve"> and the </w:t>
        </w:r>
        <w:proofErr w:type="spellStart"/>
        <w:r w:rsidRPr="003571CB">
          <w:rPr>
            <w:rFonts w:ascii="Cambria" w:eastAsia="Times New Roman" w:hAnsi="Cambria" w:cs="Times New Roman"/>
            <w:color w:val="000000" w:themeColor="text1"/>
            <w:lang w:val="en-GB"/>
            <w:rPrChange w:id="1106" w:author="Kashyap Kammachi-Sreedhar (Nokia)" w:date="2025-01-30T13:25:00Z" w16du:dateUtc="2025-01-30T11:25:00Z">
              <w:rPr>
                <w:rFonts w:ascii="Cambria" w:eastAsia="Times New Roman" w:hAnsi="Cambria" w:cs="Times New Roman"/>
                <w:color w:val="FF0000"/>
                <w:lang w:val="en-GB"/>
              </w:rPr>
            </w:rPrChange>
          </w:rPr>
          <w:t>urlextension</w:t>
        </w:r>
        <w:proofErr w:type="spellEnd"/>
        <w:r w:rsidRPr="003571CB">
          <w:rPr>
            <w:rFonts w:ascii="Cambria" w:eastAsia="Times New Roman" w:hAnsi="Cambria" w:cs="Times New Roman"/>
            <w:color w:val="000000" w:themeColor="text1"/>
            <w:lang w:val="en-GB"/>
            <w:rPrChange w:id="1107" w:author="Kashyap Kammachi-Sreedhar (Nokia)" w:date="2025-01-30T13:25:00Z" w16du:dateUtc="2025-01-30T11:25:00Z">
              <w:rPr>
                <w:rFonts w:ascii="Cambria" w:eastAsia="Times New Roman" w:hAnsi="Cambria" w:cs="Times New Roman"/>
                <w:color w:val="FF0000"/>
                <w:lang w:val="en-GB"/>
              </w:rPr>
            </w:rPrChange>
          </w:rPr>
          <w:t xml:space="preserve"> and the ‘/’ character followed by the value of the </w:t>
        </w:r>
        <w:proofErr w:type="spellStart"/>
        <w:proofErr w:type="gramStart"/>
        <w:r w:rsidRPr="003571CB">
          <w:rPr>
            <w:rFonts w:ascii="Cambria" w:eastAsia="Times New Roman" w:hAnsi="Cambria" w:cs="Times New Roman"/>
            <w:color w:val="000000" w:themeColor="text1"/>
            <w:lang w:val="en-GB"/>
            <w:rPrChange w:id="1108" w:author="Kashyap Kammachi-Sreedhar (Nokia)" w:date="2025-01-30T13:25:00Z" w16du:dateUtc="2025-01-30T11:25:00Z">
              <w:rPr>
                <w:rFonts w:ascii="Cambria" w:eastAsia="Times New Roman" w:hAnsi="Cambria" w:cs="Times New Roman"/>
                <w:color w:val="FF0000"/>
                <w:lang w:val="en-GB"/>
              </w:rPr>
            </w:rPrChange>
          </w:rPr>
          <w:t>tileitemrequesttemplate</w:t>
        </w:r>
        <w:proofErr w:type="spellEnd"/>
        <w:r w:rsidRPr="003571CB">
          <w:rPr>
            <w:rFonts w:ascii="Cambria" w:eastAsia="Times New Roman" w:hAnsi="Cambria" w:cs="Times New Roman"/>
            <w:color w:val="000000" w:themeColor="text1"/>
            <w:lang w:val="en-GB"/>
            <w:rPrChange w:id="1109" w:author="Kashyap Kammachi-Sreedhar (Nokia)" w:date="2025-01-30T13:25:00Z" w16du:dateUtc="2025-01-30T11:25:00Z">
              <w:rPr>
                <w:rFonts w:ascii="Cambria" w:eastAsia="Times New Roman" w:hAnsi="Cambria" w:cs="Times New Roman"/>
                <w:color w:val="FF0000"/>
                <w:lang w:val="en-GB"/>
              </w:rPr>
            </w:rPrChange>
          </w:rPr>
          <w:t>,  where</w:t>
        </w:r>
        <w:proofErr w:type="gramEnd"/>
        <w:r w:rsidRPr="003571CB">
          <w:rPr>
            <w:rFonts w:ascii="Cambria" w:eastAsia="Times New Roman" w:hAnsi="Cambria" w:cs="Times New Roman"/>
            <w:color w:val="000000" w:themeColor="text1"/>
            <w:lang w:val="en-GB"/>
            <w:rPrChange w:id="1110" w:author="Kashyap Kammachi-Sreedhar (Nokia)" w:date="2025-01-30T13:25:00Z" w16du:dateUtc="2025-01-30T11:25:00Z">
              <w:rPr>
                <w:rFonts w:ascii="Cambria" w:eastAsia="Times New Roman" w:hAnsi="Cambria" w:cs="Times New Roman"/>
                <w:color w:val="FF0000"/>
                <w:lang w:val="en-GB"/>
              </w:rPr>
            </w:rPrChange>
          </w:rPr>
          <w:t xml:space="preserve"> the </w:t>
        </w:r>
        <w:proofErr w:type="spellStart"/>
        <w:r w:rsidRPr="003571CB">
          <w:rPr>
            <w:rFonts w:ascii="Cambria" w:eastAsia="Times New Roman" w:hAnsi="Cambria" w:cs="Times New Roman"/>
            <w:color w:val="000000" w:themeColor="text1"/>
            <w:lang w:val="en-GB"/>
            <w:rPrChange w:id="1111" w:author="Kashyap Kammachi-Sreedhar (Nokia)" w:date="2025-01-30T13:25:00Z" w16du:dateUtc="2025-01-30T11:25:00Z">
              <w:rPr>
                <w:rFonts w:ascii="Cambria" w:eastAsia="Times New Roman" w:hAnsi="Cambria" w:cs="Times New Roman"/>
                <w:color w:val="FF0000"/>
                <w:lang w:val="en-GB"/>
              </w:rPr>
            </w:rPrChange>
          </w:rPr>
          <w:t>tileID</w:t>
        </w:r>
        <w:proofErr w:type="spellEnd"/>
        <w:r w:rsidRPr="003571CB">
          <w:rPr>
            <w:rFonts w:ascii="Cambria" w:eastAsia="Times New Roman" w:hAnsi="Cambria" w:cs="Times New Roman"/>
            <w:color w:val="000000" w:themeColor="text1"/>
            <w:lang w:val="en-GB"/>
            <w:rPrChange w:id="1112" w:author="Kashyap Kammachi-Sreedhar (Nokia)" w:date="2025-01-30T13:25:00Z" w16du:dateUtc="2025-01-30T11:25:00Z">
              <w:rPr>
                <w:rFonts w:ascii="Cambria" w:eastAsia="Times New Roman" w:hAnsi="Cambria" w:cs="Times New Roman"/>
                <w:color w:val="FF0000"/>
                <w:lang w:val="en-GB"/>
              </w:rPr>
            </w:rPrChange>
          </w:rPr>
          <w:t xml:space="preserve"> is replaced by the actual value of the tile starting from the value given in </w:t>
        </w:r>
        <w:proofErr w:type="spellStart"/>
        <w:r w:rsidRPr="003571CB">
          <w:rPr>
            <w:rFonts w:ascii="Cambria" w:eastAsia="Times New Roman" w:hAnsi="Cambria" w:cs="Times New Roman"/>
            <w:color w:val="000000" w:themeColor="text1"/>
            <w:lang w:val="en-GB"/>
            <w:rPrChange w:id="1113" w:author="Kashyap Kammachi-Sreedhar (Nokia)" w:date="2025-01-30T13:25:00Z" w16du:dateUtc="2025-01-30T11:25:00Z">
              <w:rPr>
                <w:rFonts w:ascii="Cambria" w:eastAsia="Times New Roman" w:hAnsi="Cambria" w:cs="Times New Roman"/>
                <w:color w:val="FF0000"/>
                <w:lang w:val="en-GB"/>
              </w:rPr>
            </w:rPrChange>
          </w:rPr>
          <w:t>tileIDstart</w:t>
        </w:r>
        <w:proofErr w:type="spellEnd"/>
        <w:r w:rsidRPr="003571CB">
          <w:rPr>
            <w:rFonts w:ascii="Cambria" w:eastAsia="Times New Roman" w:hAnsi="Cambria" w:cs="Times New Roman"/>
            <w:color w:val="000000" w:themeColor="text1"/>
            <w:lang w:val="en-GB"/>
            <w:rPrChange w:id="1114" w:author="Kashyap Kammachi-Sreedhar (Nokia)" w:date="2025-01-30T13:25:00Z" w16du:dateUtc="2025-01-30T11:25:00Z">
              <w:rPr>
                <w:rFonts w:ascii="Cambria" w:eastAsia="Times New Roman" w:hAnsi="Cambria" w:cs="Times New Roman"/>
                <w:color w:val="FF0000"/>
                <w:lang w:val="en-GB"/>
              </w:rPr>
            </w:rPrChange>
          </w:rPr>
          <w:t xml:space="preserve"> </w:t>
        </w:r>
      </w:ins>
    </w:p>
    <w:p w14:paraId="22966DF3" w14:textId="290A958D" w:rsidR="00B1103A" w:rsidRPr="003571CB" w:rsidRDefault="00ED4559" w:rsidP="007A4511">
      <w:pPr>
        <w:spacing w:after="240" w:line="360" w:lineRule="auto"/>
        <w:rPr>
          <w:ins w:id="1115" w:author="Kashyap Kammachi-Sreedhar (Nokia)" w:date="2025-01-30T13:23:00Z" w16du:dateUtc="2025-01-30T11:23:00Z"/>
          <w:rFonts w:ascii="Cambria" w:eastAsia="Times New Roman" w:hAnsi="Cambria" w:cs="Times New Roman"/>
          <w:color w:val="000000" w:themeColor="text1"/>
          <w:lang w:val="en-GB"/>
          <w:rPrChange w:id="1116" w:author="Kashyap Kammachi-Sreedhar (Nokia)" w:date="2025-01-30T13:25:00Z" w16du:dateUtc="2025-01-30T11:25:00Z">
            <w:rPr>
              <w:ins w:id="1117" w:author="Kashyap Kammachi-Sreedhar (Nokia)" w:date="2025-01-30T13:23:00Z" w16du:dateUtc="2025-01-30T11:23:00Z"/>
              <w:rFonts w:ascii="Cambria" w:eastAsia="Times New Roman" w:hAnsi="Cambria" w:cs="Times New Roman"/>
              <w:color w:val="FF0000"/>
              <w:lang w:val="en-GB"/>
            </w:rPr>
          </w:rPrChange>
        </w:rPr>
      </w:pPr>
      <w:ins w:id="1118" w:author="Kashyap Kammachi-Sreedhar (Nokia)" w:date="2025-01-30T13:54:00Z" w16du:dateUtc="2025-01-30T11:54:00Z">
        <w:r w:rsidRPr="00155E13">
          <w:rPr>
            <w:rFonts w:ascii="Cambria" w:eastAsia="Times New Roman" w:hAnsi="Cambria" w:cs="Times New Roman"/>
            <w:color w:val="000000" w:themeColor="text1"/>
            <w:highlight w:val="yellow"/>
            <w:lang w:val="en-GB"/>
            <w:rPrChange w:id="1119" w:author="Kashyap Kammachi-Sreedhar (Nokia)" w:date="2025-01-30T13:55:00Z" w16du:dateUtc="2025-01-30T11:55:00Z">
              <w:rPr>
                <w:rFonts w:ascii="Cambria" w:eastAsia="Times New Roman" w:hAnsi="Cambria" w:cs="Times New Roman"/>
                <w:color w:val="000000" w:themeColor="text1"/>
                <w:lang w:val="en-GB"/>
              </w:rPr>
            </w:rPrChange>
          </w:rPr>
          <w:t xml:space="preserve">[Ed. Note]: </w:t>
        </w:r>
        <w:r w:rsidR="00155E13" w:rsidRPr="00155E13">
          <w:rPr>
            <w:rFonts w:ascii="Cambria" w:eastAsia="Times New Roman" w:hAnsi="Cambria" w:cs="Times New Roman"/>
            <w:color w:val="000000" w:themeColor="text1"/>
            <w:highlight w:val="yellow"/>
            <w:lang w:val="en-GB"/>
            <w:rPrChange w:id="1120" w:author="Kashyap Kammachi-Sreedhar (Nokia)" w:date="2025-01-30T13:55:00Z" w16du:dateUtc="2025-01-30T11:55:00Z">
              <w:rPr>
                <w:rFonts w:ascii="Cambria" w:eastAsia="Times New Roman" w:hAnsi="Cambria" w:cs="Times New Roman"/>
                <w:color w:val="000000" w:themeColor="text1"/>
                <w:lang w:val="en-GB"/>
              </w:rPr>
            </w:rPrChange>
          </w:rPr>
          <w:t xml:space="preserve">the template may include </w:t>
        </w:r>
        <w:r w:rsidR="00155E13" w:rsidRPr="00155E13">
          <w:rPr>
            <w:highlight w:val="yellow"/>
            <w:rPrChange w:id="1121" w:author="Kashyap Kammachi-Sreedhar (Nokia)" w:date="2025-01-30T13:55:00Z" w16du:dateUtc="2025-01-30T11:55:00Z">
              <w:rPr/>
            </w:rPrChange>
          </w:rPr>
          <w:t>parameters for both tile ID and directory ID</w:t>
        </w:r>
      </w:ins>
      <w:ins w:id="1122" w:author="Kashyap Kammachi-Sreedhar (Nokia)" w:date="2025-01-30T13:55:00Z" w16du:dateUtc="2025-01-30T11:55:00Z">
        <w:r w:rsidR="00155E13" w:rsidRPr="00155E13">
          <w:rPr>
            <w:highlight w:val="yellow"/>
            <w:rPrChange w:id="1123" w:author="Kashyap Kammachi-Sreedhar (Nokia)" w:date="2025-01-30T13:55:00Z" w16du:dateUtc="2025-01-30T11:55:00Z">
              <w:rPr/>
            </w:rPrChange>
          </w:rPr>
          <w:t>, this is to be studied further</w:t>
        </w:r>
      </w:ins>
    </w:p>
    <w:p w14:paraId="263BD83C" w14:textId="48FD2011" w:rsidR="00E71377" w:rsidRPr="00767E57" w:rsidRDefault="00E71377" w:rsidP="00E71377">
      <w:pPr>
        <w:ind w:left="360" w:hanging="360"/>
        <w:rPr>
          <w:ins w:id="1124" w:author="Kashyap Kammachi-Sreedhar (Nokia)" w:date="2025-01-30T20:51:00Z" w16du:dateUtc="2025-01-30T18:51:00Z"/>
          <w:rFonts w:ascii="Cambria" w:hAnsi="Cambria"/>
          <w:color w:val="000000" w:themeColor="text1"/>
        </w:rPr>
      </w:pPr>
      <w:proofErr w:type="spellStart"/>
      <w:ins w:id="1125" w:author="Kashyap Kammachi-Sreedhar (Nokia)" w:date="2025-01-30T20:52:00Z" w16du:dateUtc="2025-01-30T18:52:00Z">
        <w:r>
          <w:rPr>
            <w:rFonts w:ascii="Courier New" w:hAnsi="Courier New" w:cs="Courier New"/>
            <w:color w:val="000000" w:themeColor="text1"/>
          </w:rPr>
          <w:t>tile_offset_table</w:t>
        </w:r>
      </w:ins>
      <w:ins w:id="1126" w:author="Kashyap Kammachi-Sreedhar (Nokia)" w:date="2025-01-30T20:51:00Z" w16du:dateUtc="2025-01-30T18:51:00Z">
        <w:r w:rsidRPr="00767E57">
          <w:rPr>
            <w:rFonts w:ascii="Courier New" w:hAnsi="Courier New" w:cs="Courier New"/>
            <w:color w:val="000000" w:themeColor="text1"/>
          </w:rPr>
          <w:t>_start_offset</w:t>
        </w:r>
        <w:proofErr w:type="spellEnd"/>
        <w:r w:rsidRPr="00767E57">
          <w:rPr>
            <w:rFonts w:ascii="Cambria" w:hAnsi="Cambria"/>
            <w:color w:val="000000" w:themeColor="text1"/>
          </w:rPr>
          <w:t xml:space="preserve"> points to the start of the </w:t>
        </w:r>
      </w:ins>
      <w:proofErr w:type="spellStart"/>
      <w:ins w:id="1127" w:author="Kashyap Kammachi-Sreedhar (Nokia)" w:date="2025-01-30T20:52:00Z" w16du:dateUtc="2025-01-30T18:52:00Z">
        <w:r w:rsidRPr="00767E57">
          <w:rPr>
            <w:rFonts w:ascii="Courier New" w:hAnsi="Courier New" w:cs="Courier New"/>
            <w:color w:val="000000" w:themeColor="text1"/>
          </w:rPr>
          <w:t>TiledImageOffsetTable</w:t>
        </w:r>
        <w:proofErr w:type="spellEnd"/>
        <w:r>
          <w:rPr>
            <w:rFonts w:ascii="Courier New" w:hAnsi="Courier New" w:cs="Courier New"/>
            <w:color w:val="000000" w:themeColor="text1"/>
          </w:rPr>
          <w:t>.</w:t>
        </w:r>
        <w:r w:rsidRPr="00767E57">
          <w:rPr>
            <w:rFonts w:ascii="Cambria" w:hAnsi="Cambria"/>
            <w:color w:val="000000" w:themeColor="text1"/>
          </w:rPr>
          <w:t xml:space="preserve"> </w:t>
        </w:r>
      </w:ins>
      <w:ins w:id="1128" w:author="Kashyap Kammachi-Sreedhar (Nokia)" w:date="2025-01-30T20:51:00Z" w16du:dateUtc="2025-01-30T18:51:00Z">
        <w:r w:rsidRPr="00767E57">
          <w:rPr>
            <w:rFonts w:ascii="Cambria" w:hAnsi="Cambria"/>
            <w:color w:val="000000" w:themeColor="text1"/>
          </w:rPr>
          <w:t xml:space="preserve">The position is given relative to </w:t>
        </w:r>
        <w:r w:rsidRPr="00767E57">
          <w:rPr>
            <w:rFonts w:ascii="Courier New" w:hAnsi="Courier New" w:cs="Courier New"/>
            <w:color w:val="000000" w:themeColor="text1"/>
            <w:szCs w:val="24"/>
          </w:rPr>
          <w:t xml:space="preserve">the referenced data in the </w:t>
        </w:r>
        <w:proofErr w:type="spellStart"/>
        <w:r w:rsidRPr="00767E57">
          <w:rPr>
            <w:rFonts w:ascii="Courier New" w:hAnsi="Courier New" w:cs="Courier New"/>
            <w:color w:val="000000" w:themeColor="text1"/>
            <w:szCs w:val="24"/>
          </w:rPr>
          <w:t>ItemLocationBox</w:t>
        </w:r>
        <w:proofErr w:type="spellEnd"/>
        <w:r w:rsidRPr="00767E57">
          <w:rPr>
            <w:rFonts w:ascii="Courier New" w:hAnsi="Courier New" w:cs="Courier New"/>
            <w:color w:val="000000" w:themeColor="text1"/>
            <w:szCs w:val="24"/>
          </w:rPr>
          <w:t xml:space="preserve"> associated to the image item</w:t>
        </w:r>
        <w:r w:rsidRPr="00767E57">
          <w:rPr>
            <w:rFonts w:ascii="Cambria" w:hAnsi="Cambria"/>
            <w:color w:val="000000" w:themeColor="text1"/>
          </w:rPr>
          <w:t xml:space="preserve">. </w:t>
        </w:r>
      </w:ins>
    </w:p>
    <w:p w14:paraId="472202EF" w14:textId="2523711A" w:rsidR="00E71377" w:rsidRPr="00FA2AE1" w:rsidRDefault="00FA2AE1" w:rsidP="00FA2AE1">
      <w:pPr>
        <w:rPr>
          <w:ins w:id="1129" w:author="Kashyap Kammachi-Sreedhar (Nokia)" w:date="2025-01-30T20:51:00Z" w16du:dateUtc="2025-01-30T18:51:00Z"/>
          <w:rFonts w:ascii="Cambria" w:hAnsi="Cambria"/>
          <w:color w:val="000000" w:themeColor="text1"/>
          <w:rPrChange w:id="1130" w:author="Kashyap Kammachi-Sreedhar (Nokia)" w:date="2025-01-30T20:54:00Z" w16du:dateUtc="2025-01-30T18:54:00Z">
            <w:rPr>
              <w:ins w:id="1131" w:author="Kashyap Kammachi-Sreedhar (Nokia)" w:date="2025-01-30T20:51:00Z" w16du:dateUtc="2025-01-30T18:51:00Z"/>
              <w:rFonts w:ascii="Courier New" w:hAnsi="Courier New" w:cs="Courier New"/>
              <w:color w:val="000000" w:themeColor="text1"/>
            </w:rPr>
          </w:rPrChange>
        </w:rPr>
        <w:pPrChange w:id="1132" w:author="Kashyap Kammachi-Sreedhar (Nokia)" w:date="2025-01-30T20:54:00Z" w16du:dateUtc="2025-01-30T18:54:00Z">
          <w:pPr>
            <w:ind w:left="360" w:hanging="360"/>
          </w:pPr>
        </w:pPrChange>
      </w:pPr>
      <w:proofErr w:type="spellStart"/>
      <w:ins w:id="1133" w:author="Kashyap Kammachi-Sreedhar (Nokia)" w:date="2025-01-30T20:54:00Z" w16du:dateUtc="2025-01-30T18:54:00Z">
        <w:r>
          <w:rPr>
            <w:rFonts w:ascii="Courier New" w:hAnsi="Courier New" w:cs="Courier New"/>
            <w:color w:val="000000" w:themeColor="text1"/>
          </w:rPr>
          <w:t>tile</w:t>
        </w:r>
      </w:ins>
      <w:ins w:id="1134" w:author="Kashyap Kammachi-Sreedhar (Nokia)" w:date="2025-01-30T20:53:00Z" w16du:dateUtc="2025-01-30T18:53:00Z">
        <w:r>
          <w:rPr>
            <w:rFonts w:ascii="Courier New" w:hAnsi="Courier New" w:cs="Courier New"/>
            <w:color w:val="000000" w:themeColor="text1"/>
          </w:rPr>
          <w:t>_offset_table</w:t>
        </w:r>
      </w:ins>
      <w:ins w:id="1135" w:author="Kashyap Kammachi-Sreedhar (Nokia)" w:date="2025-01-30T20:51:00Z" w16du:dateUtc="2025-01-30T18:51:00Z">
        <w:r w:rsidR="00E71377" w:rsidRPr="00767E57">
          <w:rPr>
            <w:rFonts w:ascii="Courier New" w:hAnsi="Courier New" w:cs="Courier New"/>
            <w:color w:val="000000" w:themeColor="text1"/>
          </w:rPr>
          <w:t>_</w:t>
        </w:r>
        <w:proofErr w:type="gramStart"/>
        <w:r w:rsidR="00E71377" w:rsidRPr="00767E57">
          <w:rPr>
            <w:rFonts w:ascii="Courier New" w:hAnsi="Courier New" w:cs="Courier New"/>
            <w:color w:val="000000" w:themeColor="text1"/>
          </w:rPr>
          <w:t>siz</w:t>
        </w:r>
      </w:ins>
      <w:ins w:id="1136" w:author="Kashyap Kammachi-Sreedhar (Nokia)" w:date="2025-01-30T20:53:00Z" w16du:dateUtc="2025-01-30T18:53:00Z">
        <w:r>
          <w:rPr>
            <w:rFonts w:ascii="Courier New" w:hAnsi="Courier New" w:cs="Courier New"/>
            <w:color w:val="000000" w:themeColor="text1"/>
          </w:rPr>
          <w:t>e</w:t>
        </w:r>
      </w:ins>
      <w:proofErr w:type="spellEnd"/>
      <w:ins w:id="1137" w:author="Kashyap Kammachi-Sreedhar (Nokia)" w:date="2025-01-30T20:51:00Z" w16du:dateUtc="2025-01-30T18:51:00Z">
        <w:r w:rsidR="00E71377" w:rsidRPr="00767E57">
          <w:rPr>
            <w:rFonts w:ascii="Cambria" w:hAnsi="Cambria"/>
            <w:color w:val="000000" w:themeColor="text1"/>
          </w:rPr>
          <w:t>  indicates</w:t>
        </w:r>
        <w:proofErr w:type="gramEnd"/>
        <w:r w:rsidR="00E71377" w:rsidRPr="00767E57">
          <w:rPr>
            <w:rFonts w:ascii="Cambria" w:hAnsi="Cambria"/>
            <w:color w:val="000000" w:themeColor="text1"/>
          </w:rPr>
          <w:t xml:space="preserve"> the </w:t>
        </w:r>
      </w:ins>
      <w:ins w:id="1138" w:author="Kashyap Kammachi-Sreedhar (Nokia)" w:date="2025-01-30T20:53:00Z" w16du:dateUtc="2025-01-30T18:53:00Z">
        <w:r>
          <w:rPr>
            <w:rFonts w:ascii="Cambria" w:hAnsi="Cambria"/>
            <w:color w:val="000000" w:themeColor="text1"/>
          </w:rPr>
          <w:t>size</w:t>
        </w:r>
      </w:ins>
      <w:ins w:id="1139" w:author="Kashyap Kammachi-Sreedhar (Nokia)" w:date="2025-01-30T20:51:00Z" w16du:dateUtc="2025-01-30T18:51:00Z">
        <w:r w:rsidR="00E71377" w:rsidRPr="00767E57">
          <w:rPr>
            <w:rFonts w:ascii="Cambria" w:hAnsi="Cambria"/>
            <w:color w:val="000000" w:themeColor="text1"/>
          </w:rPr>
          <w:t xml:space="preserve"> </w:t>
        </w:r>
      </w:ins>
      <w:ins w:id="1140" w:author="Kashyap Kammachi-Sreedhar (Nokia)" w:date="2025-01-30T20:53:00Z" w16du:dateUtc="2025-01-30T18:53:00Z">
        <w:r>
          <w:rPr>
            <w:rFonts w:ascii="Cambria" w:hAnsi="Cambria"/>
            <w:color w:val="000000" w:themeColor="text1"/>
          </w:rPr>
          <w:t>in</w:t>
        </w:r>
      </w:ins>
      <w:ins w:id="1141" w:author="Kashyap Kammachi-Sreedhar (Nokia)" w:date="2025-01-30T20:51:00Z" w16du:dateUtc="2025-01-30T18:51:00Z">
        <w:r w:rsidR="00E71377" w:rsidRPr="00767E57">
          <w:rPr>
            <w:rFonts w:ascii="Cambria" w:hAnsi="Cambria"/>
            <w:color w:val="000000" w:themeColor="text1"/>
          </w:rPr>
          <w:t xml:space="preserve"> bytes of the </w:t>
        </w:r>
      </w:ins>
      <w:proofErr w:type="spellStart"/>
      <w:ins w:id="1142" w:author="Kashyap Kammachi-Sreedhar (Nokia)" w:date="2025-01-30T20:54:00Z" w16du:dateUtc="2025-01-30T18:54:00Z">
        <w:r w:rsidRPr="00767E57">
          <w:rPr>
            <w:rFonts w:ascii="Courier New" w:hAnsi="Courier New" w:cs="Courier New"/>
            <w:color w:val="000000" w:themeColor="text1"/>
          </w:rPr>
          <w:t>TiledImageOffsetTable</w:t>
        </w:r>
      </w:ins>
      <w:proofErr w:type="spellEnd"/>
      <w:ins w:id="1143" w:author="Kashyap Kammachi-Sreedhar (Nokia)" w:date="2025-01-30T20:51:00Z" w16du:dateUtc="2025-01-30T18:51:00Z">
        <w:r w:rsidR="00E71377" w:rsidRPr="00767E57">
          <w:rPr>
            <w:rFonts w:ascii="Cambria" w:hAnsi="Cambria"/>
            <w:color w:val="000000" w:themeColor="text1"/>
          </w:rPr>
          <w:t>.</w:t>
        </w:r>
      </w:ins>
    </w:p>
    <w:p w14:paraId="62EFBDBA" w14:textId="20DFDCB0" w:rsidR="007A4511" w:rsidRPr="003571CB" w:rsidRDefault="007A4511" w:rsidP="007A4511">
      <w:pPr>
        <w:ind w:left="360" w:hanging="360"/>
        <w:rPr>
          <w:ins w:id="1144" w:author="Kashyap Kammachi-Sreedhar (Nokia)" w:date="2025-01-30T13:23:00Z" w16du:dateUtc="2025-01-30T11:23:00Z"/>
          <w:rFonts w:ascii="Cambria" w:hAnsi="Cambria"/>
          <w:color w:val="000000" w:themeColor="text1"/>
          <w:rPrChange w:id="1145" w:author="Kashyap Kammachi-Sreedhar (Nokia)" w:date="2025-01-30T13:25:00Z" w16du:dateUtc="2025-01-30T11:25:00Z">
            <w:rPr>
              <w:ins w:id="1146" w:author="Kashyap Kammachi-Sreedhar (Nokia)" w:date="2025-01-30T13:23:00Z" w16du:dateUtc="2025-01-30T11:23:00Z"/>
              <w:rFonts w:ascii="Cambria" w:hAnsi="Cambria"/>
              <w:color w:val="FF0000"/>
            </w:rPr>
          </w:rPrChange>
        </w:rPr>
      </w:pPr>
      <w:proofErr w:type="spellStart"/>
      <w:ins w:id="1147" w:author="Kashyap Kammachi-Sreedhar (Nokia)" w:date="2025-01-30T13:23:00Z" w16du:dateUtc="2025-01-30T11:23:00Z">
        <w:r w:rsidRPr="003571CB">
          <w:rPr>
            <w:rFonts w:ascii="Courier New" w:hAnsi="Courier New" w:cs="Courier New"/>
            <w:color w:val="000000" w:themeColor="text1"/>
            <w:rPrChange w:id="1148"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ourier New" w:hAnsi="Courier New" w:cs="Courier New"/>
            <w:color w:val="000000" w:themeColor="text1"/>
            <w:rPrChange w:id="1149"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150"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151" w:author="Kashyap Kammachi-Sreedhar (Nokia)" w:date="2025-01-30T13:25:00Z" w16du:dateUtc="2025-01-30T11:25:00Z">
              <w:rPr>
                <w:rFonts w:ascii="Courier New" w:hAnsi="Courier New" w:cs="Courier New"/>
                <w:color w:val="FF0000"/>
              </w:rPr>
            </w:rPrChange>
          </w:rPr>
          <w:t>]</w:t>
        </w:r>
        <w:r w:rsidRPr="003571CB">
          <w:rPr>
            <w:rFonts w:ascii="Cambria" w:hAnsi="Cambria"/>
            <w:color w:val="000000" w:themeColor="text1"/>
            <w:rPrChange w:id="1152" w:author="Kashyap Kammachi-Sreedhar (Nokia)" w:date="2025-01-30T13:25:00Z" w16du:dateUtc="2025-01-30T11:25:00Z">
              <w:rPr>
                <w:rFonts w:ascii="Cambria" w:hAnsi="Cambria"/>
                <w:color w:val="FF0000"/>
              </w:rPr>
            </w:rPrChange>
          </w:rPr>
          <w:t xml:space="preserve"> points to the start of the coded data of a tile. The position is given relative to </w:t>
        </w:r>
        <w:proofErr w:type="spellStart"/>
        <w:r w:rsidRPr="003571CB">
          <w:rPr>
            <w:rFonts w:ascii="Courier New" w:hAnsi="Courier New" w:cs="Courier New"/>
            <w:color w:val="000000" w:themeColor="text1"/>
            <w:szCs w:val="24"/>
            <w:rPrChange w:id="1153" w:author="Kashyap Kammachi-Sreedhar (Nokia)" w:date="2025-01-30T13:25:00Z" w16du:dateUtc="2025-01-30T11:25:00Z">
              <w:rPr>
                <w:rFonts w:ascii="Courier New" w:hAnsi="Courier New" w:cs="Courier New"/>
                <w:color w:val="FF0000"/>
                <w:szCs w:val="24"/>
              </w:rPr>
            </w:rPrChange>
          </w:rPr>
          <w:t>to</w:t>
        </w:r>
        <w:proofErr w:type="spellEnd"/>
        <w:r w:rsidRPr="003571CB">
          <w:rPr>
            <w:rFonts w:ascii="Courier New" w:hAnsi="Courier New" w:cs="Courier New"/>
            <w:color w:val="000000" w:themeColor="text1"/>
            <w:szCs w:val="24"/>
            <w:rPrChange w:id="1154" w:author="Kashyap Kammachi-Sreedhar (Nokia)" w:date="2025-01-30T13:25:00Z" w16du:dateUtc="2025-01-30T11:25:00Z">
              <w:rPr>
                <w:rFonts w:ascii="Courier New" w:hAnsi="Courier New" w:cs="Courier New"/>
                <w:color w:val="FF0000"/>
                <w:szCs w:val="24"/>
              </w:rPr>
            </w:rPrChange>
          </w:rPr>
          <w:t xml:space="preserve"> the referenced data in the </w:t>
        </w:r>
        <w:proofErr w:type="spellStart"/>
        <w:r w:rsidRPr="003571CB">
          <w:rPr>
            <w:rFonts w:ascii="Courier New" w:hAnsi="Courier New" w:cs="Courier New"/>
            <w:color w:val="000000" w:themeColor="text1"/>
            <w:szCs w:val="24"/>
            <w:rPrChange w:id="1155" w:author="Kashyap Kammachi-Sreedhar (Nokia)" w:date="2025-01-30T13:25:00Z" w16du:dateUtc="2025-01-30T11:25:00Z">
              <w:rPr>
                <w:rFonts w:ascii="Courier New" w:hAnsi="Courier New" w:cs="Courier New"/>
                <w:color w:val="FF0000"/>
                <w:szCs w:val="24"/>
              </w:rPr>
            </w:rPrChange>
          </w:rPr>
          <w:t>ItemLocationBox</w:t>
        </w:r>
        <w:proofErr w:type="spellEnd"/>
        <w:r w:rsidRPr="003571CB">
          <w:rPr>
            <w:rFonts w:ascii="Courier New" w:hAnsi="Courier New" w:cs="Courier New"/>
            <w:color w:val="000000" w:themeColor="text1"/>
            <w:szCs w:val="24"/>
            <w:rPrChange w:id="1156" w:author="Kashyap Kammachi-Sreedhar (Nokia)" w:date="2025-01-30T13:25:00Z" w16du:dateUtc="2025-01-30T11:25:00Z">
              <w:rPr>
                <w:rFonts w:ascii="Courier New" w:hAnsi="Courier New" w:cs="Courier New"/>
                <w:color w:val="FF0000"/>
                <w:szCs w:val="24"/>
              </w:rPr>
            </w:rPrChange>
          </w:rPr>
          <w:t xml:space="preserve"> associated to the image item</w:t>
        </w:r>
        <w:r w:rsidRPr="003571CB">
          <w:rPr>
            <w:rFonts w:ascii="Cambria" w:hAnsi="Cambria"/>
            <w:color w:val="000000" w:themeColor="text1"/>
            <w:rPrChange w:id="1157" w:author="Kashyap Kammachi-Sreedhar (Nokia)" w:date="2025-01-30T13:25:00Z" w16du:dateUtc="2025-01-30T11:25:00Z">
              <w:rPr>
                <w:rFonts w:ascii="Cambria" w:hAnsi="Cambria"/>
                <w:color w:val="FF0000"/>
              </w:rPr>
            </w:rPrChange>
          </w:rPr>
          <w:t>. If a specific tile is empty and does not contain image content, the tile is not coded and the </w:t>
        </w:r>
        <w:proofErr w:type="spellStart"/>
        <w:r w:rsidRPr="003571CB">
          <w:rPr>
            <w:rFonts w:ascii="Courier New" w:hAnsi="Courier New" w:cs="Courier New"/>
            <w:color w:val="000000" w:themeColor="text1"/>
            <w:rPrChange w:id="1158"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ourier New" w:hAnsi="Courier New" w:cs="Courier New"/>
            <w:color w:val="000000" w:themeColor="text1"/>
            <w:rPrChange w:id="1159"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160" w:author="Kashyap Kammachi-Sreedhar (Nokia)" w:date="2025-01-30T13:25:00Z" w16du:dateUtc="2025-01-30T11:25:00Z">
              <w:rPr>
                <w:rFonts w:ascii="Courier New" w:hAnsi="Courier New" w:cs="Courier New"/>
                <w:color w:val="FF0000"/>
              </w:rPr>
            </w:rPrChange>
          </w:rPr>
          <w:t>i</w:t>
        </w:r>
        <w:proofErr w:type="spellEnd"/>
        <w:r w:rsidRPr="003571CB">
          <w:rPr>
            <w:rFonts w:ascii="Cambria" w:hAnsi="Cambria"/>
            <w:color w:val="000000" w:themeColor="text1"/>
            <w:rPrChange w:id="1161" w:author="Kashyap Kammachi-Sreedhar (Nokia)" w:date="2025-01-30T13:25:00Z" w16du:dateUtc="2025-01-30T11:25:00Z">
              <w:rPr>
                <w:rFonts w:ascii="Cambria" w:hAnsi="Cambria"/>
                <w:color w:val="FF0000"/>
              </w:rPr>
            </w:rPrChange>
          </w:rPr>
          <w:t xml:space="preserve">] entry shall be set to 0. This situation may occur when an image is generated on a canvas and certain portions of the overall image only contain canvas with no image pixels. Readers shall interpret a </w:t>
        </w:r>
        <w:proofErr w:type="spellStart"/>
        <w:r w:rsidRPr="003571CB">
          <w:rPr>
            <w:rFonts w:ascii="Courier New" w:hAnsi="Courier New" w:cs="Courier New"/>
            <w:color w:val="000000" w:themeColor="text1"/>
            <w:rPrChange w:id="1162"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ourier New" w:hAnsi="Courier New" w:cs="Courier New"/>
            <w:color w:val="000000" w:themeColor="text1"/>
            <w:rPrChange w:id="1163"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164"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165" w:author="Kashyap Kammachi-Sreedhar (Nokia)" w:date="2025-01-30T13:25:00Z" w16du:dateUtc="2025-01-30T11:25:00Z">
              <w:rPr>
                <w:rFonts w:ascii="Courier New" w:hAnsi="Courier New" w:cs="Courier New"/>
                <w:color w:val="FF0000"/>
              </w:rPr>
            </w:rPrChange>
          </w:rPr>
          <w:t>]</w:t>
        </w:r>
        <w:r w:rsidRPr="003571CB">
          <w:rPr>
            <w:rFonts w:ascii="Cambria" w:hAnsi="Cambria"/>
            <w:color w:val="000000" w:themeColor="text1"/>
            <w:rPrChange w:id="1166" w:author="Kashyap Kammachi-Sreedhar (Nokia)" w:date="2025-01-30T13:25:00Z" w16du:dateUtc="2025-01-30T11:25:00Z">
              <w:rPr>
                <w:rFonts w:ascii="Cambria" w:hAnsi="Cambria"/>
                <w:color w:val="FF0000"/>
              </w:rPr>
            </w:rPrChange>
          </w:rPr>
          <w:t xml:space="preserve"> value equal to 0 as an empty tile with no media content. </w:t>
        </w:r>
      </w:ins>
    </w:p>
    <w:p w14:paraId="224E6C60" w14:textId="77777777" w:rsidR="007A4511" w:rsidRPr="003571CB" w:rsidRDefault="007A4511" w:rsidP="007A4511">
      <w:pPr>
        <w:rPr>
          <w:ins w:id="1167" w:author="Kashyap Kammachi-Sreedhar (Nokia)" w:date="2025-01-30T13:23:00Z" w16du:dateUtc="2025-01-30T11:23:00Z"/>
          <w:rFonts w:ascii="Cambria" w:hAnsi="Cambria"/>
          <w:color w:val="000000" w:themeColor="text1"/>
          <w:rPrChange w:id="1168" w:author="Kashyap Kammachi-Sreedhar (Nokia)" w:date="2025-01-30T13:25:00Z" w16du:dateUtc="2025-01-30T11:25:00Z">
            <w:rPr>
              <w:ins w:id="1169" w:author="Kashyap Kammachi-Sreedhar (Nokia)" w:date="2025-01-30T13:23:00Z" w16du:dateUtc="2025-01-30T11:23:00Z"/>
              <w:rFonts w:ascii="Cambria" w:hAnsi="Cambria"/>
              <w:color w:val="FF0000"/>
            </w:rPr>
          </w:rPrChange>
        </w:rPr>
      </w:pPr>
      <w:proofErr w:type="spellStart"/>
      <w:ins w:id="1170" w:author="Kashyap Kammachi-Sreedhar (Nokia)" w:date="2025-01-30T13:23:00Z" w16du:dateUtc="2025-01-30T11:23:00Z">
        <w:r w:rsidRPr="003571CB">
          <w:rPr>
            <w:rFonts w:ascii="Courier New" w:hAnsi="Courier New" w:cs="Courier New"/>
            <w:color w:val="000000" w:themeColor="text1"/>
            <w:rPrChange w:id="1171" w:author="Kashyap Kammachi-Sreedhar (Nokia)" w:date="2025-01-30T13:25:00Z" w16du:dateUtc="2025-01-30T11:25:00Z">
              <w:rPr>
                <w:rFonts w:ascii="Courier New" w:hAnsi="Courier New" w:cs="Courier New"/>
                <w:color w:val="FF0000"/>
              </w:rPr>
            </w:rPrChange>
          </w:rPr>
          <w:t>tile_size</w:t>
        </w:r>
        <w:proofErr w:type="spellEnd"/>
        <w:r w:rsidRPr="003571CB">
          <w:rPr>
            <w:rFonts w:ascii="Courier New" w:hAnsi="Courier New" w:cs="Courier New"/>
            <w:color w:val="000000" w:themeColor="text1"/>
            <w:rPrChange w:id="1172"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173"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174" w:author="Kashyap Kammachi-Sreedhar (Nokia)" w:date="2025-01-30T13:25:00Z" w16du:dateUtc="2025-01-30T11:25:00Z">
              <w:rPr>
                <w:rFonts w:ascii="Courier New" w:hAnsi="Courier New" w:cs="Courier New"/>
                <w:color w:val="FF0000"/>
              </w:rPr>
            </w:rPrChange>
          </w:rPr>
          <w:t>]</w:t>
        </w:r>
        <w:r w:rsidRPr="003571CB">
          <w:rPr>
            <w:rFonts w:ascii="Cambria" w:hAnsi="Cambria"/>
            <w:color w:val="000000" w:themeColor="text1"/>
            <w:rPrChange w:id="1175" w:author="Kashyap Kammachi-Sreedhar (Nokia)" w:date="2025-01-30T13:25:00Z" w16du:dateUtc="2025-01-30T11:25:00Z">
              <w:rPr>
                <w:rFonts w:ascii="Cambria" w:hAnsi="Cambria"/>
                <w:color w:val="FF0000"/>
              </w:rPr>
            </w:rPrChange>
          </w:rPr>
          <w:t> (if present) indicates the number of bytes of the coded tile bitstream.</w:t>
        </w:r>
      </w:ins>
    </w:p>
    <w:p w14:paraId="35A0769E" w14:textId="77777777" w:rsidR="007A4511" w:rsidRPr="003571CB" w:rsidRDefault="007A4511" w:rsidP="007A4511">
      <w:pPr>
        <w:rPr>
          <w:ins w:id="1176" w:author="Kashyap Kammachi-Sreedhar (Nokia)" w:date="2025-01-30T13:23:00Z" w16du:dateUtc="2025-01-30T11:23:00Z"/>
          <w:rFonts w:ascii="Cambria" w:hAnsi="Cambria"/>
          <w:color w:val="000000" w:themeColor="text1"/>
          <w:rPrChange w:id="1177" w:author="Kashyap Kammachi-Sreedhar (Nokia)" w:date="2025-01-30T13:25:00Z" w16du:dateUtc="2025-01-30T11:25:00Z">
            <w:rPr>
              <w:ins w:id="1178" w:author="Kashyap Kammachi-Sreedhar (Nokia)" w:date="2025-01-30T13:23:00Z" w16du:dateUtc="2025-01-30T11:23:00Z"/>
              <w:rFonts w:ascii="Cambria" w:hAnsi="Cambria"/>
              <w:color w:val="FF0000"/>
            </w:rPr>
          </w:rPrChange>
        </w:rPr>
      </w:pPr>
      <w:ins w:id="1179" w:author="Kashyap Kammachi-Sreedhar (Nokia)" w:date="2025-01-30T13:23:00Z" w16du:dateUtc="2025-01-30T11:23:00Z">
        <w:r w:rsidRPr="003571CB">
          <w:rPr>
            <w:rFonts w:ascii="Cambria" w:hAnsi="Cambria"/>
            <w:color w:val="000000" w:themeColor="text1"/>
            <w:rPrChange w:id="1180" w:author="Kashyap Kammachi-Sreedhar (Nokia)" w:date="2025-01-30T13:25:00Z" w16du:dateUtc="2025-01-30T11:25:00Z">
              <w:rPr>
                <w:rFonts w:ascii="Cambria" w:hAnsi="Cambria"/>
                <w:color w:val="FF0000"/>
              </w:rPr>
            </w:rPrChange>
          </w:rPr>
          <w:t>The number of tile offsets stored in the table (</w:t>
        </w:r>
        <w:proofErr w:type="spellStart"/>
        <w:r w:rsidRPr="003571CB">
          <w:rPr>
            <w:rFonts w:ascii="Courier New" w:hAnsi="Courier New" w:cs="Courier New"/>
            <w:color w:val="000000" w:themeColor="text1"/>
            <w:rPrChange w:id="1181" w:author="Kashyap Kammachi-Sreedhar (Nokia)" w:date="2025-01-30T13:25:00Z" w16du:dateUtc="2025-01-30T11:25:00Z">
              <w:rPr>
                <w:rFonts w:ascii="Courier New" w:hAnsi="Courier New" w:cs="Courier New"/>
                <w:color w:val="FF0000"/>
              </w:rPr>
            </w:rPrChange>
          </w:rPr>
          <w:t>NumTiles</w:t>
        </w:r>
        <w:proofErr w:type="spellEnd"/>
        <w:r w:rsidRPr="003571CB">
          <w:rPr>
            <w:rFonts w:ascii="Cambria" w:hAnsi="Cambria"/>
            <w:color w:val="000000" w:themeColor="text1"/>
            <w:rPrChange w:id="1182" w:author="Kashyap Kammachi-Sreedhar (Nokia)" w:date="2025-01-30T13:25:00Z" w16du:dateUtc="2025-01-30T11:25:00Z">
              <w:rPr>
                <w:rFonts w:ascii="Cambria" w:hAnsi="Cambria"/>
                <w:color w:val="FF0000"/>
              </w:rPr>
            </w:rPrChange>
          </w:rPr>
          <w:t>) is computed by</w:t>
        </w:r>
      </w:ins>
    </w:p>
    <w:p w14:paraId="67F359C5" w14:textId="77777777" w:rsidR="007A4511" w:rsidRPr="003571CB" w:rsidRDefault="007A4511" w:rsidP="00426AE8">
      <w:pPr>
        <w:ind w:left="720"/>
        <w:jc w:val="left"/>
        <w:rPr>
          <w:ins w:id="1183" w:author="Kashyap Kammachi-Sreedhar (Nokia)" w:date="2025-01-30T13:23:00Z" w16du:dateUtc="2025-01-30T11:23:00Z"/>
          <w:rFonts w:ascii="Courier New" w:hAnsi="Courier New" w:cs="Courier New"/>
          <w:color w:val="000000" w:themeColor="text1"/>
          <w:rPrChange w:id="1184" w:author="Kashyap Kammachi-Sreedhar (Nokia)" w:date="2025-01-30T13:25:00Z" w16du:dateUtc="2025-01-30T11:25:00Z">
            <w:rPr>
              <w:ins w:id="1185" w:author="Kashyap Kammachi-Sreedhar (Nokia)" w:date="2025-01-30T13:23:00Z" w16du:dateUtc="2025-01-30T11:23:00Z"/>
              <w:rFonts w:ascii="Courier New" w:hAnsi="Courier New" w:cs="Courier New"/>
              <w:color w:val="FF0000"/>
            </w:rPr>
          </w:rPrChange>
        </w:rPr>
        <w:pPrChange w:id="1186" w:author="Kashyap Kammachi-Sreedhar (Nokia)" w:date="2025-01-30T13:51:00Z" w16du:dateUtc="2025-01-30T11:51:00Z">
          <w:pPr>
            <w:ind w:left="720"/>
          </w:pPr>
        </w:pPrChange>
      </w:pPr>
      <w:proofErr w:type="spellStart"/>
      <w:ins w:id="1187" w:author="Kashyap Kammachi-Sreedhar (Nokia)" w:date="2025-01-30T13:23:00Z" w16du:dateUtc="2025-01-30T11:23:00Z">
        <w:r w:rsidRPr="003571CB">
          <w:rPr>
            <w:rFonts w:ascii="Courier New" w:hAnsi="Courier New" w:cs="Courier New"/>
            <w:color w:val="000000" w:themeColor="text1"/>
            <w:rPrChange w:id="1188" w:author="Kashyap Kammachi-Sreedhar (Nokia)" w:date="2025-01-30T13:25:00Z" w16du:dateUtc="2025-01-30T11:25:00Z">
              <w:rPr>
                <w:rFonts w:ascii="Courier New" w:hAnsi="Courier New" w:cs="Courier New"/>
                <w:color w:val="FF0000"/>
              </w:rPr>
            </w:rPrChange>
          </w:rPr>
          <w:t>TileColumns</w:t>
        </w:r>
        <w:proofErr w:type="spellEnd"/>
        <w:r w:rsidRPr="003571CB">
          <w:rPr>
            <w:rFonts w:ascii="Courier New" w:hAnsi="Courier New" w:cs="Courier New"/>
            <w:color w:val="000000" w:themeColor="text1"/>
            <w:rPrChange w:id="1189" w:author="Kashyap Kammachi-Sreedhar (Nokia)" w:date="2025-01-30T13:25:00Z" w16du:dateUtc="2025-01-30T11:25:00Z">
              <w:rPr>
                <w:rFonts w:ascii="Courier New" w:hAnsi="Courier New" w:cs="Courier New"/>
                <w:color w:val="FF0000"/>
              </w:rPr>
            </w:rPrChange>
          </w:rPr>
          <w:t xml:space="preserve"> = </w:t>
        </w:r>
        <w:proofErr w:type="gramStart"/>
        <w:r w:rsidRPr="003571CB">
          <w:rPr>
            <w:rFonts w:ascii="Courier New" w:hAnsi="Courier New" w:cs="Courier New"/>
            <w:color w:val="000000" w:themeColor="text1"/>
            <w:rPrChange w:id="1190" w:author="Kashyap Kammachi-Sreedhar (Nokia)" w:date="2025-01-30T13:25:00Z" w16du:dateUtc="2025-01-30T11:25:00Z">
              <w:rPr>
                <w:rFonts w:ascii="Courier New" w:hAnsi="Courier New" w:cs="Courier New"/>
                <w:color w:val="FF0000"/>
              </w:rPr>
            </w:rPrChange>
          </w:rPr>
          <w:t>ceil(</w:t>
        </w:r>
        <w:proofErr w:type="spellStart"/>
        <w:proofErr w:type="gramEnd"/>
        <w:r w:rsidRPr="003571CB">
          <w:rPr>
            <w:rStyle w:val="Courier"/>
            <w:color w:val="000000" w:themeColor="text1"/>
            <w:rPrChange w:id="1191" w:author="Kashyap Kammachi-Sreedhar (Nokia)" w:date="2025-01-30T13:25:00Z" w16du:dateUtc="2025-01-30T11:25:00Z">
              <w:rPr>
                <w:rStyle w:val="Courier"/>
                <w:color w:val="FF0000"/>
              </w:rPr>
            </w:rPrChange>
          </w:rPr>
          <w:t>ImageSpatialExtentsProperty</w:t>
        </w:r>
        <w:r w:rsidRPr="003571CB">
          <w:rPr>
            <w:color w:val="000000" w:themeColor="text1"/>
            <w:rPrChange w:id="1192" w:author="Kashyap Kammachi-Sreedhar (Nokia)" w:date="2025-01-30T13:25:00Z" w16du:dateUtc="2025-01-30T11:25:00Z">
              <w:rPr>
                <w:color w:val="FF0000"/>
              </w:rPr>
            </w:rPrChange>
          </w:rPr>
          <w:t>.</w:t>
        </w:r>
        <w:r w:rsidRPr="003571CB">
          <w:rPr>
            <w:rFonts w:ascii="Courier New" w:hAnsi="Courier New" w:cs="Courier New"/>
            <w:color w:val="000000" w:themeColor="text1"/>
            <w:rPrChange w:id="1193" w:author="Kashyap Kammachi-Sreedhar (Nokia)" w:date="2025-01-30T13:25:00Z" w16du:dateUtc="2025-01-30T11:25:00Z">
              <w:rPr>
                <w:rFonts w:ascii="Courier New" w:hAnsi="Courier New" w:cs="Courier New"/>
                <w:color w:val="FF0000"/>
              </w:rPr>
            </w:rPrChange>
          </w:rPr>
          <w:t>image_width</w:t>
        </w:r>
        <w:proofErr w:type="spellEnd"/>
        <w:r w:rsidRPr="003571CB">
          <w:rPr>
            <w:rFonts w:ascii="Courier New" w:hAnsi="Courier New" w:cs="Courier New"/>
            <w:color w:val="000000" w:themeColor="text1"/>
            <w:rPrChange w:id="1194" w:author="Kashyap Kammachi-Sreedhar (Nokia)" w:date="2025-01-30T13:25:00Z" w16du:dateUtc="2025-01-30T11:25:00Z">
              <w:rPr>
                <w:rFonts w:ascii="Courier New" w:hAnsi="Courier New" w:cs="Courier New"/>
                <w:color w:val="FF0000"/>
              </w:rPr>
            </w:rPrChange>
          </w:rPr>
          <w:t xml:space="preserve">/ </w:t>
        </w:r>
        <w:proofErr w:type="spellStart"/>
        <w:r w:rsidRPr="003571CB">
          <w:rPr>
            <w:rFonts w:ascii="Courier New" w:hAnsi="Courier New" w:cs="Courier New"/>
            <w:color w:val="000000" w:themeColor="text1"/>
            <w:rPrChange w:id="1195" w:author="Kashyap Kammachi-Sreedhar (Nokia)" w:date="2025-01-30T13:25:00Z" w16du:dateUtc="2025-01-30T11:25:00Z">
              <w:rPr>
                <w:rFonts w:ascii="Courier New" w:hAnsi="Courier New" w:cs="Courier New"/>
                <w:color w:val="FF0000"/>
              </w:rPr>
            </w:rPrChange>
          </w:rPr>
          <w:t>TiledImageConfigurationBox.tile_width</w:t>
        </w:r>
        <w:proofErr w:type="spellEnd"/>
        <w:r w:rsidRPr="003571CB">
          <w:rPr>
            <w:rFonts w:ascii="Courier New" w:hAnsi="Courier New" w:cs="Courier New"/>
            <w:color w:val="000000" w:themeColor="text1"/>
            <w:rPrChange w:id="1196" w:author="Kashyap Kammachi-Sreedhar (Nokia)" w:date="2025-01-30T13:25:00Z" w16du:dateUtc="2025-01-30T11:25:00Z">
              <w:rPr>
                <w:rFonts w:ascii="Courier New" w:hAnsi="Courier New" w:cs="Courier New"/>
                <w:color w:val="FF0000"/>
              </w:rPr>
            </w:rPrChange>
          </w:rPr>
          <w:t>);</w:t>
        </w:r>
      </w:ins>
    </w:p>
    <w:p w14:paraId="7DC7DA9E" w14:textId="77777777" w:rsidR="007A4511" w:rsidRPr="003571CB" w:rsidRDefault="007A4511" w:rsidP="00426AE8">
      <w:pPr>
        <w:ind w:left="720"/>
        <w:jc w:val="left"/>
        <w:rPr>
          <w:ins w:id="1197" w:author="Kashyap Kammachi-Sreedhar (Nokia)" w:date="2025-01-30T13:23:00Z" w16du:dateUtc="2025-01-30T11:23:00Z"/>
          <w:rFonts w:ascii="Courier New" w:hAnsi="Courier New" w:cs="Courier New"/>
          <w:color w:val="000000" w:themeColor="text1"/>
          <w:rPrChange w:id="1198" w:author="Kashyap Kammachi-Sreedhar (Nokia)" w:date="2025-01-30T13:25:00Z" w16du:dateUtc="2025-01-30T11:25:00Z">
            <w:rPr>
              <w:ins w:id="1199" w:author="Kashyap Kammachi-Sreedhar (Nokia)" w:date="2025-01-30T13:23:00Z" w16du:dateUtc="2025-01-30T11:23:00Z"/>
              <w:rFonts w:ascii="Courier New" w:hAnsi="Courier New" w:cs="Courier New"/>
              <w:color w:val="FF0000"/>
            </w:rPr>
          </w:rPrChange>
        </w:rPr>
        <w:pPrChange w:id="1200" w:author="Kashyap Kammachi-Sreedhar (Nokia)" w:date="2025-01-30T13:51:00Z" w16du:dateUtc="2025-01-30T11:51:00Z">
          <w:pPr>
            <w:ind w:left="720"/>
          </w:pPr>
        </w:pPrChange>
      </w:pPr>
      <w:proofErr w:type="spellStart"/>
      <w:proofErr w:type="gramStart"/>
      <w:ins w:id="1201" w:author="Kashyap Kammachi-Sreedhar (Nokia)" w:date="2025-01-30T13:23:00Z" w16du:dateUtc="2025-01-30T11:23:00Z">
        <w:r w:rsidRPr="003571CB">
          <w:rPr>
            <w:rFonts w:ascii="Courier New" w:hAnsi="Courier New" w:cs="Courier New"/>
            <w:color w:val="000000" w:themeColor="text1"/>
            <w:rPrChange w:id="1202" w:author="Kashyap Kammachi-Sreedhar (Nokia)" w:date="2025-01-30T13:25:00Z" w16du:dateUtc="2025-01-30T11:25:00Z">
              <w:rPr>
                <w:rFonts w:ascii="Courier New" w:hAnsi="Courier New" w:cs="Courier New"/>
                <w:color w:val="FF0000"/>
              </w:rPr>
            </w:rPrChange>
          </w:rPr>
          <w:t>TileRows</w:t>
        </w:r>
        <w:proofErr w:type="spellEnd"/>
        <w:r w:rsidRPr="003571CB">
          <w:rPr>
            <w:rFonts w:ascii="Courier New" w:hAnsi="Courier New" w:cs="Courier New"/>
            <w:color w:val="000000" w:themeColor="text1"/>
            <w:rPrChange w:id="1203" w:author="Kashyap Kammachi-Sreedhar (Nokia)" w:date="2025-01-30T13:25:00Z" w16du:dateUtc="2025-01-30T11:25:00Z">
              <w:rPr>
                <w:rFonts w:ascii="Courier New" w:hAnsi="Courier New" w:cs="Courier New"/>
                <w:color w:val="FF0000"/>
              </w:rPr>
            </w:rPrChange>
          </w:rPr>
          <w:t xml:space="preserve">  =</w:t>
        </w:r>
        <w:proofErr w:type="gramEnd"/>
        <w:r w:rsidRPr="003571CB">
          <w:rPr>
            <w:rFonts w:ascii="Courier New" w:hAnsi="Courier New" w:cs="Courier New"/>
            <w:color w:val="000000" w:themeColor="text1"/>
            <w:rPrChange w:id="1204" w:author="Kashyap Kammachi-Sreedhar (Nokia)" w:date="2025-01-30T13:25:00Z" w16du:dateUtc="2025-01-30T11:25:00Z">
              <w:rPr>
                <w:rFonts w:ascii="Courier New" w:hAnsi="Courier New" w:cs="Courier New"/>
                <w:color w:val="FF0000"/>
              </w:rPr>
            </w:rPrChange>
          </w:rPr>
          <w:t xml:space="preserve"> ceil(</w:t>
        </w:r>
        <w:proofErr w:type="spellStart"/>
        <w:r w:rsidRPr="003571CB">
          <w:rPr>
            <w:rStyle w:val="Courier"/>
            <w:color w:val="000000" w:themeColor="text1"/>
            <w:rPrChange w:id="1205" w:author="Kashyap Kammachi-Sreedhar (Nokia)" w:date="2025-01-30T13:25:00Z" w16du:dateUtc="2025-01-30T11:25:00Z">
              <w:rPr>
                <w:rStyle w:val="Courier"/>
                <w:color w:val="FF0000"/>
              </w:rPr>
            </w:rPrChange>
          </w:rPr>
          <w:t>ImageSpatialExtentsProperty</w:t>
        </w:r>
        <w:r w:rsidRPr="003571CB">
          <w:rPr>
            <w:color w:val="000000" w:themeColor="text1"/>
            <w:rPrChange w:id="1206" w:author="Kashyap Kammachi-Sreedhar (Nokia)" w:date="2025-01-30T13:25:00Z" w16du:dateUtc="2025-01-30T11:25:00Z">
              <w:rPr>
                <w:color w:val="FF0000"/>
              </w:rPr>
            </w:rPrChange>
          </w:rPr>
          <w:t>.</w:t>
        </w:r>
        <w:r w:rsidRPr="003571CB">
          <w:rPr>
            <w:rFonts w:ascii="Courier New" w:hAnsi="Courier New" w:cs="Courier New"/>
            <w:color w:val="000000" w:themeColor="text1"/>
            <w:rPrChange w:id="1207" w:author="Kashyap Kammachi-Sreedhar (Nokia)" w:date="2025-01-30T13:25:00Z" w16du:dateUtc="2025-01-30T11:25:00Z">
              <w:rPr>
                <w:rFonts w:ascii="Courier New" w:hAnsi="Courier New" w:cs="Courier New"/>
                <w:color w:val="FF0000"/>
              </w:rPr>
            </w:rPrChange>
          </w:rPr>
          <w:t>image_height</w:t>
        </w:r>
        <w:proofErr w:type="spellEnd"/>
        <w:r w:rsidRPr="003571CB">
          <w:rPr>
            <w:rFonts w:ascii="Courier New" w:hAnsi="Courier New" w:cs="Courier New"/>
            <w:color w:val="000000" w:themeColor="text1"/>
            <w:rPrChange w:id="1208" w:author="Kashyap Kammachi-Sreedhar (Nokia)" w:date="2025-01-30T13:25:00Z" w16du:dateUtc="2025-01-30T11:25:00Z">
              <w:rPr>
                <w:rFonts w:ascii="Courier New" w:hAnsi="Courier New" w:cs="Courier New"/>
                <w:color w:val="FF0000"/>
              </w:rPr>
            </w:rPrChange>
          </w:rPr>
          <w:t xml:space="preserve">/ </w:t>
        </w:r>
        <w:proofErr w:type="spellStart"/>
        <w:r w:rsidRPr="003571CB">
          <w:rPr>
            <w:rFonts w:ascii="Courier New" w:hAnsi="Courier New" w:cs="Courier New"/>
            <w:color w:val="000000" w:themeColor="text1"/>
            <w:rPrChange w:id="1209" w:author="Kashyap Kammachi-Sreedhar (Nokia)" w:date="2025-01-30T13:25:00Z" w16du:dateUtc="2025-01-30T11:25:00Z">
              <w:rPr>
                <w:rFonts w:ascii="Courier New" w:hAnsi="Courier New" w:cs="Courier New"/>
                <w:color w:val="FF0000"/>
              </w:rPr>
            </w:rPrChange>
          </w:rPr>
          <w:t>TiledImageConfigurationBox.tile_height</w:t>
        </w:r>
        <w:proofErr w:type="spellEnd"/>
        <w:r w:rsidRPr="003571CB">
          <w:rPr>
            <w:rFonts w:ascii="Courier New" w:hAnsi="Courier New" w:cs="Courier New"/>
            <w:color w:val="000000" w:themeColor="text1"/>
            <w:rPrChange w:id="1210" w:author="Kashyap Kammachi-Sreedhar (Nokia)" w:date="2025-01-30T13:25:00Z" w16du:dateUtc="2025-01-30T11:25:00Z">
              <w:rPr>
                <w:rFonts w:ascii="Courier New" w:hAnsi="Courier New" w:cs="Courier New"/>
                <w:color w:val="FF0000"/>
              </w:rPr>
            </w:rPrChange>
          </w:rPr>
          <w:t>);</w:t>
        </w:r>
      </w:ins>
    </w:p>
    <w:p w14:paraId="771AC97E" w14:textId="77777777" w:rsidR="007A4511" w:rsidRPr="003571CB" w:rsidRDefault="007A4511" w:rsidP="00426AE8">
      <w:pPr>
        <w:ind w:left="720"/>
        <w:jc w:val="left"/>
        <w:rPr>
          <w:ins w:id="1211" w:author="Kashyap Kammachi-Sreedhar (Nokia)" w:date="2025-01-30T13:23:00Z" w16du:dateUtc="2025-01-30T11:23:00Z"/>
          <w:rFonts w:ascii="Courier New" w:hAnsi="Courier New" w:cs="Courier New"/>
          <w:color w:val="000000" w:themeColor="text1"/>
          <w:rPrChange w:id="1212" w:author="Kashyap Kammachi-Sreedhar (Nokia)" w:date="2025-01-30T13:25:00Z" w16du:dateUtc="2025-01-30T11:25:00Z">
            <w:rPr>
              <w:ins w:id="1213" w:author="Kashyap Kammachi-Sreedhar (Nokia)" w:date="2025-01-30T13:23:00Z" w16du:dateUtc="2025-01-30T11:23:00Z"/>
              <w:rFonts w:ascii="Courier New" w:hAnsi="Courier New" w:cs="Courier New"/>
              <w:color w:val="FF0000"/>
            </w:rPr>
          </w:rPrChange>
        </w:rPr>
        <w:pPrChange w:id="1214" w:author="Kashyap Kammachi-Sreedhar (Nokia)" w:date="2025-01-30T13:51:00Z" w16du:dateUtc="2025-01-30T11:51:00Z">
          <w:pPr>
            <w:ind w:left="720"/>
          </w:pPr>
        </w:pPrChange>
      </w:pPr>
      <w:proofErr w:type="spellStart"/>
      <w:ins w:id="1215" w:author="Kashyap Kammachi-Sreedhar (Nokia)" w:date="2025-01-30T13:23:00Z" w16du:dateUtc="2025-01-30T11:23:00Z">
        <w:r w:rsidRPr="003571CB">
          <w:rPr>
            <w:rFonts w:ascii="Courier New" w:hAnsi="Courier New" w:cs="Courier New"/>
            <w:color w:val="000000" w:themeColor="text1"/>
            <w:rPrChange w:id="1216" w:author="Kashyap Kammachi-Sreedhar (Nokia)" w:date="2025-01-30T13:25:00Z" w16du:dateUtc="2025-01-30T11:25:00Z">
              <w:rPr>
                <w:rFonts w:ascii="Courier New" w:hAnsi="Courier New" w:cs="Courier New"/>
                <w:color w:val="FF0000"/>
              </w:rPr>
            </w:rPrChange>
          </w:rPr>
          <w:t>NumTiles</w:t>
        </w:r>
        <w:proofErr w:type="spellEnd"/>
        <w:r w:rsidRPr="003571CB">
          <w:rPr>
            <w:rFonts w:ascii="Courier New" w:hAnsi="Courier New" w:cs="Courier New"/>
            <w:color w:val="000000" w:themeColor="text1"/>
            <w:rPrChange w:id="1217"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hAnsi="Courier New" w:cs="Courier New"/>
            <w:color w:val="000000" w:themeColor="text1"/>
            <w:rPrChange w:id="1218" w:author="Kashyap Kammachi-Sreedhar (Nokia)" w:date="2025-01-30T13:25:00Z" w16du:dateUtc="2025-01-30T11:25:00Z">
              <w:rPr>
                <w:rFonts w:ascii="Courier New" w:hAnsi="Courier New" w:cs="Courier New"/>
                <w:color w:val="FF0000"/>
              </w:rPr>
            </w:rPrChange>
          </w:rPr>
          <w:t>TileColumns</w:t>
        </w:r>
        <w:proofErr w:type="spellEnd"/>
        <w:r w:rsidRPr="003571CB">
          <w:rPr>
            <w:rFonts w:ascii="Courier New" w:hAnsi="Courier New" w:cs="Courier New"/>
            <w:color w:val="000000" w:themeColor="text1"/>
            <w:rPrChange w:id="1219"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hAnsi="Courier New" w:cs="Courier New"/>
            <w:color w:val="000000" w:themeColor="text1"/>
            <w:rPrChange w:id="1220" w:author="Kashyap Kammachi-Sreedhar (Nokia)" w:date="2025-01-30T13:25:00Z" w16du:dateUtc="2025-01-30T11:25:00Z">
              <w:rPr>
                <w:rFonts w:ascii="Courier New" w:hAnsi="Courier New" w:cs="Courier New"/>
                <w:color w:val="FF0000"/>
              </w:rPr>
            </w:rPrChange>
          </w:rPr>
          <w:t>TileRows</w:t>
        </w:r>
        <w:proofErr w:type="spellEnd"/>
      </w:ins>
    </w:p>
    <w:p w14:paraId="59B0EEC4" w14:textId="77777777" w:rsidR="007A4511" w:rsidRPr="003571CB" w:rsidRDefault="007A4511" w:rsidP="00426AE8">
      <w:pPr>
        <w:ind w:left="720"/>
        <w:jc w:val="left"/>
        <w:rPr>
          <w:ins w:id="1221" w:author="Kashyap Kammachi-Sreedhar (Nokia)" w:date="2025-01-30T13:23:00Z" w16du:dateUtc="2025-01-30T11:23:00Z"/>
          <w:rFonts w:ascii="Courier New" w:hAnsi="Courier New" w:cs="Courier New"/>
          <w:color w:val="000000" w:themeColor="text1"/>
          <w:rPrChange w:id="1222" w:author="Kashyap Kammachi-Sreedhar (Nokia)" w:date="2025-01-30T13:25:00Z" w16du:dateUtc="2025-01-30T11:25:00Z">
            <w:rPr>
              <w:ins w:id="1223" w:author="Kashyap Kammachi-Sreedhar (Nokia)" w:date="2025-01-30T13:23:00Z" w16du:dateUtc="2025-01-30T11:23:00Z"/>
              <w:rFonts w:ascii="Courier New" w:hAnsi="Courier New" w:cs="Courier New"/>
              <w:color w:val="FF0000"/>
            </w:rPr>
          </w:rPrChange>
        </w:rPr>
        <w:pPrChange w:id="1224" w:author="Kashyap Kammachi-Sreedhar (Nokia)" w:date="2025-01-30T13:51:00Z" w16du:dateUtc="2025-01-30T11:51:00Z">
          <w:pPr>
            <w:ind w:left="720"/>
          </w:pPr>
        </w:pPrChange>
      </w:pPr>
      <w:ins w:id="1225" w:author="Kashyap Kammachi-Sreedhar (Nokia)" w:date="2025-01-30T13:23:00Z" w16du:dateUtc="2025-01-30T11:23:00Z">
        <w:r w:rsidRPr="003571CB">
          <w:rPr>
            <w:rFonts w:ascii="Courier New" w:hAnsi="Courier New" w:cs="Courier New"/>
            <w:color w:val="000000" w:themeColor="text1"/>
            <w:rPrChange w:id="1226" w:author="Kashyap Kammachi-Sreedhar (Nokia)" w:date="2025-01-30T13:25:00Z" w16du:dateUtc="2025-01-30T11:25:00Z">
              <w:rPr>
                <w:rFonts w:ascii="Courier New" w:hAnsi="Courier New" w:cs="Courier New"/>
                <w:color w:val="FF0000"/>
              </w:rPr>
            </w:rPrChange>
          </w:rPr>
          <w:t>for (</w:t>
        </w:r>
        <w:proofErr w:type="spellStart"/>
        <w:r w:rsidRPr="003571CB">
          <w:rPr>
            <w:rFonts w:ascii="Courier New" w:hAnsi="Courier New" w:cs="Courier New"/>
            <w:color w:val="000000" w:themeColor="text1"/>
            <w:rPrChange w:id="1227"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228" w:author="Kashyap Kammachi-Sreedhar (Nokia)" w:date="2025-01-30T13:25:00Z" w16du:dateUtc="2025-01-30T11:25:00Z">
              <w:rPr>
                <w:rFonts w:ascii="Courier New" w:hAnsi="Courier New" w:cs="Courier New"/>
                <w:color w:val="FF0000"/>
              </w:rPr>
            </w:rPrChange>
          </w:rPr>
          <w:t xml:space="preserve">=0; </w:t>
        </w:r>
        <w:proofErr w:type="spellStart"/>
        <w:r w:rsidRPr="003571CB">
          <w:rPr>
            <w:rFonts w:ascii="Courier New" w:hAnsi="Courier New" w:cs="Courier New"/>
            <w:color w:val="000000" w:themeColor="text1"/>
            <w:rPrChange w:id="1229"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230" w:author="Kashyap Kammachi-Sreedhar (Nokia)" w:date="2025-01-30T13:25:00Z" w16du:dateUtc="2025-01-30T11:25:00Z">
              <w:rPr>
                <w:rFonts w:ascii="Courier New" w:hAnsi="Courier New" w:cs="Courier New"/>
                <w:color w:val="FF0000"/>
              </w:rPr>
            </w:rPrChange>
          </w:rPr>
          <w:t xml:space="preserve">&lt; </w:t>
        </w:r>
        <w:proofErr w:type="spellStart"/>
        <w:r w:rsidRPr="003571CB">
          <w:rPr>
            <w:rFonts w:ascii="Courier New" w:hAnsi="Courier New" w:cs="Courier New"/>
            <w:color w:val="000000" w:themeColor="text1"/>
            <w:rPrChange w:id="1231" w:author="Kashyap Kammachi-Sreedhar (Nokia)" w:date="2025-01-30T13:25:00Z" w16du:dateUtc="2025-01-30T11:25:00Z">
              <w:rPr>
                <w:rFonts w:ascii="Courier New" w:hAnsi="Courier New" w:cs="Courier New"/>
                <w:color w:val="FF0000"/>
              </w:rPr>
            </w:rPrChange>
          </w:rPr>
          <w:t>TiledImageConfigurationBox.number_of_extra_dimensions</w:t>
        </w:r>
        <w:proofErr w:type="spellEnd"/>
        <w:r w:rsidRPr="003571CB">
          <w:rPr>
            <w:rFonts w:ascii="Courier New" w:hAnsi="Courier New" w:cs="Courier New"/>
            <w:color w:val="000000" w:themeColor="text1"/>
            <w:rPrChange w:id="1232" w:author="Kashyap Kammachi-Sreedhar (Nokia)" w:date="2025-01-30T13:25:00Z" w16du:dateUtc="2025-01-30T11:25:00Z">
              <w:rPr>
                <w:rFonts w:ascii="Courier New" w:hAnsi="Courier New" w:cs="Courier New"/>
                <w:color w:val="FF0000"/>
              </w:rPr>
            </w:rPrChange>
          </w:rPr>
          <w:t xml:space="preserve">; </w:t>
        </w:r>
        <w:proofErr w:type="spellStart"/>
        <w:r w:rsidRPr="003571CB">
          <w:rPr>
            <w:rFonts w:ascii="Courier New" w:hAnsi="Courier New" w:cs="Courier New"/>
            <w:color w:val="000000" w:themeColor="text1"/>
            <w:rPrChange w:id="1233"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234" w:author="Kashyap Kammachi-Sreedhar (Nokia)" w:date="2025-01-30T13:25:00Z" w16du:dateUtc="2025-01-30T11:25:00Z">
              <w:rPr>
                <w:rFonts w:ascii="Courier New" w:hAnsi="Courier New" w:cs="Courier New"/>
                <w:color w:val="FF0000"/>
              </w:rPr>
            </w:rPrChange>
          </w:rPr>
          <w:t>++) {</w:t>
        </w:r>
      </w:ins>
    </w:p>
    <w:p w14:paraId="73C4C91D" w14:textId="77777777" w:rsidR="007A4511" w:rsidRPr="003571CB" w:rsidRDefault="007A4511" w:rsidP="00426AE8">
      <w:pPr>
        <w:ind w:left="720"/>
        <w:jc w:val="left"/>
        <w:rPr>
          <w:ins w:id="1235" w:author="Kashyap Kammachi-Sreedhar (Nokia)" w:date="2025-01-30T13:23:00Z" w16du:dateUtc="2025-01-30T11:23:00Z"/>
          <w:rFonts w:ascii="Courier New" w:hAnsi="Courier New" w:cs="Courier New"/>
          <w:color w:val="000000" w:themeColor="text1"/>
          <w:rPrChange w:id="1236" w:author="Kashyap Kammachi-Sreedhar (Nokia)" w:date="2025-01-30T13:25:00Z" w16du:dateUtc="2025-01-30T11:25:00Z">
            <w:rPr>
              <w:ins w:id="1237" w:author="Kashyap Kammachi-Sreedhar (Nokia)" w:date="2025-01-30T13:23:00Z" w16du:dateUtc="2025-01-30T11:23:00Z"/>
              <w:rFonts w:ascii="Courier New" w:hAnsi="Courier New" w:cs="Courier New"/>
              <w:color w:val="FF0000"/>
            </w:rPr>
          </w:rPrChange>
        </w:rPr>
        <w:pPrChange w:id="1238" w:author="Kashyap Kammachi-Sreedhar (Nokia)" w:date="2025-01-30T13:51:00Z" w16du:dateUtc="2025-01-30T11:51:00Z">
          <w:pPr>
            <w:ind w:left="720"/>
          </w:pPr>
        </w:pPrChange>
      </w:pPr>
      <w:ins w:id="1239" w:author="Kashyap Kammachi-Sreedhar (Nokia)" w:date="2025-01-30T13:23:00Z" w16du:dateUtc="2025-01-30T11:23:00Z">
        <w:r w:rsidRPr="003571CB">
          <w:rPr>
            <w:rFonts w:ascii="Courier New" w:hAnsi="Courier New" w:cs="Courier New"/>
            <w:color w:val="000000" w:themeColor="text1"/>
            <w:rPrChange w:id="1240" w:author="Kashyap Kammachi-Sreedhar (Nokia)" w:date="2025-01-30T13:25:00Z" w16du:dateUtc="2025-01-30T11:25:00Z">
              <w:rPr>
                <w:rFonts w:ascii="Courier New" w:hAnsi="Courier New" w:cs="Courier New"/>
                <w:color w:val="FF0000"/>
              </w:rPr>
            </w:rPrChange>
          </w:rPr>
          <w:t xml:space="preserve">  </w:t>
        </w:r>
        <w:proofErr w:type="spellStart"/>
        <w:r w:rsidRPr="003571CB">
          <w:rPr>
            <w:rFonts w:ascii="Courier New" w:hAnsi="Courier New" w:cs="Courier New"/>
            <w:color w:val="000000" w:themeColor="text1"/>
            <w:rPrChange w:id="1241" w:author="Kashyap Kammachi-Sreedhar (Nokia)" w:date="2025-01-30T13:25:00Z" w16du:dateUtc="2025-01-30T11:25:00Z">
              <w:rPr>
                <w:rFonts w:ascii="Courier New" w:hAnsi="Courier New" w:cs="Courier New"/>
                <w:color w:val="FF0000"/>
              </w:rPr>
            </w:rPrChange>
          </w:rPr>
          <w:t>NumTiles</w:t>
        </w:r>
        <w:proofErr w:type="spellEnd"/>
        <w:r w:rsidRPr="003571CB">
          <w:rPr>
            <w:rFonts w:ascii="Courier New" w:hAnsi="Courier New" w:cs="Courier New"/>
            <w:color w:val="000000" w:themeColor="text1"/>
            <w:rPrChange w:id="1242"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hAnsi="Courier New" w:cs="Courier New"/>
            <w:color w:val="000000" w:themeColor="text1"/>
            <w:rPrChange w:id="1243" w:author="Kashyap Kammachi-Sreedhar (Nokia)" w:date="2025-01-30T13:25:00Z" w16du:dateUtc="2025-01-30T11:25:00Z">
              <w:rPr>
                <w:rFonts w:ascii="Courier New" w:hAnsi="Courier New" w:cs="Courier New"/>
                <w:color w:val="FF0000"/>
              </w:rPr>
            </w:rPrChange>
          </w:rPr>
          <w:t>NumTiles</w:t>
        </w:r>
        <w:proofErr w:type="spellEnd"/>
        <w:r w:rsidRPr="003571CB">
          <w:rPr>
            <w:rFonts w:ascii="Courier New" w:hAnsi="Courier New" w:cs="Courier New"/>
            <w:color w:val="000000" w:themeColor="text1"/>
            <w:rPrChange w:id="1244" w:author="Kashyap Kammachi-Sreedhar (Nokia)" w:date="2025-01-30T13:25:00Z" w16du:dateUtc="2025-01-30T11:25:00Z">
              <w:rPr>
                <w:rFonts w:ascii="Courier New" w:hAnsi="Courier New" w:cs="Courier New"/>
                <w:color w:val="FF0000"/>
              </w:rPr>
            </w:rPrChange>
          </w:rPr>
          <w:t xml:space="preserve"> * </w:t>
        </w:r>
        <w:proofErr w:type="spellStart"/>
        <w:r w:rsidRPr="003571CB">
          <w:rPr>
            <w:rFonts w:ascii="Courier New" w:hAnsi="Courier New" w:cs="Courier New"/>
            <w:color w:val="000000" w:themeColor="text1"/>
            <w:rPrChange w:id="1245" w:author="Kashyap Kammachi-Sreedhar (Nokia)" w:date="2025-01-30T13:25:00Z" w16du:dateUtc="2025-01-30T11:25:00Z">
              <w:rPr>
                <w:rFonts w:ascii="Courier New" w:hAnsi="Courier New" w:cs="Courier New"/>
                <w:color w:val="FF0000"/>
              </w:rPr>
            </w:rPrChange>
          </w:rPr>
          <w:t>TiledImageConfigurationBox.dimension_size</w:t>
        </w:r>
        <w:proofErr w:type="spellEnd"/>
        <w:r w:rsidRPr="003571CB">
          <w:rPr>
            <w:rFonts w:ascii="Courier New" w:hAnsi="Courier New" w:cs="Courier New"/>
            <w:color w:val="000000" w:themeColor="text1"/>
            <w:rPrChange w:id="1246"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247" w:author="Kashyap Kammachi-Sreedhar (Nokia)" w:date="2025-01-30T13:25:00Z" w16du:dateUtc="2025-01-30T11:25:00Z">
              <w:rPr>
                <w:rFonts w:ascii="Courier New" w:hAnsi="Courier New" w:cs="Courier New"/>
                <w:color w:val="FF0000"/>
              </w:rPr>
            </w:rPrChange>
          </w:rPr>
          <w:t>i</w:t>
        </w:r>
        <w:proofErr w:type="spellEnd"/>
        <w:proofErr w:type="gramStart"/>
        <w:r w:rsidRPr="003571CB">
          <w:rPr>
            <w:rFonts w:ascii="Courier New" w:hAnsi="Courier New" w:cs="Courier New"/>
            <w:color w:val="000000" w:themeColor="text1"/>
            <w:rPrChange w:id="1248" w:author="Kashyap Kammachi-Sreedhar (Nokia)" w:date="2025-01-30T13:25:00Z" w16du:dateUtc="2025-01-30T11:25:00Z">
              <w:rPr>
                <w:rFonts w:ascii="Courier New" w:hAnsi="Courier New" w:cs="Courier New"/>
                <w:color w:val="FF0000"/>
              </w:rPr>
            </w:rPrChange>
          </w:rPr>
          <w:t>];</w:t>
        </w:r>
        <w:proofErr w:type="gramEnd"/>
      </w:ins>
    </w:p>
    <w:p w14:paraId="5F645DA9" w14:textId="77777777" w:rsidR="007A4511" w:rsidRPr="003571CB" w:rsidRDefault="007A4511" w:rsidP="00426AE8">
      <w:pPr>
        <w:ind w:left="720"/>
        <w:jc w:val="left"/>
        <w:rPr>
          <w:ins w:id="1249" w:author="Kashyap Kammachi-Sreedhar (Nokia)" w:date="2025-01-30T13:23:00Z" w16du:dateUtc="2025-01-30T11:23:00Z"/>
          <w:rFonts w:ascii="Courier New" w:hAnsi="Courier New" w:cs="Courier New"/>
          <w:color w:val="000000" w:themeColor="text1"/>
          <w:rPrChange w:id="1250" w:author="Kashyap Kammachi-Sreedhar (Nokia)" w:date="2025-01-30T13:25:00Z" w16du:dateUtc="2025-01-30T11:25:00Z">
            <w:rPr>
              <w:ins w:id="1251" w:author="Kashyap Kammachi-Sreedhar (Nokia)" w:date="2025-01-30T13:23:00Z" w16du:dateUtc="2025-01-30T11:23:00Z"/>
              <w:rFonts w:ascii="Courier New" w:hAnsi="Courier New" w:cs="Courier New"/>
              <w:color w:val="FF0000"/>
            </w:rPr>
          </w:rPrChange>
        </w:rPr>
        <w:pPrChange w:id="1252" w:author="Kashyap Kammachi-Sreedhar (Nokia)" w:date="2025-01-30T13:51:00Z" w16du:dateUtc="2025-01-30T11:51:00Z">
          <w:pPr>
            <w:ind w:left="720"/>
          </w:pPr>
        </w:pPrChange>
      </w:pPr>
      <w:ins w:id="1253" w:author="Kashyap Kammachi-Sreedhar (Nokia)" w:date="2025-01-30T13:23:00Z" w16du:dateUtc="2025-01-30T11:23:00Z">
        <w:r w:rsidRPr="003571CB">
          <w:rPr>
            <w:rFonts w:ascii="Courier New" w:hAnsi="Courier New" w:cs="Courier New"/>
            <w:color w:val="000000" w:themeColor="text1"/>
            <w:rPrChange w:id="1254" w:author="Kashyap Kammachi-Sreedhar (Nokia)" w:date="2025-01-30T13:25:00Z" w16du:dateUtc="2025-01-30T11:25:00Z">
              <w:rPr>
                <w:rFonts w:ascii="Courier New" w:hAnsi="Courier New" w:cs="Courier New"/>
                <w:color w:val="FF0000"/>
              </w:rPr>
            </w:rPrChange>
          </w:rPr>
          <w:t>}</w:t>
        </w:r>
      </w:ins>
    </w:p>
    <w:p w14:paraId="286A0D77" w14:textId="77777777" w:rsidR="007A4511" w:rsidRPr="003571CB" w:rsidRDefault="007A4511" w:rsidP="007A4511">
      <w:pPr>
        <w:rPr>
          <w:ins w:id="1255" w:author="Kashyap Kammachi-Sreedhar (Nokia)" w:date="2025-01-30T13:23:00Z" w16du:dateUtc="2025-01-30T11:23:00Z"/>
          <w:rFonts w:ascii="Courier New" w:hAnsi="Courier New" w:cs="Courier New"/>
          <w:color w:val="000000" w:themeColor="text1"/>
          <w:rPrChange w:id="1256" w:author="Kashyap Kammachi-Sreedhar (Nokia)" w:date="2025-01-30T13:25:00Z" w16du:dateUtc="2025-01-30T11:25:00Z">
            <w:rPr>
              <w:ins w:id="1257" w:author="Kashyap Kammachi-Sreedhar (Nokia)" w:date="2025-01-30T13:23:00Z" w16du:dateUtc="2025-01-30T11:23:00Z"/>
              <w:rFonts w:ascii="Courier New" w:hAnsi="Courier New" w:cs="Courier New"/>
              <w:color w:val="FF0000"/>
            </w:rPr>
          </w:rPrChange>
        </w:rPr>
      </w:pPr>
      <w:proofErr w:type="spellStart"/>
      <w:ins w:id="1258" w:author="Kashyap Kammachi-Sreedhar (Nokia)" w:date="2025-01-30T13:23:00Z" w16du:dateUtc="2025-01-30T11:23:00Z">
        <w:r w:rsidRPr="003571CB">
          <w:rPr>
            <w:rFonts w:ascii="Courier New" w:hAnsi="Courier New" w:cs="Courier New"/>
            <w:color w:val="000000" w:themeColor="text1"/>
            <w:rPrChange w:id="1259" w:author="Kashyap Kammachi-Sreedhar (Nokia)" w:date="2025-01-30T13:25:00Z" w16du:dateUtc="2025-01-30T11:25:00Z">
              <w:rPr>
                <w:rFonts w:ascii="Courier New" w:hAnsi="Courier New" w:cs="Courier New"/>
                <w:color w:val="FF0000"/>
              </w:rPr>
            </w:rPrChange>
          </w:rPr>
          <w:t>TileColumns</w:t>
        </w:r>
        <w:proofErr w:type="spellEnd"/>
        <w:r w:rsidRPr="003571CB">
          <w:rPr>
            <w:rFonts w:ascii="Cambria" w:hAnsi="Cambria" w:cs="Courier New"/>
            <w:color w:val="000000" w:themeColor="text1"/>
            <w:rPrChange w:id="1260" w:author="Kashyap Kammachi-Sreedhar (Nokia)" w:date="2025-01-30T13:25:00Z" w16du:dateUtc="2025-01-30T11:25:00Z">
              <w:rPr>
                <w:rFonts w:ascii="Cambria" w:hAnsi="Cambria" w:cs="Courier New"/>
                <w:color w:val="FF0000"/>
              </w:rPr>
            </w:rPrChange>
          </w:rPr>
          <w:t xml:space="preserve"> and </w:t>
        </w:r>
        <w:proofErr w:type="spellStart"/>
        <w:r w:rsidRPr="003571CB">
          <w:rPr>
            <w:rFonts w:ascii="Courier New" w:hAnsi="Courier New" w:cs="Courier New"/>
            <w:color w:val="000000" w:themeColor="text1"/>
            <w:rPrChange w:id="1261" w:author="Kashyap Kammachi-Sreedhar (Nokia)" w:date="2025-01-30T13:25:00Z" w16du:dateUtc="2025-01-30T11:25:00Z">
              <w:rPr>
                <w:rFonts w:ascii="Courier New" w:hAnsi="Courier New" w:cs="Courier New"/>
                <w:color w:val="FF0000"/>
              </w:rPr>
            </w:rPrChange>
          </w:rPr>
          <w:t>TileRows</w:t>
        </w:r>
        <w:proofErr w:type="spellEnd"/>
        <w:r w:rsidRPr="003571CB">
          <w:rPr>
            <w:rFonts w:ascii="Cambria" w:hAnsi="Cambria" w:cs="Courier New"/>
            <w:color w:val="000000" w:themeColor="text1"/>
            <w:rPrChange w:id="1262" w:author="Kashyap Kammachi-Sreedhar (Nokia)" w:date="2025-01-30T13:25:00Z" w16du:dateUtc="2025-01-30T11:25:00Z">
              <w:rPr>
                <w:rFonts w:ascii="Cambria" w:hAnsi="Cambria" w:cs="Courier New"/>
                <w:color w:val="FF0000"/>
              </w:rPr>
            </w:rPrChange>
          </w:rPr>
          <w:t xml:space="preserve"> are the number of tiles in a row within the overall image and the number of tiles in a column within the overall image. </w:t>
        </w:r>
        <w:proofErr w:type="spellStart"/>
        <w:r w:rsidRPr="003571CB">
          <w:rPr>
            <w:rFonts w:ascii="Courier New" w:hAnsi="Courier New" w:cs="Courier New"/>
            <w:color w:val="000000" w:themeColor="text1"/>
            <w:rPrChange w:id="1263" w:author="Kashyap Kammachi-Sreedhar (Nokia)" w:date="2025-01-30T13:25:00Z" w16du:dateUtc="2025-01-30T11:25:00Z">
              <w:rPr>
                <w:rFonts w:ascii="Courier New" w:hAnsi="Courier New" w:cs="Courier New"/>
                <w:color w:val="FF0000"/>
              </w:rPr>
            </w:rPrChange>
          </w:rPr>
          <w:t>image_width</w:t>
        </w:r>
        <w:proofErr w:type="spellEnd"/>
        <w:r w:rsidRPr="003571CB">
          <w:rPr>
            <w:rFonts w:ascii="Cambria" w:hAnsi="Cambria" w:cs="Courier New"/>
            <w:color w:val="000000" w:themeColor="text1"/>
            <w:rPrChange w:id="1264" w:author="Kashyap Kammachi-Sreedhar (Nokia)" w:date="2025-01-30T13:25:00Z" w16du:dateUtc="2025-01-30T11:25:00Z">
              <w:rPr>
                <w:rFonts w:ascii="Cambria" w:hAnsi="Cambria" w:cs="Courier New"/>
                <w:color w:val="FF0000"/>
              </w:rPr>
            </w:rPrChange>
          </w:rPr>
          <w:t xml:space="preserve"> and </w:t>
        </w:r>
        <w:proofErr w:type="spellStart"/>
        <w:r w:rsidRPr="003571CB">
          <w:rPr>
            <w:rFonts w:ascii="Courier New" w:hAnsi="Courier New" w:cs="Courier New"/>
            <w:color w:val="000000" w:themeColor="text1"/>
            <w:rPrChange w:id="1265" w:author="Kashyap Kammachi-Sreedhar (Nokia)" w:date="2025-01-30T13:25:00Z" w16du:dateUtc="2025-01-30T11:25:00Z">
              <w:rPr>
                <w:rFonts w:ascii="Courier New" w:hAnsi="Courier New" w:cs="Courier New"/>
                <w:color w:val="FF0000"/>
              </w:rPr>
            </w:rPrChange>
          </w:rPr>
          <w:t>image_height</w:t>
        </w:r>
        <w:proofErr w:type="spellEnd"/>
        <w:r w:rsidRPr="003571CB">
          <w:rPr>
            <w:rFonts w:ascii="Cambria" w:hAnsi="Cambria" w:cs="Courier New"/>
            <w:color w:val="000000" w:themeColor="text1"/>
            <w:rPrChange w:id="1266" w:author="Kashyap Kammachi-Sreedhar (Nokia)" w:date="2025-01-30T13:25:00Z" w16du:dateUtc="2025-01-30T11:25:00Z">
              <w:rPr>
                <w:rFonts w:ascii="Cambria" w:hAnsi="Cambria" w:cs="Courier New"/>
                <w:color w:val="FF0000"/>
              </w:rPr>
            </w:rPrChange>
          </w:rPr>
          <w:t xml:space="preserve"> are the dimensions of the entire image </w:t>
        </w:r>
        <w:r w:rsidRPr="003571CB">
          <w:rPr>
            <w:rFonts w:ascii="Cambria" w:hAnsi="Cambria"/>
            <w:color w:val="000000" w:themeColor="text1"/>
            <w:rPrChange w:id="1267" w:author="Kashyap Kammachi-Sreedhar (Nokia)" w:date="2025-01-30T13:25:00Z" w16du:dateUtc="2025-01-30T11:25:00Z">
              <w:rPr>
                <w:rFonts w:ascii="Cambria" w:hAnsi="Cambria"/>
                <w:color w:val="FF0000"/>
              </w:rPr>
            </w:rPrChange>
          </w:rPr>
          <w:t xml:space="preserve">as specified in the associated </w:t>
        </w:r>
        <w:proofErr w:type="spellStart"/>
        <w:r w:rsidRPr="003571CB">
          <w:rPr>
            <w:rStyle w:val="Courier"/>
            <w:color w:val="000000" w:themeColor="text1"/>
            <w:rPrChange w:id="1268" w:author="Kashyap Kammachi-Sreedhar (Nokia)" w:date="2025-01-30T13:25:00Z" w16du:dateUtc="2025-01-30T11:25:00Z">
              <w:rPr>
                <w:rStyle w:val="Courier"/>
                <w:color w:val="FF0000"/>
              </w:rPr>
            </w:rPrChange>
          </w:rPr>
          <w:t>ImageSpatialExtentsProperty</w:t>
        </w:r>
        <w:proofErr w:type="spellEnd"/>
        <w:r w:rsidRPr="003571CB">
          <w:rPr>
            <w:color w:val="000000" w:themeColor="text1"/>
            <w:rPrChange w:id="1269" w:author="Kashyap Kammachi-Sreedhar (Nokia)" w:date="2025-01-30T13:25:00Z" w16du:dateUtc="2025-01-30T11:25:00Z">
              <w:rPr>
                <w:color w:val="FF0000"/>
              </w:rPr>
            </w:rPrChange>
          </w:rPr>
          <w:t xml:space="preserve"> </w:t>
        </w:r>
        <w:r w:rsidRPr="003571CB">
          <w:rPr>
            <w:rFonts w:ascii="Cambria" w:hAnsi="Cambria"/>
            <w:color w:val="000000" w:themeColor="text1"/>
            <w:rPrChange w:id="1270" w:author="Kashyap Kammachi-Sreedhar (Nokia)" w:date="2025-01-30T13:25:00Z" w16du:dateUtc="2025-01-30T11:25:00Z">
              <w:rPr>
                <w:rFonts w:ascii="Cambria" w:hAnsi="Cambria"/>
                <w:color w:val="FF0000"/>
              </w:rPr>
            </w:rPrChange>
          </w:rPr>
          <w:t xml:space="preserve">item property. </w:t>
        </w:r>
        <w:proofErr w:type="spellStart"/>
        <w:r w:rsidRPr="003571CB">
          <w:rPr>
            <w:rFonts w:ascii="Courier New" w:hAnsi="Courier New" w:cs="Courier New"/>
            <w:color w:val="000000" w:themeColor="text1"/>
            <w:rPrChange w:id="1271" w:author="Kashyap Kammachi-Sreedhar (Nokia)" w:date="2025-01-30T13:25:00Z" w16du:dateUtc="2025-01-30T11:25:00Z">
              <w:rPr>
                <w:rFonts w:ascii="Courier New" w:hAnsi="Courier New" w:cs="Courier New"/>
                <w:color w:val="FF0000"/>
              </w:rPr>
            </w:rPrChange>
          </w:rPr>
          <w:t>number_of_extra_dimensions</w:t>
        </w:r>
        <w:proofErr w:type="spellEnd"/>
        <w:r w:rsidRPr="003571CB">
          <w:rPr>
            <w:rFonts w:ascii="Courier New" w:hAnsi="Courier New" w:cs="Courier New"/>
            <w:color w:val="000000" w:themeColor="text1"/>
            <w:rPrChange w:id="1272" w:author="Kashyap Kammachi-Sreedhar (Nokia)" w:date="2025-01-30T13:25:00Z" w16du:dateUtc="2025-01-30T11:25:00Z">
              <w:rPr>
                <w:rFonts w:ascii="Courier New" w:hAnsi="Courier New" w:cs="Courier New"/>
                <w:color w:val="FF0000"/>
              </w:rPr>
            </w:rPrChange>
          </w:rPr>
          <w:t xml:space="preserve"> and </w:t>
        </w:r>
        <w:proofErr w:type="spellStart"/>
        <w:r w:rsidRPr="003571CB">
          <w:rPr>
            <w:rFonts w:ascii="Courier New" w:hAnsi="Courier New" w:cs="Courier New"/>
            <w:color w:val="000000" w:themeColor="text1"/>
            <w:rPrChange w:id="1273" w:author="Kashyap Kammachi-Sreedhar (Nokia)" w:date="2025-01-30T13:25:00Z" w16du:dateUtc="2025-01-30T11:25:00Z">
              <w:rPr>
                <w:rFonts w:ascii="Courier New" w:hAnsi="Courier New" w:cs="Courier New"/>
                <w:color w:val="FF0000"/>
              </w:rPr>
            </w:rPrChange>
          </w:rPr>
          <w:t>dimension_</w:t>
        </w:r>
        <w:proofErr w:type="gramStart"/>
        <w:r w:rsidRPr="003571CB">
          <w:rPr>
            <w:rFonts w:ascii="Courier New" w:hAnsi="Courier New" w:cs="Courier New"/>
            <w:color w:val="000000" w:themeColor="text1"/>
            <w:rPrChange w:id="1274" w:author="Kashyap Kammachi-Sreedhar (Nokia)" w:date="2025-01-30T13:25:00Z" w16du:dateUtc="2025-01-30T11:25:00Z">
              <w:rPr>
                <w:rFonts w:ascii="Courier New" w:hAnsi="Courier New" w:cs="Courier New"/>
                <w:color w:val="FF0000"/>
              </w:rPr>
            </w:rPrChange>
          </w:rPr>
          <w:t>size</w:t>
        </w:r>
        <w:proofErr w:type="spellEnd"/>
        <w:r w:rsidRPr="003571CB">
          <w:rPr>
            <w:rFonts w:ascii="Courier New" w:hAnsi="Courier New" w:cs="Courier New"/>
            <w:color w:val="000000" w:themeColor="text1"/>
            <w:rPrChange w:id="1275" w:author="Kashyap Kammachi-Sreedhar (Nokia)" w:date="2025-01-30T13:25:00Z" w16du:dateUtc="2025-01-30T11:25:00Z">
              <w:rPr>
                <w:rFonts w:ascii="Courier New" w:hAnsi="Courier New" w:cs="Courier New"/>
                <w:color w:val="FF0000"/>
              </w:rPr>
            </w:rPrChange>
          </w:rPr>
          <w:t>[</w:t>
        </w:r>
        <w:proofErr w:type="gramEnd"/>
        <w:r w:rsidRPr="003571CB">
          <w:rPr>
            <w:rFonts w:ascii="Courier New" w:hAnsi="Courier New" w:cs="Courier New"/>
            <w:color w:val="000000" w:themeColor="text1"/>
            <w:rPrChange w:id="1276" w:author="Kashyap Kammachi-Sreedhar (Nokia)" w:date="2025-01-30T13:25:00Z" w16du:dateUtc="2025-01-30T11:25:00Z">
              <w:rPr>
                <w:rFonts w:ascii="Courier New" w:hAnsi="Courier New" w:cs="Courier New"/>
                <w:color w:val="FF0000"/>
              </w:rPr>
            </w:rPrChange>
          </w:rPr>
          <w:t>]</w:t>
        </w:r>
        <w:r w:rsidRPr="003571CB">
          <w:rPr>
            <w:rFonts w:ascii="Cambria" w:hAnsi="Cambria" w:cs="Courier New"/>
            <w:color w:val="000000" w:themeColor="text1"/>
            <w:rPrChange w:id="1277" w:author="Kashyap Kammachi-Sreedhar (Nokia)" w:date="2025-01-30T13:25:00Z" w16du:dateUtc="2025-01-30T11:25:00Z">
              <w:rPr>
                <w:rFonts w:ascii="Cambria" w:hAnsi="Cambria" w:cs="Courier New"/>
                <w:color w:val="FF0000"/>
              </w:rPr>
            </w:rPrChange>
          </w:rPr>
          <w:t xml:space="preserve"> is defined in the </w:t>
        </w:r>
        <w:proofErr w:type="spellStart"/>
        <w:r w:rsidRPr="003571CB">
          <w:rPr>
            <w:rFonts w:ascii="Courier New" w:hAnsi="Courier New" w:cs="Courier New"/>
            <w:color w:val="000000" w:themeColor="text1"/>
            <w:rPrChange w:id="1278" w:author="Kashyap Kammachi-Sreedhar (Nokia)" w:date="2025-01-30T13:25:00Z" w16du:dateUtc="2025-01-30T11:25:00Z">
              <w:rPr>
                <w:rFonts w:ascii="Courier New" w:hAnsi="Courier New" w:cs="Courier New"/>
                <w:color w:val="FF0000"/>
              </w:rPr>
            </w:rPrChange>
          </w:rPr>
          <w:t>TiledImage</w:t>
        </w:r>
        <w:proofErr w:type="spellEnd"/>
      </w:ins>
    </w:p>
    <w:p w14:paraId="07934562" w14:textId="77777777" w:rsidR="007A4511" w:rsidRPr="003571CB" w:rsidRDefault="007A4511" w:rsidP="007A4511">
      <w:pPr>
        <w:rPr>
          <w:ins w:id="1279" w:author="Kashyap Kammachi-Sreedhar (Nokia)" w:date="2025-01-30T13:23:00Z" w16du:dateUtc="2025-01-30T11:23:00Z"/>
          <w:rFonts w:ascii="Cambria" w:hAnsi="Cambria"/>
          <w:color w:val="000000" w:themeColor="text1"/>
          <w:rPrChange w:id="1280" w:author="Kashyap Kammachi-Sreedhar (Nokia)" w:date="2025-01-30T13:25:00Z" w16du:dateUtc="2025-01-30T11:25:00Z">
            <w:rPr>
              <w:ins w:id="1281" w:author="Kashyap Kammachi-Sreedhar (Nokia)" w:date="2025-01-30T13:23:00Z" w16du:dateUtc="2025-01-30T11:23:00Z"/>
              <w:rFonts w:ascii="Cambria" w:hAnsi="Cambria"/>
              <w:color w:val="FF0000"/>
            </w:rPr>
          </w:rPrChange>
        </w:rPr>
      </w:pPr>
      <w:proofErr w:type="spellStart"/>
      <w:ins w:id="1282" w:author="Kashyap Kammachi-Sreedhar (Nokia)" w:date="2025-01-30T13:23:00Z" w16du:dateUtc="2025-01-30T11:23:00Z">
        <w:r w:rsidRPr="003571CB">
          <w:rPr>
            <w:rFonts w:ascii="Courier New" w:hAnsi="Courier New" w:cs="Courier New"/>
            <w:color w:val="000000" w:themeColor="text1"/>
            <w:rPrChange w:id="1283" w:author="Kashyap Kammachi-Sreedhar (Nokia)" w:date="2025-01-30T13:25:00Z" w16du:dateUtc="2025-01-30T11:25:00Z">
              <w:rPr>
                <w:rFonts w:ascii="Courier New" w:hAnsi="Courier New" w:cs="Courier New"/>
                <w:color w:val="FF0000"/>
              </w:rPr>
            </w:rPrChange>
          </w:rPr>
          <w:t>ConfigurationBox</w:t>
        </w:r>
        <w:proofErr w:type="spellEnd"/>
        <w:r w:rsidRPr="003571CB">
          <w:rPr>
            <w:rFonts w:ascii="Cambria" w:hAnsi="Cambria" w:cs="Courier New"/>
            <w:color w:val="000000" w:themeColor="text1"/>
            <w:rPrChange w:id="1284" w:author="Kashyap Kammachi-Sreedhar (Nokia)" w:date="2025-01-30T13:25:00Z" w16du:dateUtc="2025-01-30T11:25:00Z">
              <w:rPr>
                <w:rFonts w:ascii="Cambria" w:hAnsi="Cambria" w:cs="Courier New"/>
                <w:color w:val="FF0000"/>
              </w:rPr>
            </w:rPrChange>
          </w:rPr>
          <w:t xml:space="preserve"> property associated with the </w:t>
        </w:r>
        <w:proofErr w:type="spellStart"/>
        <w:r w:rsidRPr="003571CB">
          <w:rPr>
            <w:rFonts w:ascii="Courier New" w:hAnsi="Courier New" w:cs="Courier New"/>
            <w:color w:val="000000" w:themeColor="text1"/>
            <w:rPrChange w:id="1285" w:author="Kashyap Kammachi-Sreedhar (Nokia)" w:date="2025-01-30T13:25:00Z" w16du:dateUtc="2025-01-30T11:25:00Z">
              <w:rPr>
                <w:rFonts w:ascii="Courier New" w:hAnsi="Courier New" w:cs="Courier New"/>
                <w:color w:val="FF0000"/>
              </w:rPr>
            </w:rPrChange>
          </w:rPr>
          <w:t>tili</w:t>
        </w:r>
        <w:proofErr w:type="spellEnd"/>
        <w:r w:rsidRPr="003571CB">
          <w:rPr>
            <w:rFonts w:ascii="Cambria" w:hAnsi="Cambria" w:cs="Courier New"/>
            <w:color w:val="000000" w:themeColor="text1"/>
            <w:rPrChange w:id="1286" w:author="Kashyap Kammachi-Sreedhar (Nokia)" w:date="2025-01-30T13:25:00Z" w16du:dateUtc="2025-01-30T11:25:00Z">
              <w:rPr>
                <w:rFonts w:ascii="Cambria" w:hAnsi="Cambria" w:cs="Courier New"/>
                <w:color w:val="FF0000"/>
              </w:rPr>
            </w:rPrChange>
          </w:rPr>
          <w:t xml:space="preserve"> item</w:t>
        </w:r>
        <w:r w:rsidRPr="003571CB">
          <w:rPr>
            <w:rFonts w:ascii="Courier New" w:hAnsi="Courier New" w:cs="Courier New"/>
            <w:color w:val="000000" w:themeColor="text1"/>
            <w:rPrChange w:id="1287" w:author="Kashyap Kammachi-Sreedhar (Nokia)" w:date="2025-01-30T13:25:00Z" w16du:dateUtc="2025-01-30T11:25:00Z">
              <w:rPr>
                <w:rFonts w:ascii="Courier New" w:hAnsi="Courier New" w:cs="Courier New"/>
                <w:color w:val="FF0000"/>
              </w:rPr>
            </w:rPrChange>
          </w:rPr>
          <w:t>.</w:t>
        </w:r>
        <w:r w:rsidRPr="003571CB">
          <w:rPr>
            <w:rFonts w:ascii="Cambria" w:hAnsi="Cambria" w:cs="Courier New"/>
            <w:color w:val="000000" w:themeColor="text1"/>
            <w:rPrChange w:id="1288" w:author="Kashyap Kammachi-Sreedhar (Nokia)" w:date="2025-01-30T13:25:00Z" w16du:dateUtc="2025-01-30T11:25:00Z">
              <w:rPr>
                <w:rFonts w:ascii="Cambria" w:hAnsi="Cambria" w:cs="Courier New"/>
                <w:color w:val="FF0000"/>
              </w:rPr>
            </w:rPrChange>
          </w:rPr>
          <w:t xml:space="preserve"> </w:t>
        </w:r>
        <w:proofErr w:type="spellStart"/>
        <w:r w:rsidRPr="003571CB">
          <w:rPr>
            <w:rFonts w:ascii="Courier New" w:hAnsi="Courier New" w:cs="Courier New"/>
            <w:color w:val="000000" w:themeColor="text1"/>
            <w:rPrChange w:id="1289" w:author="Kashyap Kammachi-Sreedhar (Nokia)" w:date="2025-01-30T13:25:00Z" w16du:dateUtc="2025-01-30T11:25:00Z">
              <w:rPr>
                <w:rFonts w:ascii="Courier New" w:hAnsi="Courier New" w:cs="Courier New"/>
                <w:color w:val="FF0000"/>
              </w:rPr>
            </w:rPrChange>
          </w:rPr>
          <w:t>NumTiles</w:t>
        </w:r>
        <w:proofErr w:type="spellEnd"/>
        <w:r w:rsidRPr="003571CB">
          <w:rPr>
            <w:rFonts w:ascii="Cambria" w:hAnsi="Cambria" w:cs="Courier New"/>
            <w:color w:val="000000" w:themeColor="text1"/>
            <w:rPrChange w:id="1290" w:author="Kashyap Kammachi-Sreedhar (Nokia)" w:date="2025-01-30T13:25:00Z" w16du:dateUtc="2025-01-30T11:25:00Z">
              <w:rPr>
                <w:rFonts w:ascii="Cambria" w:hAnsi="Cambria" w:cs="Courier New"/>
                <w:color w:val="FF0000"/>
              </w:rPr>
            </w:rPrChange>
          </w:rPr>
          <w:t xml:space="preserve"> represents the number of tiles in the entire tiled image item.</w:t>
        </w:r>
      </w:ins>
    </w:p>
    <w:p w14:paraId="37D96817" w14:textId="77777777" w:rsidR="007A4511" w:rsidRPr="003571CB" w:rsidRDefault="007A4511" w:rsidP="007A4511">
      <w:pPr>
        <w:rPr>
          <w:ins w:id="1291" w:author="Kashyap Kammachi-Sreedhar (Nokia)" w:date="2025-01-30T13:23:00Z" w16du:dateUtc="2025-01-30T11:23:00Z"/>
          <w:rFonts w:ascii="Cambria" w:hAnsi="Cambria"/>
          <w:color w:val="000000" w:themeColor="text1"/>
          <w:rPrChange w:id="1292" w:author="Kashyap Kammachi-Sreedhar (Nokia)" w:date="2025-01-30T13:25:00Z" w16du:dateUtc="2025-01-30T11:25:00Z">
            <w:rPr>
              <w:ins w:id="1293" w:author="Kashyap Kammachi-Sreedhar (Nokia)" w:date="2025-01-30T13:23:00Z" w16du:dateUtc="2025-01-30T11:23:00Z"/>
              <w:rFonts w:ascii="Cambria" w:hAnsi="Cambria"/>
              <w:color w:val="FF0000"/>
            </w:rPr>
          </w:rPrChange>
        </w:rPr>
      </w:pPr>
      <w:ins w:id="1294" w:author="Kashyap Kammachi-Sreedhar (Nokia)" w:date="2025-01-30T13:23:00Z" w16du:dateUtc="2025-01-30T11:23:00Z">
        <w:r w:rsidRPr="003571CB">
          <w:rPr>
            <w:rFonts w:ascii="Cambria" w:hAnsi="Cambria"/>
            <w:color w:val="000000" w:themeColor="text1"/>
            <w:rPrChange w:id="1295" w:author="Kashyap Kammachi-Sreedhar (Nokia)" w:date="2025-01-30T13:25:00Z" w16du:dateUtc="2025-01-30T11:25:00Z">
              <w:rPr>
                <w:rFonts w:ascii="Cambria" w:hAnsi="Cambria"/>
                <w:color w:val="FF0000"/>
              </w:rPr>
            </w:rPrChange>
          </w:rPr>
          <w:t>The entries in the offset table are ordered in row-major sequence. For a 2D image with a single coded layer, they are indexed as [y][x], where:</w:t>
        </w:r>
      </w:ins>
    </w:p>
    <w:p w14:paraId="2A7B09A2" w14:textId="77777777" w:rsidR="007A4511" w:rsidRPr="003571CB" w:rsidRDefault="007A4511" w:rsidP="007A4511">
      <w:pPr>
        <w:ind w:firstLine="720"/>
        <w:rPr>
          <w:ins w:id="1296" w:author="Kashyap Kammachi-Sreedhar (Nokia)" w:date="2025-01-30T13:23:00Z" w16du:dateUtc="2025-01-30T11:23:00Z"/>
          <w:rFonts w:ascii="Cambria" w:hAnsi="Cambria"/>
          <w:color w:val="000000" w:themeColor="text1"/>
          <w:rPrChange w:id="1297" w:author="Kashyap Kammachi-Sreedhar (Nokia)" w:date="2025-01-30T13:25:00Z" w16du:dateUtc="2025-01-30T11:25:00Z">
            <w:rPr>
              <w:ins w:id="1298" w:author="Kashyap Kammachi-Sreedhar (Nokia)" w:date="2025-01-30T13:23:00Z" w16du:dateUtc="2025-01-30T11:23:00Z"/>
              <w:rFonts w:ascii="Cambria" w:hAnsi="Cambria"/>
              <w:color w:val="FF0000"/>
            </w:rPr>
          </w:rPrChange>
        </w:rPr>
      </w:pPr>
      <w:ins w:id="1299" w:author="Kashyap Kammachi-Sreedhar (Nokia)" w:date="2025-01-30T13:23:00Z" w16du:dateUtc="2025-01-30T11:23:00Z">
        <w:r w:rsidRPr="003571CB">
          <w:rPr>
            <w:rFonts w:ascii="Cambria" w:hAnsi="Cambria"/>
            <w:color w:val="000000" w:themeColor="text1"/>
            <w:rPrChange w:id="1300" w:author="Kashyap Kammachi-Sreedhar (Nokia)" w:date="2025-01-30T13:25:00Z" w16du:dateUtc="2025-01-30T11:25:00Z">
              <w:rPr>
                <w:rFonts w:ascii="Cambria" w:hAnsi="Cambria"/>
                <w:color w:val="FF0000"/>
              </w:rPr>
            </w:rPrChange>
          </w:rPr>
          <w:t>x = tile column</w:t>
        </w:r>
      </w:ins>
    </w:p>
    <w:p w14:paraId="4D2D4612" w14:textId="77777777" w:rsidR="007A4511" w:rsidRPr="003571CB" w:rsidRDefault="007A4511" w:rsidP="007A4511">
      <w:pPr>
        <w:ind w:firstLine="720"/>
        <w:rPr>
          <w:ins w:id="1301" w:author="Kashyap Kammachi-Sreedhar (Nokia)" w:date="2025-01-30T13:23:00Z" w16du:dateUtc="2025-01-30T11:23:00Z"/>
          <w:rFonts w:ascii="Cambria" w:hAnsi="Cambria"/>
          <w:color w:val="000000" w:themeColor="text1"/>
          <w:rPrChange w:id="1302" w:author="Kashyap Kammachi-Sreedhar (Nokia)" w:date="2025-01-30T13:25:00Z" w16du:dateUtc="2025-01-30T11:25:00Z">
            <w:rPr>
              <w:ins w:id="1303" w:author="Kashyap Kammachi-Sreedhar (Nokia)" w:date="2025-01-30T13:23:00Z" w16du:dateUtc="2025-01-30T11:23:00Z"/>
              <w:rFonts w:ascii="Cambria" w:hAnsi="Cambria"/>
              <w:color w:val="FF0000"/>
            </w:rPr>
          </w:rPrChange>
        </w:rPr>
      </w:pPr>
      <w:ins w:id="1304" w:author="Kashyap Kammachi-Sreedhar (Nokia)" w:date="2025-01-30T13:23:00Z" w16du:dateUtc="2025-01-30T11:23:00Z">
        <w:r w:rsidRPr="003571CB">
          <w:rPr>
            <w:rFonts w:ascii="Cambria" w:hAnsi="Cambria"/>
            <w:color w:val="000000" w:themeColor="text1"/>
            <w:rPrChange w:id="1305" w:author="Kashyap Kammachi-Sreedhar (Nokia)" w:date="2025-01-30T13:25:00Z" w16du:dateUtc="2025-01-30T11:25:00Z">
              <w:rPr>
                <w:rFonts w:ascii="Cambria" w:hAnsi="Cambria"/>
                <w:color w:val="FF0000"/>
              </w:rPr>
            </w:rPrChange>
          </w:rPr>
          <w:t>y = tile row</w:t>
        </w:r>
      </w:ins>
    </w:p>
    <w:p w14:paraId="5CE5FF8C" w14:textId="77777777" w:rsidR="007A4511" w:rsidRPr="003571CB" w:rsidRDefault="007A4511" w:rsidP="007A4511">
      <w:pPr>
        <w:rPr>
          <w:ins w:id="1306" w:author="Kashyap Kammachi-Sreedhar (Nokia)" w:date="2025-01-30T13:23:00Z" w16du:dateUtc="2025-01-30T11:23:00Z"/>
          <w:rFonts w:ascii="Cambria" w:hAnsi="Cambria"/>
          <w:color w:val="000000" w:themeColor="text1"/>
          <w:rPrChange w:id="1307" w:author="Kashyap Kammachi-Sreedhar (Nokia)" w:date="2025-01-30T13:25:00Z" w16du:dateUtc="2025-01-30T11:25:00Z">
            <w:rPr>
              <w:ins w:id="1308" w:author="Kashyap Kammachi-Sreedhar (Nokia)" w:date="2025-01-30T13:23:00Z" w16du:dateUtc="2025-01-30T11:23:00Z"/>
              <w:rFonts w:ascii="Cambria" w:hAnsi="Cambria"/>
              <w:color w:val="FF0000"/>
            </w:rPr>
          </w:rPrChange>
        </w:rPr>
      </w:pPr>
      <w:ins w:id="1309" w:author="Kashyap Kammachi-Sreedhar (Nokia)" w:date="2025-01-30T13:23:00Z" w16du:dateUtc="2025-01-30T11:23:00Z">
        <w:r w:rsidRPr="003571CB">
          <w:rPr>
            <w:rFonts w:ascii="Cambria" w:hAnsi="Cambria"/>
            <w:color w:val="000000" w:themeColor="text1"/>
            <w:rPrChange w:id="1310" w:author="Kashyap Kammachi-Sreedhar (Nokia)" w:date="2025-01-30T13:25:00Z" w16du:dateUtc="2025-01-30T11:25:00Z">
              <w:rPr>
                <w:rFonts w:ascii="Cambria" w:hAnsi="Cambria"/>
                <w:color w:val="FF0000"/>
              </w:rPr>
            </w:rPrChange>
          </w:rPr>
          <w:t>For a 3D tiled image item, they are indexed as [z][y][x], where:</w:t>
        </w:r>
      </w:ins>
    </w:p>
    <w:p w14:paraId="7E8983FC" w14:textId="77777777" w:rsidR="007A4511" w:rsidRPr="003571CB" w:rsidRDefault="007A4511" w:rsidP="007A4511">
      <w:pPr>
        <w:ind w:firstLine="720"/>
        <w:rPr>
          <w:ins w:id="1311" w:author="Kashyap Kammachi-Sreedhar (Nokia)" w:date="2025-01-30T13:23:00Z" w16du:dateUtc="2025-01-30T11:23:00Z"/>
          <w:rFonts w:ascii="Cambria" w:hAnsi="Cambria"/>
          <w:color w:val="000000" w:themeColor="text1"/>
          <w:rPrChange w:id="1312" w:author="Kashyap Kammachi-Sreedhar (Nokia)" w:date="2025-01-30T13:25:00Z" w16du:dateUtc="2025-01-30T11:25:00Z">
            <w:rPr>
              <w:ins w:id="1313" w:author="Kashyap Kammachi-Sreedhar (Nokia)" w:date="2025-01-30T13:23:00Z" w16du:dateUtc="2025-01-30T11:23:00Z"/>
              <w:rFonts w:ascii="Cambria" w:hAnsi="Cambria"/>
              <w:color w:val="FF0000"/>
            </w:rPr>
          </w:rPrChange>
        </w:rPr>
      </w:pPr>
      <w:ins w:id="1314" w:author="Kashyap Kammachi-Sreedhar (Nokia)" w:date="2025-01-30T13:23:00Z" w16du:dateUtc="2025-01-30T11:23:00Z">
        <w:r w:rsidRPr="003571CB">
          <w:rPr>
            <w:rFonts w:ascii="Cambria" w:hAnsi="Cambria"/>
            <w:color w:val="000000" w:themeColor="text1"/>
            <w:rPrChange w:id="1315" w:author="Kashyap Kammachi-Sreedhar (Nokia)" w:date="2025-01-30T13:25:00Z" w16du:dateUtc="2025-01-30T11:25:00Z">
              <w:rPr>
                <w:rFonts w:ascii="Cambria" w:hAnsi="Cambria"/>
                <w:color w:val="FF0000"/>
              </w:rPr>
            </w:rPrChange>
          </w:rPr>
          <w:t>x = tile column</w:t>
        </w:r>
      </w:ins>
    </w:p>
    <w:p w14:paraId="7C994A7D" w14:textId="77777777" w:rsidR="007A4511" w:rsidRPr="003571CB" w:rsidRDefault="007A4511" w:rsidP="007A4511">
      <w:pPr>
        <w:ind w:firstLine="720"/>
        <w:rPr>
          <w:ins w:id="1316" w:author="Kashyap Kammachi-Sreedhar (Nokia)" w:date="2025-01-30T13:23:00Z" w16du:dateUtc="2025-01-30T11:23:00Z"/>
          <w:rFonts w:ascii="Cambria" w:hAnsi="Cambria"/>
          <w:color w:val="000000" w:themeColor="text1"/>
          <w:rPrChange w:id="1317" w:author="Kashyap Kammachi-Sreedhar (Nokia)" w:date="2025-01-30T13:25:00Z" w16du:dateUtc="2025-01-30T11:25:00Z">
            <w:rPr>
              <w:ins w:id="1318" w:author="Kashyap Kammachi-Sreedhar (Nokia)" w:date="2025-01-30T13:23:00Z" w16du:dateUtc="2025-01-30T11:23:00Z"/>
              <w:rFonts w:ascii="Cambria" w:hAnsi="Cambria"/>
              <w:color w:val="FF0000"/>
            </w:rPr>
          </w:rPrChange>
        </w:rPr>
      </w:pPr>
      <w:ins w:id="1319" w:author="Kashyap Kammachi-Sreedhar (Nokia)" w:date="2025-01-30T13:23:00Z" w16du:dateUtc="2025-01-30T11:23:00Z">
        <w:r w:rsidRPr="003571CB">
          <w:rPr>
            <w:rFonts w:ascii="Cambria" w:hAnsi="Cambria"/>
            <w:color w:val="000000" w:themeColor="text1"/>
            <w:rPrChange w:id="1320" w:author="Kashyap Kammachi-Sreedhar (Nokia)" w:date="2025-01-30T13:25:00Z" w16du:dateUtc="2025-01-30T11:25:00Z">
              <w:rPr>
                <w:rFonts w:ascii="Cambria" w:hAnsi="Cambria"/>
                <w:color w:val="FF0000"/>
              </w:rPr>
            </w:rPrChange>
          </w:rPr>
          <w:t>y = tile row</w:t>
        </w:r>
      </w:ins>
    </w:p>
    <w:p w14:paraId="1FCB857D" w14:textId="77777777" w:rsidR="007A4511" w:rsidRPr="003571CB" w:rsidRDefault="007A4511" w:rsidP="007A4511">
      <w:pPr>
        <w:ind w:firstLine="720"/>
        <w:rPr>
          <w:ins w:id="1321" w:author="Kashyap Kammachi-Sreedhar (Nokia)" w:date="2025-01-30T13:23:00Z" w16du:dateUtc="2025-01-30T11:23:00Z"/>
          <w:rFonts w:ascii="Cambria" w:hAnsi="Cambria"/>
          <w:color w:val="000000" w:themeColor="text1"/>
          <w:rPrChange w:id="1322" w:author="Kashyap Kammachi-Sreedhar (Nokia)" w:date="2025-01-30T13:25:00Z" w16du:dateUtc="2025-01-30T11:25:00Z">
            <w:rPr>
              <w:ins w:id="1323" w:author="Kashyap Kammachi-Sreedhar (Nokia)" w:date="2025-01-30T13:23:00Z" w16du:dateUtc="2025-01-30T11:23:00Z"/>
              <w:rFonts w:ascii="Cambria" w:hAnsi="Cambria"/>
              <w:color w:val="FF0000"/>
            </w:rPr>
          </w:rPrChange>
        </w:rPr>
      </w:pPr>
      <w:ins w:id="1324" w:author="Kashyap Kammachi-Sreedhar (Nokia)" w:date="2025-01-30T13:23:00Z" w16du:dateUtc="2025-01-30T11:23:00Z">
        <w:r w:rsidRPr="003571CB">
          <w:rPr>
            <w:rFonts w:ascii="Cambria" w:hAnsi="Cambria"/>
            <w:color w:val="000000" w:themeColor="text1"/>
            <w:rPrChange w:id="1325" w:author="Kashyap Kammachi-Sreedhar (Nokia)" w:date="2025-01-30T13:25:00Z" w16du:dateUtc="2025-01-30T11:25:00Z">
              <w:rPr>
                <w:rFonts w:ascii="Cambria" w:hAnsi="Cambria"/>
                <w:color w:val="FF0000"/>
              </w:rPr>
            </w:rPrChange>
          </w:rPr>
          <w:t>z = depth coordinate</w:t>
        </w:r>
      </w:ins>
    </w:p>
    <w:p w14:paraId="5DCCCB6C" w14:textId="77777777" w:rsidR="007A4511" w:rsidRPr="003571CB" w:rsidRDefault="007A4511" w:rsidP="007A4511">
      <w:pPr>
        <w:rPr>
          <w:ins w:id="1326" w:author="Kashyap Kammachi-Sreedhar (Nokia)" w:date="2025-01-30T13:23:00Z" w16du:dateUtc="2025-01-30T11:23:00Z"/>
          <w:rFonts w:ascii="Cambria" w:hAnsi="Cambria"/>
          <w:color w:val="000000" w:themeColor="text1"/>
          <w:rPrChange w:id="1327" w:author="Kashyap Kammachi-Sreedhar (Nokia)" w:date="2025-01-30T13:25:00Z" w16du:dateUtc="2025-01-30T11:25:00Z">
            <w:rPr>
              <w:ins w:id="1328" w:author="Kashyap Kammachi-Sreedhar (Nokia)" w:date="2025-01-30T13:23:00Z" w16du:dateUtc="2025-01-30T11:23:00Z"/>
              <w:rFonts w:ascii="Cambria" w:hAnsi="Cambria"/>
              <w:color w:val="FF0000"/>
            </w:rPr>
          </w:rPrChange>
        </w:rPr>
      </w:pPr>
      <w:ins w:id="1329" w:author="Kashyap Kammachi-Sreedhar (Nokia)" w:date="2025-01-30T13:23:00Z" w16du:dateUtc="2025-01-30T11:23:00Z">
        <w:r w:rsidRPr="003571CB">
          <w:rPr>
            <w:rFonts w:ascii="Cambria" w:hAnsi="Cambria"/>
            <w:color w:val="000000" w:themeColor="text1"/>
            <w:rPrChange w:id="1330" w:author="Kashyap Kammachi-Sreedhar (Nokia)" w:date="2025-01-30T13:25:00Z" w16du:dateUtc="2025-01-30T11:25:00Z">
              <w:rPr>
                <w:rFonts w:ascii="Cambria" w:hAnsi="Cambria"/>
                <w:color w:val="FF0000"/>
              </w:rPr>
            </w:rPrChange>
          </w:rPr>
          <w:lastRenderedPageBreak/>
          <w:t>For a general n-dimensional hyperrectangle, the tiles are indexed as [z</w:t>
        </w:r>
        <w:r w:rsidRPr="003571CB">
          <w:rPr>
            <w:rFonts w:ascii="Cambria" w:hAnsi="Cambria"/>
            <w:color w:val="000000" w:themeColor="text1"/>
            <w:vertAlign w:val="subscript"/>
            <w:rPrChange w:id="1331" w:author="Kashyap Kammachi-Sreedhar (Nokia)" w:date="2025-01-30T13:25:00Z" w16du:dateUtc="2025-01-30T11:25:00Z">
              <w:rPr>
                <w:rFonts w:ascii="Cambria" w:hAnsi="Cambria"/>
                <w:color w:val="FF0000"/>
                <w:vertAlign w:val="subscript"/>
              </w:rPr>
            </w:rPrChange>
          </w:rPr>
          <w:t>n-1</w:t>
        </w:r>
        <w:r w:rsidRPr="003571CB">
          <w:rPr>
            <w:rFonts w:ascii="Cambria" w:hAnsi="Cambria"/>
            <w:color w:val="000000" w:themeColor="text1"/>
            <w:rPrChange w:id="1332" w:author="Kashyap Kammachi-Sreedhar (Nokia)" w:date="2025-01-30T13:25:00Z" w16du:dateUtc="2025-01-30T11:25:00Z">
              <w:rPr>
                <w:rFonts w:ascii="Cambria" w:hAnsi="Cambria"/>
                <w:color w:val="FF0000"/>
              </w:rPr>
            </w:rPrChange>
          </w:rPr>
          <w:t>] [z</w:t>
        </w:r>
        <w:r w:rsidRPr="003571CB">
          <w:rPr>
            <w:rFonts w:ascii="Cambria" w:hAnsi="Cambria"/>
            <w:color w:val="000000" w:themeColor="text1"/>
            <w:vertAlign w:val="subscript"/>
            <w:rPrChange w:id="1333" w:author="Kashyap Kammachi-Sreedhar (Nokia)" w:date="2025-01-30T13:25:00Z" w16du:dateUtc="2025-01-30T11:25:00Z">
              <w:rPr>
                <w:rFonts w:ascii="Cambria" w:hAnsi="Cambria"/>
                <w:color w:val="FF0000"/>
                <w:vertAlign w:val="subscript"/>
              </w:rPr>
            </w:rPrChange>
          </w:rPr>
          <w:t>n-2</w:t>
        </w:r>
        <w:r w:rsidRPr="003571CB">
          <w:rPr>
            <w:rFonts w:ascii="Cambria" w:hAnsi="Cambria"/>
            <w:color w:val="000000" w:themeColor="text1"/>
            <w:rPrChange w:id="1334" w:author="Kashyap Kammachi-Sreedhar (Nokia)" w:date="2025-01-30T13:25:00Z" w16du:dateUtc="2025-01-30T11:25:00Z">
              <w:rPr>
                <w:rFonts w:ascii="Cambria" w:hAnsi="Cambria"/>
                <w:color w:val="FF0000"/>
              </w:rPr>
            </w:rPrChange>
          </w:rPr>
          <w:t>] ...[z</w:t>
        </w:r>
        <w:r w:rsidRPr="003571CB">
          <w:rPr>
            <w:rFonts w:ascii="Cambria" w:hAnsi="Cambria"/>
            <w:color w:val="000000" w:themeColor="text1"/>
            <w:vertAlign w:val="subscript"/>
            <w:rPrChange w:id="1335" w:author="Kashyap Kammachi-Sreedhar (Nokia)" w:date="2025-01-30T13:25:00Z" w16du:dateUtc="2025-01-30T11:25:00Z">
              <w:rPr>
                <w:rFonts w:ascii="Cambria" w:hAnsi="Cambria"/>
                <w:color w:val="FF0000"/>
                <w:vertAlign w:val="subscript"/>
              </w:rPr>
            </w:rPrChange>
          </w:rPr>
          <w:t>3</w:t>
        </w:r>
        <w:r w:rsidRPr="003571CB">
          <w:rPr>
            <w:rFonts w:ascii="Cambria" w:hAnsi="Cambria"/>
            <w:color w:val="000000" w:themeColor="text1"/>
            <w:rPrChange w:id="1336" w:author="Kashyap Kammachi-Sreedhar (Nokia)" w:date="2025-01-30T13:25:00Z" w16du:dateUtc="2025-01-30T11:25:00Z">
              <w:rPr>
                <w:rFonts w:ascii="Cambria" w:hAnsi="Cambria"/>
                <w:color w:val="FF0000"/>
              </w:rPr>
            </w:rPrChange>
          </w:rPr>
          <w:t>] [z</w:t>
        </w:r>
        <w:proofErr w:type="gramStart"/>
        <w:r w:rsidRPr="003571CB">
          <w:rPr>
            <w:rFonts w:ascii="Cambria" w:hAnsi="Cambria"/>
            <w:color w:val="000000" w:themeColor="text1"/>
            <w:vertAlign w:val="subscript"/>
            <w:rPrChange w:id="1337" w:author="Kashyap Kammachi-Sreedhar (Nokia)" w:date="2025-01-30T13:25:00Z" w16du:dateUtc="2025-01-30T11:25:00Z">
              <w:rPr>
                <w:rFonts w:ascii="Cambria" w:hAnsi="Cambria"/>
                <w:color w:val="FF0000"/>
                <w:vertAlign w:val="subscript"/>
              </w:rPr>
            </w:rPrChange>
          </w:rPr>
          <w:t>2</w:t>
        </w:r>
        <w:r w:rsidRPr="003571CB">
          <w:rPr>
            <w:rFonts w:ascii="Cambria" w:hAnsi="Cambria"/>
            <w:color w:val="000000" w:themeColor="text1"/>
            <w:rPrChange w:id="1338" w:author="Kashyap Kammachi-Sreedhar (Nokia)" w:date="2025-01-30T13:25:00Z" w16du:dateUtc="2025-01-30T11:25:00Z">
              <w:rPr>
                <w:rFonts w:ascii="Cambria" w:hAnsi="Cambria"/>
                <w:color w:val="FF0000"/>
              </w:rPr>
            </w:rPrChange>
          </w:rPr>
          <w:t>][</w:t>
        </w:r>
        <w:proofErr w:type="gramEnd"/>
        <w:r w:rsidRPr="003571CB">
          <w:rPr>
            <w:rFonts w:ascii="Cambria" w:hAnsi="Cambria"/>
            <w:color w:val="000000" w:themeColor="text1"/>
            <w:rPrChange w:id="1339" w:author="Kashyap Kammachi-Sreedhar (Nokia)" w:date="2025-01-30T13:25:00Z" w16du:dateUtc="2025-01-30T11:25:00Z">
              <w:rPr>
                <w:rFonts w:ascii="Cambria" w:hAnsi="Cambria"/>
                <w:color w:val="FF0000"/>
              </w:rPr>
            </w:rPrChange>
          </w:rPr>
          <w:t>y][x], where z</w:t>
        </w:r>
        <w:r w:rsidRPr="003571CB">
          <w:rPr>
            <w:rFonts w:ascii="Cambria" w:hAnsi="Cambria"/>
            <w:color w:val="000000" w:themeColor="text1"/>
            <w:vertAlign w:val="subscript"/>
            <w:rPrChange w:id="1340" w:author="Kashyap Kammachi-Sreedhar (Nokia)" w:date="2025-01-30T13:25:00Z" w16du:dateUtc="2025-01-30T11:25:00Z">
              <w:rPr>
                <w:rFonts w:ascii="Cambria" w:hAnsi="Cambria"/>
                <w:color w:val="FF0000"/>
                <w:vertAlign w:val="subscript"/>
              </w:rPr>
            </w:rPrChange>
          </w:rPr>
          <w:t>i</w:t>
        </w:r>
        <w:r w:rsidRPr="003571CB">
          <w:rPr>
            <w:rFonts w:ascii="Cambria" w:hAnsi="Cambria"/>
            <w:color w:val="000000" w:themeColor="text1"/>
            <w:rPrChange w:id="1341" w:author="Kashyap Kammachi-Sreedhar (Nokia)" w:date="2025-01-30T13:25:00Z" w16du:dateUtc="2025-01-30T11:25:00Z">
              <w:rPr>
                <w:rFonts w:ascii="Cambria" w:hAnsi="Cambria"/>
                <w:color w:val="FF0000"/>
              </w:rPr>
            </w:rPrChange>
          </w:rPr>
          <w:t xml:space="preserve"> are the n-2 extra dimensions.</w:t>
        </w:r>
      </w:ins>
    </w:p>
    <w:p w14:paraId="14A4E539" w14:textId="77777777" w:rsidR="007A4511" w:rsidRPr="003571CB" w:rsidRDefault="007A4511" w:rsidP="007A4511">
      <w:pPr>
        <w:rPr>
          <w:ins w:id="1342" w:author="Kashyap Kammachi-Sreedhar (Nokia)" w:date="2025-01-30T13:23:00Z" w16du:dateUtc="2025-01-30T11:23:00Z"/>
          <w:rFonts w:ascii="Cambria" w:hAnsi="Cambria"/>
          <w:color w:val="000000" w:themeColor="text1"/>
          <w:rPrChange w:id="1343" w:author="Kashyap Kammachi-Sreedhar (Nokia)" w:date="2025-01-30T13:25:00Z" w16du:dateUtc="2025-01-30T11:25:00Z">
            <w:rPr>
              <w:ins w:id="1344" w:author="Kashyap Kammachi-Sreedhar (Nokia)" w:date="2025-01-30T13:23:00Z" w16du:dateUtc="2025-01-30T11:23:00Z"/>
              <w:rFonts w:ascii="Cambria" w:hAnsi="Cambria"/>
              <w:color w:val="FF0000"/>
            </w:rPr>
          </w:rPrChange>
        </w:rPr>
      </w:pPr>
      <w:ins w:id="1345" w:author="Kashyap Kammachi-Sreedhar (Nokia)" w:date="2025-01-30T13:23:00Z" w16du:dateUtc="2025-01-30T11:23:00Z">
        <w:r w:rsidRPr="003571CB">
          <w:rPr>
            <w:rFonts w:ascii="Cambria" w:hAnsi="Cambria"/>
            <w:color w:val="000000" w:themeColor="text1"/>
            <w:rPrChange w:id="1346" w:author="Kashyap Kammachi-Sreedhar (Nokia)" w:date="2025-01-30T13:25:00Z" w16du:dateUtc="2025-01-30T11:25:00Z">
              <w:rPr>
                <w:rFonts w:ascii="Cambria" w:hAnsi="Cambria"/>
                <w:color w:val="FF0000"/>
              </w:rPr>
            </w:rPrChange>
          </w:rPr>
          <w:t>x is the inner most looping variable, followed by y, and then z</w:t>
        </w:r>
        <w:r w:rsidRPr="003571CB">
          <w:rPr>
            <w:rFonts w:ascii="Cambria" w:hAnsi="Cambria"/>
            <w:color w:val="000000" w:themeColor="text1"/>
            <w:vertAlign w:val="subscript"/>
            <w:rPrChange w:id="1347" w:author="Kashyap Kammachi-Sreedhar (Nokia)" w:date="2025-01-30T13:25:00Z" w16du:dateUtc="2025-01-30T11:25:00Z">
              <w:rPr>
                <w:rFonts w:ascii="Cambria" w:hAnsi="Cambria"/>
                <w:color w:val="FF0000"/>
                <w:vertAlign w:val="subscript"/>
              </w:rPr>
            </w:rPrChange>
          </w:rPr>
          <w:t>2</w:t>
        </w:r>
        <w:r w:rsidRPr="003571CB">
          <w:rPr>
            <w:rFonts w:ascii="Cambria" w:hAnsi="Cambria"/>
            <w:color w:val="000000" w:themeColor="text1"/>
            <w:rPrChange w:id="1348" w:author="Kashyap Kammachi-Sreedhar (Nokia)" w:date="2025-01-30T13:25:00Z" w16du:dateUtc="2025-01-30T11:25:00Z">
              <w:rPr>
                <w:rFonts w:ascii="Cambria" w:hAnsi="Cambria"/>
                <w:color w:val="FF0000"/>
              </w:rPr>
            </w:rPrChange>
          </w:rPr>
          <w:t xml:space="preserve"> to z</w:t>
        </w:r>
        <w:r w:rsidRPr="003571CB">
          <w:rPr>
            <w:rFonts w:ascii="Cambria" w:hAnsi="Cambria"/>
            <w:color w:val="000000" w:themeColor="text1"/>
            <w:vertAlign w:val="subscript"/>
            <w:rPrChange w:id="1349" w:author="Kashyap Kammachi-Sreedhar (Nokia)" w:date="2025-01-30T13:25:00Z" w16du:dateUtc="2025-01-30T11:25:00Z">
              <w:rPr>
                <w:rFonts w:ascii="Cambria" w:hAnsi="Cambria"/>
                <w:color w:val="FF0000"/>
                <w:vertAlign w:val="subscript"/>
              </w:rPr>
            </w:rPrChange>
          </w:rPr>
          <w:t>n-1</w:t>
        </w:r>
        <w:r w:rsidRPr="003571CB">
          <w:rPr>
            <w:rFonts w:ascii="Cambria" w:hAnsi="Cambria"/>
            <w:color w:val="000000" w:themeColor="text1"/>
            <w:rPrChange w:id="1350" w:author="Kashyap Kammachi-Sreedhar (Nokia)" w:date="2025-01-30T13:25:00Z" w16du:dateUtc="2025-01-30T11:25:00Z">
              <w:rPr>
                <w:rFonts w:ascii="Cambria" w:hAnsi="Cambria"/>
                <w:color w:val="FF0000"/>
              </w:rPr>
            </w:rPrChange>
          </w:rPr>
          <w:t xml:space="preserve">. </w:t>
        </w:r>
      </w:ins>
    </w:p>
    <w:p w14:paraId="14FA8045" w14:textId="77777777" w:rsidR="007A4511" w:rsidRPr="003571CB" w:rsidRDefault="007A4511" w:rsidP="007A4511">
      <w:pPr>
        <w:rPr>
          <w:ins w:id="1351" w:author="Kashyap Kammachi-Sreedhar (Nokia)" w:date="2025-01-30T13:23:00Z" w16du:dateUtc="2025-01-30T11:23:00Z"/>
          <w:rFonts w:ascii="Cambria" w:hAnsi="Cambria"/>
          <w:color w:val="000000" w:themeColor="text1"/>
          <w:rPrChange w:id="1352" w:author="Kashyap Kammachi-Sreedhar (Nokia)" w:date="2025-01-30T13:25:00Z" w16du:dateUtc="2025-01-30T11:25:00Z">
            <w:rPr>
              <w:ins w:id="1353" w:author="Kashyap Kammachi-Sreedhar (Nokia)" w:date="2025-01-30T13:23:00Z" w16du:dateUtc="2025-01-30T11:23:00Z"/>
              <w:rFonts w:ascii="Cambria" w:hAnsi="Cambria"/>
              <w:color w:val="FF0000"/>
            </w:rPr>
          </w:rPrChange>
        </w:rPr>
      </w:pPr>
      <w:ins w:id="1354" w:author="Kashyap Kammachi-Sreedhar (Nokia)" w:date="2025-01-30T13:23:00Z" w16du:dateUtc="2025-01-30T11:23:00Z">
        <w:r w:rsidRPr="003571CB">
          <w:rPr>
            <w:rFonts w:ascii="Cambria" w:hAnsi="Cambria"/>
            <w:color w:val="000000" w:themeColor="text1"/>
            <w:rPrChange w:id="1355" w:author="Kashyap Kammachi-Sreedhar (Nokia)" w:date="2025-01-30T13:25:00Z" w16du:dateUtc="2025-01-30T11:25:00Z">
              <w:rPr>
                <w:rFonts w:ascii="Cambria" w:hAnsi="Cambria"/>
                <w:color w:val="FF0000"/>
              </w:rPr>
            </w:rPrChange>
          </w:rPr>
          <w:t xml:space="preserve">The coded tile data may be stored in the file in arbitrary order, resulting in the </w:t>
        </w:r>
        <w:proofErr w:type="spellStart"/>
        <w:r w:rsidRPr="003571CB">
          <w:rPr>
            <w:rFonts w:ascii="Courier New" w:hAnsi="Courier New" w:cs="Courier New"/>
            <w:color w:val="000000" w:themeColor="text1"/>
            <w:rPrChange w:id="1356"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ambria" w:hAnsi="Cambria"/>
            <w:color w:val="000000" w:themeColor="text1"/>
            <w:rPrChange w:id="1357" w:author="Kashyap Kammachi-Sreedhar (Nokia)" w:date="2025-01-30T13:25:00Z" w16du:dateUtc="2025-01-30T11:25:00Z">
              <w:rPr>
                <w:rFonts w:ascii="Cambria" w:hAnsi="Cambria"/>
                <w:color w:val="FF0000"/>
              </w:rPr>
            </w:rPrChange>
          </w:rPr>
          <w:t xml:space="preserve"> entries not necessarily being in increasing address order.</w:t>
        </w:r>
      </w:ins>
    </w:p>
    <w:p w14:paraId="69179242" w14:textId="77777777" w:rsidR="007A4511" w:rsidRPr="003571CB" w:rsidRDefault="007A4511" w:rsidP="007A4511">
      <w:pPr>
        <w:rPr>
          <w:ins w:id="1358" w:author="Kashyap Kammachi-Sreedhar (Nokia)" w:date="2025-01-30T13:23:00Z" w16du:dateUtc="2025-01-30T11:23:00Z"/>
          <w:rFonts w:ascii="Cambria" w:hAnsi="Cambria"/>
          <w:color w:val="000000" w:themeColor="text1"/>
          <w:rPrChange w:id="1359" w:author="Kashyap Kammachi-Sreedhar (Nokia)" w:date="2025-01-30T13:25:00Z" w16du:dateUtc="2025-01-30T11:25:00Z">
            <w:rPr>
              <w:ins w:id="1360" w:author="Kashyap Kammachi-Sreedhar (Nokia)" w:date="2025-01-30T13:23:00Z" w16du:dateUtc="2025-01-30T11:23:00Z"/>
              <w:rFonts w:ascii="Cambria" w:hAnsi="Cambria"/>
              <w:color w:val="FF0000"/>
            </w:rPr>
          </w:rPrChange>
        </w:rPr>
      </w:pPr>
      <w:proofErr w:type="gramStart"/>
      <w:ins w:id="1361" w:author="Kashyap Kammachi-Sreedhar (Nokia)" w:date="2025-01-30T13:23:00Z" w16du:dateUtc="2025-01-30T11:23:00Z">
        <w:r w:rsidRPr="003571CB">
          <w:rPr>
            <w:rFonts w:ascii="Cambria" w:hAnsi="Cambria"/>
            <w:color w:val="000000" w:themeColor="text1"/>
            <w:rPrChange w:id="1362" w:author="Kashyap Kammachi-Sreedhar (Nokia)" w:date="2025-01-30T13:25:00Z" w16du:dateUtc="2025-01-30T11:25:00Z">
              <w:rPr>
                <w:rFonts w:ascii="Cambria" w:hAnsi="Cambria"/>
                <w:color w:val="FF0000"/>
              </w:rPr>
            </w:rPrChange>
          </w:rPr>
          <w:t xml:space="preserve">When  </w:t>
        </w:r>
        <w:proofErr w:type="spellStart"/>
        <w:r w:rsidRPr="003571CB">
          <w:rPr>
            <w:rFonts w:ascii="Courier New" w:hAnsi="Courier New"/>
            <w:color w:val="000000" w:themeColor="text1"/>
            <w:rPrChange w:id="1363" w:author="Kashyap Kammachi-Sreedhar (Nokia)" w:date="2025-01-30T13:25:00Z" w16du:dateUtc="2025-01-30T11:25:00Z">
              <w:rPr>
                <w:rFonts w:ascii="Courier New" w:hAnsi="Courier New"/>
                <w:color w:val="FF0000"/>
              </w:rPr>
            </w:rPrChange>
          </w:rPr>
          <w:t>size</w:t>
        </w:r>
        <w:proofErr w:type="gramEnd"/>
        <w:r w:rsidRPr="003571CB">
          <w:rPr>
            <w:rFonts w:ascii="Courier New" w:hAnsi="Courier New"/>
            <w:color w:val="000000" w:themeColor="text1"/>
            <w:rPrChange w:id="1364" w:author="Kashyap Kammachi-Sreedhar (Nokia)" w:date="2025-01-30T13:25:00Z" w16du:dateUtc="2025-01-30T11:25:00Z">
              <w:rPr>
                <w:rFonts w:ascii="Courier New" w:hAnsi="Courier New"/>
                <w:color w:val="FF0000"/>
              </w:rPr>
            </w:rPrChange>
          </w:rPr>
          <w:t>_field_length</w:t>
        </w:r>
        <w:proofErr w:type="spellEnd"/>
        <w:r w:rsidRPr="003571CB">
          <w:rPr>
            <w:rFonts w:ascii="Courier New" w:hAnsi="Courier New"/>
            <w:color w:val="000000" w:themeColor="text1"/>
            <w:rPrChange w:id="1365" w:author="Kashyap Kammachi-Sreedhar (Nokia)" w:date="2025-01-30T13:25:00Z" w16du:dateUtc="2025-01-30T11:25:00Z">
              <w:rPr>
                <w:rFonts w:ascii="Courier New" w:hAnsi="Courier New"/>
                <w:color w:val="FF0000"/>
              </w:rPr>
            </w:rPrChange>
          </w:rPr>
          <w:t>==0</w:t>
        </w:r>
        <w:r w:rsidRPr="003571CB">
          <w:rPr>
            <w:rFonts w:ascii="Cambria" w:hAnsi="Cambria"/>
            <w:color w:val="000000" w:themeColor="text1"/>
            <w:rPrChange w:id="1366" w:author="Kashyap Kammachi-Sreedhar (Nokia)" w:date="2025-01-30T13:25:00Z" w16du:dateUtc="2025-01-30T11:25:00Z">
              <w:rPr>
                <w:rFonts w:ascii="Cambria" w:hAnsi="Cambria"/>
                <w:color w:val="FF0000"/>
              </w:rPr>
            </w:rPrChange>
          </w:rPr>
          <w:t>, the </w:t>
        </w:r>
        <w:proofErr w:type="spellStart"/>
        <w:r w:rsidRPr="003571CB">
          <w:rPr>
            <w:rFonts w:ascii="Courier New" w:hAnsi="Courier New" w:cs="Courier New"/>
            <w:color w:val="000000" w:themeColor="text1"/>
            <w:rPrChange w:id="1367" w:author="Kashyap Kammachi-Sreedhar (Nokia)" w:date="2025-01-30T13:25:00Z" w16du:dateUtc="2025-01-30T11:25:00Z">
              <w:rPr>
                <w:rFonts w:ascii="Courier New" w:hAnsi="Courier New" w:cs="Courier New"/>
                <w:color w:val="FF0000"/>
              </w:rPr>
            </w:rPrChange>
          </w:rPr>
          <w:t>tile_size</w:t>
        </w:r>
        <w:proofErr w:type="spellEnd"/>
        <w:r w:rsidRPr="003571CB">
          <w:rPr>
            <w:rFonts w:ascii="Courier New" w:hAnsi="Courier New" w:cs="Courier New"/>
            <w:color w:val="000000" w:themeColor="text1"/>
            <w:rPrChange w:id="1368"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369"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370" w:author="Kashyap Kammachi-Sreedhar (Nokia)" w:date="2025-01-30T13:25:00Z" w16du:dateUtc="2025-01-30T11:25:00Z">
              <w:rPr>
                <w:rFonts w:ascii="Courier New" w:hAnsi="Courier New" w:cs="Courier New"/>
                <w:color w:val="FF0000"/>
              </w:rPr>
            </w:rPrChange>
          </w:rPr>
          <w:t>]</w:t>
        </w:r>
        <w:r w:rsidRPr="003571CB">
          <w:rPr>
            <w:rFonts w:ascii="Cambria" w:hAnsi="Cambria"/>
            <w:color w:val="000000" w:themeColor="text1"/>
            <w:rPrChange w:id="1371" w:author="Kashyap Kammachi-Sreedhar (Nokia)" w:date="2025-01-30T13:25:00Z" w16du:dateUtc="2025-01-30T11:25:00Z">
              <w:rPr>
                <w:rFonts w:ascii="Cambria" w:hAnsi="Cambria"/>
                <w:color w:val="FF0000"/>
              </w:rPr>
            </w:rPrChange>
          </w:rPr>
          <w:t> variables are not present, and the decoder infers them from the difference between the </w:t>
        </w:r>
        <w:proofErr w:type="spellStart"/>
        <w:r w:rsidRPr="003571CB">
          <w:rPr>
            <w:rFonts w:ascii="Courier New" w:hAnsi="Courier New" w:cs="Courier New"/>
            <w:color w:val="000000" w:themeColor="text1"/>
            <w:rPrChange w:id="1372"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ourier New" w:hAnsi="Courier New" w:cs="Courier New"/>
            <w:color w:val="000000" w:themeColor="text1"/>
            <w:rPrChange w:id="1373" w:author="Kashyap Kammachi-Sreedhar (Nokia)" w:date="2025-01-30T13:25:00Z" w16du:dateUtc="2025-01-30T11:25:00Z">
              <w:rPr>
                <w:rFonts w:ascii="Courier New" w:hAnsi="Courier New" w:cs="Courier New"/>
                <w:color w:val="FF0000"/>
              </w:rPr>
            </w:rPrChange>
          </w:rPr>
          <w:t xml:space="preserve"> </w:t>
        </w:r>
        <w:r w:rsidRPr="003571CB">
          <w:rPr>
            <w:rFonts w:ascii="Cambria" w:hAnsi="Cambria"/>
            <w:color w:val="000000" w:themeColor="text1"/>
            <w:rPrChange w:id="1374" w:author="Kashyap Kammachi-Sreedhar (Nokia)" w:date="2025-01-30T13:25:00Z" w16du:dateUtc="2025-01-30T11:25:00Z">
              <w:rPr>
                <w:rFonts w:ascii="Cambria" w:hAnsi="Cambria"/>
                <w:color w:val="FF0000"/>
              </w:rPr>
            </w:rPrChange>
          </w:rPr>
          <w:t>entries. For the case where tiles are stored in sequential order (flags &amp; 0x10 == 0x10), the </w:t>
        </w:r>
        <w:proofErr w:type="spellStart"/>
        <w:r w:rsidRPr="003571CB">
          <w:rPr>
            <w:rFonts w:ascii="Courier New" w:hAnsi="Courier New" w:cs="Courier New"/>
            <w:color w:val="000000" w:themeColor="text1"/>
            <w:rPrChange w:id="1375" w:author="Kashyap Kammachi-Sreedhar (Nokia)" w:date="2025-01-30T13:25:00Z" w16du:dateUtc="2025-01-30T11:25:00Z">
              <w:rPr>
                <w:rFonts w:ascii="Courier New" w:hAnsi="Courier New" w:cs="Courier New"/>
                <w:color w:val="FF0000"/>
              </w:rPr>
            </w:rPrChange>
          </w:rPr>
          <w:t>tile_size</w:t>
        </w:r>
        <w:proofErr w:type="spellEnd"/>
        <w:r w:rsidRPr="003571CB">
          <w:rPr>
            <w:rFonts w:ascii="Courier New" w:hAnsi="Courier New" w:cs="Courier New"/>
            <w:color w:val="000000" w:themeColor="text1"/>
            <w:rPrChange w:id="1376"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377"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378" w:author="Kashyap Kammachi-Sreedhar (Nokia)" w:date="2025-01-30T13:25:00Z" w16du:dateUtc="2025-01-30T11:25:00Z">
              <w:rPr>
                <w:rFonts w:ascii="Courier New" w:hAnsi="Courier New" w:cs="Courier New"/>
                <w:color w:val="FF0000"/>
              </w:rPr>
            </w:rPrChange>
          </w:rPr>
          <w:t>]</w:t>
        </w:r>
        <w:r w:rsidRPr="003571CB">
          <w:rPr>
            <w:rFonts w:ascii="Cambria" w:hAnsi="Cambria"/>
            <w:color w:val="000000" w:themeColor="text1"/>
            <w:rPrChange w:id="1379" w:author="Kashyap Kammachi-Sreedhar (Nokia)" w:date="2025-01-30T13:25:00Z" w16du:dateUtc="2025-01-30T11:25:00Z">
              <w:rPr>
                <w:rFonts w:ascii="Cambria" w:hAnsi="Cambria"/>
                <w:color w:val="FF0000"/>
              </w:rPr>
            </w:rPrChange>
          </w:rPr>
          <w:t> is computed as</w:t>
        </w:r>
      </w:ins>
    </w:p>
    <w:p w14:paraId="4676029A" w14:textId="4852DAD9" w:rsidR="00550E3C" w:rsidRPr="003571CB" w:rsidRDefault="007A4511" w:rsidP="007A4511">
      <w:pPr>
        <w:rPr>
          <w:ins w:id="1380" w:author="Kashyap Kammachi-Sreedhar (Nokia)" w:date="2025-01-30T13:23:00Z" w16du:dateUtc="2025-01-30T11:23:00Z"/>
          <w:rFonts w:ascii="Cambria" w:hAnsi="Cambria"/>
          <w:color w:val="000000" w:themeColor="text1"/>
          <w:rPrChange w:id="1381" w:author="Kashyap Kammachi-Sreedhar (Nokia)" w:date="2025-01-30T13:25:00Z" w16du:dateUtc="2025-01-30T11:25:00Z">
            <w:rPr>
              <w:ins w:id="1382" w:author="Kashyap Kammachi-Sreedhar (Nokia)" w:date="2025-01-30T13:23:00Z" w16du:dateUtc="2025-01-30T11:23:00Z"/>
              <w:rFonts w:ascii="Cambria" w:hAnsi="Cambria"/>
              <w:color w:val="FF0000"/>
            </w:rPr>
          </w:rPrChange>
        </w:rPr>
      </w:pPr>
      <w:proofErr w:type="spellStart"/>
      <w:ins w:id="1383" w:author="Kashyap Kammachi-Sreedhar (Nokia)" w:date="2025-01-30T13:23:00Z" w16du:dateUtc="2025-01-30T11:23:00Z">
        <w:r w:rsidRPr="003571CB">
          <w:rPr>
            <w:rFonts w:ascii="Courier New" w:hAnsi="Courier New" w:cs="Courier New"/>
            <w:color w:val="000000" w:themeColor="text1"/>
            <w:rPrChange w:id="1384"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ourier New" w:hAnsi="Courier New" w:cs="Courier New"/>
            <w:color w:val="000000" w:themeColor="text1"/>
            <w:rPrChange w:id="1385" w:author="Kashyap Kammachi-Sreedhar (Nokia)" w:date="2025-01-30T13:25:00Z" w16du:dateUtc="2025-01-30T11:25:00Z">
              <w:rPr>
                <w:rFonts w:ascii="Courier New" w:hAnsi="Courier New" w:cs="Courier New"/>
                <w:color w:val="FF0000"/>
              </w:rPr>
            </w:rPrChange>
          </w:rPr>
          <w:t>[i+1]</w:t>
        </w:r>
        <w:r w:rsidRPr="003571CB">
          <w:rPr>
            <w:rFonts w:ascii="Cambria" w:hAnsi="Cambria"/>
            <w:color w:val="000000" w:themeColor="text1"/>
            <w:rPrChange w:id="1386" w:author="Kashyap Kammachi-Sreedhar (Nokia)" w:date="2025-01-30T13:25:00Z" w16du:dateUtc="2025-01-30T11:25:00Z">
              <w:rPr>
                <w:rFonts w:ascii="Cambria" w:hAnsi="Cambria"/>
                <w:color w:val="FF0000"/>
              </w:rPr>
            </w:rPrChange>
          </w:rPr>
          <w:t xml:space="preserve"> - </w:t>
        </w:r>
        <w:proofErr w:type="spellStart"/>
        <w:r w:rsidRPr="003571CB">
          <w:rPr>
            <w:rFonts w:ascii="Courier New" w:hAnsi="Courier New" w:cs="Courier New"/>
            <w:color w:val="000000" w:themeColor="text1"/>
            <w:rPrChange w:id="1387"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ourier New" w:hAnsi="Courier New" w:cs="Courier New"/>
            <w:color w:val="000000" w:themeColor="text1"/>
            <w:rPrChange w:id="1388" w:author="Kashyap Kammachi-Sreedhar (Nokia)" w:date="2025-01-30T13:25:00Z" w16du:dateUtc="2025-01-30T11:25:00Z">
              <w:rPr>
                <w:rFonts w:ascii="Courier New" w:hAnsi="Courier New" w:cs="Courier New"/>
                <w:color w:val="FF0000"/>
              </w:rPr>
            </w:rPrChange>
          </w:rPr>
          <w:t>[</w:t>
        </w:r>
        <w:proofErr w:type="spellStart"/>
        <w:r w:rsidRPr="003571CB">
          <w:rPr>
            <w:rFonts w:ascii="Courier New" w:hAnsi="Courier New" w:cs="Courier New"/>
            <w:color w:val="000000" w:themeColor="text1"/>
            <w:rPrChange w:id="1389" w:author="Kashyap Kammachi-Sreedhar (Nokia)" w:date="2025-01-30T13:25:00Z" w16du:dateUtc="2025-01-30T11:25:00Z">
              <w:rPr>
                <w:rFonts w:ascii="Courier New" w:hAnsi="Courier New" w:cs="Courier New"/>
                <w:color w:val="FF0000"/>
              </w:rPr>
            </w:rPrChange>
          </w:rPr>
          <w:t>i</w:t>
        </w:r>
        <w:proofErr w:type="spellEnd"/>
        <w:r w:rsidRPr="003571CB">
          <w:rPr>
            <w:rFonts w:ascii="Courier New" w:hAnsi="Courier New" w:cs="Courier New"/>
            <w:color w:val="000000" w:themeColor="text1"/>
            <w:rPrChange w:id="1390" w:author="Kashyap Kammachi-Sreedhar (Nokia)" w:date="2025-01-30T13:25:00Z" w16du:dateUtc="2025-01-30T11:25:00Z">
              <w:rPr>
                <w:rFonts w:ascii="Courier New" w:hAnsi="Courier New" w:cs="Courier New"/>
                <w:color w:val="FF0000"/>
              </w:rPr>
            </w:rPrChange>
          </w:rPr>
          <w:t>]</w:t>
        </w:r>
        <w:r w:rsidRPr="003571CB">
          <w:rPr>
            <w:rFonts w:ascii="Cambria" w:hAnsi="Cambria"/>
            <w:color w:val="000000" w:themeColor="text1"/>
            <w:rPrChange w:id="1391" w:author="Kashyap Kammachi-Sreedhar (Nokia)" w:date="2025-01-30T13:25:00Z" w16du:dateUtc="2025-01-30T11:25:00Z">
              <w:rPr>
                <w:rFonts w:ascii="Cambria" w:hAnsi="Cambria"/>
                <w:color w:val="FF0000"/>
              </w:rPr>
            </w:rPrChange>
          </w:rPr>
          <w:t xml:space="preserve">, except for the last tile, which extends until the end of the data. If the tiles are not stored in sequential order, the decoder first sorts the tile start offsets before computing the size from the offset differences. In this case, the decoder cannot read the offset table on-demand. For on-demand applications, the tile sizes should be included. When multiple tiles contain the same content, the </w:t>
        </w:r>
        <w:proofErr w:type="spellStart"/>
        <w:r w:rsidRPr="003571CB">
          <w:rPr>
            <w:rFonts w:ascii="Courier New" w:hAnsi="Courier New" w:cs="Courier New"/>
            <w:color w:val="000000" w:themeColor="text1"/>
            <w:rPrChange w:id="1392" w:author="Kashyap Kammachi-Sreedhar (Nokia)" w:date="2025-01-30T13:25:00Z" w16du:dateUtc="2025-01-30T11:25:00Z">
              <w:rPr>
                <w:rFonts w:ascii="Courier New" w:hAnsi="Courier New" w:cs="Courier New"/>
                <w:color w:val="FF0000"/>
              </w:rPr>
            </w:rPrChange>
          </w:rPr>
          <w:t>tile_start_offset</w:t>
        </w:r>
        <w:proofErr w:type="spellEnd"/>
        <w:r w:rsidRPr="003571CB">
          <w:rPr>
            <w:rFonts w:ascii="Cambria" w:hAnsi="Cambria"/>
            <w:color w:val="000000" w:themeColor="text1"/>
            <w:rPrChange w:id="1393" w:author="Kashyap Kammachi-Sreedhar (Nokia)" w:date="2025-01-30T13:25:00Z" w16du:dateUtc="2025-01-30T11:25:00Z">
              <w:rPr>
                <w:rFonts w:ascii="Cambria" w:hAnsi="Cambria"/>
                <w:color w:val="FF0000"/>
              </w:rPr>
            </w:rPrChange>
          </w:rPr>
          <w:t xml:space="preserve"> entries for these tiles may point to the same data block. In this case, sequential ordering is not used.</w:t>
        </w:r>
      </w:ins>
    </w:p>
    <w:p w14:paraId="4BA28DFA" w14:textId="77777777" w:rsidR="007A4511" w:rsidRDefault="007A4511" w:rsidP="007A4511"/>
    <w:p w14:paraId="750F0F7D" w14:textId="77777777" w:rsidR="000C4F42" w:rsidRDefault="00000000">
      <w:pPr>
        <w:pStyle w:val="Change"/>
        <w:spacing w:before="0"/>
        <w:ind w:left="360" w:hanging="360"/>
      </w:pPr>
      <w:r>
        <w:t>Add the following paragraph at the beginning of subclause 10.2.5.1:</w:t>
      </w:r>
    </w:p>
    <w:p w14:paraId="750F0F7E" w14:textId="77777777" w:rsidR="000C4F42" w:rsidRDefault="00000000">
      <w:r>
        <w:t xml:space="preserve">This brand may be used when the item type of a coded image item allows multiple coded pictures within the same coded image item, such as coded pictures representing different spatial scalability layers of the same picture, but the coded image item </w:t>
      </w:r>
      <w:proofErr w:type="gramStart"/>
      <w:r>
        <w:t>actually contains</w:t>
      </w:r>
      <w:proofErr w:type="gramEnd"/>
      <w:r>
        <w:t xml:space="preserve"> only one coded picture that is intra coded. This brand implies no semantics or reader requirements, when the item type of a coded image item does not allow multiple coded pictures in the same coded image item.</w:t>
      </w:r>
    </w:p>
    <w:p w14:paraId="750F0F7F" w14:textId="77777777" w:rsidR="000C4F42" w:rsidRDefault="000C4F42"/>
    <w:p w14:paraId="750F0F80" w14:textId="77777777" w:rsidR="000C4F42" w:rsidRDefault="00000000">
      <w:pPr>
        <w:pStyle w:val="Change"/>
        <w:spacing w:before="0"/>
        <w:ind w:left="360" w:hanging="360"/>
      </w:pPr>
      <w:r>
        <w:t>Change the sentence in subclause 10.2.5.1 from:</w:t>
      </w:r>
    </w:p>
    <w:p w14:paraId="750F0F81" w14:textId="77777777" w:rsidR="000C4F42" w:rsidRDefault="00000000">
      <w:r>
        <w:t xml:space="preserve">This brand enables file players to identify and decode HEIF files containing coded image items that only contain one </w:t>
      </w:r>
      <w:proofErr w:type="gramStart"/>
      <w:r>
        <w:t>picture</w:t>
      </w:r>
      <w:proofErr w:type="gramEnd"/>
      <w:r>
        <w:t xml:space="preserve"> and that picture is intra coded.</w:t>
      </w:r>
    </w:p>
    <w:p w14:paraId="750F0F82" w14:textId="77777777" w:rsidR="000C4F42" w:rsidRDefault="00000000">
      <w:pPr>
        <w:pStyle w:val="Change"/>
        <w:spacing w:before="0"/>
        <w:ind w:left="360" w:hanging="360"/>
      </w:pPr>
      <w:r>
        <w:t>to:</w:t>
      </w:r>
    </w:p>
    <w:p w14:paraId="750F0F83" w14:textId="77777777" w:rsidR="000C4F42" w:rsidRDefault="00000000">
      <w:r>
        <w:t xml:space="preserve">This brand enables file players to identify and decode HEIF files containing coded image items that only contain one coded </w:t>
      </w:r>
      <w:proofErr w:type="gramStart"/>
      <w:r>
        <w:t>picture</w:t>
      </w:r>
      <w:proofErr w:type="gramEnd"/>
      <w:r>
        <w:t xml:space="preserve"> and that coded picture is intra coded.</w:t>
      </w:r>
    </w:p>
    <w:p w14:paraId="750F0F84" w14:textId="77777777" w:rsidR="000C4F42" w:rsidRDefault="000C4F42"/>
    <w:p w14:paraId="750F0F85" w14:textId="77777777" w:rsidR="000C4F42" w:rsidRDefault="00000000">
      <w:pPr>
        <w:pStyle w:val="Change"/>
        <w:spacing w:before="0"/>
        <w:ind w:left="360" w:hanging="360"/>
      </w:pPr>
      <w:r>
        <w:t>Change the sentence in subclause 10.2.5.2 from:</w:t>
      </w:r>
    </w:p>
    <w:p w14:paraId="750F0F86" w14:textId="77777777" w:rsidR="000C4F42" w:rsidRDefault="00000000">
      <w:r>
        <w:t xml:space="preserve">A file having the </w:t>
      </w:r>
      <w:r>
        <w:rPr>
          <w:rFonts w:ascii="Courier New" w:hAnsi="Courier New"/>
        </w:rPr>
        <w:t>'1pic'</w:t>
      </w:r>
      <w:r>
        <w:t xml:space="preserve"> brand in the </w:t>
      </w:r>
      <w:proofErr w:type="spellStart"/>
      <w:r>
        <w:rPr>
          <w:rFonts w:ascii="Courier New" w:hAnsi="Courier New"/>
        </w:rPr>
        <w:t>compatible_brands</w:t>
      </w:r>
      <w:proofErr w:type="spellEnd"/>
      <w:r>
        <w:t xml:space="preserve"> array of the </w:t>
      </w:r>
      <w:proofErr w:type="spellStart"/>
      <w:r>
        <w:rPr>
          <w:rFonts w:ascii="Courier New" w:hAnsi="Courier New"/>
        </w:rPr>
        <w:t>FileTypeBox</w:t>
      </w:r>
      <w:proofErr w:type="spellEnd"/>
      <w:r>
        <w:t xml:space="preserve"> shall contain coded image items that only contain one </w:t>
      </w:r>
      <w:proofErr w:type="gramStart"/>
      <w:r>
        <w:t>picture</w:t>
      </w:r>
      <w:proofErr w:type="gramEnd"/>
      <w:r>
        <w:t xml:space="preserve"> and that picture is intra coded.</w:t>
      </w:r>
    </w:p>
    <w:p w14:paraId="750F0F87" w14:textId="77777777" w:rsidR="000C4F42" w:rsidRDefault="00000000">
      <w:pPr>
        <w:pStyle w:val="Change"/>
        <w:spacing w:before="0"/>
        <w:ind w:left="360" w:hanging="360"/>
      </w:pPr>
      <w:r>
        <w:t>to:</w:t>
      </w:r>
    </w:p>
    <w:p w14:paraId="750F0F88" w14:textId="77777777" w:rsidR="000C4F42" w:rsidRDefault="00000000">
      <w:r>
        <w:t xml:space="preserve">A file having the </w:t>
      </w:r>
      <w:r>
        <w:rPr>
          <w:rFonts w:ascii="Courier New" w:hAnsi="Courier New"/>
        </w:rPr>
        <w:t>'1pic'</w:t>
      </w:r>
      <w:r>
        <w:t xml:space="preserve"> brand in the </w:t>
      </w:r>
      <w:proofErr w:type="spellStart"/>
      <w:r>
        <w:rPr>
          <w:rFonts w:ascii="Courier New" w:hAnsi="Courier New"/>
        </w:rPr>
        <w:t>compatible_brands</w:t>
      </w:r>
      <w:proofErr w:type="spellEnd"/>
      <w:r>
        <w:t xml:space="preserve"> array of the </w:t>
      </w:r>
      <w:proofErr w:type="spellStart"/>
      <w:r>
        <w:rPr>
          <w:rFonts w:ascii="Courier New" w:hAnsi="Courier New"/>
        </w:rPr>
        <w:t>FileTypeBox</w:t>
      </w:r>
      <w:proofErr w:type="spellEnd"/>
      <w:r>
        <w:t xml:space="preserve"> shall contain coded image items that only contain one coded </w:t>
      </w:r>
      <w:proofErr w:type="gramStart"/>
      <w:r>
        <w:t>picture</w:t>
      </w:r>
      <w:proofErr w:type="gramEnd"/>
      <w:r>
        <w:t xml:space="preserve"> and that coded picture is intra coded.</w:t>
      </w:r>
    </w:p>
    <w:p w14:paraId="750F0F89" w14:textId="77777777" w:rsidR="000C4F42" w:rsidRDefault="000C4F42"/>
    <w:p w14:paraId="750F0F8A" w14:textId="77777777" w:rsidR="000C4F42" w:rsidRDefault="00000000">
      <w:pPr>
        <w:pStyle w:val="Change"/>
      </w:pPr>
      <w:r>
        <w:t>Add the following new subclauses after subclause 11.3.3:</w:t>
      </w:r>
    </w:p>
    <w:p w14:paraId="750F0F8B" w14:textId="77777777" w:rsidR="000C4F42" w:rsidRDefault="00000000">
      <w:pPr>
        <w:pStyle w:val="Heading4"/>
        <w:rPr>
          <w:lang w:val="en-CA"/>
        </w:rPr>
      </w:pPr>
      <w:bookmarkStart w:id="1394" w:name="_bykvo2new3sw"/>
      <w:bookmarkEnd w:id="1394"/>
      <w:r>
        <w:rPr>
          <w:lang w:val="en-CA"/>
        </w:rPr>
        <w:t>11.3.4</w:t>
      </w:r>
      <w:r>
        <w:rPr>
          <w:lang w:val="en-CA"/>
        </w:rPr>
        <w:tab/>
        <w:t>Groups of regions</w:t>
      </w:r>
    </w:p>
    <w:p w14:paraId="750F0F8C" w14:textId="77777777" w:rsidR="000C4F42" w:rsidRDefault="00000000">
      <w:pPr>
        <w:pStyle w:val="Heading5"/>
        <w:rPr>
          <w:lang w:val="en-CA"/>
        </w:rPr>
      </w:pPr>
      <w:bookmarkStart w:id="1395" w:name="_e0cxh3q8bzp9"/>
      <w:bookmarkEnd w:id="1395"/>
      <w:r>
        <w:rPr>
          <w:lang w:val="en-CA"/>
        </w:rPr>
        <w:t>11.3.4.1</w:t>
      </w:r>
      <w:r>
        <w:rPr>
          <w:lang w:val="en-CA"/>
        </w:rPr>
        <w:tab/>
        <w:t>Union of regions entity group</w:t>
      </w:r>
    </w:p>
    <w:p w14:paraId="750F0F8D" w14:textId="77777777" w:rsidR="000C4F42" w:rsidRDefault="00000000">
      <w:r>
        <w:t>A union of regions entity group (</w:t>
      </w:r>
      <w:r>
        <w:rPr>
          <w:rStyle w:val="codeZchn"/>
          <w:rFonts w:eastAsia="Arial"/>
        </w:rPr>
        <w:t>'</w:t>
      </w:r>
      <w:proofErr w:type="spellStart"/>
      <w:r>
        <w:rPr>
          <w:rStyle w:val="codeZchn"/>
          <w:rFonts w:eastAsia="Arial"/>
        </w:rPr>
        <w:t>unrg</w:t>
      </w:r>
      <w:proofErr w:type="spellEnd"/>
      <w:r>
        <w:rPr>
          <w:rStyle w:val="codeZchn"/>
          <w:rFonts w:eastAsia="Arial"/>
        </w:rPr>
        <w:t>'</w:t>
      </w:r>
      <w:r>
        <w:t>) indicates the union of all the regions represented by one or more region items.</w:t>
      </w:r>
    </w:p>
    <w:p w14:paraId="750F0F8E" w14:textId="77777777" w:rsidR="000C4F42" w:rsidRDefault="00000000">
      <w:r>
        <w:lastRenderedPageBreak/>
        <w:t xml:space="preserve">Each </w:t>
      </w:r>
      <w:proofErr w:type="spellStart"/>
      <w:r>
        <w:rPr>
          <w:rStyle w:val="codeZchn"/>
          <w:rFonts w:eastAsia="Arial"/>
        </w:rPr>
        <w:t>entity_id</w:t>
      </w:r>
      <w:proofErr w:type="spellEnd"/>
      <w:r>
        <w:t xml:space="preserve"> value in the entity group shall refer to a region item.</w:t>
      </w:r>
    </w:p>
    <w:p w14:paraId="750F0F8F" w14:textId="77777777" w:rsidR="000C4F42" w:rsidRDefault="00000000">
      <w:r>
        <w:t xml:space="preserve">All the region items in the union of regions entity group shall be associated with the same image item, inside which the regions are defined,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each region item to the same image item.</w:t>
      </w:r>
    </w:p>
    <w:p w14:paraId="750F0F90" w14:textId="77777777" w:rsidR="000C4F42" w:rsidRDefault="00000000">
      <w:r>
        <w:t>If unique IDs are used:</w:t>
      </w:r>
    </w:p>
    <w:p w14:paraId="750F0F91" w14:textId="77777777" w:rsidR="000C4F42" w:rsidRDefault="00000000">
      <w:pPr>
        <w:pStyle w:val="ListParagraph"/>
        <w:numPr>
          <w:ilvl w:val="0"/>
          <w:numId w:val="11"/>
        </w:numPr>
      </w:pPr>
      <w:r>
        <w:t xml:space="preserve">the union of regions entity group may also be associated with the image item inside which the regions are defined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union of regions entity group to the image item,</w:t>
      </w:r>
    </w:p>
    <w:p w14:paraId="750F0F92" w14:textId="77777777" w:rsidR="000C4F42" w:rsidRDefault="00000000">
      <w:pPr>
        <w:pStyle w:val="ListParagraph"/>
        <w:numPr>
          <w:ilvl w:val="0"/>
          <w:numId w:val="11"/>
        </w:numPr>
      </w:pPr>
      <w:r>
        <w:t>an annotation may be associated with the union of regions entity group by associating:</w:t>
      </w:r>
    </w:p>
    <w:p w14:paraId="750F0F93" w14:textId="77777777" w:rsidR="000C4F42" w:rsidRDefault="00000000">
      <w:pPr>
        <w:pStyle w:val="ListParagraph"/>
        <w:numPr>
          <w:ilvl w:val="1"/>
          <w:numId w:val="11"/>
        </w:numPr>
      </w:pPr>
      <w:r>
        <w:t xml:space="preserve">an item property, using the </w:t>
      </w:r>
      <w:proofErr w:type="spellStart"/>
      <w:proofErr w:type="gramStart"/>
      <w:r>
        <w:rPr>
          <w:rStyle w:val="codeZchn"/>
          <w:rFonts w:eastAsia="Arial"/>
        </w:rPr>
        <w:t>ItemPropertyAssociationBox</w:t>
      </w:r>
      <w:proofErr w:type="spellEnd"/>
      <w:r>
        <w:t>;</w:t>
      </w:r>
      <w:proofErr w:type="gramEnd"/>
    </w:p>
    <w:p w14:paraId="750F0F94" w14:textId="77777777" w:rsidR="000C4F42" w:rsidRDefault="00000000">
      <w:pPr>
        <w:pStyle w:val="ListParagraph"/>
        <w:numPr>
          <w:ilvl w:val="1"/>
          <w:numId w:val="11"/>
        </w:numPr>
      </w:pPr>
      <w:r>
        <w:t xml:space="preserve">a metadata item,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metadata item to the union of regions entity </w:t>
      </w:r>
      <w:proofErr w:type="gramStart"/>
      <w:r>
        <w:t>group;</w:t>
      </w:r>
      <w:proofErr w:type="gramEnd"/>
    </w:p>
    <w:p w14:paraId="750F0F95" w14:textId="77777777" w:rsidR="000C4F42" w:rsidRDefault="00000000">
      <w:pPr>
        <w:pStyle w:val="ListParagraph"/>
        <w:numPr>
          <w:ilvl w:val="1"/>
          <w:numId w:val="11"/>
        </w:numPr>
      </w:pPr>
      <w:r>
        <w:t xml:space="preserve">an image item or another entity group, using an item reference of type </w:t>
      </w:r>
      <w:r>
        <w:rPr>
          <w:rStyle w:val="codeZchn"/>
          <w:rFonts w:eastAsia="Arial"/>
        </w:rPr>
        <w:t>'</w:t>
      </w:r>
      <w:proofErr w:type="spellStart"/>
      <w:r>
        <w:rPr>
          <w:rStyle w:val="codeZchn"/>
          <w:rFonts w:eastAsia="Arial"/>
        </w:rPr>
        <w:t>eroi</w:t>
      </w:r>
      <w:proofErr w:type="spellEnd"/>
      <w:r>
        <w:rPr>
          <w:rStyle w:val="codeZchn"/>
          <w:rFonts w:eastAsia="Arial"/>
        </w:rPr>
        <w:t xml:space="preserve">' </w:t>
      </w:r>
      <w:r>
        <w:t>from the union of regions entity group to the image item or the other entity group.</w:t>
      </w:r>
    </w:p>
    <w:p w14:paraId="750F0F96" w14:textId="77777777" w:rsidR="000C4F42" w:rsidRDefault="00000000">
      <w:pPr>
        <w:pStyle w:val="Heading5"/>
        <w:rPr>
          <w:lang w:val="en-CA"/>
        </w:rPr>
      </w:pPr>
      <w:bookmarkStart w:id="1396" w:name="_5u2rlgcpgtll"/>
      <w:bookmarkEnd w:id="1396"/>
      <w:r>
        <w:rPr>
          <w:lang w:val="en-CA"/>
        </w:rPr>
        <w:t>11.3.4.2</w:t>
      </w:r>
      <w:r>
        <w:rPr>
          <w:lang w:val="en-CA"/>
        </w:rPr>
        <w:tab/>
        <w:t>Compound region entity group</w:t>
      </w:r>
    </w:p>
    <w:p w14:paraId="750F0F97" w14:textId="77777777" w:rsidR="000C4F42" w:rsidRDefault="00000000">
      <w:r>
        <w:t>A compound region entity group (</w:t>
      </w:r>
      <w:r>
        <w:rPr>
          <w:rStyle w:val="codeZchn"/>
          <w:rFonts w:eastAsia="Courier New"/>
          <w:lang w:val="en-CA"/>
        </w:rPr>
        <w:t>'</w:t>
      </w:r>
      <w:proofErr w:type="spellStart"/>
      <w:r>
        <w:rPr>
          <w:rStyle w:val="codeZchn"/>
          <w:rFonts w:eastAsia="Courier New"/>
          <w:lang w:val="en-CA"/>
        </w:rPr>
        <w:t>corg</w:t>
      </w:r>
      <w:proofErr w:type="spellEnd"/>
      <w:r>
        <w:rPr>
          <w:rStyle w:val="codeZchn"/>
          <w:rFonts w:eastAsia="Courier New"/>
          <w:lang w:val="en-CA"/>
        </w:rPr>
        <w:t>'</w:t>
      </w:r>
      <w: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14:paraId="750F0F98" w14:textId="77777777" w:rsidR="000C4F42" w:rsidRDefault="00000000">
      <w:pPr>
        <w:pStyle w:val="Note"/>
      </w:pPr>
      <w:r>
        <w:t>NOTE 1   For example, a compound region entity group can be used to associate a main region corresponding to a body with regions corresponding to body parts (e.g., the head, legs or arms of the body) to indicate that the body is logically including the body parts.</w:t>
      </w:r>
    </w:p>
    <w:p w14:paraId="750F0F99" w14:textId="77777777" w:rsidR="000C4F42" w:rsidRDefault="00000000">
      <w:r>
        <w:t>The entities in a compound region entity group shall be region items.</w:t>
      </w:r>
    </w:p>
    <w:p w14:paraId="750F0F9A" w14:textId="77777777" w:rsidR="000C4F42" w:rsidRDefault="00000000">
      <w:r>
        <w:t xml:space="preserve">The number of entities in a compound region entity group shall be at least 2. The first </w:t>
      </w:r>
      <w:proofErr w:type="spellStart"/>
      <w:r>
        <w:rPr>
          <w:rStyle w:val="codeZchn"/>
          <w:rFonts w:eastAsia="Courier New"/>
          <w:lang w:val="en-CA"/>
        </w:rPr>
        <w:t>entity_id</w:t>
      </w:r>
      <w:proofErr w:type="spellEnd"/>
      <w:r>
        <w:rPr>
          <w:rStyle w:val="codeZchn"/>
          <w:rFonts w:eastAsia="Cambria"/>
          <w:lang w:val="en-CA"/>
        </w:rPr>
        <w:t xml:space="preserve"> </w:t>
      </w:r>
      <w:r>
        <w:t xml:space="preserve">value shall indicate the main region item. It indicates the region covering the main object that is logically including the objects covered by the regions described by the second and following </w:t>
      </w:r>
      <w:proofErr w:type="spellStart"/>
      <w:r>
        <w:rPr>
          <w:rStyle w:val="codeZchn"/>
          <w:rFonts w:eastAsia="Courier New"/>
          <w:lang w:val="en-CA"/>
        </w:rPr>
        <w:t>entity_id</w:t>
      </w:r>
      <w:r>
        <w:t>s</w:t>
      </w:r>
      <w:proofErr w:type="spellEnd"/>
      <w:r>
        <w:t>.</w:t>
      </w:r>
    </w:p>
    <w:p w14:paraId="750F0F9B" w14:textId="77777777" w:rsidR="000C4F42" w:rsidRDefault="00000000">
      <w:r>
        <w:t xml:space="preserve">This inclusion relationship does not convey information at the geometry level. A main region signaled as including </w:t>
      </w:r>
      <w:proofErr w:type="gramStart"/>
      <w:r>
        <w:t>others</w:t>
      </w:r>
      <w:proofErr w:type="gramEnd"/>
      <w:r>
        <w:t xml:space="preserve"> regions by a compound region entity group may or may not geometrically include the other regions.</w:t>
      </w:r>
    </w:p>
    <w:p w14:paraId="750F0F9C" w14:textId="77777777" w:rsidR="000C4F42" w:rsidRDefault="00000000">
      <w:pPr>
        <w:pStyle w:val="Note"/>
      </w:pPr>
      <w:r>
        <w:t xml:space="preserve">NOTE 2   For example, the main region item corresponding to the first </w:t>
      </w:r>
      <w:proofErr w:type="spellStart"/>
      <w:r>
        <w:rPr>
          <w:rStyle w:val="codeZchn"/>
          <w:rFonts w:eastAsia="Courier New"/>
        </w:rPr>
        <w:t>entity_id</w:t>
      </w:r>
      <w:proofErr w:type="spellEnd"/>
      <w:r>
        <w:rPr>
          <w:rStyle w:val="codeZchn"/>
          <w:rFonts w:eastAsia="Arial"/>
        </w:rPr>
        <w:t xml:space="preserve"> </w:t>
      </w:r>
      <w:r>
        <w:t xml:space="preserve">value can represent a bounding box or a region encompassing partially the regions described by the region items corresponding to the second and following </w:t>
      </w:r>
      <w:proofErr w:type="spellStart"/>
      <w:r>
        <w:rPr>
          <w:rStyle w:val="codeZchn"/>
          <w:rFonts w:eastAsia="Courier New"/>
        </w:rPr>
        <w:t>entity_id</w:t>
      </w:r>
      <w:proofErr w:type="spellEnd"/>
      <w:r>
        <w:rPr>
          <w:rStyle w:val="codeZchn"/>
          <w:rFonts w:eastAsia="Arial"/>
        </w:rPr>
        <w:t xml:space="preserve"> </w:t>
      </w:r>
      <w:r>
        <w:t>values.</w:t>
      </w:r>
    </w:p>
    <w:p w14:paraId="750F0F9D" w14:textId="77777777" w:rsidR="000C4F42" w:rsidRDefault="00000000">
      <w:r>
        <w:t xml:space="preserve">All the region items in the compound region entity group shall be associated with the same image item, inside which the regions are defined, using an item reference of type </w:t>
      </w:r>
      <w:r>
        <w:rPr>
          <w:rStyle w:val="codeZchn"/>
          <w:rFonts w:eastAsia="Courier New"/>
          <w:lang w:val="en-CA"/>
        </w:rPr>
        <w:t>'</w:t>
      </w:r>
      <w:proofErr w:type="spellStart"/>
      <w:r>
        <w:rPr>
          <w:rStyle w:val="codeZchn"/>
          <w:rFonts w:eastAsia="Courier New"/>
          <w:lang w:val="en-CA"/>
        </w:rPr>
        <w:t>cdsc</w:t>
      </w:r>
      <w:proofErr w:type="spellEnd"/>
      <w:r>
        <w:rPr>
          <w:rStyle w:val="codeZchn"/>
          <w:rFonts w:eastAsia="Courier New"/>
          <w:lang w:val="en-CA"/>
        </w:rPr>
        <w:t>'</w:t>
      </w:r>
      <w:r>
        <w:t xml:space="preserve"> from each region item to the same image item.</w:t>
      </w:r>
    </w:p>
    <w:p w14:paraId="750F0F9E" w14:textId="77777777" w:rsidR="000C4F42" w:rsidRDefault="00000000">
      <w:r>
        <w:t>If unique IDs are used:</w:t>
      </w:r>
    </w:p>
    <w:p w14:paraId="750F0F9F" w14:textId="77777777" w:rsidR="000C4F42" w:rsidRDefault="00000000">
      <w:pPr>
        <w:pStyle w:val="ListParagraph"/>
        <w:numPr>
          <w:ilvl w:val="0"/>
          <w:numId w:val="12"/>
        </w:numPr>
      </w:pPr>
      <w:r>
        <w:t xml:space="preserve">the compound region entity group may also be associated with the image item, inside which the regions are defined,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compound region entity group to the image item,</w:t>
      </w:r>
    </w:p>
    <w:p w14:paraId="750F0FA0" w14:textId="77777777" w:rsidR="000C4F42" w:rsidRDefault="00000000">
      <w:pPr>
        <w:pStyle w:val="ListParagraph"/>
        <w:numPr>
          <w:ilvl w:val="0"/>
          <w:numId w:val="12"/>
        </w:numPr>
      </w:pPr>
      <w:r>
        <w:t>an annotation may be associated with the compound region entity group by associating:</w:t>
      </w:r>
    </w:p>
    <w:p w14:paraId="750F0FA1" w14:textId="77777777" w:rsidR="000C4F42" w:rsidRDefault="00000000">
      <w:pPr>
        <w:pStyle w:val="ListParagraph"/>
        <w:numPr>
          <w:ilvl w:val="1"/>
          <w:numId w:val="12"/>
        </w:numPr>
      </w:pPr>
      <w:r>
        <w:t xml:space="preserve">an item property, using the </w:t>
      </w:r>
      <w:proofErr w:type="spellStart"/>
      <w:proofErr w:type="gramStart"/>
      <w:r>
        <w:rPr>
          <w:rStyle w:val="codeZchn"/>
          <w:rFonts w:eastAsia="Arial"/>
        </w:rPr>
        <w:t>ItemPropertyAssociationBox</w:t>
      </w:r>
      <w:proofErr w:type="spellEnd"/>
      <w:r>
        <w:t>;</w:t>
      </w:r>
      <w:proofErr w:type="gramEnd"/>
    </w:p>
    <w:p w14:paraId="750F0FA2" w14:textId="77777777" w:rsidR="000C4F42" w:rsidRDefault="00000000">
      <w:pPr>
        <w:pStyle w:val="ListParagraph"/>
        <w:numPr>
          <w:ilvl w:val="1"/>
          <w:numId w:val="12"/>
        </w:numPr>
      </w:pPr>
      <w:r>
        <w:t xml:space="preserve">a metadata item, using an item reference of type </w:t>
      </w:r>
      <w:r>
        <w:rPr>
          <w:rStyle w:val="codeZchn"/>
          <w:rFonts w:eastAsia="Arial"/>
        </w:rPr>
        <w:t>'</w:t>
      </w:r>
      <w:proofErr w:type="spellStart"/>
      <w:r>
        <w:rPr>
          <w:rStyle w:val="codeZchn"/>
          <w:rFonts w:eastAsia="Arial"/>
        </w:rPr>
        <w:t>cdsc</w:t>
      </w:r>
      <w:proofErr w:type="spellEnd"/>
      <w:r>
        <w:rPr>
          <w:rStyle w:val="codeZchn"/>
          <w:rFonts w:eastAsia="Arial"/>
        </w:rPr>
        <w:t>'</w:t>
      </w:r>
      <w:r>
        <w:t xml:space="preserve"> from the metadata item to the compound region entity </w:t>
      </w:r>
      <w:proofErr w:type="gramStart"/>
      <w:r>
        <w:t>group;</w:t>
      </w:r>
      <w:proofErr w:type="gramEnd"/>
    </w:p>
    <w:p w14:paraId="750F0FA3" w14:textId="77777777" w:rsidR="000C4F42" w:rsidRDefault="00000000">
      <w:pPr>
        <w:pStyle w:val="ListParagraph"/>
        <w:numPr>
          <w:ilvl w:val="1"/>
          <w:numId w:val="12"/>
        </w:numPr>
      </w:pPr>
      <w:r>
        <w:t xml:space="preserve">an image item or another entity group, using an item reference of type </w:t>
      </w:r>
      <w:r>
        <w:rPr>
          <w:rStyle w:val="codeZchn"/>
          <w:rFonts w:eastAsia="Arial"/>
        </w:rPr>
        <w:t>'</w:t>
      </w:r>
      <w:proofErr w:type="spellStart"/>
      <w:r>
        <w:rPr>
          <w:rStyle w:val="codeZchn"/>
          <w:rFonts w:eastAsia="Arial"/>
        </w:rPr>
        <w:t>eroi</w:t>
      </w:r>
      <w:proofErr w:type="spellEnd"/>
      <w:r>
        <w:rPr>
          <w:rStyle w:val="codeZchn"/>
          <w:rFonts w:eastAsia="Arial"/>
        </w:rPr>
        <w:t>'</w:t>
      </w:r>
      <w:r>
        <w:t xml:space="preserve"> from the union of regions entity group to the image item or the other entity group.</w:t>
      </w:r>
    </w:p>
    <w:p w14:paraId="750F0FA4" w14:textId="77777777" w:rsidR="000C4F42" w:rsidRDefault="000C4F42">
      <w:pPr>
        <w:pStyle w:val="ListParagraph"/>
        <w:ind w:left="0"/>
      </w:pPr>
    </w:p>
    <w:p w14:paraId="750F0FA5" w14:textId="77777777" w:rsidR="000C4F42" w:rsidRDefault="00000000">
      <w:pPr>
        <w:pStyle w:val="Change"/>
      </w:pPr>
      <w:r>
        <w:t>Add the following to the end of clause A.2.1:</w:t>
      </w:r>
    </w:p>
    <w:p w14:paraId="750F0FA6" w14:textId="77777777" w:rsidR="000C4F42" w:rsidRDefault="00000000">
      <w:bookmarkStart w:id="1397" w:name="_Hlk172810653"/>
      <w:r>
        <w:lastRenderedPageBreak/>
        <w:t xml:space="preserve">When an </w:t>
      </w:r>
      <w:proofErr w:type="spellStart"/>
      <w:r>
        <w:rPr>
          <w:rStyle w:val="codeZchn"/>
          <w:rFonts w:eastAsia="Courier New"/>
          <w:lang w:val="en-CA"/>
        </w:rPr>
        <w:t>ExifDataBlock</w:t>
      </w:r>
      <w:proofErr w:type="spellEnd"/>
      <w:r>
        <w:t xml:space="preserve"> is compressed using the </w:t>
      </w:r>
      <w:proofErr w:type="gramStart"/>
      <w:r>
        <w:rPr>
          <w:rStyle w:val="codeZchn"/>
          <w:rFonts w:eastAsia="Courier New"/>
          <w:lang w:val="en-CA"/>
        </w:rPr>
        <w:t>deflate(</w:t>
      </w:r>
      <w:proofErr w:type="gramEnd"/>
      <w:r>
        <w:rPr>
          <w:rStyle w:val="codeZchn"/>
          <w:rFonts w:eastAsia="Courier New"/>
          <w:lang w:val="en-CA"/>
        </w:rPr>
        <w:t>)</w:t>
      </w:r>
      <w:r>
        <w:t xml:space="preserve"> algorithm defined in IETF RFC 1951, and the resulting untimed compressed Exif metadata is stored as a metadata item, the </w:t>
      </w:r>
      <w:proofErr w:type="spellStart"/>
      <w:r>
        <w:rPr>
          <w:rStyle w:val="codeZchn"/>
          <w:rFonts w:eastAsia="Courier New"/>
          <w:lang w:val="en-CA"/>
        </w:rPr>
        <w:t>item_type</w:t>
      </w:r>
      <w:proofErr w:type="spellEnd"/>
      <w:r>
        <w:t xml:space="preserve"> value shall be set to </w:t>
      </w:r>
      <w:r>
        <w:rPr>
          <w:rStyle w:val="codeZchn"/>
          <w:rFonts w:eastAsia="Courier New"/>
          <w:lang w:val="en-CA"/>
        </w:rPr>
        <w:t>'</w:t>
      </w:r>
      <w:proofErr w:type="spellStart"/>
      <w:r>
        <w:rPr>
          <w:rStyle w:val="codeZchn"/>
          <w:rFonts w:eastAsia="Courier New"/>
          <w:lang w:val="en-CA"/>
        </w:rPr>
        <w:t>dExf</w:t>
      </w:r>
      <w:proofErr w:type="spellEnd"/>
      <w:r>
        <w:rPr>
          <w:rStyle w:val="codeZchn"/>
          <w:rFonts w:eastAsia="Courier New"/>
          <w:lang w:val="en-CA"/>
        </w:rPr>
        <w:t>'</w:t>
      </w:r>
      <w:r>
        <w:t>.</w:t>
      </w:r>
      <w:bookmarkEnd w:id="1397"/>
    </w:p>
    <w:p w14:paraId="750F0FA7" w14:textId="77777777" w:rsidR="000C4F42" w:rsidRDefault="000C4F42">
      <w:pPr>
        <w:pStyle w:val="BodyText"/>
        <w:rPr>
          <w:rFonts w:ascii="Arial;sans-serif" w:hAnsi="Arial;sans-serif"/>
          <w:color w:val="000000"/>
        </w:rPr>
      </w:pPr>
    </w:p>
    <w:p w14:paraId="750F0FA8" w14:textId="77777777" w:rsidR="000C4F42" w:rsidRDefault="00000000">
      <w:pPr>
        <w:pStyle w:val="Change"/>
      </w:pPr>
      <w:r>
        <w:t>Replace the contents of subclause J.2 with:</w:t>
      </w:r>
    </w:p>
    <w:p w14:paraId="750F0FA9" w14:textId="77777777" w:rsidR="000C4F42" w:rsidRDefault="00000000">
      <w:r>
        <w:t>A file with a single coded image item, Exif metadata and T.35 metadata could be structured as follows:</w:t>
      </w:r>
    </w:p>
    <w:p w14:paraId="750F0FAA" w14:textId="77777777" w:rsidR="000C4F42" w:rsidRDefault="00000000">
      <w:pPr>
        <w:pStyle w:val="code"/>
      </w:pPr>
      <w:proofErr w:type="spellStart"/>
      <w:r>
        <w:t>FileTypeBox</w:t>
      </w:r>
      <w:proofErr w:type="spellEnd"/>
      <w:r>
        <w:t xml:space="preserve"> '</w:t>
      </w:r>
      <w:proofErr w:type="spellStart"/>
      <w:r>
        <w:t>ftyp</w:t>
      </w:r>
      <w:proofErr w:type="spellEnd"/>
      <w:r>
        <w:t>': major-brand='</w:t>
      </w:r>
      <w:proofErr w:type="spellStart"/>
      <w:r>
        <w:t>heic</w:t>
      </w:r>
      <w:proofErr w:type="spellEnd"/>
      <w:r>
        <w:t>', compatible-brands='</w:t>
      </w:r>
      <w:proofErr w:type="spellStart"/>
      <w:r>
        <w:t>heic</w:t>
      </w:r>
      <w:proofErr w:type="spellEnd"/>
      <w:r>
        <w:t>'</w:t>
      </w:r>
    </w:p>
    <w:p w14:paraId="750F0FAB" w14:textId="77777777" w:rsidR="000C4F42" w:rsidRDefault="00000000">
      <w:pPr>
        <w:pStyle w:val="code"/>
      </w:pPr>
      <w:proofErr w:type="spellStart"/>
      <w:r>
        <w:t>MetaBox</w:t>
      </w:r>
      <w:proofErr w:type="spellEnd"/>
      <w:r>
        <w:t xml:space="preserve"> 'meta': (container)</w:t>
      </w:r>
    </w:p>
    <w:p w14:paraId="750F0FAC" w14:textId="77777777" w:rsidR="000C4F42" w:rsidRDefault="00000000">
      <w:pPr>
        <w:pStyle w:val="code"/>
      </w:pPr>
      <w:r>
        <w:t xml:space="preserve">   </w:t>
      </w:r>
      <w:proofErr w:type="spellStart"/>
      <w:r>
        <w:t>HandlerBox</w:t>
      </w:r>
      <w:proofErr w:type="spellEnd"/>
      <w:r>
        <w:t xml:space="preserve"> '</w:t>
      </w:r>
      <w:proofErr w:type="spellStart"/>
      <w:r>
        <w:t>hdlr</w:t>
      </w:r>
      <w:proofErr w:type="spellEnd"/>
      <w:r>
        <w:t>': '</w:t>
      </w:r>
      <w:proofErr w:type="spellStart"/>
      <w:r>
        <w:t>pict</w:t>
      </w:r>
      <w:proofErr w:type="spellEnd"/>
      <w:r>
        <w:t>'</w:t>
      </w:r>
    </w:p>
    <w:p w14:paraId="750F0FAD" w14:textId="77777777" w:rsidR="000C4F42" w:rsidRDefault="00000000">
      <w:pPr>
        <w:pStyle w:val="code"/>
      </w:pPr>
      <w:r>
        <w:t xml:space="preserve">   </w:t>
      </w:r>
      <w:proofErr w:type="spellStart"/>
      <w:r>
        <w:t>PrimaryItemBox</w:t>
      </w:r>
      <w:proofErr w:type="spellEnd"/>
      <w:r>
        <w:t xml:space="preserve"> '</w:t>
      </w:r>
      <w:proofErr w:type="spellStart"/>
      <w:r>
        <w:t>pitm</w:t>
      </w:r>
      <w:proofErr w:type="spellEnd"/>
      <w:r>
        <w:t xml:space="preserve">': </w:t>
      </w:r>
      <w:proofErr w:type="spellStart"/>
      <w:r>
        <w:t>item_ID</w:t>
      </w:r>
      <w:proofErr w:type="spellEnd"/>
      <w:r>
        <w:t>=</w:t>
      </w:r>
      <w:proofErr w:type="gramStart"/>
      <w:r>
        <w:t>1;</w:t>
      </w:r>
      <w:proofErr w:type="gramEnd"/>
    </w:p>
    <w:p w14:paraId="750F0FAE" w14:textId="77777777" w:rsidR="000C4F42" w:rsidRDefault="00000000">
      <w:pPr>
        <w:pStyle w:val="code"/>
      </w:pPr>
      <w:r>
        <w:t xml:space="preserve">   </w:t>
      </w:r>
      <w:proofErr w:type="spellStart"/>
      <w:r>
        <w:t>ItemInfoBox</w:t>
      </w:r>
      <w:proofErr w:type="spellEnd"/>
      <w:r>
        <w:t xml:space="preserve"> '</w:t>
      </w:r>
      <w:proofErr w:type="spellStart"/>
      <w:r>
        <w:t>iinf</w:t>
      </w:r>
      <w:proofErr w:type="spellEnd"/>
      <w:r>
        <w:t xml:space="preserve">': </w:t>
      </w:r>
      <w:proofErr w:type="spellStart"/>
      <w:r>
        <w:t>entry_count</w:t>
      </w:r>
      <w:proofErr w:type="spellEnd"/>
      <w:r>
        <w:t>=3</w:t>
      </w:r>
    </w:p>
    <w:p w14:paraId="750F0FAF" w14:textId="77777777" w:rsidR="000C4F42" w:rsidRDefault="00000000">
      <w:pPr>
        <w:pStyle w:val="code"/>
      </w:pPr>
      <w:r>
        <w:t xml:space="preserve">      1) '</w:t>
      </w:r>
      <w:proofErr w:type="spellStart"/>
      <w:r>
        <w:t>infe</w:t>
      </w:r>
      <w:proofErr w:type="spellEnd"/>
      <w:r>
        <w:t xml:space="preserve">': </w:t>
      </w:r>
      <w:proofErr w:type="spellStart"/>
      <w:r>
        <w:t>item_ID</w:t>
      </w:r>
      <w:proofErr w:type="spellEnd"/>
      <w:r>
        <w:t xml:space="preserve">=1, </w:t>
      </w:r>
      <w:proofErr w:type="spellStart"/>
      <w:r>
        <w:t>item_type</w:t>
      </w:r>
      <w:proofErr w:type="spellEnd"/>
      <w:r>
        <w:t>='hvc1</w:t>
      </w:r>
      <w:proofErr w:type="gramStart"/>
      <w:r>
        <w:t>';</w:t>
      </w:r>
      <w:proofErr w:type="gramEnd"/>
    </w:p>
    <w:p w14:paraId="750F0FB0" w14:textId="77777777" w:rsidR="000C4F42" w:rsidRDefault="00000000">
      <w:pPr>
        <w:pStyle w:val="code"/>
      </w:pPr>
      <w:r>
        <w:t xml:space="preserve">      2) '</w:t>
      </w:r>
      <w:proofErr w:type="spellStart"/>
      <w:r>
        <w:t>infe</w:t>
      </w:r>
      <w:proofErr w:type="spellEnd"/>
      <w:r>
        <w:t xml:space="preserve">': </w:t>
      </w:r>
      <w:proofErr w:type="spellStart"/>
      <w:r>
        <w:t>item_ID</w:t>
      </w:r>
      <w:proofErr w:type="spellEnd"/>
      <w:r>
        <w:t xml:space="preserve">=2, </w:t>
      </w:r>
      <w:proofErr w:type="spellStart"/>
      <w:r>
        <w:t>item_type</w:t>
      </w:r>
      <w:proofErr w:type="spellEnd"/>
      <w:r>
        <w:t>='Exif</w:t>
      </w:r>
      <w:proofErr w:type="gramStart"/>
      <w:r>
        <w:t>';</w:t>
      </w:r>
      <w:proofErr w:type="gramEnd"/>
    </w:p>
    <w:p w14:paraId="750F0FB1" w14:textId="77777777" w:rsidR="000C4F42" w:rsidRDefault="00000000">
      <w:pPr>
        <w:pStyle w:val="code"/>
      </w:pPr>
      <w:r>
        <w:t xml:space="preserve">      3) '</w:t>
      </w:r>
      <w:proofErr w:type="spellStart"/>
      <w:r>
        <w:t>infe</w:t>
      </w:r>
      <w:proofErr w:type="spellEnd"/>
      <w:r>
        <w:t xml:space="preserve">': </w:t>
      </w:r>
      <w:proofErr w:type="spellStart"/>
      <w:r>
        <w:t>item_ID</w:t>
      </w:r>
      <w:proofErr w:type="spellEnd"/>
      <w:r>
        <w:t xml:space="preserve">=3, </w:t>
      </w:r>
      <w:proofErr w:type="spellStart"/>
      <w:r>
        <w:t>item_type</w:t>
      </w:r>
      <w:proofErr w:type="spellEnd"/>
      <w:r>
        <w:t>='it35'; // ITU-T T.35</w:t>
      </w:r>
    </w:p>
    <w:p w14:paraId="750F0FB2" w14:textId="77777777" w:rsidR="000C4F42" w:rsidRDefault="000C4F42">
      <w:pPr>
        <w:pStyle w:val="code"/>
      </w:pPr>
    </w:p>
    <w:p w14:paraId="750F0FB3" w14:textId="77777777" w:rsidR="000C4F42" w:rsidRDefault="00000000">
      <w:pPr>
        <w:pStyle w:val="code"/>
      </w:pPr>
      <w:r>
        <w:t xml:space="preserve">   </w:t>
      </w:r>
      <w:proofErr w:type="spellStart"/>
      <w:r>
        <w:t>ItemLocationBox</w:t>
      </w:r>
      <w:proofErr w:type="spellEnd"/>
      <w:r>
        <w:t xml:space="preserve"> '</w:t>
      </w:r>
      <w:proofErr w:type="spellStart"/>
      <w:r>
        <w:t>iloc</w:t>
      </w:r>
      <w:proofErr w:type="spellEnd"/>
      <w:r>
        <w:t xml:space="preserve">': </w:t>
      </w:r>
      <w:proofErr w:type="spellStart"/>
      <w:r>
        <w:t>item_count</w:t>
      </w:r>
      <w:proofErr w:type="spellEnd"/>
      <w:r>
        <w:t>=3</w:t>
      </w:r>
    </w:p>
    <w:p w14:paraId="750F0FB4" w14:textId="77777777" w:rsidR="000C4F42" w:rsidRDefault="00000000">
      <w:pPr>
        <w:pStyle w:val="code"/>
      </w:pPr>
      <w:r>
        <w:t xml:space="preserve">      </w:t>
      </w:r>
      <w:proofErr w:type="spellStart"/>
      <w:r>
        <w:t>item_ID</w:t>
      </w:r>
      <w:proofErr w:type="spellEnd"/>
      <w:r>
        <w:t xml:space="preserve">=1, </w:t>
      </w:r>
      <w:proofErr w:type="spellStart"/>
      <w:r>
        <w:t>extent_count</w:t>
      </w:r>
      <w:proofErr w:type="spellEnd"/>
      <w:r>
        <w:t xml:space="preserve">=1, </w:t>
      </w:r>
      <w:proofErr w:type="spellStart"/>
      <w:r>
        <w:t>extent_offset</w:t>
      </w:r>
      <w:proofErr w:type="spellEnd"/>
      <w:r>
        <w:t xml:space="preserve">=X, </w:t>
      </w:r>
      <w:proofErr w:type="spellStart"/>
      <w:r>
        <w:t>extent_length</w:t>
      </w:r>
      <w:proofErr w:type="spellEnd"/>
      <w:r>
        <w:t>=</w:t>
      </w:r>
      <w:proofErr w:type="gramStart"/>
      <w:r>
        <w:t>Y;</w:t>
      </w:r>
      <w:proofErr w:type="gramEnd"/>
    </w:p>
    <w:p w14:paraId="750F0FB5" w14:textId="77777777" w:rsidR="000C4F42" w:rsidRDefault="00000000">
      <w:pPr>
        <w:pStyle w:val="code"/>
      </w:pPr>
      <w:r>
        <w:t xml:space="preserve">      </w:t>
      </w:r>
      <w:proofErr w:type="spellStart"/>
      <w:r>
        <w:t>item_ID</w:t>
      </w:r>
      <w:proofErr w:type="spellEnd"/>
      <w:r>
        <w:t xml:space="preserve">=2, </w:t>
      </w:r>
      <w:proofErr w:type="spellStart"/>
      <w:r>
        <w:t>extent_count</w:t>
      </w:r>
      <w:proofErr w:type="spellEnd"/>
      <w:r>
        <w:t xml:space="preserve">=1, </w:t>
      </w:r>
      <w:proofErr w:type="spellStart"/>
      <w:r>
        <w:t>extent_offset</w:t>
      </w:r>
      <w:proofErr w:type="spellEnd"/>
      <w:r>
        <w:t xml:space="preserve">=P, </w:t>
      </w:r>
      <w:proofErr w:type="spellStart"/>
      <w:r>
        <w:t>extent_length</w:t>
      </w:r>
      <w:proofErr w:type="spellEnd"/>
      <w:r>
        <w:t>=</w:t>
      </w:r>
      <w:proofErr w:type="gramStart"/>
      <w:r>
        <w:t>Q;</w:t>
      </w:r>
      <w:proofErr w:type="gramEnd"/>
    </w:p>
    <w:p w14:paraId="750F0FB6" w14:textId="77777777" w:rsidR="000C4F42" w:rsidRDefault="00000000">
      <w:pPr>
        <w:pStyle w:val="code"/>
      </w:pPr>
      <w:r>
        <w:t xml:space="preserve">      </w:t>
      </w:r>
      <w:proofErr w:type="spellStart"/>
      <w:r>
        <w:t>item_ID</w:t>
      </w:r>
      <w:proofErr w:type="spellEnd"/>
      <w:r>
        <w:t xml:space="preserve">=3, </w:t>
      </w:r>
      <w:proofErr w:type="spellStart"/>
      <w:r>
        <w:t>extent_count</w:t>
      </w:r>
      <w:proofErr w:type="spellEnd"/>
      <w:r>
        <w:t xml:space="preserve">=1, </w:t>
      </w:r>
      <w:proofErr w:type="spellStart"/>
      <w:r>
        <w:t>extent_offset</w:t>
      </w:r>
      <w:proofErr w:type="spellEnd"/>
      <w:r>
        <w:t xml:space="preserve">=R, </w:t>
      </w:r>
      <w:proofErr w:type="spellStart"/>
      <w:r>
        <w:t>extent_length</w:t>
      </w:r>
      <w:proofErr w:type="spellEnd"/>
      <w:r>
        <w:t>=</w:t>
      </w:r>
      <w:proofErr w:type="gramStart"/>
      <w:r>
        <w:t>S;</w:t>
      </w:r>
      <w:proofErr w:type="gramEnd"/>
    </w:p>
    <w:p w14:paraId="750F0FB7" w14:textId="77777777" w:rsidR="000C4F42" w:rsidRDefault="000C4F42">
      <w:pPr>
        <w:pStyle w:val="code"/>
      </w:pPr>
    </w:p>
    <w:p w14:paraId="750F0FB8" w14:textId="77777777" w:rsidR="000C4F42" w:rsidRDefault="00000000">
      <w:pPr>
        <w:pStyle w:val="code"/>
      </w:pPr>
      <w:r>
        <w:t xml:space="preserve">   </w:t>
      </w:r>
      <w:proofErr w:type="spellStart"/>
      <w:r>
        <w:t>ItemReferenceBox</w:t>
      </w:r>
      <w:proofErr w:type="spellEnd"/>
      <w:r>
        <w:t xml:space="preserve"> '</w:t>
      </w:r>
      <w:proofErr w:type="spellStart"/>
      <w:r>
        <w:t>iref</w:t>
      </w:r>
      <w:proofErr w:type="spellEnd"/>
      <w:r>
        <w:t>':</w:t>
      </w:r>
    </w:p>
    <w:p w14:paraId="750F0FB9" w14:textId="77777777" w:rsidR="000C4F42" w:rsidRDefault="00000000">
      <w:pPr>
        <w:pStyle w:val="code"/>
      </w:pPr>
      <w:r>
        <w:t xml:space="preserve">      </w:t>
      </w:r>
      <w:proofErr w:type="spellStart"/>
      <w:r>
        <w:t>referenceType</w:t>
      </w:r>
      <w:proofErr w:type="spellEnd"/>
      <w:r>
        <w:t>='</w:t>
      </w:r>
      <w:proofErr w:type="spellStart"/>
      <w:r>
        <w:t>cdsc</w:t>
      </w:r>
      <w:proofErr w:type="spellEnd"/>
      <w:r>
        <w:t xml:space="preserve">', </w:t>
      </w:r>
      <w:proofErr w:type="spellStart"/>
      <w:r>
        <w:t>from_item_ID</w:t>
      </w:r>
      <w:proofErr w:type="spellEnd"/>
      <w:r>
        <w:t xml:space="preserve">=2, </w:t>
      </w:r>
      <w:proofErr w:type="spellStart"/>
      <w:r>
        <w:t>ref_count</w:t>
      </w:r>
      <w:proofErr w:type="spellEnd"/>
      <w:r>
        <w:t xml:space="preserve">=1, </w:t>
      </w:r>
      <w:proofErr w:type="spellStart"/>
      <w:r>
        <w:t>to_item_ID</w:t>
      </w:r>
      <w:proofErr w:type="spellEnd"/>
      <w:r>
        <w:t>=</w:t>
      </w:r>
      <w:proofErr w:type="gramStart"/>
      <w:r>
        <w:t>1;</w:t>
      </w:r>
      <w:proofErr w:type="gramEnd"/>
    </w:p>
    <w:p w14:paraId="750F0FBA" w14:textId="77777777" w:rsidR="000C4F42" w:rsidRDefault="00000000">
      <w:pPr>
        <w:pStyle w:val="code"/>
      </w:pPr>
      <w:r>
        <w:t xml:space="preserve">      </w:t>
      </w:r>
      <w:proofErr w:type="spellStart"/>
      <w:r>
        <w:t>referenceType</w:t>
      </w:r>
      <w:proofErr w:type="spellEnd"/>
      <w:r>
        <w:t>='</w:t>
      </w:r>
      <w:proofErr w:type="spellStart"/>
      <w:r>
        <w:t>cdsc</w:t>
      </w:r>
      <w:proofErr w:type="spellEnd"/>
      <w:r>
        <w:t xml:space="preserve">', </w:t>
      </w:r>
      <w:proofErr w:type="spellStart"/>
      <w:r>
        <w:t>from_item_ID</w:t>
      </w:r>
      <w:proofErr w:type="spellEnd"/>
      <w:r>
        <w:t xml:space="preserve">=3, </w:t>
      </w:r>
      <w:proofErr w:type="spellStart"/>
      <w:r>
        <w:t>ref_count</w:t>
      </w:r>
      <w:proofErr w:type="spellEnd"/>
      <w:r>
        <w:t xml:space="preserve">=1, </w:t>
      </w:r>
      <w:proofErr w:type="spellStart"/>
      <w:r>
        <w:t>to_item_ID</w:t>
      </w:r>
      <w:proofErr w:type="spellEnd"/>
      <w:r>
        <w:t>=</w:t>
      </w:r>
      <w:proofErr w:type="gramStart"/>
      <w:r>
        <w:t>1;</w:t>
      </w:r>
      <w:proofErr w:type="gramEnd"/>
    </w:p>
    <w:p w14:paraId="750F0FBB" w14:textId="77777777" w:rsidR="000C4F42" w:rsidRDefault="000C4F42">
      <w:pPr>
        <w:pStyle w:val="code"/>
      </w:pPr>
    </w:p>
    <w:p w14:paraId="750F0FBC" w14:textId="77777777" w:rsidR="000C4F42" w:rsidRDefault="00000000">
      <w:pPr>
        <w:pStyle w:val="code"/>
      </w:pPr>
      <w:r>
        <w:t xml:space="preserve">   </w:t>
      </w:r>
      <w:proofErr w:type="spellStart"/>
      <w:r>
        <w:t>ItemPropertiesBox</w:t>
      </w:r>
      <w:proofErr w:type="spellEnd"/>
      <w:r>
        <w:t xml:space="preserve"> '</w:t>
      </w:r>
      <w:proofErr w:type="spellStart"/>
      <w:r>
        <w:t>iprp</w:t>
      </w:r>
      <w:proofErr w:type="spellEnd"/>
      <w:r>
        <w:t>':</w:t>
      </w:r>
    </w:p>
    <w:p w14:paraId="750F0FBD" w14:textId="77777777" w:rsidR="000C4F42" w:rsidRDefault="00000000">
      <w:pPr>
        <w:pStyle w:val="code"/>
      </w:pPr>
      <w:r>
        <w:t xml:space="preserve">      </w:t>
      </w:r>
      <w:proofErr w:type="spellStart"/>
      <w:r>
        <w:t>ItemPropertyContainerBox</w:t>
      </w:r>
      <w:proofErr w:type="spellEnd"/>
      <w:r>
        <w:t xml:space="preserve"> '</w:t>
      </w:r>
      <w:proofErr w:type="spellStart"/>
      <w:r>
        <w:t>ipco</w:t>
      </w:r>
      <w:proofErr w:type="spellEnd"/>
      <w:r>
        <w:t>':</w:t>
      </w:r>
    </w:p>
    <w:p w14:paraId="750F0FBE" w14:textId="77777777" w:rsidR="000C4F42" w:rsidRDefault="00000000">
      <w:pPr>
        <w:pStyle w:val="code"/>
      </w:pPr>
      <w:r>
        <w:t xml:space="preserve">         '</w:t>
      </w:r>
      <w:proofErr w:type="spellStart"/>
      <w:r>
        <w:t>hvcC</w:t>
      </w:r>
      <w:proofErr w:type="spellEnd"/>
      <w:r>
        <w:t>'</w:t>
      </w:r>
    </w:p>
    <w:p w14:paraId="750F0FBF" w14:textId="77777777" w:rsidR="000C4F42" w:rsidRDefault="00000000">
      <w:pPr>
        <w:pStyle w:val="code"/>
      </w:pPr>
      <w:r>
        <w:t xml:space="preserve">         '</w:t>
      </w:r>
      <w:proofErr w:type="spellStart"/>
      <w:r>
        <w:t>ispe</w:t>
      </w:r>
      <w:proofErr w:type="spellEnd"/>
      <w:r>
        <w:t>'</w:t>
      </w:r>
    </w:p>
    <w:p w14:paraId="750F0FC0" w14:textId="77777777" w:rsidR="000C4F42" w:rsidRDefault="00000000">
      <w:pPr>
        <w:pStyle w:val="code"/>
      </w:pPr>
      <w:r>
        <w:t xml:space="preserve">      </w:t>
      </w:r>
      <w:proofErr w:type="spellStart"/>
      <w:r>
        <w:t>ItemPropertyAssociation</w:t>
      </w:r>
      <w:proofErr w:type="spellEnd"/>
      <w:r>
        <w:t xml:space="preserve"> '</w:t>
      </w:r>
      <w:proofErr w:type="spellStart"/>
      <w:r>
        <w:t>ipma</w:t>
      </w:r>
      <w:proofErr w:type="spellEnd"/>
      <w:r>
        <w:t xml:space="preserve">': </w:t>
      </w:r>
      <w:proofErr w:type="spellStart"/>
      <w:r>
        <w:t>entry_count</w:t>
      </w:r>
      <w:proofErr w:type="spellEnd"/>
      <w:r>
        <w:t>=1</w:t>
      </w:r>
    </w:p>
    <w:p w14:paraId="750F0FC1" w14:textId="77777777" w:rsidR="000C4F42" w:rsidRDefault="00000000">
      <w:pPr>
        <w:pStyle w:val="code"/>
      </w:pPr>
      <w:r>
        <w:t xml:space="preserve">         1) </w:t>
      </w:r>
      <w:proofErr w:type="spellStart"/>
      <w:r>
        <w:t>item_ID</w:t>
      </w:r>
      <w:proofErr w:type="spellEnd"/>
      <w:r>
        <w:t xml:space="preserve">=1, </w:t>
      </w:r>
      <w:proofErr w:type="spellStart"/>
      <w:r>
        <w:t>association_count</w:t>
      </w:r>
      <w:proofErr w:type="spellEnd"/>
      <w:r>
        <w:t>=2</w:t>
      </w:r>
    </w:p>
    <w:p w14:paraId="750F0FC2" w14:textId="77777777" w:rsidR="000C4F42" w:rsidRDefault="00000000">
      <w:pPr>
        <w:pStyle w:val="code"/>
      </w:pPr>
      <w:r>
        <w:t xml:space="preserve">            essential=1, </w:t>
      </w:r>
      <w:proofErr w:type="spellStart"/>
      <w:r>
        <w:t>property_index</w:t>
      </w:r>
      <w:proofErr w:type="spellEnd"/>
      <w:r>
        <w:t>=</w:t>
      </w:r>
      <w:proofErr w:type="gramStart"/>
      <w:r>
        <w:t>1;</w:t>
      </w:r>
      <w:proofErr w:type="gramEnd"/>
    </w:p>
    <w:p w14:paraId="750F0FC3" w14:textId="77777777" w:rsidR="000C4F42" w:rsidRDefault="00000000">
      <w:pPr>
        <w:pStyle w:val="code"/>
      </w:pPr>
      <w:r>
        <w:t xml:space="preserve">            essential=0, </w:t>
      </w:r>
      <w:proofErr w:type="spellStart"/>
      <w:r>
        <w:t>property_index</w:t>
      </w:r>
      <w:proofErr w:type="spellEnd"/>
      <w:r>
        <w:t>=</w:t>
      </w:r>
      <w:proofErr w:type="gramStart"/>
      <w:r>
        <w:t>2;</w:t>
      </w:r>
      <w:proofErr w:type="gramEnd"/>
    </w:p>
    <w:p w14:paraId="750F0FC4" w14:textId="77777777" w:rsidR="000C4F42" w:rsidRDefault="000C4F42">
      <w:pPr>
        <w:pStyle w:val="code"/>
      </w:pPr>
    </w:p>
    <w:p w14:paraId="750F0FC5" w14:textId="77777777" w:rsidR="000C4F42" w:rsidRDefault="00000000">
      <w:pPr>
        <w:pStyle w:val="code"/>
      </w:pPr>
      <w:proofErr w:type="spellStart"/>
      <w:r>
        <w:t>MediaDataBox</w:t>
      </w:r>
      <w:proofErr w:type="spellEnd"/>
      <w:r>
        <w:t xml:space="preserve"> '</w:t>
      </w:r>
      <w:proofErr w:type="spellStart"/>
      <w:r>
        <w:t>mdat</w:t>
      </w:r>
      <w:proofErr w:type="spellEnd"/>
      <w:r>
        <w:t>' or '</w:t>
      </w:r>
      <w:proofErr w:type="spellStart"/>
      <w:r>
        <w:t>idat</w:t>
      </w:r>
      <w:proofErr w:type="spellEnd"/>
      <w:r>
        <w:t>':</w:t>
      </w:r>
    </w:p>
    <w:p w14:paraId="750F0FC6" w14:textId="77777777" w:rsidR="000C4F42" w:rsidRDefault="00000000">
      <w:pPr>
        <w:pStyle w:val="code"/>
      </w:pPr>
      <w:r>
        <w:t xml:space="preserve">   HEVC Image (at file offset X, with length Y)</w:t>
      </w:r>
    </w:p>
    <w:p w14:paraId="750F0FC7" w14:textId="77777777" w:rsidR="000C4F42" w:rsidRDefault="00000000">
      <w:pPr>
        <w:pStyle w:val="code"/>
      </w:pPr>
      <w:r>
        <w:t xml:space="preserve">   Exif data block (at file offset P, with length Q)</w:t>
      </w:r>
    </w:p>
    <w:p w14:paraId="750F0FC8" w14:textId="77777777" w:rsidR="000C4F42" w:rsidRDefault="00000000">
      <w:pPr>
        <w:pStyle w:val="code"/>
      </w:pPr>
      <w:r>
        <w:t xml:space="preserve">   T.35 data block (at file offset R, with length S)</w:t>
      </w:r>
    </w:p>
    <w:p w14:paraId="750F0FC9" w14:textId="77777777" w:rsidR="000C4F42" w:rsidRDefault="000C4F42">
      <w:pPr>
        <w:pStyle w:val="code"/>
      </w:pPr>
    </w:p>
    <w:p w14:paraId="750F0FCA" w14:textId="77777777" w:rsidR="000C4F42" w:rsidRDefault="00000000">
      <w:pPr>
        <w:pStyle w:val="Change"/>
      </w:pPr>
      <w:r>
        <w:t>Add a new subclause J.7:</w:t>
      </w:r>
    </w:p>
    <w:p w14:paraId="750F0FCB" w14:textId="77777777" w:rsidR="000C4F42" w:rsidRDefault="00000000">
      <w:pPr>
        <w:pStyle w:val="Heading3"/>
        <w:rPr>
          <w:sz w:val="28"/>
          <w:szCs w:val="28"/>
          <w:lang w:val="en-CA"/>
        </w:rPr>
      </w:pPr>
      <w:bookmarkStart w:id="1398" w:name="_3qg2avn"/>
      <w:bookmarkEnd w:id="1398"/>
      <w:r>
        <w:rPr>
          <w:sz w:val="28"/>
          <w:szCs w:val="28"/>
          <w:lang w:val="en-CA"/>
        </w:rPr>
        <w:t>J.7</w:t>
      </w:r>
      <w:r>
        <w:rPr>
          <w:sz w:val="28"/>
          <w:szCs w:val="28"/>
          <w:lang w:val="en-CA"/>
        </w:rPr>
        <w:tab/>
      </w:r>
      <w:r>
        <w:rPr>
          <w:sz w:val="28"/>
          <w:szCs w:val="28"/>
          <w:lang w:val="en-CA"/>
        </w:rPr>
        <w:tab/>
      </w:r>
      <w:bookmarkStart w:id="1399" w:name="_Hlk172810624"/>
      <w:r>
        <w:rPr>
          <w:sz w:val="28"/>
          <w:szCs w:val="28"/>
          <w:lang w:val="en-CA"/>
        </w:rPr>
        <w:t>Single image in a low-overhead image file</w:t>
      </w:r>
      <w:bookmarkEnd w:id="1399"/>
    </w:p>
    <w:p w14:paraId="750F0FCC" w14:textId="77777777" w:rsidR="000C4F42" w:rsidRDefault="00000000">
      <w:r>
        <w:t>A file with a single HEVC encoded image item could be structured as follows:</w:t>
      </w:r>
    </w:p>
    <w:p w14:paraId="750F0FCD" w14:textId="77777777" w:rsidR="000C4F42" w:rsidRDefault="00000000">
      <w:pPr>
        <w:pStyle w:val="code"/>
      </w:pPr>
      <w:proofErr w:type="spellStart"/>
      <w:r>
        <w:t>FileTypeBox</w:t>
      </w:r>
      <w:proofErr w:type="spellEnd"/>
      <w:r>
        <w:t xml:space="preserve"> '</w:t>
      </w:r>
      <w:proofErr w:type="spellStart"/>
      <w:r>
        <w:t>ftyp</w:t>
      </w:r>
      <w:proofErr w:type="spellEnd"/>
      <w:r>
        <w:t>':</w:t>
      </w:r>
    </w:p>
    <w:p w14:paraId="750F0FCE" w14:textId="77777777" w:rsidR="000C4F42" w:rsidRDefault="00000000">
      <w:pPr>
        <w:pStyle w:val="code"/>
        <w:ind w:left="720"/>
      </w:pPr>
      <w:proofErr w:type="spellStart"/>
      <w:r>
        <w:t>major_brand</w:t>
      </w:r>
      <w:proofErr w:type="spellEnd"/>
      <w:r>
        <w:t>='mif3'</w:t>
      </w:r>
      <w:r>
        <w:br/>
      </w:r>
      <w:proofErr w:type="spellStart"/>
      <w:r>
        <w:t>minor_version</w:t>
      </w:r>
      <w:proofErr w:type="spellEnd"/>
      <w:r>
        <w:t>='</w:t>
      </w:r>
      <w:proofErr w:type="spellStart"/>
      <w:r>
        <w:t>heic</w:t>
      </w:r>
      <w:proofErr w:type="spellEnd"/>
      <w:r>
        <w:t>'</w:t>
      </w:r>
      <w:r>
        <w:br/>
      </w:r>
      <w:proofErr w:type="spellStart"/>
      <w:r>
        <w:t>compatible_brands</w:t>
      </w:r>
      <w:proofErr w:type="spellEnd"/>
      <w:r>
        <w:t>=''</w:t>
      </w:r>
    </w:p>
    <w:p w14:paraId="750F0FCF" w14:textId="77777777" w:rsidR="000C4F42" w:rsidRDefault="00000000">
      <w:pPr>
        <w:pStyle w:val="code"/>
      </w:pPr>
      <w:proofErr w:type="spellStart"/>
      <w:r>
        <w:rPr>
          <w:rFonts w:ascii="Courier New;monospace" w:hAnsi="Courier New;monospace"/>
          <w:color w:val="000000"/>
          <w:sz w:val="20"/>
        </w:rPr>
        <w:t>MinimizedImageBox</w:t>
      </w:r>
      <w:proofErr w:type="spellEnd"/>
      <w:r>
        <w:rPr>
          <w:rFonts w:ascii="Courier New;monospace" w:hAnsi="Courier New;monospace"/>
          <w:color w:val="000000"/>
          <w:sz w:val="20"/>
        </w:rPr>
        <w:t xml:space="preserve"> 'mini':</w:t>
      </w:r>
      <w:r>
        <w:rPr>
          <w:color w:val="000000"/>
        </w:rPr>
        <w:t xml:space="preserve"> </w:t>
      </w:r>
      <w:r>
        <w:rPr>
          <w:rFonts w:ascii="Courier New;monospace" w:hAnsi="Courier New;monospace"/>
          <w:color w:val="000000"/>
          <w:sz w:val="20"/>
        </w:rPr>
        <w:t>(container)</w:t>
      </w:r>
    </w:p>
    <w:p w14:paraId="750F0FD0" w14:textId="77777777" w:rsidR="000C4F42" w:rsidRDefault="00000000">
      <w:pPr>
        <w:pStyle w:val="code"/>
        <w:ind w:left="720"/>
      </w:pPr>
      <w:r>
        <w:rPr>
          <w:rFonts w:ascii="Courier New;monospace" w:hAnsi="Courier New;monospace"/>
          <w:color w:val="000000"/>
          <w:sz w:val="20"/>
        </w:rPr>
        <w:t>version=0</w:t>
      </w:r>
    </w:p>
    <w:p w14:paraId="750F0FD1" w14:textId="77777777" w:rsidR="000C4F42" w:rsidRDefault="000C4F42">
      <w:pPr>
        <w:pStyle w:val="code"/>
        <w:ind w:left="720"/>
        <w:rPr>
          <w:rFonts w:ascii="Courier New;monospace" w:hAnsi="Courier New;monospace"/>
          <w:color w:val="000000"/>
          <w:sz w:val="20"/>
        </w:rPr>
      </w:pPr>
    </w:p>
    <w:p w14:paraId="750F0FD2" w14:textId="77777777" w:rsidR="000C4F42" w:rsidRDefault="00000000">
      <w:pPr>
        <w:pStyle w:val="code"/>
        <w:ind w:left="720"/>
      </w:pPr>
      <w:proofErr w:type="spellStart"/>
      <w:r>
        <w:lastRenderedPageBreak/>
        <w:t>explicit_codec_types_flag</w:t>
      </w:r>
      <w:proofErr w:type="spellEnd"/>
      <w:r>
        <w:t>=0</w:t>
      </w:r>
      <w:r>
        <w:br/>
      </w:r>
      <w:proofErr w:type="spellStart"/>
      <w:r>
        <w:t>float_flag</w:t>
      </w:r>
      <w:proofErr w:type="spellEnd"/>
      <w:r>
        <w:t>=0</w:t>
      </w:r>
      <w:r>
        <w:br/>
      </w:r>
      <w:proofErr w:type="spellStart"/>
      <w:r>
        <w:t>full_range_flag</w:t>
      </w:r>
      <w:proofErr w:type="spellEnd"/>
      <w:r>
        <w:t>=1</w:t>
      </w:r>
      <w:r>
        <w:br/>
      </w:r>
      <w:proofErr w:type="spellStart"/>
      <w:r>
        <w:t>alpha_flag</w:t>
      </w:r>
      <w:proofErr w:type="spellEnd"/>
      <w:r>
        <w:t>=0</w:t>
      </w:r>
      <w:r>
        <w:br/>
      </w:r>
      <w:proofErr w:type="spellStart"/>
      <w:r>
        <w:t>explicit_cicp_flag</w:t>
      </w:r>
      <w:proofErr w:type="spellEnd"/>
      <w:r>
        <w:t>=0</w:t>
      </w:r>
      <w:r>
        <w:br/>
      </w:r>
      <w:proofErr w:type="spellStart"/>
      <w:r>
        <w:t>hdr_flag</w:t>
      </w:r>
      <w:proofErr w:type="spellEnd"/>
      <w:r>
        <w:t>=0</w:t>
      </w:r>
      <w:r>
        <w:br/>
      </w:r>
      <w:proofErr w:type="spellStart"/>
      <w:r>
        <w:t>icc_flag</w:t>
      </w:r>
      <w:proofErr w:type="spellEnd"/>
      <w:r>
        <w:t>=0</w:t>
      </w:r>
      <w:r>
        <w:br/>
      </w:r>
      <w:proofErr w:type="spellStart"/>
      <w:r>
        <w:t>exif_flag</w:t>
      </w:r>
      <w:proofErr w:type="spellEnd"/>
      <w:r>
        <w:t>=0</w:t>
      </w:r>
      <w:r>
        <w:br/>
      </w:r>
      <w:proofErr w:type="spellStart"/>
      <w:r>
        <w:t>xmp_flag</w:t>
      </w:r>
      <w:proofErr w:type="spellEnd"/>
      <w:r>
        <w:t>=0</w:t>
      </w:r>
    </w:p>
    <w:p w14:paraId="750F0FD3" w14:textId="77777777" w:rsidR="000C4F42" w:rsidRDefault="000C4F42">
      <w:pPr>
        <w:pStyle w:val="code"/>
        <w:ind w:left="720"/>
      </w:pPr>
    </w:p>
    <w:p w14:paraId="750F0FD4" w14:textId="77777777" w:rsidR="000C4F42" w:rsidRDefault="00000000">
      <w:pPr>
        <w:pStyle w:val="code"/>
        <w:ind w:left="720"/>
      </w:pPr>
      <w:proofErr w:type="spellStart"/>
      <w:r>
        <w:t>chroma_subsampling</w:t>
      </w:r>
      <w:proofErr w:type="spellEnd"/>
      <w:r>
        <w:t>=3</w:t>
      </w:r>
      <w:r>
        <w:br/>
        <w:t>orientation_minus1=0</w:t>
      </w:r>
    </w:p>
    <w:p w14:paraId="750F0FD5" w14:textId="77777777" w:rsidR="000C4F42" w:rsidRDefault="000C4F42">
      <w:pPr>
        <w:pStyle w:val="code"/>
        <w:ind w:left="720"/>
      </w:pPr>
    </w:p>
    <w:p w14:paraId="750F0FD6" w14:textId="77777777" w:rsidR="000C4F42" w:rsidRDefault="00000000">
      <w:pPr>
        <w:pStyle w:val="code"/>
        <w:ind w:left="720"/>
      </w:pPr>
      <w:proofErr w:type="spellStart"/>
      <w:r>
        <w:t>large_dimensions_flag</w:t>
      </w:r>
      <w:proofErr w:type="spellEnd"/>
      <w:r>
        <w:t>=0</w:t>
      </w:r>
      <w:r>
        <w:br/>
        <w:t>width_minus1=W</w:t>
      </w:r>
      <w:r>
        <w:br/>
        <w:t>height_minus1=H</w:t>
      </w:r>
    </w:p>
    <w:p w14:paraId="750F0FD7" w14:textId="77777777" w:rsidR="000C4F42" w:rsidRDefault="000C4F42">
      <w:pPr>
        <w:pStyle w:val="code"/>
        <w:ind w:left="720"/>
      </w:pPr>
    </w:p>
    <w:p w14:paraId="750F0FD8" w14:textId="77777777" w:rsidR="000C4F42" w:rsidRDefault="00000000">
      <w:pPr>
        <w:pStyle w:val="code"/>
        <w:ind w:left="720"/>
      </w:pPr>
      <w:proofErr w:type="spellStart"/>
      <w:r>
        <w:t>high_bit_depth_flag</w:t>
      </w:r>
      <w:proofErr w:type="spellEnd"/>
      <w:r>
        <w:t>=0</w:t>
      </w:r>
    </w:p>
    <w:p w14:paraId="750F0FD9" w14:textId="77777777" w:rsidR="000C4F42" w:rsidRDefault="000C4F42">
      <w:pPr>
        <w:pStyle w:val="code"/>
        <w:ind w:left="720"/>
      </w:pPr>
    </w:p>
    <w:p w14:paraId="750F0FDA" w14:textId="77777777" w:rsidR="000C4F42" w:rsidRDefault="00000000">
      <w:pPr>
        <w:pStyle w:val="code"/>
        <w:ind w:left="720"/>
      </w:pPr>
      <w:proofErr w:type="spellStart"/>
      <w:r>
        <w:t>large_codec_config_flag</w:t>
      </w:r>
      <w:proofErr w:type="spellEnd"/>
      <w:r>
        <w:t>=0</w:t>
      </w:r>
      <w:r>
        <w:br/>
      </w:r>
      <w:proofErr w:type="spellStart"/>
      <w:r>
        <w:t>large_item_data_flag</w:t>
      </w:r>
      <w:proofErr w:type="spellEnd"/>
      <w:r>
        <w:t>=1</w:t>
      </w:r>
    </w:p>
    <w:p w14:paraId="750F0FDB" w14:textId="77777777" w:rsidR="000C4F42" w:rsidRDefault="000C4F42">
      <w:pPr>
        <w:pStyle w:val="code"/>
        <w:ind w:left="720"/>
      </w:pPr>
    </w:p>
    <w:p w14:paraId="750F0FDC" w14:textId="77777777" w:rsidR="000C4F42" w:rsidRDefault="00000000">
      <w:pPr>
        <w:pStyle w:val="code"/>
        <w:ind w:left="720"/>
      </w:pPr>
      <w:proofErr w:type="spellStart"/>
      <w:r>
        <w:rPr>
          <w:rFonts w:eastAsia="Courier New"/>
        </w:rPr>
        <w:t>main_item_codec_config_size</w:t>
      </w:r>
      <w:proofErr w:type="spellEnd"/>
      <w:r>
        <w:rPr>
          <w:rFonts w:eastAsia="Courier New"/>
        </w:rPr>
        <w:t>=C,</w:t>
      </w:r>
      <w:r>
        <w:rPr>
          <w:rFonts w:eastAsia="Courier New"/>
        </w:rPr>
        <w:br/>
        <w:t>main_item_data_size_minus1=D,</w:t>
      </w:r>
      <w:r>
        <w:rPr>
          <w:rFonts w:eastAsia="Courier New"/>
        </w:rPr>
        <w:br/>
      </w:r>
      <w:proofErr w:type="spellStart"/>
      <w:r>
        <w:rPr>
          <w:rFonts w:eastAsia="Courier New"/>
        </w:rPr>
        <w:t>main_item_codec_config</w:t>
      </w:r>
      <w:proofErr w:type="spellEnd"/>
      <w:r>
        <w:rPr>
          <w:rFonts w:eastAsia="Courier New"/>
        </w:rPr>
        <w:t>=</w:t>
      </w:r>
      <w:proofErr w:type="spellStart"/>
      <w:r>
        <w:rPr>
          <w:rFonts w:eastAsia="Courier New"/>
        </w:rPr>
        <w:t>HEVCDecoderConfigurationRecord</w:t>
      </w:r>
      <w:proofErr w:type="spellEnd"/>
      <w:r>
        <w:rPr>
          <w:rFonts w:eastAsia="Courier New"/>
        </w:rPr>
        <w:t xml:space="preserve"> (with length C)</w:t>
      </w:r>
      <w:r>
        <w:rPr>
          <w:rFonts w:eastAsia="Courier New"/>
        </w:rPr>
        <w:br/>
      </w:r>
      <w:proofErr w:type="spellStart"/>
      <w:r>
        <w:rPr>
          <w:rFonts w:eastAsia="Courier New"/>
        </w:rPr>
        <w:t>main_item_data</w:t>
      </w:r>
      <w:proofErr w:type="spellEnd"/>
      <w:r>
        <w:rPr>
          <w:rFonts w:eastAsia="Courier New"/>
        </w:rPr>
        <w:t>=HEVC Image Data (with length D+1)</w:t>
      </w:r>
    </w:p>
    <w:p w14:paraId="750F0FDD" w14:textId="77777777" w:rsidR="000C4F42" w:rsidRDefault="000C4F42"/>
    <w:p w14:paraId="750F0FDE" w14:textId="77777777" w:rsidR="000C4F42" w:rsidRDefault="00000000">
      <w:pPr>
        <w:pStyle w:val="Change"/>
      </w:pPr>
      <w:r>
        <w:t>Rename clause L.4.1</w:t>
      </w:r>
    </w:p>
    <w:p w14:paraId="750F0FDF" w14:textId="77777777" w:rsidR="000C4F42" w:rsidRDefault="00000000">
      <w:pPr>
        <w:pStyle w:val="Heading3"/>
        <w:rPr>
          <w:sz w:val="22"/>
          <w:szCs w:val="22"/>
          <w:lang w:val="en-CA"/>
        </w:rPr>
      </w:pPr>
      <w:bookmarkStart w:id="1400" w:name="_e81q9vcspnym"/>
      <w:bookmarkEnd w:id="1400"/>
      <w:r>
        <w:rPr>
          <w:sz w:val="22"/>
          <w:szCs w:val="22"/>
          <w:lang w:val="en-CA"/>
        </w:rPr>
        <w:t>L.4.1</w:t>
      </w:r>
      <w:r>
        <w:rPr>
          <w:sz w:val="22"/>
          <w:szCs w:val="22"/>
          <w:lang w:val="en-CA"/>
        </w:rPr>
        <w:tab/>
        <w:t>'mif1'-compliant VVC image and image collection brands</w:t>
      </w:r>
    </w:p>
    <w:p w14:paraId="750F0FE0" w14:textId="77777777" w:rsidR="000C4F42" w:rsidRDefault="00000000">
      <w:pPr>
        <w:pStyle w:val="Change"/>
      </w:pPr>
      <w:r>
        <w:t>Add new subclause L.4.3</w:t>
      </w:r>
    </w:p>
    <w:p w14:paraId="750F0FE1" w14:textId="77777777" w:rsidR="000C4F42" w:rsidRDefault="00000000">
      <w:pPr>
        <w:pStyle w:val="Heading3"/>
        <w:rPr>
          <w:sz w:val="22"/>
          <w:szCs w:val="22"/>
          <w:lang w:val="en-CA"/>
        </w:rPr>
      </w:pPr>
      <w:bookmarkStart w:id="1401" w:name="_4mquea42y3h"/>
      <w:bookmarkEnd w:id="1401"/>
      <w:r>
        <w:rPr>
          <w:sz w:val="22"/>
          <w:szCs w:val="22"/>
          <w:lang w:val="en-CA"/>
        </w:rPr>
        <w:t>L.4.3</w:t>
      </w:r>
      <w:r>
        <w:rPr>
          <w:sz w:val="22"/>
          <w:szCs w:val="22"/>
          <w:lang w:val="en-CA"/>
        </w:rPr>
        <w:tab/>
        <w:t>'mif3'-compliant VVC image and image collection brand</w:t>
      </w:r>
    </w:p>
    <w:p w14:paraId="750F0FE2" w14:textId="77777777" w:rsidR="000C4F42" w:rsidRDefault="00000000">
      <w:pPr>
        <w:pStyle w:val="Heading4"/>
        <w:rPr>
          <w:lang w:val="en-CA"/>
        </w:rPr>
      </w:pPr>
      <w:bookmarkStart w:id="1402" w:name="_kcd3ai2hf5g9"/>
      <w:bookmarkEnd w:id="1402"/>
      <w:r>
        <w:rPr>
          <w:lang w:val="en-CA"/>
        </w:rPr>
        <w:t>L.4.3.1</w:t>
      </w:r>
      <w:r>
        <w:rPr>
          <w:lang w:val="en-CA"/>
        </w:rPr>
        <w:tab/>
        <w:t>Requirements on files</w:t>
      </w:r>
    </w:p>
    <w:p w14:paraId="750F0FE3" w14:textId="77777777" w:rsidR="000C4F42" w:rsidRDefault="00000000">
      <w:r>
        <w:t xml:space="preserve">Files shall include </w:t>
      </w:r>
      <w:r>
        <w:rPr>
          <w:rStyle w:val="codeZchn"/>
          <w:rFonts w:eastAsia="Courier New"/>
        </w:rPr>
        <w:t>'mif3'</w:t>
      </w:r>
      <w:r>
        <w:t xml:space="preserve"> as the </w:t>
      </w:r>
      <w:proofErr w:type="spellStart"/>
      <w:r>
        <w:rPr>
          <w:rStyle w:val="codeZchn"/>
          <w:rFonts w:eastAsia="Courier New"/>
        </w:rPr>
        <w:t>major_brand</w:t>
      </w:r>
      <w:proofErr w:type="spellEnd"/>
      <w:r>
        <w:t xml:space="preserve"> and the brand </w:t>
      </w:r>
      <w:r>
        <w:rPr>
          <w:rStyle w:val="codeZchn"/>
          <w:rFonts w:eastAsia="Courier New"/>
        </w:rPr>
        <w:t>'vvi3'</w:t>
      </w:r>
      <w:r>
        <w:t xml:space="preserve"> as the </w:t>
      </w:r>
      <w:proofErr w:type="spellStart"/>
      <w:r>
        <w:rPr>
          <w:rStyle w:val="codeZchn"/>
          <w:rFonts w:eastAsia="Courier New"/>
        </w:rPr>
        <w:t>minor_version</w:t>
      </w:r>
      <w:proofErr w:type="spellEnd"/>
      <w:r>
        <w:t xml:space="preserve"> in the </w:t>
      </w:r>
      <w:proofErr w:type="spellStart"/>
      <w:r>
        <w:rPr>
          <w:rStyle w:val="codeZchn"/>
          <w:rFonts w:eastAsia="Courier New"/>
        </w:rPr>
        <w:t>FileTypeBox</w:t>
      </w:r>
      <w:proofErr w:type="spellEnd"/>
      <w:r>
        <w:t xml:space="preserve"> and conform to the specifications in ‎O.2.1 of this document (</w:t>
      </w:r>
      <w:r>
        <w:rPr>
          <w:rStyle w:val="codeZchn"/>
          <w:rFonts w:eastAsia="Courier New"/>
        </w:rPr>
        <w:t>'mif3'</w:t>
      </w:r>
      <w:r>
        <w:t xml:space="preserve"> structural brand).</w:t>
      </w:r>
    </w:p>
    <w:p w14:paraId="750F0FE4" w14:textId="77777777" w:rsidR="000C4F42" w:rsidRDefault="00000000">
      <w:r>
        <w:t xml:space="preserve">The </w:t>
      </w:r>
      <w:r>
        <w:rPr>
          <w:rStyle w:val="codeZchn"/>
          <w:rFonts w:eastAsia="Courier New"/>
        </w:rPr>
        <w:t>'vvi3'</w:t>
      </w:r>
      <w:r>
        <w:t xml:space="preserve"> brand defines the coded image item type to be </w:t>
      </w:r>
      <w:r>
        <w:rPr>
          <w:rStyle w:val="codeZchn"/>
          <w:rFonts w:eastAsia="Courier New"/>
        </w:rPr>
        <w:t>'vvc1'</w:t>
      </w:r>
      <w:r>
        <w:t xml:space="preserve"> as defined in L.2.2.1.2 and the </w:t>
      </w:r>
      <w:proofErr w:type="spellStart"/>
      <w:r>
        <w:rPr>
          <w:rStyle w:val="codeZchn"/>
          <w:rFonts w:eastAsia="Courier New"/>
        </w:rPr>
        <w:t>alpha_item_codec_config</w:t>
      </w:r>
      <w:proofErr w:type="spellEnd"/>
      <w:r>
        <w:t xml:space="preserve"> (if present), </w:t>
      </w:r>
      <w:proofErr w:type="spellStart"/>
      <w:r>
        <w:rPr>
          <w:rStyle w:val="codeZchn"/>
          <w:rFonts w:eastAsia="Courier New"/>
        </w:rPr>
        <w:t>gainmap_item_codec_config</w:t>
      </w:r>
      <w:proofErr w:type="spellEnd"/>
      <w:r>
        <w:t xml:space="preserve"> (if present) and </w:t>
      </w:r>
      <w:proofErr w:type="spellStart"/>
      <w:r>
        <w:rPr>
          <w:rStyle w:val="codeZchn"/>
          <w:rFonts w:eastAsia="Courier New"/>
        </w:rPr>
        <w:t>main_item_codec_config</w:t>
      </w:r>
      <w:proofErr w:type="spellEnd"/>
      <w:r>
        <w:t xml:space="preserve"> to have the format defined by </w:t>
      </w:r>
      <w:proofErr w:type="spellStart"/>
      <w:r>
        <w:rPr>
          <w:rStyle w:val="codeZchn"/>
          <w:rFonts w:eastAsia="Courier New"/>
        </w:rPr>
        <w:t>CompactVvcDecoderConfigurationRecord</w:t>
      </w:r>
      <w:proofErr w:type="spellEnd"/>
      <w:r>
        <w:t xml:space="preserve"> specified in L.4.3.3 of this document.</w:t>
      </w:r>
    </w:p>
    <w:p w14:paraId="750F0FE5" w14:textId="77777777" w:rsidR="000C4F42" w:rsidRDefault="00000000">
      <w:r>
        <w:t xml:space="preserve">Files that include </w:t>
      </w:r>
      <w:r>
        <w:rPr>
          <w:rStyle w:val="codeZchn"/>
          <w:rFonts w:eastAsia="Courier New"/>
        </w:rPr>
        <w:t>'mif3'</w:t>
      </w:r>
      <w:r>
        <w:t xml:space="preserve"> as the </w:t>
      </w:r>
      <w:proofErr w:type="spellStart"/>
      <w:r>
        <w:rPr>
          <w:rStyle w:val="codeZchn"/>
          <w:rFonts w:eastAsia="Courier New"/>
        </w:rPr>
        <w:t>major_brand</w:t>
      </w:r>
      <w:proofErr w:type="spellEnd"/>
      <w:r>
        <w:t xml:space="preserve"> and the brand </w:t>
      </w:r>
      <w:r>
        <w:rPr>
          <w:rStyle w:val="codeZchn"/>
          <w:rFonts w:eastAsia="Courier New"/>
        </w:rPr>
        <w:t>'vvi3'</w:t>
      </w:r>
      <w:r>
        <w:t xml:space="preserve"> as the </w:t>
      </w:r>
      <w:proofErr w:type="spellStart"/>
      <w:r>
        <w:rPr>
          <w:rStyle w:val="codeZchn"/>
          <w:rFonts w:eastAsia="Courier New"/>
        </w:rPr>
        <w:t>minor_version</w:t>
      </w:r>
      <w:proofErr w:type="spellEnd"/>
      <w:r>
        <w:t xml:space="preserve"> in the </w:t>
      </w:r>
      <w:proofErr w:type="spellStart"/>
      <w:r>
        <w:rPr>
          <w:rStyle w:val="codeZchn"/>
          <w:rFonts w:eastAsia="Courier New"/>
        </w:rPr>
        <w:t>FileTypeBox</w:t>
      </w:r>
      <w:proofErr w:type="spellEnd"/>
      <w:r>
        <w:t xml:space="preserve"> shall comply with the specifications in ‎L.2 and shall additionally be constrained as follows:</w:t>
      </w:r>
    </w:p>
    <w:p w14:paraId="750F0FE6" w14:textId="77777777" w:rsidR="000C4F42" w:rsidRDefault="00000000">
      <w:pPr>
        <w:pStyle w:val="ListParagraph"/>
        <w:numPr>
          <w:ilvl w:val="0"/>
          <w:numId w:val="14"/>
        </w:numPr>
      </w:pPr>
      <w:proofErr w:type="spellStart"/>
      <w:r>
        <w:rPr>
          <w:rStyle w:val="codeZchn"/>
          <w:rFonts w:eastAsia="Arial"/>
        </w:rPr>
        <w:t>explicit_codec_types_flag</w:t>
      </w:r>
      <w:proofErr w:type="spellEnd"/>
      <w:r>
        <w:t xml:space="preserve"> in the </w:t>
      </w:r>
      <w:proofErr w:type="spellStart"/>
      <w:r>
        <w:rPr>
          <w:rStyle w:val="codeZchn"/>
          <w:rFonts w:eastAsia="Arial"/>
        </w:rPr>
        <w:t>MinimizedImageBox</w:t>
      </w:r>
      <w:proofErr w:type="spellEnd"/>
      <w:r>
        <w:t xml:space="preserve"> shall be equal to 0,</w:t>
      </w:r>
    </w:p>
    <w:p w14:paraId="750F0FE7" w14:textId="77777777" w:rsidR="000C4F42" w:rsidRDefault="00000000">
      <w:pPr>
        <w:pStyle w:val="ListParagraph"/>
        <w:numPr>
          <w:ilvl w:val="0"/>
          <w:numId w:val="14"/>
        </w:numPr>
      </w:pPr>
      <w:proofErr w:type="spellStart"/>
      <w:r>
        <w:rPr>
          <w:rStyle w:val="codeZchn"/>
          <w:rFonts w:eastAsia="Arial"/>
        </w:rPr>
        <w:t>float_flag</w:t>
      </w:r>
      <w:proofErr w:type="spellEnd"/>
      <w:r>
        <w:t xml:space="preserve"> in the </w:t>
      </w:r>
      <w:proofErr w:type="spellStart"/>
      <w:r>
        <w:rPr>
          <w:rStyle w:val="codeZchn"/>
          <w:rFonts w:eastAsia="Arial"/>
        </w:rPr>
        <w:t>MinimizedImageBox</w:t>
      </w:r>
      <w:proofErr w:type="spellEnd"/>
      <w:r>
        <w:t xml:space="preserve"> shall be 0,</w:t>
      </w:r>
    </w:p>
    <w:p w14:paraId="750F0FE8" w14:textId="77777777" w:rsidR="000C4F42" w:rsidRDefault="00000000">
      <w:pPr>
        <w:pStyle w:val="ListParagraph"/>
        <w:numPr>
          <w:ilvl w:val="0"/>
          <w:numId w:val="14"/>
        </w:numPr>
      </w:pPr>
      <w:r>
        <w:t xml:space="preserve">If </w:t>
      </w:r>
      <w:proofErr w:type="spellStart"/>
      <w:r>
        <w:rPr>
          <w:rStyle w:val="codeZchn"/>
          <w:rFonts w:eastAsia="Arial"/>
        </w:rPr>
        <w:t>gainmap_item_data_size</w:t>
      </w:r>
      <w:proofErr w:type="spellEnd"/>
      <w:r>
        <w:t xml:space="preserve"> in the </w:t>
      </w:r>
      <w:proofErr w:type="spellStart"/>
      <w:r>
        <w:rPr>
          <w:rStyle w:val="codeZchn"/>
          <w:rFonts w:eastAsia="Arial"/>
        </w:rPr>
        <w:t>MinimizedImageBox</w:t>
      </w:r>
      <w:proofErr w:type="spellEnd"/>
      <w:r>
        <w:t xml:space="preserve"> is not 0, </w:t>
      </w:r>
      <w:proofErr w:type="spellStart"/>
      <w:r>
        <w:rPr>
          <w:rStyle w:val="codeZchn"/>
          <w:rFonts w:eastAsia="Arial"/>
        </w:rPr>
        <w:t>gainmap_float_flag</w:t>
      </w:r>
      <w:proofErr w:type="spellEnd"/>
      <w:r>
        <w:t xml:space="preserve"> in the </w:t>
      </w:r>
      <w:proofErr w:type="spellStart"/>
      <w:r>
        <w:rPr>
          <w:rStyle w:val="codeZchn"/>
          <w:rFonts w:eastAsia="Arial"/>
        </w:rPr>
        <w:t>MinimizedImageBox</w:t>
      </w:r>
      <w:proofErr w:type="spellEnd"/>
      <w:r>
        <w:t xml:space="preserve"> shall be 0,</w:t>
      </w:r>
    </w:p>
    <w:p w14:paraId="750F0FE9" w14:textId="77777777" w:rsidR="000C4F42" w:rsidRDefault="00000000">
      <w:pPr>
        <w:pStyle w:val="ListParagraph"/>
        <w:numPr>
          <w:ilvl w:val="0"/>
          <w:numId w:val="14"/>
        </w:numPr>
      </w:pPr>
      <w:r>
        <w:t xml:space="preserve">If </w:t>
      </w:r>
      <w:proofErr w:type="spellStart"/>
      <w:r>
        <w:rPr>
          <w:rStyle w:val="codeZchn"/>
          <w:rFonts w:eastAsia="Arial"/>
        </w:rPr>
        <w:t>alpha_flag</w:t>
      </w:r>
      <w:proofErr w:type="spellEnd"/>
      <w:r>
        <w:t xml:space="preserve"> in the </w:t>
      </w:r>
      <w:proofErr w:type="spellStart"/>
      <w:r>
        <w:rPr>
          <w:rStyle w:val="codeZchn"/>
          <w:rFonts w:eastAsia="Arial"/>
        </w:rPr>
        <w:t>MinimizedImageBox</w:t>
      </w:r>
      <w:proofErr w:type="spellEnd"/>
      <w:r>
        <w:t xml:space="preserve"> is equal to 1, </w:t>
      </w:r>
      <w:proofErr w:type="spellStart"/>
      <w:r>
        <w:rPr>
          <w:rStyle w:val="codeZchn"/>
          <w:rFonts w:eastAsia="Arial"/>
        </w:rPr>
        <w:t>alpha_item_data_size</w:t>
      </w:r>
      <w:proofErr w:type="spellEnd"/>
      <w:r>
        <w:t xml:space="preserve"> in the </w:t>
      </w:r>
      <w:proofErr w:type="spellStart"/>
      <w:r>
        <w:rPr>
          <w:rStyle w:val="codeZchn"/>
          <w:rFonts w:eastAsia="Arial"/>
        </w:rPr>
        <w:t>MinimizedImageBox</w:t>
      </w:r>
      <w:proofErr w:type="spellEnd"/>
      <w:r>
        <w:t xml:space="preserve"> shall not be equal to 0,</w:t>
      </w:r>
    </w:p>
    <w:p w14:paraId="750F0FEA" w14:textId="77777777" w:rsidR="000C4F42" w:rsidRDefault="00000000">
      <w:pPr>
        <w:pStyle w:val="ListParagraph"/>
        <w:numPr>
          <w:ilvl w:val="0"/>
          <w:numId w:val="14"/>
        </w:numPr>
      </w:pPr>
      <w:r>
        <w:lastRenderedPageBreak/>
        <w:t>The data of each codec configuration property shall use the syntax defined in subclause L.4.3.3.2 of this document,</w:t>
      </w:r>
    </w:p>
    <w:p w14:paraId="750F0FEB" w14:textId="77777777" w:rsidR="000C4F42" w:rsidRDefault="00000000">
      <w:pPr>
        <w:pStyle w:val="ListParagraph"/>
        <w:numPr>
          <w:ilvl w:val="0"/>
          <w:numId w:val="14"/>
        </w:numPr>
      </w:pPr>
      <w:r>
        <w:t>Each coded image item shall contain a single IDR picture per layer,</w:t>
      </w:r>
    </w:p>
    <w:p w14:paraId="750F0FEC" w14:textId="77777777" w:rsidR="000C4F42" w:rsidRDefault="00000000">
      <w:pPr>
        <w:pStyle w:val="ListParagraph"/>
        <w:numPr>
          <w:ilvl w:val="0"/>
          <w:numId w:val="14"/>
        </w:numPr>
      </w:pPr>
      <w:r>
        <w:t xml:space="preserve">When </w:t>
      </w:r>
      <w:proofErr w:type="spellStart"/>
      <w:r>
        <w:rPr>
          <w:rFonts w:ascii="Courier New" w:hAnsi="Courier New"/>
        </w:rPr>
        <w:t>multi_layer_flag</w:t>
      </w:r>
      <w:proofErr w:type="spellEnd"/>
      <w:r>
        <w:t xml:space="preserve"> is equal to 0, the data of each coded image item shall consist of only one NAL unit excluding the length and NAL unit header fields, which are inferred by the reader as specified in subclause L.4.3.2 of this document.,</w:t>
      </w:r>
    </w:p>
    <w:p w14:paraId="750F0FED" w14:textId="77777777" w:rsidR="000C4F42" w:rsidRDefault="00000000">
      <w:pPr>
        <w:pStyle w:val="ListParagraph"/>
        <w:numPr>
          <w:ilvl w:val="0"/>
          <w:numId w:val="14"/>
        </w:numPr>
      </w:pPr>
      <w:r>
        <w:t xml:space="preserve">The equivalent file as specified in L.4.3.1.2 shall conform to the </w:t>
      </w:r>
      <w:r>
        <w:rPr>
          <w:rStyle w:val="codeZchn"/>
          <w:rFonts w:eastAsia="Arial"/>
        </w:rPr>
        <w:t>'</w:t>
      </w:r>
      <w:proofErr w:type="spellStart"/>
      <w:r>
        <w:rPr>
          <w:rStyle w:val="codeZchn"/>
          <w:rFonts w:eastAsia="Arial"/>
        </w:rPr>
        <w:t>vvic</w:t>
      </w:r>
      <w:proofErr w:type="spellEnd"/>
      <w:r>
        <w:rPr>
          <w:rStyle w:val="codeZchn"/>
          <w:rFonts w:eastAsia="Arial"/>
        </w:rPr>
        <w:t>'</w:t>
      </w:r>
      <w:r>
        <w:t xml:space="preserve"> brand.</w:t>
      </w:r>
    </w:p>
    <w:p w14:paraId="750F0FEE" w14:textId="77777777" w:rsidR="000C4F42" w:rsidRDefault="00000000">
      <w:pPr>
        <w:pStyle w:val="Heading4"/>
        <w:rPr>
          <w:lang w:val="en-CA"/>
        </w:rPr>
      </w:pPr>
      <w:r>
        <w:rPr>
          <w:lang w:val="en-CA"/>
        </w:rPr>
        <w:t>L.4.3.2</w:t>
      </w:r>
      <w:r>
        <w:rPr>
          <w:lang w:val="en-CA"/>
        </w:rPr>
        <w:tab/>
        <w:t>Requirements on readers</w:t>
      </w:r>
    </w:p>
    <w:p w14:paraId="750F0FEF" w14:textId="77777777" w:rsidR="000C4F42" w:rsidRDefault="00000000">
      <w:r>
        <w:t>The requirements on readers specified in ‎L.4.1.3 and ‎O.2.1 of this document (</w:t>
      </w:r>
      <w:r>
        <w:rPr>
          <w:rStyle w:val="codeZchn"/>
          <w:rFonts w:eastAsia="Courier New"/>
        </w:rPr>
        <w:t>'mif3'</w:t>
      </w:r>
      <w:r>
        <w:t xml:space="preserve"> structural brand) shall be supported.</w:t>
      </w:r>
    </w:p>
    <w:p w14:paraId="750F0FF0" w14:textId="77777777" w:rsidR="000C4F42" w:rsidRDefault="00000000">
      <w:r>
        <w:rPr>
          <w:rFonts w:ascii="Cambria;serif" w:hAnsi="Cambria;serif"/>
          <w:color w:val="000000"/>
        </w:rPr>
        <w:t xml:space="preserve">As a response to </w:t>
      </w:r>
      <w:r>
        <w:rPr>
          <w:rFonts w:ascii="Courier New;monospace" w:hAnsi="Courier New;monospace"/>
          <w:color w:val="000000"/>
        </w:rPr>
        <w:t>'mif3'</w:t>
      </w:r>
      <w:r>
        <w:rPr>
          <w:color w:val="000000"/>
        </w:rPr>
        <w:t xml:space="preserve"> </w:t>
      </w:r>
      <w:r>
        <w:rPr>
          <w:rFonts w:ascii="Cambria;serif" w:hAnsi="Cambria;serif"/>
          <w:color w:val="000000"/>
        </w:rPr>
        <w:t xml:space="preserve">as the </w:t>
      </w:r>
      <w:proofErr w:type="spellStart"/>
      <w:r>
        <w:rPr>
          <w:rFonts w:ascii="Courier New;monospace" w:hAnsi="Courier New;monospace"/>
          <w:color w:val="000000"/>
        </w:rPr>
        <w:t>major_brand</w:t>
      </w:r>
      <w:proofErr w:type="spellEnd"/>
      <w:r>
        <w:rPr>
          <w:color w:val="000000"/>
        </w:rPr>
        <w:t xml:space="preserve"> </w:t>
      </w:r>
      <w:r>
        <w:rPr>
          <w:rFonts w:ascii="Cambria;serif" w:hAnsi="Cambria;serif"/>
          <w:color w:val="000000"/>
        </w:rPr>
        <w:t xml:space="preserve">and the brand </w:t>
      </w:r>
      <w:r>
        <w:rPr>
          <w:rFonts w:ascii="Courier New;monospace" w:hAnsi="Courier New;monospace"/>
          <w:color w:val="000000"/>
        </w:rPr>
        <w:t>'vvi3'</w:t>
      </w:r>
      <w:r>
        <w:rPr>
          <w:color w:val="000000"/>
        </w:rPr>
        <w:t xml:space="preserve"> </w:t>
      </w:r>
      <w:r>
        <w:rPr>
          <w:rFonts w:ascii="Cambria;serif" w:hAnsi="Cambria;serif"/>
          <w:color w:val="000000"/>
        </w:rPr>
        <w:t xml:space="preserve">as the </w:t>
      </w:r>
      <w:proofErr w:type="spellStart"/>
      <w:r>
        <w:rPr>
          <w:rFonts w:ascii="Courier New;monospace" w:hAnsi="Courier New;monospace"/>
          <w:color w:val="000000"/>
        </w:rPr>
        <w:t>minor_version</w:t>
      </w:r>
      <w:proofErr w:type="spellEnd"/>
      <w:r>
        <w:rPr>
          <w:color w:val="000000"/>
        </w:rPr>
        <w:t xml:space="preserve"> </w:t>
      </w:r>
      <w:r>
        <w:rPr>
          <w:rFonts w:ascii="Cambria;serif" w:hAnsi="Cambria;serif"/>
          <w:color w:val="000000"/>
        </w:rPr>
        <w:t xml:space="preserve">in the </w:t>
      </w:r>
      <w:proofErr w:type="spellStart"/>
      <w:r>
        <w:rPr>
          <w:rFonts w:ascii="Courier New;monospace" w:hAnsi="Courier New;monospace"/>
          <w:color w:val="000000"/>
        </w:rPr>
        <w:t>FileTypeBox</w:t>
      </w:r>
      <w:proofErr w:type="spellEnd"/>
      <w:r>
        <w:rPr>
          <w:rFonts w:ascii="Cambria;serif" w:hAnsi="Cambria;serif"/>
          <w:color w:val="000000"/>
        </w:rPr>
        <w:t xml:space="preserve">, the readers shall treat the file as if an equivalent file were created containing </w:t>
      </w:r>
      <w:proofErr w:type="spellStart"/>
      <w:r>
        <w:rPr>
          <w:rFonts w:ascii="Courier New;monospace" w:hAnsi="Courier New;monospace"/>
          <w:color w:val="000000"/>
        </w:rPr>
        <w:t>FileTypeBox</w:t>
      </w:r>
      <w:proofErr w:type="spellEnd"/>
      <w:r>
        <w:rPr>
          <w:color w:val="000000"/>
        </w:rPr>
        <w:t xml:space="preserve"> </w:t>
      </w:r>
      <w:r>
        <w:rPr>
          <w:rFonts w:ascii="Cambria;serif" w:hAnsi="Cambria;serif"/>
          <w:color w:val="000000"/>
        </w:rPr>
        <w:t xml:space="preserve">with </w:t>
      </w:r>
      <w:r>
        <w:rPr>
          <w:rFonts w:ascii="Courier New;monospace" w:hAnsi="Courier New;monospace"/>
          <w:color w:val="000000"/>
        </w:rPr>
        <w:t>'</w:t>
      </w:r>
      <w:proofErr w:type="spellStart"/>
      <w:r>
        <w:rPr>
          <w:rFonts w:ascii="Courier New;monospace" w:hAnsi="Courier New;monospace"/>
          <w:color w:val="000000"/>
        </w:rPr>
        <w:t>vvic</w:t>
      </w:r>
      <w:proofErr w:type="spellEnd"/>
      <w:r>
        <w:rPr>
          <w:rFonts w:ascii="Courier New;monospace" w:hAnsi="Courier New;monospace"/>
          <w:color w:val="000000"/>
        </w:rPr>
        <w:t>'</w:t>
      </w:r>
      <w:r>
        <w:rPr>
          <w:color w:val="000000"/>
        </w:rPr>
        <w:t xml:space="preserve"> </w:t>
      </w:r>
      <w:r>
        <w:rPr>
          <w:rFonts w:ascii="Cambria;serif" w:hAnsi="Cambria;serif"/>
          <w:color w:val="000000"/>
        </w:rPr>
        <w:t xml:space="preserve">as the equivalent </w:t>
      </w:r>
      <w:proofErr w:type="spellStart"/>
      <w:r>
        <w:rPr>
          <w:rFonts w:ascii="Courier New;monospace" w:hAnsi="Courier New;monospace"/>
          <w:color w:val="000000"/>
        </w:rPr>
        <w:t>major_brand</w:t>
      </w:r>
      <w:proofErr w:type="spellEnd"/>
      <w:r>
        <w:rPr>
          <w:color w:val="000000"/>
        </w:rPr>
        <w:t xml:space="preserve"> </w:t>
      </w:r>
      <w:r>
        <w:rPr>
          <w:rFonts w:ascii="Cambria;serif" w:hAnsi="Cambria;serif"/>
          <w:color w:val="000000"/>
        </w:rPr>
        <w:t xml:space="preserve">and 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derived with the following additional operations in addition to those specified in subclause O.4:</w:t>
      </w:r>
    </w:p>
    <w:p w14:paraId="750F0FF1" w14:textId="77777777" w:rsidR="000C4F42" w:rsidRDefault="00000000">
      <w:pPr>
        <w:pStyle w:val="ListParagraph"/>
        <w:numPr>
          <w:ilvl w:val="0"/>
          <w:numId w:val="15"/>
        </w:numPr>
      </w:pPr>
      <w:r>
        <w:t xml:space="preserve">infer </w:t>
      </w:r>
      <w:proofErr w:type="spellStart"/>
      <w:r>
        <w:rPr>
          <w:rStyle w:val="codeZchn"/>
          <w:rFonts w:eastAsia="Arial"/>
        </w:rPr>
        <w:t>infe_type</w:t>
      </w:r>
      <w:proofErr w:type="spellEnd"/>
      <w:r>
        <w:t xml:space="preserve"> to be equal to </w:t>
      </w:r>
      <w:r>
        <w:rPr>
          <w:rStyle w:val="codeZchn"/>
          <w:rFonts w:eastAsia="Arial"/>
        </w:rPr>
        <w:t>'vvc1'</w:t>
      </w:r>
      <w:r>
        <w:t>,</w:t>
      </w:r>
    </w:p>
    <w:p w14:paraId="750F0FF2" w14:textId="77777777" w:rsidR="000C4F42" w:rsidRDefault="00000000">
      <w:pPr>
        <w:pStyle w:val="ListParagraph"/>
        <w:numPr>
          <w:ilvl w:val="0"/>
          <w:numId w:val="15"/>
        </w:numPr>
      </w:pPr>
      <w:r>
        <w:t xml:space="preserve">infer </w:t>
      </w:r>
      <w:proofErr w:type="spellStart"/>
      <w:r>
        <w:rPr>
          <w:rStyle w:val="codeZchn"/>
          <w:rFonts w:eastAsia="Arial"/>
        </w:rPr>
        <w:t>codec_config_type</w:t>
      </w:r>
      <w:proofErr w:type="spellEnd"/>
      <w:r>
        <w:t xml:space="preserve"> to be equal to </w:t>
      </w:r>
      <w:r>
        <w:rPr>
          <w:rStyle w:val="codeZchn"/>
          <w:rFonts w:eastAsia="Arial"/>
        </w:rPr>
        <w:t>'</w:t>
      </w:r>
      <w:proofErr w:type="spellStart"/>
      <w:r>
        <w:rPr>
          <w:rStyle w:val="codeZchn"/>
          <w:rFonts w:eastAsia="Arial"/>
        </w:rPr>
        <w:t>vvcC</w:t>
      </w:r>
      <w:proofErr w:type="spellEnd"/>
      <w:r>
        <w:rPr>
          <w:rStyle w:val="codeZchn"/>
          <w:rFonts w:eastAsia="Arial"/>
        </w:rPr>
        <w:t>'</w:t>
      </w:r>
      <w:r>
        <w:t>,</w:t>
      </w:r>
    </w:p>
    <w:p w14:paraId="750F0FF3" w14:textId="77777777" w:rsidR="000C4F42" w:rsidRDefault="00000000">
      <w:pPr>
        <w:pStyle w:val="ListParagraph"/>
        <w:numPr>
          <w:ilvl w:val="0"/>
          <w:numId w:val="15"/>
        </w:numPr>
      </w:pPr>
      <w:r>
        <w:t>expand the data of each codec configuration property from the compact syntax to the full structure as defined in section L.4.3.3.4 of this document,</w:t>
      </w:r>
    </w:p>
    <w:p w14:paraId="750F0FF4" w14:textId="77777777" w:rsidR="000C4F42" w:rsidRDefault="00000000">
      <w:pPr>
        <w:pStyle w:val="ListParagraph"/>
        <w:numPr>
          <w:ilvl w:val="0"/>
          <w:numId w:val="15"/>
        </w:numPr>
      </w:pPr>
      <w:r>
        <w:t xml:space="preserve">when </w:t>
      </w:r>
      <w:proofErr w:type="spellStart"/>
      <w:r>
        <w:rPr>
          <w:rStyle w:val="codeZchn"/>
          <w:rFonts w:eastAsia="Arial"/>
        </w:rPr>
        <w:t>multi_layer_flag</w:t>
      </w:r>
      <w:proofErr w:type="spellEnd"/>
      <w:r>
        <w:t xml:space="preserve"> is equal to 0, expand the data of the respective image item so that the NAL unit length is inferred from the item length, and so that the NAL unit header fields </w:t>
      </w:r>
      <w:proofErr w:type="spellStart"/>
      <w:r>
        <w:rPr>
          <w:rStyle w:val="codeZchn"/>
          <w:rFonts w:eastAsia="Arial"/>
        </w:rPr>
        <w:t>nal_unit_type</w:t>
      </w:r>
      <w:proofErr w:type="spellEnd"/>
      <w:r>
        <w:t xml:space="preserve">, </w:t>
      </w:r>
      <w:r>
        <w:rPr>
          <w:rStyle w:val="codeZchn"/>
          <w:rFonts w:eastAsia="Arial"/>
        </w:rPr>
        <w:t>nuh_temporal_id_plus1</w:t>
      </w:r>
      <w:r>
        <w:t xml:space="preserve"> and </w:t>
      </w:r>
      <w:proofErr w:type="spellStart"/>
      <w:r>
        <w:rPr>
          <w:rStyle w:val="codeZchn"/>
          <w:rFonts w:eastAsia="Arial"/>
        </w:rPr>
        <w:t>nuh_layer_id</w:t>
      </w:r>
      <w:proofErr w:type="spellEnd"/>
      <w:r>
        <w:t xml:space="preserve"> are set to 8 (</w:t>
      </w:r>
      <w:r>
        <w:rPr>
          <w:rStyle w:val="codeZchn"/>
          <w:rFonts w:eastAsia="Arial"/>
        </w:rPr>
        <w:t>IDR_N_LP</w:t>
      </w:r>
      <w:r>
        <w:t>), 1 and 0, respectively.</w:t>
      </w:r>
      <w:bookmarkStart w:id="1403" w:name="_dh6mx59097dq"/>
      <w:bookmarkEnd w:id="1403"/>
    </w:p>
    <w:p w14:paraId="750F0FF5" w14:textId="77777777" w:rsidR="000C4F42" w:rsidRDefault="00000000">
      <w:pPr>
        <w:pStyle w:val="Heading4"/>
        <w:rPr>
          <w:lang w:val="en-CA"/>
        </w:rPr>
      </w:pPr>
      <w:r>
        <w:rPr>
          <w:lang w:val="en-CA"/>
        </w:rPr>
        <w:t>L.4.3.3</w:t>
      </w:r>
      <w:r>
        <w:rPr>
          <w:lang w:val="en-CA"/>
        </w:rPr>
        <w:tab/>
        <w:t>Compact VVC decoder configuration</w:t>
      </w:r>
    </w:p>
    <w:p w14:paraId="750F0FF6" w14:textId="77777777" w:rsidR="000C4F42" w:rsidRDefault="00000000">
      <w:pPr>
        <w:pStyle w:val="Heading5"/>
        <w:rPr>
          <w:lang w:val="en-CA"/>
        </w:rPr>
      </w:pPr>
      <w:r>
        <w:rPr>
          <w:lang w:val="en-CA"/>
        </w:rPr>
        <w:t>L.4.3.3.1</w:t>
      </w:r>
      <w:r>
        <w:rPr>
          <w:lang w:val="en-CA"/>
        </w:rPr>
        <w:tab/>
        <w:t>Definition</w:t>
      </w:r>
    </w:p>
    <w:p w14:paraId="750F0FF7" w14:textId="77777777" w:rsidR="000C4F42" w:rsidRDefault="00000000">
      <w:r>
        <w:t>This subclause specifies the compact decoder configuration information for ISO/IEC 23090-3 video content. The compact decoder configuration provides essential parameters that are relevant for still images.</w:t>
      </w:r>
    </w:p>
    <w:p w14:paraId="750F0FF8" w14:textId="77777777" w:rsidR="000C4F42" w:rsidRDefault="00000000">
      <w:pPr>
        <w:pStyle w:val="Heading5"/>
        <w:rPr>
          <w:lang w:val="en-CA"/>
        </w:rPr>
      </w:pPr>
      <w:r>
        <w:rPr>
          <w:lang w:val="en-CA"/>
        </w:rPr>
        <w:t>L.4.3.3.2</w:t>
      </w:r>
      <w:r>
        <w:rPr>
          <w:lang w:val="en-CA"/>
        </w:rPr>
        <w:tab/>
        <w:t>Syntax</w:t>
      </w:r>
    </w:p>
    <w:p w14:paraId="750F0FF9" w14:textId="77777777" w:rsidR="000C4F42" w:rsidRDefault="00000000">
      <w:pPr>
        <w:pStyle w:val="code"/>
      </w:pPr>
      <w:proofErr w:type="gramStart"/>
      <w:r>
        <w:t>aligned(</w:t>
      </w:r>
      <w:proofErr w:type="gramEnd"/>
      <w:r>
        <w:t xml:space="preserve">8) class </w:t>
      </w:r>
      <w:proofErr w:type="spellStart"/>
      <w:r>
        <w:t>CompactVvcDecoderConfigurationRecord</w:t>
      </w:r>
      <w:proofErr w:type="spellEnd"/>
      <w:r>
        <w:t xml:space="preserve"> {</w:t>
      </w:r>
    </w:p>
    <w:p w14:paraId="750F0FFA"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multi_layer_flag</w:t>
      </w:r>
      <w:proofErr w:type="spellEnd"/>
      <w:r>
        <w:rPr>
          <w:rFonts w:ascii="Courier New;monospace" w:hAnsi="Courier New;monospace"/>
        </w:rPr>
        <w:t>;</w:t>
      </w:r>
    </w:p>
    <w:p w14:paraId="750F0FFB"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2) </w:t>
      </w:r>
      <w:proofErr w:type="spellStart"/>
      <w:r>
        <w:rPr>
          <w:rFonts w:ascii="Courier New;monospace" w:hAnsi="Courier New;monospace"/>
        </w:rPr>
        <w:t>lengthSizeMinusOne</w:t>
      </w:r>
      <w:proofErr w:type="spellEnd"/>
      <w:r>
        <w:rPr>
          <w:rFonts w:ascii="Courier New;monospace" w:hAnsi="Courier New;monospace"/>
        </w:rPr>
        <w:t>;</w:t>
      </w:r>
    </w:p>
    <w:p w14:paraId="750F0FFC" w14:textId="77777777" w:rsidR="000C4F42" w:rsidRDefault="00000000">
      <w:pPr>
        <w:pStyle w:val="code"/>
      </w:pPr>
      <w:r>
        <w:t>   </w:t>
      </w:r>
      <w:r>
        <w:rPr>
          <w:rFonts w:ascii="Courier New;monospace" w:hAnsi="Courier New;monospace"/>
        </w:rPr>
        <w:t>if (</w:t>
      </w:r>
      <w:proofErr w:type="spellStart"/>
      <w:r>
        <w:rPr>
          <w:rFonts w:ascii="Courier New;monospace" w:hAnsi="Courier New;monospace"/>
        </w:rPr>
        <w:t>multi_layer_flag</w:t>
      </w:r>
      <w:proofErr w:type="spellEnd"/>
      <w:r>
        <w:rPr>
          <w:rFonts w:ascii="Courier New;monospace" w:hAnsi="Courier New;monospace"/>
        </w:rPr>
        <w:t>) {</w:t>
      </w:r>
    </w:p>
    <w:p w14:paraId="750F0FFD"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ptl_present_flag</w:t>
      </w:r>
      <w:proofErr w:type="spellEnd"/>
      <w:r>
        <w:rPr>
          <w:rFonts w:ascii="Courier New;monospace" w:hAnsi="Courier New;monospace"/>
        </w:rPr>
        <w:t>;</w:t>
      </w:r>
    </w:p>
    <w:p w14:paraId="750F0FFE" w14:textId="77777777" w:rsidR="000C4F42" w:rsidRDefault="00000000">
      <w:pPr>
        <w:pStyle w:val="code"/>
      </w:pPr>
      <w:r>
        <w:t>      </w:t>
      </w:r>
      <w:r>
        <w:rPr>
          <w:rFonts w:ascii="Courier New;monospace" w:hAnsi="Courier New;monospace"/>
        </w:rPr>
        <w:t>if (</w:t>
      </w:r>
      <w:proofErr w:type="spellStart"/>
      <w:r>
        <w:rPr>
          <w:rFonts w:ascii="Courier New;monospace" w:hAnsi="Courier New;monospace"/>
        </w:rPr>
        <w:t>ptl_present_flag</w:t>
      </w:r>
      <w:proofErr w:type="spellEnd"/>
      <w:r>
        <w:rPr>
          <w:rFonts w:ascii="Courier New;monospace" w:hAnsi="Courier New;monospace"/>
        </w:rPr>
        <w:t>) {</w:t>
      </w:r>
    </w:p>
    <w:p w14:paraId="750F0FFF" w14:textId="77777777" w:rsidR="000C4F42" w:rsidRDefault="00000000">
      <w:pPr>
        <w:pStyle w:val="code"/>
      </w:pPr>
      <w:r>
        <w:t>         </w:t>
      </w:r>
      <w:proofErr w:type="spellStart"/>
      <w:proofErr w:type="gramStart"/>
      <w:r>
        <w:rPr>
          <w:rFonts w:ascii="Courier New;monospace" w:hAnsi="Courier New;monospace"/>
        </w:rPr>
        <w:t>VvcPTLRecord</w:t>
      </w:r>
      <w:proofErr w:type="spellEnd"/>
      <w:r>
        <w:rPr>
          <w:rFonts w:ascii="Courier New;monospace" w:hAnsi="Courier New;monospace"/>
        </w:rPr>
        <w:t>(</w:t>
      </w:r>
      <w:proofErr w:type="gramEnd"/>
      <w:r>
        <w:rPr>
          <w:rFonts w:ascii="Courier New;monospace" w:hAnsi="Courier New;monospace"/>
        </w:rPr>
        <w:t xml:space="preserve">1) </w:t>
      </w:r>
      <w:proofErr w:type="spellStart"/>
      <w:r>
        <w:rPr>
          <w:rFonts w:ascii="Courier New;monospace" w:hAnsi="Courier New;monospace"/>
        </w:rPr>
        <w:t>native_ptl</w:t>
      </w:r>
      <w:proofErr w:type="spellEnd"/>
      <w:r>
        <w:rPr>
          <w:rFonts w:ascii="Courier New;monospace" w:hAnsi="Courier New;monospace"/>
        </w:rPr>
        <w:t>;</w:t>
      </w:r>
    </w:p>
    <w:p w14:paraId="750F1000" w14:textId="77777777" w:rsidR="000C4F42" w:rsidRDefault="00000000">
      <w:pPr>
        <w:pStyle w:val="code"/>
      </w:pPr>
      <w:r>
        <w:t>         </w:t>
      </w:r>
      <w:r>
        <w:rPr>
          <w:rFonts w:ascii="Courier New;monospace" w:hAnsi="Courier New;monospace"/>
        </w:rPr>
        <w:t>if (</w:t>
      </w:r>
      <w:proofErr w:type="spellStart"/>
      <w:r>
        <w:rPr>
          <w:rFonts w:ascii="Courier New;monospace" w:hAnsi="Courier New;monospace"/>
        </w:rPr>
        <w:t>native_ptl.ptl_multilayer_enabled_flag</w:t>
      </w:r>
      <w:proofErr w:type="spellEnd"/>
      <w:r>
        <w:rPr>
          <w:rFonts w:ascii="Courier New;monospace" w:hAnsi="Courier New;monospace"/>
        </w:rPr>
        <w:t xml:space="preserve"> == 1)</w:t>
      </w:r>
    </w:p>
    <w:p w14:paraId="750F1001"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3) </w:t>
      </w:r>
      <w:proofErr w:type="spellStart"/>
      <w:r>
        <w:rPr>
          <w:rFonts w:ascii="Courier New;monospace" w:hAnsi="Courier New;monospace"/>
        </w:rPr>
        <w:t>ols_idx</w:t>
      </w:r>
      <w:proofErr w:type="spellEnd"/>
      <w:r>
        <w:rPr>
          <w:rFonts w:ascii="Courier New;monospace" w:hAnsi="Courier New;monospace"/>
        </w:rPr>
        <w:t>;</w:t>
      </w:r>
    </w:p>
    <w:p w14:paraId="750F1002" w14:textId="77777777" w:rsidR="000C4F42" w:rsidRDefault="00000000">
      <w:pPr>
        <w:pStyle w:val="code"/>
      </w:pPr>
      <w:r>
        <w:t>      </w:t>
      </w:r>
      <w:r>
        <w:rPr>
          <w:rFonts w:ascii="Courier New;monospace" w:hAnsi="Courier New;monospace"/>
        </w:rPr>
        <w:t>}</w:t>
      </w:r>
    </w:p>
    <w:p w14:paraId="750F1003"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nal_units_present_flag</w:t>
      </w:r>
      <w:proofErr w:type="spellEnd"/>
      <w:r>
        <w:rPr>
          <w:rFonts w:ascii="Courier New;monospace" w:hAnsi="Courier New;monospace"/>
        </w:rPr>
        <w:t>;</w:t>
      </w:r>
    </w:p>
    <w:p w14:paraId="750F1004" w14:textId="77777777" w:rsidR="000C4F42" w:rsidRDefault="00000000">
      <w:pPr>
        <w:pStyle w:val="code"/>
      </w:pPr>
      <w:r>
        <w:t>   </w:t>
      </w:r>
      <w:r>
        <w:rPr>
          <w:rFonts w:ascii="Courier New;monospace" w:hAnsi="Courier New;monospace"/>
        </w:rPr>
        <w:t>}</w:t>
      </w:r>
    </w:p>
    <w:p w14:paraId="750F1005" w14:textId="77777777" w:rsidR="000C4F42" w:rsidRDefault="00000000">
      <w:pPr>
        <w:pStyle w:val="code"/>
      </w:pPr>
      <w:r>
        <w:t>   </w:t>
      </w:r>
      <w:r>
        <w:rPr>
          <w:rFonts w:ascii="Courier New;monospace" w:hAnsi="Courier New;monospace"/>
        </w:rPr>
        <w:t>if (</w:t>
      </w:r>
      <w:proofErr w:type="spellStart"/>
      <w:r>
        <w:rPr>
          <w:rFonts w:ascii="Courier New;monospace" w:hAnsi="Courier New;monospace"/>
        </w:rPr>
        <w:t>multi_layer_flag</w:t>
      </w:r>
      <w:proofErr w:type="spellEnd"/>
      <w:r>
        <w:rPr>
          <w:rFonts w:ascii="Courier New;monospace" w:hAnsi="Courier New;monospace"/>
        </w:rPr>
        <w:t xml:space="preserve"> == 0 || </w:t>
      </w:r>
      <w:proofErr w:type="spellStart"/>
      <w:r>
        <w:rPr>
          <w:rFonts w:ascii="Courier New;monospace" w:hAnsi="Courier New;monospace"/>
        </w:rPr>
        <w:t>nal_units_present_flag</w:t>
      </w:r>
      <w:proofErr w:type="spellEnd"/>
      <w:r>
        <w:rPr>
          <w:rFonts w:ascii="Courier New;monospace" w:hAnsi="Courier New;monospace"/>
        </w:rPr>
        <w:t>) {</w:t>
      </w:r>
    </w:p>
    <w:p w14:paraId="750F1006"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1) </w:t>
      </w:r>
      <w:proofErr w:type="spellStart"/>
      <w:r>
        <w:rPr>
          <w:rFonts w:ascii="Courier New;monospace" w:hAnsi="Courier New;monospace"/>
        </w:rPr>
        <w:t>additional_nal_unit_flag</w:t>
      </w:r>
      <w:proofErr w:type="spellEnd"/>
      <w:r>
        <w:rPr>
          <w:rFonts w:ascii="Courier New;monospace" w:hAnsi="Courier New;monospace"/>
        </w:rPr>
        <w:t>;</w:t>
      </w:r>
    </w:p>
    <w:p w14:paraId="750F1007" w14:textId="77777777" w:rsidR="000C4F42" w:rsidRDefault="00000000">
      <w:pPr>
        <w:pStyle w:val="code"/>
      </w:pPr>
      <w:r>
        <w:t>      </w:t>
      </w:r>
      <w:r>
        <w:rPr>
          <w:rFonts w:ascii="Courier New;monospace" w:hAnsi="Courier New;monospace"/>
        </w:rPr>
        <w:t>if (</w:t>
      </w:r>
      <w:proofErr w:type="spellStart"/>
      <w:r>
        <w:rPr>
          <w:rFonts w:ascii="Courier New;monospace" w:hAnsi="Courier New;monospace"/>
        </w:rPr>
        <w:t>additional_nal_unit_flag</w:t>
      </w:r>
      <w:proofErr w:type="spellEnd"/>
      <w:r>
        <w:rPr>
          <w:rFonts w:ascii="Courier New;monospace" w:hAnsi="Courier New;monospace"/>
        </w:rPr>
        <w:t>) {</w:t>
      </w:r>
    </w:p>
    <w:p w14:paraId="750F1008"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3) </w:t>
      </w:r>
      <w:proofErr w:type="spellStart"/>
      <w:r>
        <w:rPr>
          <w:rFonts w:ascii="Courier New;monospace" w:hAnsi="Courier New;monospace"/>
        </w:rPr>
        <w:t>num_aps_nal_unit</w:t>
      </w:r>
      <w:proofErr w:type="spellEnd"/>
      <w:r>
        <w:rPr>
          <w:rFonts w:ascii="Courier New;monospace" w:hAnsi="Courier New;monospace"/>
        </w:rPr>
        <w:t>;</w:t>
      </w:r>
    </w:p>
    <w:p w14:paraId="750F1009"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3) </w:t>
      </w:r>
      <w:proofErr w:type="spellStart"/>
      <w:r>
        <w:rPr>
          <w:rFonts w:ascii="Courier New;monospace" w:hAnsi="Courier New;monospace"/>
        </w:rPr>
        <w:t>num_sei_nal_unit</w:t>
      </w:r>
      <w:proofErr w:type="spellEnd"/>
      <w:r>
        <w:rPr>
          <w:rFonts w:ascii="Courier New;monospace" w:hAnsi="Courier New;monospace"/>
        </w:rPr>
        <w:t>;</w:t>
      </w:r>
    </w:p>
    <w:p w14:paraId="750F100A" w14:textId="77777777" w:rsidR="000C4F42" w:rsidRDefault="00000000">
      <w:pPr>
        <w:pStyle w:val="code"/>
        <w:rPr>
          <w:ins w:id="1404" w:author="Kashyap Kammachi-Sreedhar (Nokia)" w:date="2025-01-29T20:03:00Z" w16du:dateUtc="2025-01-29T18:03:00Z"/>
          <w:rFonts w:ascii="Courier New;monospace" w:hAnsi="Courier New;monospace"/>
        </w:rPr>
      </w:pPr>
      <w:r>
        <w:t>      </w:t>
      </w:r>
      <w:r>
        <w:rPr>
          <w:rFonts w:ascii="Courier New;monospace" w:hAnsi="Courier New;monospace"/>
        </w:rPr>
        <w:t>}</w:t>
      </w:r>
    </w:p>
    <w:p w14:paraId="04ABE98D" w14:textId="77777777" w:rsidR="00442707" w:rsidRDefault="00442707">
      <w:pPr>
        <w:pStyle w:val="code"/>
        <w:rPr>
          <w:ins w:id="1405" w:author="Kashyap Kammachi-Sreedhar (Nokia)" w:date="2025-01-29T20:03:00Z" w16du:dateUtc="2025-01-29T18:03:00Z"/>
          <w:rFonts w:ascii="Courier New;monospace" w:hAnsi="Courier New;monospace"/>
        </w:rPr>
      </w:pPr>
    </w:p>
    <w:p w14:paraId="03FB7649" w14:textId="04814EC2" w:rsidR="00442707" w:rsidRPr="00081FE1" w:rsidRDefault="00442707" w:rsidP="00AB5513">
      <w:pPr>
        <w:pStyle w:val="paragraph"/>
        <w:spacing w:before="0" w:beforeAutospacing="0" w:after="0" w:afterAutospacing="0"/>
        <w:ind w:firstLine="720"/>
        <w:textAlignment w:val="baseline"/>
        <w:rPr>
          <w:ins w:id="1406" w:author="Kashyap Kammachi-Sreedhar (Nokia)" w:date="2025-01-29T20:03:00Z" w16du:dateUtc="2025-01-29T18:03:00Z"/>
          <w:rFonts w:ascii="Courier New;monospace" w:hAnsi="Courier New;monospace"/>
          <w:szCs w:val="20"/>
          <w:lang w:eastAsia="en-US"/>
          <w:rPrChange w:id="1407" w:author="Kashyap Kammachi-Sreedhar (Nokia)" w:date="2025-01-30T13:52:00Z" w16du:dateUtc="2025-01-30T11:52:00Z">
            <w:rPr>
              <w:ins w:id="1408" w:author="Kashyap Kammachi-Sreedhar (Nokia)" w:date="2025-01-29T20:03:00Z" w16du:dateUtc="2025-01-29T18:03:00Z"/>
              <w:rFonts w:ascii="Courier New" w:eastAsia="Courier New" w:hAnsi="Courier New"/>
              <w:noProof/>
              <w:color w:val="FF0000"/>
              <w:sz w:val="22"/>
              <w:szCs w:val="20"/>
              <w:lang w:val="en-GB"/>
            </w:rPr>
          </w:rPrChange>
        </w:rPr>
      </w:pPr>
      <w:ins w:id="1409" w:author="Kashyap Kammachi-Sreedhar (Nokia)" w:date="2025-01-29T20:03:00Z" w16du:dateUtc="2025-01-29T18:03:00Z">
        <w:r w:rsidRPr="00081FE1">
          <w:rPr>
            <w:rFonts w:ascii="Courier New;monospace" w:hAnsi="Courier New;monospace"/>
            <w:szCs w:val="20"/>
            <w:lang w:eastAsia="en-US"/>
            <w:rPrChange w:id="1410" w:author="Kashyap Kammachi-Sreedhar (Nokia)" w:date="2025-01-30T13:52:00Z" w16du:dateUtc="2025-01-30T11:52:00Z">
              <w:rPr>
                <w:rStyle w:val="normaltextrun"/>
                <w:rFonts w:cs="Courier New"/>
                <w:color w:val="FF0000"/>
                <w:sz w:val="22"/>
                <w:szCs w:val="22"/>
                <w:lang w:val="en-GB"/>
              </w:rPr>
            </w:rPrChange>
          </w:rPr>
          <w:t>if (</w:t>
        </w:r>
        <w:proofErr w:type="spellStart"/>
        <w:r w:rsidRPr="00081FE1">
          <w:rPr>
            <w:rFonts w:ascii="Courier New;monospace" w:hAnsi="Courier New;monospace"/>
            <w:szCs w:val="20"/>
            <w:lang w:eastAsia="en-US"/>
            <w:rPrChange w:id="1411" w:author="Kashyap Kammachi-Sreedhar (Nokia)" w:date="2025-01-30T13:52:00Z" w16du:dateUtc="2025-01-30T11:52:00Z">
              <w:rPr>
                <w:rStyle w:val="normaltextrun"/>
                <w:rFonts w:cs="Courier New"/>
                <w:color w:val="FF0000"/>
                <w:sz w:val="22"/>
                <w:szCs w:val="22"/>
                <w:lang w:val="en-GB"/>
              </w:rPr>
            </w:rPrChange>
          </w:rPr>
          <w:t>multi_layer_flag</w:t>
        </w:r>
        <w:proofErr w:type="spellEnd"/>
        <w:r w:rsidRPr="00081FE1">
          <w:rPr>
            <w:rFonts w:ascii="Courier New;monospace" w:hAnsi="Courier New;monospace"/>
            <w:szCs w:val="20"/>
            <w:lang w:eastAsia="en-US"/>
            <w:rPrChange w:id="1412" w:author="Kashyap Kammachi-Sreedhar (Nokia)" w:date="2025-01-30T13:52:00Z" w16du:dateUtc="2025-01-30T11:52:00Z">
              <w:rPr>
                <w:rStyle w:val="normaltextrun"/>
                <w:rFonts w:cs="Courier New"/>
                <w:color w:val="FF0000"/>
                <w:sz w:val="22"/>
                <w:szCs w:val="22"/>
                <w:lang w:val="en-GB"/>
              </w:rPr>
            </w:rPrChange>
          </w:rPr>
          <w:t>) {</w:t>
        </w:r>
        <w:r w:rsidRPr="00081FE1">
          <w:rPr>
            <w:rFonts w:ascii="Courier New;monospace" w:hAnsi="Courier New;monospace"/>
            <w:szCs w:val="20"/>
            <w:lang w:eastAsia="en-US"/>
            <w:rPrChange w:id="1413" w:author="Kashyap Kammachi-Sreedhar (Nokia)" w:date="2025-01-30T13:52:00Z" w16du:dateUtc="2025-01-30T11:52:00Z">
              <w:rPr>
                <w:rStyle w:val="scxw127190930"/>
                <w:rFonts w:ascii="Courier New" w:hAnsi="Courier New" w:cs="Courier New"/>
                <w:color w:val="FF0000"/>
                <w:sz w:val="22"/>
                <w:szCs w:val="22"/>
              </w:rPr>
            </w:rPrChange>
          </w:rPr>
          <w:t> </w:t>
        </w:r>
        <w:r w:rsidRPr="00081FE1">
          <w:rPr>
            <w:rFonts w:ascii="Courier New;monospace" w:hAnsi="Courier New;monospace"/>
            <w:szCs w:val="20"/>
            <w:lang w:eastAsia="en-US"/>
            <w:rPrChange w:id="1414" w:author="Kashyap Kammachi-Sreedhar (Nokia)" w:date="2025-01-30T13:52:00Z" w16du:dateUtc="2025-01-30T11:52:00Z">
              <w:rPr>
                <w:rFonts w:ascii="Courier New" w:eastAsia="Courier New" w:hAnsi="Courier New"/>
                <w:noProof/>
                <w:color w:val="FF0000"/>
                <w:sz w:val="22"/>
                <w:szCs w:val="20"/>
                <w:lang w:val="en-GB"/>
              </w:rPr>
            </w:rPrChange>
          </w:rPr>
          <w:tab/>
        </w:r>
      </w:ins>
    </w:p>
    <w:p w14:paraId="60F57ACD" w14:textId="4EB10E8A" w:rsidR="00442707" w:rsidRPr="00081FE1" w:rsidRDefault="00442707" w:rsidP="00081FE1">
      <w:pPr>
        <w:pStyle w:val="paragraph"/>
        <w:spacing w:before="0" w:beforeAutospacing="0" w:after="0" w:afterAutospacing="0"/>
        <w:ind w:left="720" w:firstLine="720"/>
        <w:textAlignment w:val="baseline"/>
        <w:rPr>
          <w:ins w:id="1415" w:author="Kashyap Kammachi-Sreedhar (Nokia)" w:date="2025-01-29T20:03:00Z" w16du:dateUtc="2025-01-29T18:03:00Z"/>
          <w:rFonts w:ascii="Courier New;monospace" w:hAnsi="Courier New;monospace"/>
          <w:szCs w:val="20"/>
          <w:lang w:eastAsia="en-US"/>
          <w:rPrChange w:id="1416" w:author="Kashyap Kammachi-Sreedhar (Nokia)" w:date="2025-01-30T13:52:00Z" w16du:dateUtc="2025-01-30T11:52:00Z">
            <w:rPr>
              <w:ins w:id="1417" w:author="Kashyap Kammachi-Sreedhar (Nokia)" w:date="2025-01-29T20:03:00Z" w16du:dateUtc="2025-01-29T18:03:00Z"/>
              <w:rFonts w:eastAsia="Courier New"/>
              <w:noProof/>
              <w:color w:val="FF0000"/>
              <w:szCs w:val="20"/>
              <w:lang w:val="en-GB"/>
            </w:rPr>
          </w:rPrChange>
        </w:rPr>
        <w:pPrChange w:id="1418" w:author="Kashyap Kammachi-Sreedhar (Nokia)" w:date="2025-01-30T13:52:00Z" w16du:dateUtc="2025-01-30T11:52:00Z">
          <w:pPr>
            <w:pStyle w:val="paragraph"/>
            <w:spacing w:before="0" w:beforeAutospacing="0" w:after="0" w:afterAutospacing="0"/>
            <w:textAlignment w:val="baseline"/>
          </w:pPr>
        </w:pPrChange>
      </w:pPr>
      <w:ins w:id="1419" w:author="Kashyap Kammachi-Sreedhar (Nokia)" w:date="2025-01-29T20:03:00Z" w16du:dateUtc="2025-01-29T18:03:00Z">
        <w:r w:rsidRPr="00081FE1">
          <w:rPr>
            <w:rFonts w:ascii="Courier New;monospace" w:hAnsi="Courier New;monospace"/>
            <w:szCs w:val="20"/>
            <w:lang w:eastAsia="en-US"/>
            <w:rPrChange w:id="1420" w:author="Kashyap Kammachi-Sreedhar (Nokia)" w:date="2025-01-30T13:52:00Z" w16du:dateUtc="2025-01-30T11:52:00Z">
              <w:rPr>
                <w:rStyle w:val="normaltextrun"/>
                <w:rFonts w:cs="Courier New"/>
                <w:color w:val="FF0000"/>
                <w:sz w:val="22"/>
                <w:szCs w:val="22"/>
                <w:lang w:val="en-GB"/>
              </w:rPr>
            </w:rPrChange>
          </w:rPr>
          <w:lastRenderedPageBreak/>
          <w:t>unsigned int(3) num_sps_nal_unit;</w:t>
        </w:r>
        <w:r w:rsidRPr="00081FE1">
          <w:rPr>
            <w:rFonts w:ascii="Courier New;monospace" w:hAnsi="Courier New;monospace"/>
            <w:szCs w:val="20"/>
            <w:lang w:eastAsia="en-US"/>
            <w:rPrChange w:id="1421" w:author="Kashyap Kammachi-Sreedhar (Nokia)" w:date="2025-01-30T13:52:00Z" w16du:dateUtc="2025-01-30T11:52:00Z">
              <w:rPr>
                <w:rStyle w:val="scxw127190930"/>
                <w:rFonts w:ascii="Courier New" w:hAnsi="Courier New" w:cs="Courier New"/>
                <w:color w:val="FF0000"/>
                <w:sz w:val="22"/>
                <w:szCs w:val="22"/>
              </w:rPr>
            </w:rPrChange>
          </w:rPr>
          <w:t> </w:t>
        </w:r>
        <w:r w:rsidRPr="00081FE1">
          <w:rPr>
            <w:rFonts w:ascii="Courier New;monospace" w:hAnsi="Courier New;monospace"/>
            <w:szCs w:val="20"/>
            <w:lang w:eastAsia="en-US"/>
            <w:rPrChange w:id="1422" w:author="Kashyap Kammachi-Sreedhar (Nokia)" w:date="2025-01-30T13:52:00Z" w16du:dateUtc="2025-01-30T11:52:00Z">
              <w:rPr>
                <w:rFonts w:ascii="Courier New" w:hAnsi="Courier New" w:cs="Courier New"/>
                <w:color w:val="FF0000"/>
                <w:sz w:val="22"/>
                <w:szCs w:val="22"/>
              </w:rPr>
            </w:rPrChange>
          </w:rPr>
          <w:br/>
        </w:r>
        <w:r w:rsidRPr="00081FE1">
          <w:rPr>
            <w:rFonts w:ascii="Courier New;monospace" w:hAnsi="Courier New;monospace"/>
            <w:szCs w:val="20"/>
            <w:lang w:eastAsia="en-US"/>
            <w:rPrChange w:id="1423" w:author="Kashyap Kammachi-Sreedhar (Nokia)" w:date="2025-01-30T13:52:00Z" w16du:dateUtc="2025-01-30T11:52:00Z">
              <w:rPr>
                <w:rStyle w:val="normaltextrun"/>
                <w:rFonts w:cs="Courier New"/>
                <w:color w:val="FF0000"/>
                <w:sz w:val="22"/>
                <w:szCs w:val="22"/>
                <w:lang w:val="en-GB"/>
              </w:rPr>
            </w:rPrChange>
          </w:rPr>
          <w:t>     unsigned int(3) num_pps_nal_unit;</w:t>
        </w:r>
        <w:r w:rsidRPr="00081FE1">
          <w:rPr>
            <w:rFonts w:ascii="Courier New;monospace" w:hAnsi="Courier New;monospace"/>
            <w:szCs w:val="20"/>
            <w:lang w:eastAsia="en-US"/>
            <w:rPrChange w:id="1424" w:author="Kashyap Kammachi-Sreedhar (Nokia)" w:date="2025-01-30T13:52:00Z" w16du:dateUtc="2025-01-30T11:52:00Z">
              <w:rPr>
                <w:rStyle w:val="scxw127190930"/>
                <w:rFonts w:ascii="Courier New" w:hAnsi="Courier New" w:cs="Courier New"/>
                <w:color w:val="FF0000"/>
                <w:sz w:val="22"/>
                <w:szCs w:val="22"/>
              </w:rPr>
            </w:rPrChange>
          </w:rPr>
          <w:t> </w:t>
        </w:r>
      </w:ins>
    </w:p>
    <w:p w14:paraId="4474F1B9" w14:textId="77777777" w:rsidR="00442707" w:rsidRPr="00081FE1" w:rsidRDefault="00442707" w:rsidP="00442707">
      <w:pPr>
        <w:pStyle w:val="paragraph"/>
        <w:spacing w:before="0" w:beforeAutospacing="0" w:after="0" w:afterAutospacing="0"/>
        <w:ind w:firstLine="720"/>
        <w:textAlignment w:val="baseline"/>
        <w:rPr>
          <w:ins w:id="1425" w:author="Kashyap Kammachi-Sreedhar (Nokia)" w:date="2025-01-29T20:03:00Z" w16du:dateUtc="2025-01-29T18:03:00Z"/>
          <w:rFonts w:ascii="Courier New;monospace" w:hAnsi="Courier New;monospace"/>
          <w:szCs w:val="20"/>
          <w:lang w:eastAsia="en-US"/>
          <w:rPrChange w:id="1426" w:author="Kashyap Kammachi-Sreedhar (Nokia)" w:date="2025-01-30T13:52:00Z" w16du:dateUtc="2025-01-30T11:52:00Z">
            <w:rPr>
              <w:ins w:id="1427" w:author="Kashyap Kammachi-Sreedhar (Nokia)" w:date="2025-01-29T20:03:00Z" w16du:dateUtc="2025-01-29T18:03:00Z"/>
              <w:rStyle w:val="scxw127190930"/>
              <w:rFonts w:ascii="Courier New" w:hAnsi="Courier New" w:cs="Courier New"/>
              <w:color w:val="FF0000"/>
              <w:sz w:val="22"/>
              <w:szCs w:val="22"/>
            </w:rPr>
          </w:rPrChange>
        </w:rPr>
      </w:pPr>
      <w:ins w:id="1428" w:author="Kashyap Kammachi-Sreedhar (Nokia)" w:date="2025-01-29T20:03:00Z" w16du:dateUtc="2025-01-29T18:03:00Z">
        <w:r w:rsidRPr="00081FE1">
          <w:rPr>
            <w:rFonts w:ascii="Courier New;monospace" w:hAnsi="Courier New;monospace"/>
            <w:szCs w:val="20"/>
            <w:lang w:eastAsia="en-US"/>
            <w:rPrChange w:id="1429" w:author="Kashyap Kammachi-Sreedhar (Nokia)" w:date="2025-01-30T13:52:00Z" w16du:dateUtc="2025-01-30T11:52:00Z">
              <w:rPr>
                <w:rStyle w:val="normaltextrun"/>
                <w:rFonts w:cs="Courier New"/>
                <w:color w:val="FF0000"/>
                <w:sz w:val="22"/>
                <w:szCs w:val="22"/>
                <w:lang w:val="en-GB"/>
              </w:rPr>
            </w:rPrChange>
          </w:rPr>
          <w:t>}</w:t>
        </w:r>
        <w:r w:rsidRPr="00081FE1">
          <w:rPr>
            <w:rFonts w:ascii="Courier New;monospace" w:hAnsi="Courier New;monospace"/>
            <w:szCs w:val="20"/>
            <w:lang w:eastAsia="en-US"/>
            <w:rPrChange w:id="1430" w:author="Kashyap Kammachi-Sreedhar (Nokia)" w:date="2025-01-30T13:52:00Z" w16du:dateUtc="2025-01-30T11:52:00Z">
              <w:rPr>
                <w:rStyle w:val="scxw127190930"/>
                <w:rFonts w:ascii="Courier New" w:hAnsi="Courier New" w:cs="Courier New"/>
                <w:color w:val="FF0000"/>
                <w:sz w:val="22"/>
                <w:szCs w:val="22"/>
              </w:rPr>
            </w:rPrChange>
          </w:rPr>
          <w:t> </w:t>
        </w:r>
        <w:proofErr w:type="gramStart"/>
        <w:r w:rsidRPr="00081FE1">
          <w:rPr>
            <w:rFonts w:ascii="Courier New;monospace" w:hAnsi="Courier New;monospace"/>
            <w:szCs w:val="20"/>
            <w:lang w:eastAsia="en-US"/>
            <w:rPrChange w:id="1431" w:author="Kashyap Kammachi-Sreedhar (Nokia)" w:date="2025-01-30T13:52:00Z" w16du:dateUtc="2025-01-30T11:52:00Z">
              <w:rPr>
                <w:rStyle w:val="scxw127190930"/>
                <w:rFonts w:ascii="Courier New" w:hAnsi="Courier New" w:cs="Courier New"/>
                <w:color w:val="FF0000"/>
                <w:sz w:val="22"/>
                <w:szCs w:val="22"/>
              </w:rPr>
            </w:rPrChange>
          </w:rPr>
          <w:t>else{</w:t>
        </w:r>
        <w:proofErr w:type="gramEnd"/>
      </w:ins>
    </w:p>
    <w:p w14:paraId="556A2B96" w14:textId="15BB9AAF" w:rsidR="00442707" w:rsidRPr="00081FE1" w:rsidRDefault="00442707" w:rsidP="00081FE1">
      <w:pPr>
        <w:pStyle w:val="paragraph"/>
        <w:spacing w:before="0" w:beforeAutospacing="0" w:after="0" w:afterAutospacing="0"/>
        <w:ind w:firstLine="720"/>
        <w:textAlignment w:val="baseline"/>
        <w:rPr>
          <w:ins w:id="1432" w:author="Kashyap Kammachi-Sreedhar (Nokia)" w:date="2025-01-29T20:03:00Z" w16du:dateUtc="2025-01-29T18:03:00Z"/>
          <w:rFonts w:ascii="Courier New;monospace" w:hAnsi="Courier New;monospace"/>
          <w:lang w:eastAsia="en-US"/>
          <w:rPrChange w:id="1433" w:author="Kashyap Kammachi-Sreedhar (Nokia)" w:date="2025-01-30T13:52:00Z" w16du:dateUtc="2025-01-30T11:52:00Z">
            <w:rPr>
              <w:ins w:id="1434" w:author="Kashyap Kammachi-Sreedhar (Nokia)" w:date="2025-01-29T20:03:00Z" w16du:dateUtc="2025-01-29T18:03:00Z"/>
              <w:rStyle w:val="scxw127190930"/>
              <w:rFonts w:eastAsia="Courier New"/>
              <w:noProof/>
              <w:color w:val="FF0000"/>
              <w:szCs w:val="20"/>
              <w:lang w:val="en-GB"/>
            </w:rPr>
          </w:rPrChange>
        </w:rPr>
        <w:pPrChange w:id="1435" w:author="Kashyap Kammachi-Sreedhar (Nokia)" w:date="2025-01-30T13:52:00Z" w16du:dateUtc="2025-01-30T11:52:00Z">
          <w:pPr>
            <w:pStyle w:val="paragraph"/>
            <w:spacing w:before="0" w:beforeAutospacing="0" w:after="0" w:afterAutospacing="0"/>
            <w:textAlignment w:val="baseline"/>
          </w:pPr>
        </w:pPrChange>
      </w:pPr>
      <w:ins w:id="1436" w:author="Kashyap Kammachi-Sreedhar (Nokia)" w:date="2025-01-29T20:03:00Z" w16du:dateUtc="2025-01-29T18:03:00Z">
        <w:r w:rsidRPr="00081FE1">
          <w:rPr>
            <w:rFonts w:ascii="Courier New;monospace" w:hAnsi="Courier New;monospace"/>
            <w:szCs w:val="20"/>
            <w:lang w:eastAsia="en-US"/>
            <w:rPrChange w:id="1437" w:author="Kashyap Kammachi-Sreedhar (Nokia)" w:date="2025-01-30T13:52:00Z" w16du:dateUtc="2025-01-30T11:52:00Z">
              <w:rPr>
                <w:rStyle w:val="normaltextrun"/>
                <w:rFonts w:cs="Courier New"/>
                <w:color w:val="FF0000"/>
                <w:sz w:val="22"/>
                <w:szCs w:val="22"/>
                <w:lang w:val="en-GB"/>
              </w:rPr>
            </w:rPrChange>
          </w:rPr>
          <w:t>     num_sps_nal_unit = 1;</w:t>
        </w:r>
        <w:r w:rsidRPr="00081FE1">
          <w:rPr>
            <w:rFonts w:ascii="Courier New;monospace" w:hAnsi="Courier New;monospace"/>
            <w:szCs w:val="20"/>
            <w:lang w:eastAsia="en-US"/>
            <w:rPrChange w:id="1438" w:author="Kashyap Kammachi-Sreedhar (Nokia)" w:date="2025-01-30T13:52:00Z" w16du:dateUtc="2025-01-30T11:52:00Z">
              <w:rPr>
                <w:rFonts w:ascii="Courier New" w:hAnsi="Courier New" w:cs="Courier New"/>
                <w:color w:val="FF0000"/>
                <w:sz w:val="22"/>
                <w:szCs w:val="22"/>
              </w:rPr>
            </w:rPrChange>
          </w:rPr>
          <w:br/>
        </w:r>
        <w:r w:rsidRPr="00081FE1">
          <w:rPr>
            <w:rFonts w:ascii="Courier New;monospace" w:hAnsi="Courier New;monospace"/>
            <w:szCs w:val="20"/>
            <w:lang w:eastAsia="en-US"/>
            <w:rPrChange w:id="1439" w:author="Kashyap Kammachi-Sreedhar (Nokia)" w:date="2025-01-30T13:52:00Z" w16du:dateUtc="2025-01-30T11:52:00Z">
              <w:rPr>
                <w:rStyle w:val="normaltextrun"/>
                <w:rFonts w:cs="Courier New"/>
                <w:color w:val="FF0000"/>
                <w:sz w:val="22"/>
                <w:szCs w:val="22"/>
                <w:lang w:val="en-GB"/>
              </w:rPr>
            </w:rPrChange>
          </w:rPr>
          <w:t>        </w:t>
        </w:r>
      </w:ins>
      <w:ins w:id="1440" w:author="Kashyap Kammachi-Sreedhar (Nokia)" w:date="2025-01-30T13:52:00Z" w16du:dateUtc="2025-01-30T11:52:00Z">
        <w:r w:rsidR="00081FE1">
          <w:rPr>
            <w:rFonts w:ascii="Courier New;monospace" w:hAnsi="Courier New;monospace"/>
            <w:szCs w:val="20"/>
            <w:lang w:eastAsia="en-US"/>
          </w:rPr>
          <w:t xml:space="preserve">  </w:t>
        </w:r>
      </w:ins>
      <w:ins w:id="1441" w:author="Kashyap Kammachi-Sreedhar (Nokia)" w:date="2025-01-29T20:03:00Z" w16du:dateUtc="2025-01-29T18:03:00Z">
        <w:r w:rsidRPr="00081FE1">
          <w:rPr>
            <w:rFonts w:ascii="Courier New;monospace" w:hAnsi="Courier New;monospace"/>
            <w:szCs w:val="20"/>
            <w:lang w:eastAsia="en-US"/>
            <w:rPrChange w:id="1442" w:author="Kashyap Kammachi-Sreedhar (Nokia)" w:date="2025-01-30T13:52:00Z" w16du:dateUtc="2025-01-30T11:52:00Z">
              <w:rPr>
                <w:rStyle w:val="normaltextrun"/>
                <w:rFonts w:cs="Courier New"/>
                <w:color w:val="FF0000"/>
                <w:sz w:val="22"/>
                <w:szCs w:val="22"/>
                <w:lang w:val="en-GB"/>
              </w:rPr>
            </w:rPrChange>
          </w:rPr>
          <w:t>num_pps_nal_unit = 1;</w:t>
        </w:r>
        <w:r w:rsidRPr="00081FE1">
          <w:rPr>
            <w:rFonts w:ascii="Courier New;monospace" w:hAnsi="Courier New;monospace"/>
            <w:szCs w:val="20"/>
            <w:lang w:eastAsia="en-US"/>
            <w:rPrChange w:id="1443" w:author="Kashyap Kammachi-Sreedhar (Nokia)" w:date="2025-01-30T13:52:00Z" w16du:dateUtc="2025-01-30T11:52:00Z">
              <w:rPr>
                <w:rStyle w:val="scxw127190930"/>
                <w:rFonts w:ascii="Courier New" w:hAnsi="Courier New" w:cs="Courier New"/>
                <w:color w:val="FF0000"/>
                <w:sz w:val="22"/>
                <w:szCs w:val="22"/>
              </w:rPr>
            </w:rPrChange>
          </w:rPr>
          <w:t> </w:t>
        </w:r>
      </w:ins>
    </w:p>
    <w:p w14:paraId="6516EA1D" w14:textId="77777777" w:rsidR="00442707" w:rsidRPr="00081FE1" w:rsidRDefault="00442707" w:rsidP="00442707">
      <w:pPr>
        <w:pStyle w:val="paragraph"/>
        <w:spacing w:before="0" w:beforeAutospacing="0" w:after="0" w:afterAutospacing="0"/>
        <w:ind w:firstLine="720"/>
        <w:textAlignment w:val="baseline"/>
        <w:rPr>
          <w:ins w:id="1444" w:author="Kashyap Kammachi-Sreedhar (Nokia)" w:date="2025-01-29T20:03:00Z" w16du:dateUtc="2025-01-29T18:03:00Z"/>
          <w:rFonts w:ascii="Courier New;monospace" w:hAnsi="Courier New;monospace"/>
          <w:szCs w:val="20"/>
          <w:lang w:eastAsia="en-US"/>
          <w:rPrChange w:id="1445" w:author="Kashyap Kammachi-Sreedhar (Nokia)" w:date="2025-01-30T13:52:00Z" w16du:dateUtc="2025-01-30T11:52:00Z">
            <w:rPr>
              <w:ins w:id="1446" w:author="Kashyap Kammachi-Sreedhar (Nokia)" w:date="2025-01-29T20:03:00Z" w16du:dateUtc="2025-01-29T18:03:00Z"/>
              <w:rStyle w:val="scxw127190930"/>
              <w:rFonts w:ascii="Courier New" w:hAnsi="Courier New" w:cs="Courier New"/>
              <w:color w:val="FF0000"/>
              <w:sz w:val="22"/>
              <w:szCs w:val="22"/>
            </w:rPr>
          </w:rPrChange>
        </w:rPr>
      </w:pPr>
      <w:ins w:id="1447" w:author="Kashyap Kammachi-Sreedhar (Nokia)" w:date="2025-01-29T20:03:00Z" w16du:dateUtc="2025-01-29T18:03:00Z">
        <w:r w:rsidRPr="00081FE1">
          <w:rPr>
            <w:rFonts w:ascii="Courier New;monospace" w:hAnsi="Courier New;monospace"/>
            <w:szCs w:val="20"/>
            <w:lang w:eastAsia="en-US"/>
            <w:rPrChange w:id="1448" w:author="Kashyap Kammachi-Sreedhar (Nokia)" w:date="2025-01-30T13:52:00Z" w16du:dateUtc="2025-01-30T11:52:00Z">
              <w:rPr>
                <w:rStyle w:val="scxw127190930"/>
                <w:rFonts w:ascii="Courier New" w:hAnsi="Courier New" w:cs="Courier New"/>
                <w:color w:val="FF0000"/>
                <w:sz w:val="22"/>
                <w:szCs w:val="22"/>
              </w:rPr>
            </w:rPrChange>
          </w:rPr>
          <w:t>}</w:t>
        </w:r>
      </w:ins>
    </w:p>
    <w:p w14:paraId="5405C3F4" w14:textId="77777777" w:rsidR="00442707" w:rsidRDefault="00442707">
      <w:pPr>
        <w:pStyle w:val="code"/>
      </w:pPr>
    </w:p>
    <w:p w14:paraId="750F100B" w14:textId="0AF8DCB5" w:rsidR="000C4F42" w:rsidDel="00AB5513" w:rsidRDefault="00000000">
      <w:pPr>
        <w:pStyle w:val="code"/>
        <w:rPr>
          <w:del w:id="1449" w:author="Kashyap Kammachi-Sreedhar (Nokia)" w:date="2025-01-29T20:04:00Z" w16du:dateUtc="2025-01-29T18:04:00Z"/>
        </w:rPr>
      </w:pPr>
      <w:del w:id="1450" w:author="Kashyap Kammachi-Sreedhar (Nokia)" w:date="2025-01-29T20:04:00Z" w16du:dateUtc="2025-01-29T18:04:00Z">
        <w:r w:rsidDel="00AB5513">
          <w:delText>      </w:delText>
        </w:r>
        <w:r w:rsidDel="00AB5513">
          <w:rPr>
            <w:rFonts w:ascii="Courier New;monospace" w:hAnsi="Courier New;monospace"/>
          </w:rPr>
          <w:delText>if (multi_layer_flag)</w:delText>
        </w:r>
      </w:del>
    </w:p>
    <w:p w14:paraId="750F100C" w14:textId="7A7D8F18" w:rsidR="000C4F42" w:rsidDel="00AB5513" w:rsidRDefault="00000000">
      <w:pPr>
        <w:pStyle w:val="code"/>
        <w:rPr>
          <w:del w:id="1451" w:author="Kashyap Kammachi-Sreedhar (Nokia)" w:date="2025-01-29T20:04:00Z" w16du:dateUtc="2025-01-29T18:04:00Z"/>
        </w:rPr>
      </w:pPr>
      <w:del w:id="1452" w:author="Kashyap Kammachi-Sreedhar (Nokia)" w:date="2025-01-29T20:04:00Z" w16du:dateUtc="2025-01-29T18:04:00Z">
        <w:r w:rsidDel="00AB5513">
          <w:delText>         </w:delText>
        </w:r>
        <w:r w:rsidDel="00AB5513">
          <w:rPr>
            <w:rFonts w:ascii="Courier New;monospace" w:hAnsi="Courier New;monospace"/>
          </w:rPr>
          <w:delText>unsigned int(1) array_completeness;</w:delText>
        </w:r>
      </w:del>
    </w:p>
    <w:p w14:paraId="750F100D" w14:textId="77777777" w:rsidR="000C4F42" w:rsidRDefault="00000000">
      <w:pPr>
        <w:pStyle w:val="code"/>
      </w:pPr>
      <w:r>
        <w:t>      </w:t>
      </w:r>
      <w:r>
        <w:rPr>
          <w:rFonts w:ascii="Courier New;monospace" w:hAnsi="Courier New;monospace"/>
        </w:rPr>
        <w:t>if (</w:t>
      </w:r>
      <w:proofErr w:type="spellStart"/>
      <w:r>
        <w:rPr>
          <w:rFonts w:ascii="Courier New;monospace" w:hAnsi="Courier New;monospace"/>
        </w:rPr>
        <w:t>multi_layer_flag</w:t>
      </w:r>
      <w:proofErr w:type="spellEnd"/>
      <w:r>
        <w:rPr>
          <w:rFonts w:ascii="Courier New;monospace" w:hAnsi="Courier New;monospace"/>
        </w:rPr>
        <w:t>) {</w:t>
      </w:r>
    </w:p>
    <w:p w14:paraId="750F100E"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8)            </w:t>
      </w:r>
      <w:proofErr w:type="spellStart"/>
      <w:r>
        <w:rPr>
          <w:rFonts w:ascii="Courier New;monospace" w:hAnsi="Courier New;monospace"/>
        </w:rPr>
        <w:t>vps_nal_unit_length</w:t>
      </w:r>
      <w:proofErr w:type="spellEnd"/>
      <w:r>
        <w:rPr>
          <w:rFonts w:ascii="Courier New;monospace" w:hAnsi="Courier New;monospace"/>
        </w:rPr>
        <w:t>;</w:t>
      </w:r>
    </w:p>
    <w:p w14:paraId="750F100F" w14:textId="77777777" w:rsidR="000C4F42" w:rsidRDefault="00000000">
      <w:pPr>
        <w:pStyle w:val="code"/>
      </w:pPr>
      <w:r>
        <w:t>         </w:t>
      </w:r>
      <w:r>
        <w:rPr>
          <w:rFonts w:ascii="Courier New;monospace" w:hAnsi="Courier New;monospace"/>
        </w:rPr>
        <w:t>bit(8*</w:t>
      </w:r>
      <w:proofErr w:type="spellStart"/>
      <w:r>
        <w:rPr>
          <w:rFonts w:ascii="Courier New;monospace" w:hAnsi="Courier New;monospace"/>
        </w:rPr>
        <w:t>vps_nal_unit_length</w:t>
      </w:r>
      <w:proofErr w:type="spellEnd"/>
      <w:r>
        <w:rPr>
          <w:rFonts w:ascii="Courier New;monospace" w:hAnsi="Courier New;monospace"/>
        </w:rPr>
        <w:t xml:space="preserve">) </w:t>
      </w:r>
      <w:proofErr w:type="spellStart"/>
      <w:r>
        <w:rPr>
          <w:rFonts w:ascii="Courier New;monospace" w:hAnsi="Courier New;monospace"/>
        </w:rPr>
        <w:t>vps_nal_</w:t>
      </w:r>
      <w:proofErr w:type="gramStart"/>
      <w:r>
        <w:rPr>
          <w:rFonts w:ascii="Courier New;monospace" w:hAnsi="Courier New;monospace"/>
        </w:rPr>
        <w:t>unit</w:t>
      </w:r>
      <w:proofErr w:type="spellEnd"/>
      <w:r>
        <w:rPr>
          <w:rFonts w:ascii="Courier New;monospace" w:hAnsi="Courier New;monospace"/>
        </w:rPr>
        <w:t>;</w:t>
      </w:r>
      <w:proofErr w:type="gramEnd"/>
    </w:p>
    <w:p w14:paraId="750F1010" w14:textId="77777777" w:rsidR="000C4F42" w:rsidRDefault="00000000">
      <w:pPr>
        <w:pStyle w:val="code"/>
      </w:pPr>
      <w:r>
        <w:t>      </w:t>
      </w:r>
      <w:r>
        <w:rPr>
          <w:rFonts w:ascii="Courier New;monospace" w:hAnsi="Courier New;monospace"/>
        </w:rPr>
        <w:t>}</w:t>
      </w:r>
    </w:p>
    <w:p w14:paraId="79EB7BCC" w14:textId="77777777" w:rsidR="009F7138" w:rsidRPr="00081FE1" w:rsidRDefault="009F7138" w:rsidP="009F7138">
      <w:pPr>
        <w:pStyle w:val="paragraph"/>
        <w:spacing w:before="0" w:beforeAutospacing="0" w:after="0" w:afterAutospacing="0"/>
        <w:ind w:firstLine="720"/>
        <w:textAlignment w:val="baseline"/>
        <w:rPr>
          <w:ins w:id="1453" w:author="Kashyap Kammachi-Sreedhar (Nokia)" w:date="2025-01-29T20:05:00Z" w16du:dateUtc="2025-01-29T18:05:00Z"/>
          <w:rFonts w:ascii="Courier New;monospace" w:hAnsi="Courier New;monospace"/>
          <w:szCs w:val="20"/>
          <w:lang w:val="en-GB" w:eastAsia="en-US"/>
          <w:rPrChange w:id="1454" w:author="Kashyap Kammachi-Sreedhar (Nokia)" w:date="2025-01-30T13:52:00Z" w16du:dateUtc="2025-01-30T11:52:00Z">
            <w:rPr>
              <w:ins w:id="1455" w:author="Kashyap Kammachi-Sreedhar (Nokia)" w:date="2025-01-29T20:05:00Z" w16du:dateUtc="2025-01-29T18:05:00Z"/>
              <w:rStyle w:val="scxw127190930"/>
              <w:rFonts w:ascii="Courier New" w:hAnsi="Courier New" w:cs="Courier New"/>
              <w:color w:val="FF0000"/>
              <w:sz w:val="22"/>
              <w:szCs w:val="22"/>
            </w:rPr>
          </w:rPrChange>
        </w:rPr>
      </w:pPr>
      <w:ins w:id="1456" w:author="Kashyap Kammachi-Sreedhar (Nokia)" w:date="2025-01-29T20:05:00Z" w16du:dateUtc="2025-01-29T18:05:00Z">
        <w:r w:rsidRPr="00081FE1">
          <w:rPr>
            <w:rFonts w:ascii="Courier New;monospace" w:hAnsi="Courier New;monospace"/>
            <w:szCs w:val="20"/>
            <w:lang w:eastAsia="en-US"/>
            <w:rPrChange w:id="1457" w:author="Kashyap Kammachi-Sreedhar (Nokia)" w:date="2025-01-30T13:52:00Z" w16du:dateUtc="2025-01-30T11:52:00Z">
              <w:rPr>
                <w:rStyle w:val="normaltextrun"/>
                <w:rFonts w:cs="Courier New"/>
                <w:color w:val="FF0000"/>
                <w:sz w:val="22"/>
                <w:szCs w:val="22"/>
                <w:lang w:val="en-GB"/>
              </w:rPr>
            </w:rPrChange>
          </w:rPr>
          <w:t>for (</w:t>
        </w:r>
        <w:proofErr w:type="spellStart"/>
        <w:r w:rsidRPr="00081FE1">
          <w:rPr>
            <w:rFonts w:ascii="Courier New;monospace" w:hAnsi="Courier New;monospace"/>
            <w:szCs w:val="20"/>
            <w:lang w:eastAsia="en-US"/>
            <w:rPrChange w:id="1458" w:author="Kashyap Kammachi-Sreedhar (Nokia)" w:date="2025-01-30T13:52:00Z" w16du:dateUtc="2025-01-30T11:52:00Z">
              <w:rPr>
                <w:rStyle w:val="normaltextrun"/>
                <w:rFonts w:cs="Courier New"/>
                <w:color w:val="FF0000"/>
                <w:sz w:val="22"/>
                <w:szCs w:val="22"/>
                <w:lang w:val="en-GB"/>
              </w:rPr>
            </w:rPrChange>
          </w:rPr>
          <w:t>i</w:t>
        </w:r>
        <w:proofErr w:type="spellEnd"/>
        <w:r w:rsidRPr="00081FE1">
          <w:rPr>
            <w:rFonts w:ascii="Courier New;monospace" w:hAnsi="Courier New;monospace"/>
            <w:szCs w:val="20"/>
            <w:lang w:eastAsia="en-US"/>
            <w:rPrChange w:id="1459" w:author="Kashyap Kammachi-Sreedhar (Nokia)" w:date="2025-01-30T13:52:00Z" w16du:dateUtc="2025-01-30T11:52:00Z">
              <w:rPr>
                <w:rStyle w:val="normaltextrun"/>
                <w:rFonts w:cs="Courier New"/>
                <w:color w:val="FF0000"/>
                <w:sz w:val="22"/>
                <w:szCs w:val="22"/>
                <w:lang w:val="en-GB"/>
              </w:rPr>
            </w:rPrChange>
          </w:rPr>
          <w:t xml:space="preserve">=0; </w:t>
        </w:r>
        <w:proofErr w:type="spellStart"/>
        <w:r w:rsidRPr="00081FE1">
          <w:rPr>
            <w:rFonts w:ascii="Courier New;monospace" w:hAnsi="Courier New;monospace"/>
            <w:szCs w:val="20"/>
            <w:lang w:eastAsia="en-US"/>
            <w:rPrChange w:id="1460" w:author="Kashyap Kammachi-Sreedhar (Nokia)" w:date="2025-01-30T13:52:00Z" w16du:dateUtc="2025-01-30T11:52:00Z">
              <w:rPr>
                <w:rStyle w:val="normaltextrun"/>
                <w:rFonts w:cs="Courier New"/>
                <w:color w:val="FF0000"/>
                <w:sz w:val="22"/>
                <w:szCs w:val="22"/>
                <w:lang w:val="en-GB"/>
              </w:rPr>
            </w:rPrChange>
          </w:rPr>
          <w:t>i</w:t>
        </w:r>
        <w:proofErr w:type="spellEnd"/>
        <w:r w:rsidRPr="00081FE1">
          <w:rPr>
            <w:rFonts w:ascii="Courier New;monospace" w:hAnsi="Courier New;monospace"/>
            <w:szCs w:val="20"/>
            <w:lang w:eastAsia="en-US"/>
            <w:rPrChange w:id="1461" w:author="Kashyap Kammachi-Sreedhar (Nokia)" w:date="2025-01-30T13:52:00Z" w16du:dateUtc="2025-01-30T11:52:00Z">
              <w:rPr>
                <w:rStyle w:val="normaltextrun"/>
                <w:rFonts w:cs="Courier New"/>
                <w:color w:val="FF0000"/>
                <w:sz w:val="22"/>
                <w:szCs w:val="22"/>
                <w:lang w:val="en-GB"/>
              </w:rPr>
            </w:rPrChange>
          </w:rPr>
          <w:t xml:space="preserve">&lt; </w:t>
        </w:r>
        <w:proofErr w:type="spellStart"/>
        <w:r w:rsidRPr="00081FE1">
          <w:rPr>
            <w:rFonts w:ascii="Courier New;monospace" w:hAnsi="Courier New;monospace"/>
            <w:szCs w:val="20"/>
            <w:lang w:eastAsia="en-US"/>
            <w:rPrChange w:id="1462" w:author="Kashyap Kammachi-Sreedhar (Nokia)" w:date="2025-01-30T13:52:00Z" w16du:dateUtc="2025-01-30T11:52:00Z">
              <w:rPr>
                <w:rStyle w:val="normaltextrun"/>
                <w:rFonts w:cs="Courier New"/>
                <w:color w:val="FF0000"/>
                <w:sz w:val="22"/>
                <w:szCs w:val="22"/>
                <w:lang w:val="en-GB"/>
              </w:rPr>
            </w:rPrChange>
          </w:rPr>
          <w:t>num_sps_nal_unit</w:t>
        </w:r>
        <w:proofErr w:type="spellEnd"/>
        <w:r w:rsidRPr="00081FE1">
          <w:rPr>
            <w:rFonts w:ascii="Courier New;monospace" w:hAnsi="Courier New;monospace"/>
            <w:szCs w:val="20"/>
            <w:lang w:eastAsia="en-US"/>
            <w:rPrChange w:id="1463" w:author="Kashyap Kammachi-Sreedhar (Nokia)" w:date="2025-01-30T13:52:00Z" w16du:dateUtc="2025-01-30T11:52:00Z">
              <w:rPr>
                <w:rStyle w:val="normaltextrun"/>
                <w:rFonts w:cs="Courier New"/>
                <w:color w:val="FF0000"/>
                <w:sz w:val="22"/>
                <w:szCs w:val="22"/>
                <w:lang w:val="en-GB"/>
              </w:rPr>
            </w:rPrChange>
          </w:rPr>
          <w:t xml:space="preserve">; </w:t>
        </w:r>
        <w:proofErr w:type="spellStart"/>
        <w:r w:rsidRPr="00081FE1">
          <w:rPr>
            <w:rFonts w:ascii="Courier New;monospace" w:hAnsi="Courier New;monospace"/>
            <w:szCs w:val="20"/>
            <w:lang w:eastAsia="en-US"/>
            <w:rPrChange w:id="1464" w:author="Kashyap Kammachi-Sreedhar (Nokia)" w:date="2025-01-30T13:52:00Z" w16du:dateUtc="2025-01-30T11:52:00Z">
              <w:rPr>
                <w:rStyle w:val="normaltextrun"/>
                <w:rFonts w:cs="Courier New"/>
                <w:color w:val="FF0000"/>
                <w:sz w:val="22"/>
                <w:szCs w:val="22"/>
                <w:lang w:val="en-GB"/>
              </w:rPr>
            </w:rPrChange>
          </w:rPr>
          <w:t>i</w:t>
        </w:r>
        <w:proofErr w:type="spellEnd"/>
        <w:r w:rsidRPr="00081FE1">
          <w:rPr>
            <w:rFonts w:ascii="Courier New;monospace" w:hAnsi="Courier New;monospace"/>
            <w:szCs w:val="20"/>
            <w:lang w:eastAsia="en-US"/>
            <w:rPrChange w:id="1465" w:author="Kashyap Kammachi-Sreedhar (Nokia)" w:date="2025-01-30T13:52:00Z" w16du:dateUtc="2025-01-30T11:52:00Z">
              <w:rPr>
                <w:rStyle w:val="normaltextrun"/>
                <w:rFonts w:cs="Courier New"/>
                <w:color w:val="FF0000"/>
                <w:sz w:val="22"/>
                <w:szCs w:val="22"/>
                <w:lang w:val="en-GB"/>
              </w:rPr>
            </w:rPrChange>
          </w:rPr>
          <w:t>++) {</w:t>
        </w:r>
        <w:r w:rsidRPr="00081FE1">
          <w:rPr>
            <w:rFonts w:ascii="Courier New;monospace" w:hAnsi="Courier New;monospace"/>
            <w:szCs w:val="20"/>
            <w:lang w:val="en-GB" w:eastAsia="en-US"/>
            <w:rPrChange w:id="1466" w:author="Kashyap Kammachi-Sreedhar (Nokia)" w:date="2025-01-30T13:52:00Z" w16du:dateUtc="2025-01-30T11:52:00Z">
              <w:rPr>
                <w:rStyle w:val="scxw127190930"/>
                <w:rFonts w:ascii="Courier New" w:hAnsi="Courier New" w:cs="Courier New"/>
                <w:color w:val="FF0000"/>
                <w:sz w:val="22"/>
                <w:szCs w:val="22"/>
              </w:rPr>
            </w:rPrChange>
          </w:rPr>
          <w:t> </w:t>
        </w:r>
        <w:r w:rsidRPr="00081FE1">
          <w:rPr>
            <w:rFonts w:ascii="Courier New;monospace" w:hAnsi="Courier New;monospace"/>
            <w:sz w:val="22"/>
            <w:szCs w:val="20"/>
            <w:lang w:val="en-GB" w:eastAsia="en-US"/>
            <w:rPrChange w:id="1467" w:author="Kashyap Kammachi-Sreedhar (Nokia)" w:date="2025-01-30T13:52:00Z" w16du:dateUtc="2025-01-30T11:52:00Z">
              <w:rPr>
                <w:rFonts w:ascii="Courier New" w:hAnsi="Courier New" w:cs="Courier New"/>
                <w:color w:val="FF0000"/>
                <w:sz w:val="22"/>
                <w:szCs w:val="22"/>
              </w:rPr>
            </w:rPrChange>
          </w:rPr>
          <w:br/>
        </w:r>
        <w:r w:rsidRPr="00081FE1">
          <w:rPr>
            <w:rFonts w:ascii="Courier New;monospace" w:hAnsi="Courier New;monospace"/>
            <w:szCs w:val="20"/>
            <w:lang w:eastAsia="en-US"/>
            <w:rPrChange w:id="1468" w:author="Kashyap Kammachi-Sreedhar (Nokia)" w:date="2025-01-30T13:52:00Z" w16du:dateUtc="2025-01-30T11:52:00Z">
              <w:rPr>
                <w:rStyle w:val="normaltextrun"/>
                <w:rFonts w:cs="Courier New"/>
                <w:color w:val="FF0000"/>
                <w:sz w:val="22"/>
                <w:szCs w:val="22"/>
                <w:lang w:val="en-GB"/>
              </w:rPr>
            </w:rPrChange>
          </w:rPr>
          <w:t xml:space="preserve">      </w:t>
        </w:r>
        <w:r w:rsidRPr="00081FE1">
          <w:rPr>
            <w:rFonts w:ascii="Courier New;monospace" w:hAnsi="Courier New;monospace"/>
            <w:szCs w:val="20"/>
            <w:lang w:eastAsia="en-US"/>
            <w:rPrChange w:id="1469" w:author="Kashyap Kammachi-Sreedhar (Nokia)" w:date="2025-01-30T13:52:00Z" w16du:dateUtc="2025-01-30T11:52:00Z">
              <w:rPr>
                <w:rStyle w:val="normaltextrun"/>
                <w:rFonts w:cs="Courier New"/>
                <w:color w:val="FF0000"/>
                <w:sz w:val="22"/>
                <w:szCs w:val="22"/>
                <w:lang w:val="en-GB"/>
              </w:rPr>
            </w:rPrChange>
          </w:rPr>
          <w:tab/>
          <w:t xml:space="preserve">unsigned </w:t>
        </w:r>
        <w:proofErr w:type="gramStart"/>
        <w:r w:rsidRPr="00081FE1">
          <w:rPr>
            <w:rFonts w:ascii="Courier New;monospace" w:hAnsi="Courier New;monospace"/>
            <w:szCs w:val="20"/>
            <w:lang w:eastAsia="en-US"/>
            <w:rPrChange w:id="1470" w:author="Kashyap Kammachi-Sreedhar (Nokia)" w:date="2025-01-30T13:52:00Z" w16du:dateUtc="2025-01-30T11:52:00Z">
              <w:rPr>
                <w:rStyle w:val="normaltextrun"/>
                <w:rFonts w:cs="Courier New"/>
                <w:color w:val="FF0000"/>
                <w:sz w:val="22"/>
                <w:szCs w:val="22"/>
                <w:lang w:val="en-GB"/>
              </w:rPr>
            </w:rPrChange>
          </w:rPr>
          <w:t>int(</w:t>
        </w:r>
        <w:proofErr w:type="gramEnd"/>
        <w:r w:rsidRPr="00081FE1">
          <w:rPr>
            <w:rFonts w:ascii="Courier New;monospace" w:hAnsi="Courier New;monospace"/>
            <w:szCs w:val="20"/>
            <w:lang w:eastAsia="en-US"/>
            <w:rPrChange w:id="1471" w:author="Kashyap Kammachi-Sreedhar (Nokia)" w:date="2025-01-30T13:52:00Z" w16du:dateUtc="2025-01-30T11:52:00Z">
              <w:rPr>
                <w:rStyle w:val="normaltextrun"/>
                <w:rFonts w:cs="Courier New"/>
                <w:color w:val="FF0000"/>
                <w:sz w:val="22"/>
                <w:szCs w:val="22"/>
                <w:lang w:val="en-GB"/>
              </w:rPr>
            </w:rPrChange>
          </w:rPr>
          <w:t xml:space="preserve">8)            </w:t>
        </w:r>
        <w:proofErr w:type="spellStart"/>
        <w:r w:rsidRPr="00081FE1">
          <w:rPr>
            <w:rFonts w:ascii="Courier New;monospace" w:hAnsi="Courier New;monospace"/>
            <w:szCs w:val="20"/>
            <w:lang w:eastAsia="en-US"/>
            <w:rPrChange w:id="1472" w:author="Kashyap Kammachi-Sreedhar (Nokia)" w:date="2025-01-30T13:52:00Z" w16du:dateUtc="2025-01-30T11:52:00Z">
              <w:rPr>
                <w:rStyle w:val="normaltextrun"/>
                <w:rFonts w:cs="Courier New"/>
                <w:color w:val="FF0000"/>
                <w:sz w:val="22"/>
                <w:szCs w:val="22"/>
                <w:lang w:val="en-GB"/>
              </w:rPr>
            </w:rPrChange>
          </w:rPr>
          <w:t>sps_nal_unit_length</w:t>
        </w:r>
        <w:proofErr w:type="spellEnd"/>
        <w:r w:rsidRPr="00081FE1">
          <w:rPr>
            <w:rFonts w:ascii="Courier New;monospace" w:hAnsi="Courier New;monospace"/>
            <w:szCs w:val="20"/>
            <w:lang w:eastAsia="en-US"/>
            <w:rPrChange w:id="1473" w:author="Kashyap Kammachi-Sreedhar (Nokia)" w:date="2025-01-30T13:52:00Z" w16du:dateUtc="2025-01-30T11:52:00Z">
              <w:rPr>
                <w:rStyle w:val="normaltextrun"/>
                <w:rFonts w:cs="Courier New"/>
                <w:color w:val="FF0000"/>
                <w:sz w:val="22"/>
                <w:szCs w:val="22"/>
                <w:lang w:val="en-GB"/>
              </w:rPr>
            </w:rPrChange>
          </w:rPr>
          <w:t>;</w:t>
        </w:r>
        <w:r w:rsidRPr="00081FE1">
          <w:rPr>
            <w:rFonts w:ascii="Courier New;monospace" w:hAnsi="Courier New;monospace"/>
            <w:szCs w:val="20"/>
            <w:lang w:eastAsia="en-US"/>
            <w:rPrChange w:id="1474" w:author="Kashyap Kammachi-Sreedhar (Nokia)" w:date="2025-01-30T13:52:00Z" w16du:dateUtc="2025-01-30T11:52:00Z">
              <w:rPr>
                <w:rStyle w:val="normaltextrun"/>
                <w:rFonts w:cs="Courier New"/>
                <w:color w:val="FF0000"/>
                <w:sz w:val="22"/>
                <w:szCs w:val="22"/>
                <w:lang w:val="en-GB"/>
              </w:rPr>
            </w:rPrChange>
          </w:rPr>
          <w:br/>
          <w:t xml:space="preserve">      </w:t>
        </w:r>
        <w:r w:rsidRPr="00081FE1">
          <w:rPr>
            <w:rFonts w:ascii="Courier New;monospace" w:hAnsi="Courier New;monospace"/>
            <w:szCs w:val="20"/>
            <w:lang w:eastAsia="en-US"/>
            <w:rPrChange w:id="1475" w:author="Kashyap Kammachi-Sreedhar (Nokia)" w:date="2025-01-30T13:52:00Z" w16du:dateUtc="2025-01-30T11:52:00Z">
              <w:rPr>
                <w:rStyle w:val="normaltextrun"/>
                <w:rFonts w:cs="Courier New"/>
                <w:color w:val="FF0000"/>
                <w:sz w:val="22"/>
                <w:szCs w:val="22"/>
                <w:lang w:val="en-GB"/>
              </w:rPr>
            </w:rPrChange>
          </w:rPr>
          <w:tab/>
          <w:t>bit(8*</w:t>
        </w:r>
        <w:proofErr w:type="spellStart"/>
        <w:r w:rsidRPr="00081FE1">
          <w:rPr>
            <w:rFonts w:ascii="Courier New;monospace" w:hAnsi="Courier New;monospace"/>
            <w:szCs w:val="20"/>
            <w:lang w:eastAsia="en-US"/>
            <w:rPrChange w:id="1476" w:author="Kashyap Kammachi-Sreedhar (Nokia)" w:date="2025-01-30T13:52:00Z" w16du:dateUtc="2025-01-30T11:52:00Z">
              <w:rPr>
                <w:rStyle w:val="normaltextrun"/>
                <w:rFonts w:cs="Courier New"/>
                <w:color w:val="FF0000"/>
                <w:sz w:val="22"/>
                <w:szCs w:val="22"/>
                <w:lang w:val="en-GB"/>
              </w:rPr>
            </w:rPrChange>
          </w:rPr>
          <w:t>sps_nal_unit_length</w:t>
        </w:r>
        <w:proofErr w:type="spellEnd"/>
        <w:r w:rsidRPr="00081FE1">
          <w:rPr>
            <w:rFonts w:ascii="Courier New;monospace" w:hAnsi="Courier New;monospace"/>
            <w:szCs w:val="20"/>
            <w:lang w:eastAsia="en-US"/>
            <w:rPrChange w:id="1477" w:author="Kashyap Kammachi-Sreedhar (Nokia)" w:date="2025-01-30T13:52:00Z" w16du:dateUtc="2025-01-30T11:52:00Z">
              <w:rPr>
                <w:rStyle w:val="normaltextrun"/>
                <w:rFonts w:cs="Courier New"/>
                <w:color w:val="FF0000"/>
                <w:sz w:val="22"/>
                <w:szCs w:val="22"/>
                <w:lang w:val="en-GB"/>
              </w:rPr>
            </w:rPrChange>
          </w:rPr>
          <w:t xml:space="preserve">) </w:t>
        </w:r>
        <w:proofErr w:type="spellStart"/>
        <w:r w:rsidRPr="00081FE1">
          <w:rPr>
            <w:rFonts w:ascii="Courier New;monospace" w:hAnsi="Courier New;monospace"/>
            <w:szCs w:val="20"/>
            <w:lang w:eastAsia="en-US"/>
            <w:rPrChange w:id="1478" w:author="Kashyap Kammachi-Sreedhar (Nokia)" w:date="2025-01-30T13:52:00Z" w16du:dateUtc="2025-01-30T11:52:00Z">
              <w:rPr>
                <w:rStyle w:val="normaltextrun"/>
                <w:rFonts w:cs="Courier New"/>
                <w:color w:val="FF0000"/>
                <w:sz w:val="22"/>
                <w:szCs w:val="22"/>
                <w:lang w:val="en-GB"/>
              </w:rPr>
            </w:rPrChange>
          </w:rPr>
          <w:t>sps_nal_unit</w:t>
        </w:r>
        <w:proofErr w:type="spellEnd"/>
        <w:r w:rsidRPr="00081FE1">
          <w:rPr>
            <w:rFonts w:ascii="Courier New;monospace" w:hAnsi="Courier New;monospace"/>
            <w:szCs w:val="20"/>
            <w:lang w:eastAsia="en-US"/>
            <w:rPrChange w:id="1479" w:author="Kashyap Kammachi-Sreedhar (Nokia)" w:date="2025-01-30T13:52:00Z" w16du:dateUtc="2025-01-30T11:52:00Z">
              <w:rPr>
                <w:rStyle w:val="normaltextrun"/>
                <w:rFonts w:cs="Courier New"/>
                <w:color w:val="FF0000"/>
                <w:sz w:val="22"/>
                <w:szCs w:val="22"/>
                <w:lang w:val="en-GB"/>
              </w:rPr>
            </w:rPrChange>
          </w:rPr>
          <w:t>;</w:t>
        </w:r>
      </w:ins>
    </w:p>
    <w:p w14:paraId="59F930FA" w14:textId="77777777" w:rsidR="009F7138" w:rsidRPr="00081FE1" w:rsidRDefault="009F7138" w:rsidP="009F7138">
      <w:pPr>
        <w:pStyle w:val="paragraph"/>
        <w:spacing w:before="0" w:beforeAutospacing="0" w:after="0" w:afterAutospacing="0"/>
        <w:ind w:firstLine="720"/>
        <w:textAlignment w:val="baseline"/>
        <w:rPr>
          <w:ins w:id="1480" w:author="Kashyap Kammachi-Sreedhar (Nokia)" w:date="2025-01-29T20:05:00Z" w16du:dateUtc="2025-01-29T18:05:00Z"/>
          <w:rFonts w:ascii="Courier New;monospace" w:hAnsi="Courier New;monospace"/>
          <w:szCs w:val="20"/>
          <w:lang w:val="en-GB" w:eastAsia="en-US"/>
          <w:rPrChange w:id="1481" w:author="Kashyap Kammachi-Sreedhar (Nokia)" w:date="2025-01-30T13:52:00Z" w16du:dateUtc="2025-01-30T11:52:00Z">
            <w:rPr>
              <w:ins w:id="1482" w:author="Kashyap Kammachi-Sreedhar (Nokia)" w:date="2025-01-29T20:05:00Z" w16du:dateUtc="2025-01-29T18:05:00Z"/>
              <w:rStyle w:val="scxw127190930"/>
              <w:rFonts w:ascii="Courier New" w:hAnsi="Courier New" w:cs="Courier New"/>
              <w:color w:val="FF0000"/>
              <w:sz w:val="22"/>
              <w:szCs w:val="22"/>
            </w:rPr>
          </w:rPrChange>
        </w:rPr>
      </w:pPr>
      <w:ins w:id="1483" w:author="Kashyap Kammachi-Sreedhar (Nokia)" w:date="2025-01-29T20:05:00Z" w16du:dateUtc="2025-01-29T18:05:00Z">
        <w:r w:rsidRPr="00081FE1">
          <w:rPr>
            <w:rFonts w:ascii="Courier New;monospace" w:hAnsi="Courier New;monospace"/>
            <w:szCs w:val="20"/>
            <w:lang w:val="en-GB" w:eastAsia="en-US"/>
            <w:rPrChange w:id="1484" w:author="Kashyap Kammachi-Sreedhar (Nokia)" w:date="2025-01-30T13:52:00Z" w16du:dateUtc="2025-01-30T11:52:00Z">
              <w:rPr>
                <w:rStyle w:val="scxw127190930"/>
                <w:rFonts w:ascii="Courier New" w:hAnsi="Courier New" w:cs="Courier New"/>
                <w:color w:val="FF0000"/>
                <w:sz w:val="22"/>
                <w:szCs w:val="22"/>
              </w:rPr>
            </w:rPrChange>
          </w:rPr>
          <w:t>}</w:t>
        </w:r>
      </w:ins>
    </w:p>
    <w:p w14:paraId="47D8C801" w14:textId="77777777" w:rsidR="009F7138" w:rsidRPr="00081FE1" w:rsidRDefault="009F7138" w:rsidP="009F7138">
      <w:pPr>
        <w:pStyle w:val="paragraph"/>
        <w:spacing w:before="0" w:beforeAutospacing="0" w:after="0" w:afterAutospacing="0"/>
        <w:ind w:firstLine="720"/>
        <w:textAlignment w:val="baseline"/>
        <w:rPr>
          <w:ins w:id="1485" w:author="Kashyap Kammachi-Sreedhar (Nokia)" w:date="2025-01-29T20:05:00Z" w16du:dateUtc="2025-01-29T18:05:00Z"/>
          <w:rFonts w:ascii="Courier New;monospace" w:hAnsi="Courier New;monospace"/>
          <w:szCs w:val="20"/>
          <w:lang w:val="en-GB" w:eastAsia="en-US"/>
          <w:rPrChange w:id="1486" w:author="Kashyap Kammachi-Sreedhar (Nokia)" w:date="2025-01-30T13:52:00Z" w16du:dateUtc="2025-01-30T11:52:00Z">
            <w:rPr>
              <w:ins w:id="1487" w:author="Kashyap Kammachi-Sreedhar (Nokia)" w:date="2025-01-29T20:05:00Z" w16du:dateUtc="2025-01-29T18:05:00Z"/>
              <w:rStyle w:val="scxw127190930"/>
              <w:rFonts w:ascii="Courier New" w:hAnsi="Courier New" w:cs="Courier New"/>
              <w:color w:val="FF0000"/>
              <w:sz w:val="22"/>
              <w:szCs w:val="22"/>
            </w:rPr>
          </w:rPrChange>
        </w:rPr>
      </w:pPr>
      <w:ins w:id="1488" w:author="Kashyap Kammachi-Sreedhar (Nokia)" w:date="2025-01-29T20:05:00Z" w16du:dateUtc="2025-01-29T18:05:00Z">
        <w:r w:rsidRPr="00081FE1">
          <w:rPr>
            <w:rFonts w:ascii="Courier New;monospace" w:hAnsi="Courier New;monospace"/>
            <w:szCs w:val="20"/>
            <w:lang w:eastAsia="en-US"/>
            <w:rPrChange w:id="1489" w:author="Kashyap Kammachi-Sreedhar (Nokia)" w:date="2025-01-30T13:52:00Z" w16du:dateUtc="2025-01-30T11:52:00Z">
              <w:rPr>
                <w:rStyle w:val="normaltextrun"/>
                <w:rFonts w:cs="Courier New"/>
                <w:color w:val="FF0000"/>
                <w:sz w:val="22"/>
                <w:szCs w:val="22"/>
                <w:lang w:val="en-GB"/>
              </w:rPr>
            </w:rPrChange>
          </w:rPr>
          <w:t>for (</w:t>
        </w:r>
        <w:proofErr w:type="spellStart"/>
        <w:r w:rsidRPr="00081FE1">
          <w:rPr>
            <w:rFonts w:ascii="Courier New;monospace" w:hAnsi="Courier New;monospace"/>
            <w:szCs w:val="20"/>
            <w:lang w:eastAsia="en-US"/>
            <w:rPrChange w:id="1490" w:author="Kashyap Kammachi-Sreedhar (Nokia)" w:date="2025-01-30T13:52:00Z" w16du:dateUtc="2025-01-30T11:52:00Z">
              <w:rPr>
                <w:rStyle w:val="normaltextrun"/>
                <w:rFonts w:cs="Courier New"/>
                <w:color w:val="FF0000"/>
                <w:sz w:val="22"/>
                <w:szCs w:val="22"/>
                <w:lang w:val="en-GB"/>
              </w:rPr>
            </w:rPrChange>
          </w:rPr>
          <w:t>i</w:t>
        </w:r>
        <w:proofErr w:type="spellEnd"/>
        <w:r w:rsidRPr="00081FE1">
          <w:rPr>
            <w:rFonts w:ascii="Courier New;monospace" w:hAnsi="Courier New;monospace"/>
            <w:szCs w:val="20"/>
            <w:lang w:eastAsia="en-US"/>
            <w:rPrChange w:id="1491" w:author="Kashyap Kammachi-Sreedhar (Nokia)" w:date="2025-01-30T13:52:00Z" w16du:dateUtc="2025-01-30T11:52:00Z">
              <w:rPr>
                <w:rStyle w:val="normaltextrun"/>
                <w:rFonts w:cs="Courier New"/>
                <w:color w:val="FF0000"/>
                <w:sz w:val="22"/>
                <w:szCs w:val="22"/>
                <w:lang w:val="en-GB"/>
              </w:rPr>
            </w:rPrChange>
          </w:rPr>
          <w:t xml:space="preserve">=0; </w:t>
        </w:r>
        <w:proofErr w:type="spellStart"/>
        <w:r w:rsidRPr="00081FE1">
          <w:rPr>
            <w:rFonts w:ascii="Courier New;monospace" w:hAnsi="Courier New;monospace"/>
            <w:szCs w:val="20"/>
            <w:lang w:eastAsia="en-US"/>
            <w:rPrChange w:id="1492" w:author="Kashyap Kammachi-Sreedhar (Nokia)" w:date="2025-01-30T13:52:00Z" w16du:dateUtc="2025-01-30T11:52:00Z">
              <w:rPr>
                <w:rStyle w:val="normaltextrun"/>
                <w:rFonts w:cs="Courier New"/>
                <w:color w:val="FF0000"/>
                <w:sz w:val="22"/>
                <w:szCs w:val="22"/>
                <w:lang w:val="en-GB"/>
              </w:rPr>
            </w:rPrChange>
          </w:rPr>
          <w:t>i</w:t>
        </w:r>
        <w:proofErr w:type="spellEnd"/>
        <w:r w:rsidRPr="00081FE1">
          <w:rPr>
            <w:rFonts w:ascii="Courier New;monospace" w:hAnsi="Courier New;monospace"/>
            <w:szCs w:val="20"/>
            <w:lang w:eastAsia="en-US"/>
            <w:rPrChange w:id="1493" w:author="Kashyap Kammachi-Sreedhar (Nokia)" w:date="2025-01-30T13:52:00Z" w16du:dateUtc="2025-01-30T11:52:00Z">
              <w:rPr>
                <w:rStyle w:val="normaltextrun"/>
                <w:rFonts w:cs="Courier New"/>
                <w:color w:val="FF0000"/>
                <w:sz w:val="22"/>
                <w:szCs w:val="22"/>
                <w:lang w:val="en-GB"/>
              </w:rPr>
            </w:rPrChange>
          </w:rPr>
          <w:t xml:space="preserve">&lt; </w:t>
        </w:r>
        <w:proofErr w:type="spellStart"/>
        <w:r w:rsidRPr="00081FE1">
          <w:rPr>
            <w:rFonts w:ascii="Courier New;monospace" w:hAnsi="Courier New;monospace"/>
            <w:szCs w:val="20"/>
            <w:lang w:eastAsia="en-US"/>
            <w:rPrChange w:id="1494" w:author="Kashyap Kammachi-Sreedhar (Nokia)" w:date="2025-01-30T13:52:00Z" w16du:dateUtc="2025-01-30T11:52:00Z">
              <w:rPr>
                <w:rStyle w:val="normaltextrun"/>
                <w:rFonts w:cs="Courier New"/>
                <w:color w:val="FF0000"/>
                <w:sz w:val="22"/>
                <w:szCs w:val="22"/>
                <w:lang w:val="en-GB"/>
              </w:rPr>
            </w:rPrChange>
          </w:rPr>
          <w:t>num_pps_nal_unit</w:t>
        </w:r>
        <w:proofErr w:type="spellEnd"/>
        <w:r w:rsidRPr="00081FE1">
          <w:rPr>
            <w:rFonts w:ascii="Courier New;monospace" w:hAnsi="Courier New;monospace"/>
            <w:szCs w:val="20"/>
            <w:lang w:eastAsia="en-US"/>
            <w:rPrChange w:id="1495" w:author="Kashyap Kammachi-Sreedhar (Nokia)" w:date="2025-01-30T13:52:00Z" w16du:dateUtc="2025-01-30T11:52:00Z">
              <w:rPr>
                <w:rStyle w:val="normaltextrun"/>
                <w:rFonts w:cs="Courier New"/>
                <w:color w:val="FF0000"/>
                <w:sz w:val="22"/>
                <w:szCs w:val="22"/>
                <w:lang w:val="en-GB"/>
              </w:rPr>
            </w:rPrChange>
          </w:rPr>
          <w:t xml:space="preserve">; </w:t>
        </w:r>
        <w:proofErr w:type="spellStart"/>
        <w:r w:rsidRPr="00081FE1">
          <w:rPr>
            <w:rFonts w:ascii="Courier New;monospace" w:hAnsi="Courier New;monospace"/>
            <w:szCs w:val="20"/>
            <w:lang w:eastAsia="en-US"/>
            <w:rPrChange w:id="1496" w:author="Kashyap Kammachi-Sreedhar (Nokia)" w:date="2025-01-30T13:52:00Z" w16du:dateUtc="2025-01-30T11:52:00Z">
              <w:rPr>
                <w:rStyle w:val="normaltextrun"/>
                <w:rFonts w:cs="Courier New"/>
                <w:color w:val="FF0000"/>
                <w:sz w:val="22"/>
                <w:szCs w:val="22"/>
                <w:lang w:val="en-GB"/>
              </w:rPr>
            </w:rPrChange>
          </w:rPr>
          <w:t>i</w:t>
        </w:r>
        <w:proofErr w:type="spellEnd"/>
        <w:r w:rsidRPr="00081FE1">
          <w:rPr>
            <w:rFonts w:ascii="Courier New;monospace" w:hAnsi="Courier New;monospace"/>
            <w:szCs w:val="20"/>
            <w:lang w:eastAsia="en-US"/>
            <w:rPrChange w:id="1497" w:author="Kashyap Kammachi-Sreedhar (Nokia)" w:date="2025-01-30T13:52:00Z" w16du:dateUtc="2025-01-30T11:52:00Z">
              <w:rPr>
                <w:rStyle w:val="normaltextrun"/>
                <w:rFonts w:cs="Courier New"/>
                <w:color w:val="FF0000"/>
                <w:sz w:val="22"/>
                <w:szCs w:val="22"/>
                <w:lang w:val="en-GB"/>
              </w:rPr>
            </w:rPrChange>
          </w:rPr>
          <w:t>++) {</w:t>
        </w:r>
        <w:r w:rsidRPr="00081FE1">
          <w:rPr>
            <w:rFonts w:ascii="Courier New;monospace" w:hAnsi="Courier New;monospace"/>
            <w:szCs w:val="20"/>
            <w:lang w:val="en-GB" w:eastAsia="en-US"/>
            <w:rPrChange w:id="1498" w:author="Kashyap Kammachi-Sreedhar (Nokia)" w:date="2025-01-30T13:52:00Z" w16du:dateUtc="2025-01-30T11:52:00Z">
              <w:rPr>
                <w:rStyle w:val="scxw127190930"/>
                <w:rFonts w:ascii="Courier New" w:hAnsi="Courier New" w:cs="Courier New"/>
                <w:color w:val="FF0000"/>
                <w:sz w:val="22"/>
                <w:szCs w:val="22"/>
              </w:rPr>
            </w:rPrChange>
          </w:rPr>
          <w:t> </w:t>
        </w:r>
        <w:r w:rsidRPr="00081FE1">
          <w:rPr>
            <w:rFonts w:ascii="Courier New;monospace" w:hAnsi="Courier New;monospace"/>
            <w:sz w:val="22"/>
            <w:szCs w:val="20"/>
            <w:lang w:val="en-GB" w:eastAsia="en-US"/>
            <w:rPrChange w:id="1499" w:author="Kashyap Kammachi-Sreedhar (Nokia)" w:date="2025-01-30T13:52:00Z" w16du:dateUtc="2025-01-30T11:52:00Z">
              <w:rPr>
                <w:rFonts w:ascii="Courier New" w:hAnsi="Courier New" w:cs="Courier New"/>
                <w:color w:val="FF0000"/>
                <w:sz w:val="22"/>
                <w:szCs w:val="22"/>
              </w:rPr>
            </w:rPrChange>
          </w:rPr>
          <w:br/>
        </w:r>
        <w:r w:rsidRPr="00081FE1">
          <w:rPr>
            <w:rFonts w:ascii="Courier New;monospace" w:hAnsi="Courier New;monospace"/>
            <w:szCs w:val="20"/>
            <w:lang w:eastAsia="en-US"/>
            <w:rPrChange w:id="1500" w:author="Kashyap Kammachi-Sreedhar (Nokia)" w:date="2025-01-30T13:52:00Z" w16du:dateUtc="2025-01-30T11:52:00Z">
              <w:rPr>
                <w:rStyle w:val="normaltextrun"/>
                <w:rFonts w:cs="Courier New"/>
                <w:color w:val="FF0000"/>
                <w:sz w:val="22"/>
                <w:szCs w:val="22"/>
                <w:lang w:val="en-GB"/>
              </w:rPr>
            </w:rPrChange>
          </w:rPr>
          <w:t xml:space="preserve">      </w:t>
        </w:r>
        <w:r w:rsidRPr="00081FE1">
          <w:rPr>
            <w:rFonts w:ascii="Courier New;monospace" w:hAnsi="Courier New;monospace"/>
            <w:szCs w:val="20"/>
            <w:lang w:eastAsia="en-US"/>
            <w:rPrChange w:id="1501" w:author="Kashyap Kammachi-Sreedhar (Nokia)" w:date="2025-01-30T13:52:00Z" w16du:dateUtc="2025-01-30T11:52:00Z">
              <w:rPr>
                <w:rStyle w:val="normaltextrun"/>
                <w:rFonts w:cs="Courier New"/>
                <w:color w:val="FF0000"/>
                <w:sz w:val="22"/>
                <w:szCs w:val="22"/>
                <w:lang w:val="en-GB"/>
              </w:rPr>
            </w:rPrChange>
          </w:rPr>
          <w:tab/>
          <w:t xml:space="preserve">unsigned </w:t>
        </w:r>
        <w:proofErr w:type="gramStart"/>
        <w:r w:rsidRPr="00081FE1">
          <w:rPr>
            <w:rFonts w:ascii="Courier New;monospace" w:hAnsi="Courier New;monospace"/>
            <w:szCs w:val="20"/>
            <w:lang w:eastAsia="en-US"/>
            <w:rPrChange w:id="1502" w:author="Kashyap Kammachi-Sreedhar (Nokia)" w:date="2025-01-30T13:52:00Z" w16du:dateUtc="2025-01-30T11:52:00Z">
              <w:rPr>
                <w:rStyle w:val="normaltextrun"/>
                <w:rFonts w:cs="Courier New"/>
                <w:color w:val="FF0000"/>
                <w:sz w:val="22"/>
                <w:szCs w:val="22"/>
                <w:lang w:val="en-GB"/>
              </w:rPr>
            </w:rPrChange>
          </w:rPr>
          <w:t>int(</w:t>
        </w:r>
        <w:proofErr w:type="gramEnd"/>
        <w:r w:rsidRPr="00081FE1">
          <w:rPr>
            <w:rFonts w:ascii="Courier New;monospace" w:hAnsi="Courier New;monospace"/>
            <w:szCs w:val="20"/>
            <w:lang w:eastAsia="en-US"/>
            <w:rPrChange w:id="1503" w:author="Kashyap Kammachi-Sreedhar (Nokia)" w:date="2025-01-30T13:52:00Z" w16du:dateUtc="2025-01-30T11:52:00Z">
              <w:rPr>
                <w:rStyle w:val="normaltextrun"/>
                <w:rFonts w:cs="Courier New"/>
                <w:color w:val="FF0000"/>
                <w:sz w:val="22"/>
                <w:szCs w:val="22"/>
                <w:lang w:val="en-GB"/>
              </w:rPr>
            </w:rPrChange>
          </w:rPr>
          <w:t xml:space="preserve">8)            </w:t>
        </w:r>
        <w:proofErr w:type="spellStart"/>
        <w:r w:rsidRPr="00081FE1">
          <w:rPr>
            <w:rFonts w:ascii="Courier New;monospace" w:hAnsi="Courier New;monospace"/>
            <w:szCs w:val="20"/>
            <w:lang w:eastAsia="en-US"/>
            <w:rPrChange w:id="1504" w:author="Kashyap Kammachi-Sreedhar (Nokia)" w:date="2025-01-30T13:52:00Z" w16du:dateUtc="2025-01-30T11:52:00Z">
              <w:rPr>
                <w:rStyle w:val="normaltextrun"/>
                <w:rFonts w:cs="Courier New"/>
                <w:color w:val="FF0000"/>
                <w:sz w:val="22"/>
                <w:szCs w:val="22"/>
                <w:lang w:val="en-GB"/>
              </w:rPr>
            </w:rPrChange>
          </w:rPr>
          <w:t>pps_nal_unit_length</w:t>
        </w:r>
        <w:proofErr w:type="spellEnd"/>
        <w:r w:rsidRPr="00081FE1">
          <w:rPr>
            <w:rFonts w:ascii="Courier New;monospace" w:hAnsi="Courier New;monospace"/>
            <w:szCs w:val="20"/>
            <w:lang w:eastAsia="en-US"/>
            <w:rPrChange w:id="1505" w:author="Kashyap Kammachi-Sreedhar (Nokia)" w:date="2025-01-30T13:52:00Z" w16du:dateUtc="2025-01-30T11:52:00Z">
              <w:rPr>
                <w:rStyle w:val="normaltextrun"/>
                <w:rFonts w:cs="Courier New"/>
                <w:color w:val="FF0000"/>
                <w:sz w:val="22"/>
                <w:szCs w:val="22"/>
                <w:lang w:val="en-GB"/>
              </w:rPr>
            </w:rPrChange>
          </w:rPr>
          <w:t>;</w:t>
        </w:r>
        <w:r w:rsidRPr="00081FE1">
          <w:rPr>
            <w:rFonts w:ascii="Courier New;monospace" w:hAnsi="Courier New;monospace"/>
            <w:szCs w:val="20"/>
            <w:lang w:eastAsia="en-US"/>
            <w:rPrChange w:id="1506" w:author="Kashyap Kammachi-Sreedhar (Nokia)" w:date="2025-01-30T13:52:00Z" w16du:dateUtc="2025-01-30T11:52:00Z">
              <w:rPr>
                <w:rStyle w:val="normaltextrun"/>
                <w:rFonts w:cs="Courier New"/>
                <w:color w:val="FF0000"/>
                <w:sz w:val="22"/>
                <w:szCs w:val="22"/>
                <w:lang w:val="en-GB"/>
              </w:rPr>
            </w:rPrChange>
          </w:rPr>
          <w:br/>
          <w:t xml:space="preserve">      </w:t>
        </w:r>
        <w:r w:rsidRPr="00081FE1">
          <w:rPr>
            <w:rFonts w:ascii="Courier New;monospace" w:hAnsi="Courier New;monospace"/>
            <w:szCs w:val="20"/>
            <w:lang w:eastAsia="en-US"/>
            <w:rPrChange w:id="1507" w:author="Kashyap Kammachi-Sreedhar (Nokia)" w:date="2025-01-30T13:52:00Z" w16du:dateUtc="2025-01-30T11:52:00Z">
              <w:rPr>
                <w:rStyle w:val="normaltextrun"/>
                <w:rFonts w:cs="Courier New"/>
                <w:color w:val="FF0000"/>
                <w:sz w:val="22"/>
                <w:szCs w:val="22"/>
                <w:lang w:val="en-GB"/>
              </w:rPr>
            </w:rPrChange>
          </w:rPr>
          <w:tab/>
          <w:t>bit(8*</w:t>
        </w:r>
        <w:proofErr w:type="spellStart"/>
        <w:r w:rsidRPr="00081FE1">
          <w:rPr>
            <w:rFonts w:ascii="Courier New;monospace" w:hAnsi="Courier New;monospace"/>
            <w:szCs w:val="20"/>
            <w:lang w:eastAsia="en-US"/>
            <w:rPrChange w:id="1508" w:author="Kashyap Kammachi-Sreedhar (Nokia)" w:date="2025-01-30T13:52:00Z" w16du:dateUtc="2025-01-30T11:52:00Z">
              <w:rPr>
                <w:rStyle w:val="normaltextrun"/>
                <w:rFonts w:cs="Courier New"/>
                <w:color w:val="FF0000"/>
                <w:sz w:val="22"/>
                <w:szCs w:val="22"/>
                <w:lang w:val="en-GB"/>
              </w:rPr>
            </w:rPrChange>
          </w:rPr>
          <w:t>sps_nal_unit_length</w:t>
        </w:r>
        <w:proofErr w:type="spellEnd"/>
        <w:r w:rsidRPr="00081FE1">
          <w:rPr>
            <w:rFonts w:ascii="Courier New;monospace" w:hAnsi="Courier New;monospace"/>
            <w:szCs w:val="20"/>
            <w:lang w:eastAsia="en-US"/>
            <w:rPrChange w:id="1509" w:author="Kashyap Kammachi-Sreedhar (Nokia)" w:date="2025-01-30T13:52:00Z" w16du:dateUtc="2025-01-30T11:52:00Z">
              <w:rPr>
                <w:rStyle w:val="normaltextrun"/>
                <w:rFonts w:cs="Courier New"/>
                <w:color w:val="FF0000"/>
                <w:sz w:val="22"/>
                <w:szCs w:val="22"/>
                <w:lang w:val="en-GB"/>
              </w:rPr>
            </w:rPrChange>
          </w:rPr>
          <w:t xml:space="preserve">) </w:t>
        </w:r>
        <w:proofErr w:type="spellStart"/>
        <w:r w:rsidRPr="00081FE1">
          <w:rPr>
            <w:rFonts w:ascii="Courier New;monospace" w:hAnsi="Courier New;monospace"/>
            <w:szCs w:val="20"/>
            <w:lang w:eastAsia="en-US"/>
            <w:rPrChange w:id="1510" w:author="Kashyap Kammachi-Sreedhar (Nokia)" w:date="2025-01-30T13:52:00Z" w16du:dateUtc="2025-01-30T11:52:00Z">
              <w:rPr>
                <w:rStyle w:val="normaltextrun"/>
                <w:rFonts w:cs="Courier New"/>
                <w:color w:val="FF0000"/>
                <w:sz w:val="22"/>
                <w:szCs w:val="22"/>
                <w:lang w:val="en-GB"/>
              </w:rPr>
            </w:rPrChange>
          </w:rPr>
          <w:t>pps_nal_unit</w:t>
        </w:r>
        <w:proofErr w:type="spellEnd"/>
        <w:r w:rsidRPr="00081FE1">
          <w:rPr>
            <w:rFonts w:ascii="Courier New;monospace" w:hAnsi="Courier New;monospace"/>
            <w:szCs w:val="20"/>
            <w:lang w:eastAsia="en-US"/>
            <w:rPrChange w:id="1511" w:author="Kashyap Kammachi-Sreedhar (Nokia)" w:date="2025-01-30T13:52:00Z" w16du:dateUtc="2025-01-30T11:52:00Z">
              <w:rPr>
                <w:rStyle w:val="normaltextrun"/>
                <w:rFonts w:cs="Courier New"/>
                <w:color w:val="FF0000"/>
                <w:sz w:val="22"/>
                <w:szCs w:val="22"/>
                <w:lang w:val="en-GB"/>
              </w:rPr>
            </w:rPrChange>
          </w:rPr>
          <w:t>;</w:t>
        </w:r>
      </w:ins>
    </w:p>
    <w:p w14:paraId="627D9864" w14:textId="77777777" w:rsidR="009F7138" w:rsidRPr="00081FE1" w:rsidRDefault="009F7138" w:rsidP="009F7138">
      <w:pPr>
        <w:pStyle w:val="paragraph"/>
        <w:spacing w:before="0" w:beforeAutospacing="0" w:after="0" w:afterAutospacing="0"/>
        <w:ind w:firstLine="720"/>
        <w:textAlignment w:val="baseline"/>
        <w:rPr>
          <w:ins w:id="1512" w:author="Kashyap Kammachi-Sreedhar (Nokia)" w:date="2025-01-29T20:05:00Z" w16du:dateUtc="2025-01-29T18:05:00Z"/>
          <w:rFonts w:ascii="Courier New;monospace" w:hAnsi="Courier New;monospace"/>
          <w:szCs w:val="20"/>
          <w:lang w:val="en-GB" w:eastAsia="en-US"/>
          <w:rPrChange w:id="1513" w:author="Kashyap Kammachi-Sreedhar (Nokia)" w:date="2025-01-30T13:52:00Z" w16du:dateUtc="2025-01-30T11:52:00Z">
            <w:rPr>
              <w:ins w:id="1514" w:author="Kashyap Kammachi-Sreedhar (Nokia)" w:date="2025-01-29T20:05:00Z" w16du:dateUtc="2025-01-29T18:05:00Z"/>
              <w:rStyle w:val="scxw127190930"/>
              <w:rFonts w:ascii="Courier New" w:hAnsi="Courier New" w:cs="Courier New"/>
              <w:color w:val="FF0000"/>
              <w:sz w:val="22"/>
              <w:szCs w:val="22"/>
            </w:rPr>
          </w:rPrChange>
        </w:rPr>
      </w:pPr>
      <w:ins w:id="1515" w:author="Kashyap Kammachi-Sreedhar (Nokia)" w:date="2025-01-29T20:05:00Z" w16du:dateUtc="2025-01-29T18:05:00Z">
        <w:r w:rsidRPr="00081FE1">
          <w:rPr>
            <w:rFonts w:ascii="Courier New;monospace" w:hAnsi="Courier New;monospace"/>
            <w:szCs w:val="20"/>
            <w:lang w:val="en-GB" w:eastAsia="en-US"/>
            <w:rPrChange w:id="1516" w:author="Kashyap Kammachi-Sreedhar (Nokia)" w:date="2025-01-30T13:52:00Z" w16du:dateUtc="2025-01-30T11:52:00Z">
              <w:rPr>
                <w:rStyle w:val="scxw127190930"/>
                <w:rFonts w:ascii="Courier New" w:hAnsi="Courier New" w:cs="Courier New"/>
                <w:color w:val="FF0000"/>
                <w:sz w:val="22"/>
                <w:szCs w:val="22"/>
              </w:rPr>
            </w:rPrChange>
          </w:rPr>
          <w:t>}</w:t>
        </w:r>
      </w:ins>
    </w:p>
    <w:p w14:paraId="750F1011" w14:textId="30E3E86D" w:rsidR="000C4F42" w:rsidDel="009F7138" w:rsidRDefault="00000000">
      <w:pPr>
        <w:pStyle w:val="code"/>
        <w:rPr>
          <w:del w:id="1517" w:author="Kashyap Kammachi-Sreedhar (Nokia)" w:date="2025-01-29T20:05:00Z" w16du:dateUtc="2025-01-29T18:05:00Z"/>
        </w:rPr>
      </w:pPr>
      <w:del w:id="1518" w:author="Kashyap Kammachi-Sreedhar (Nokia)" w:date="2025-01-29T20:05:00Z" w16du:dateUtc="2025-01-29T18:05:00Z">
        <w:r w:rsidDel="009F7138">
          <w:delText>      </w:delText>
        </w:r>
        <w:r w:rsidDel="009F7138">
          <w:rPr>
            <w:rFonts w:ascii="Courier New;monospace" w:hAnsi="Courier New;monospace"/>
          </w:rPr>
          <w:delText>unsigned int(8)            sps_nal_unit_length;</w:delText>
        </w:r>
      </w:del>
    </w:p>
    <w:p w14:paraId="750F1012" w14:textId="1A29DC55" w:rsidR="000C4F42" w:rsidDel="009F7138" w:rsidRDefault="00000000">
      <w:pPr>
        <w:pStyle w:val="code"/>
        <w:rPr>
          <w:del w:id="1519" w:author="Kashyap Kammachi-Sreedhar (Nokia)" w:date="2025-01-29T20:05:00Z" w16du:dateUtc="2025-01-29T18:05:00Z"/>
        </w:rPr>
      </w:pPr>
      <w:del w:id="1520" w:author="Kashyap Kammachi-Sreedhar (Nokia)" w:date="2025-01-29T20:05:00Z" w16du:dateUtc="2025-01-29T18:05:00Z">
        <w:r w:rsidDel="009F7138">
          <w:delText>      </w:delText>
        </w:r>
        <w:r w:rsidDel="009F7138">
          <w:rPr>
            <w:rFonts w:ascii="Courier New;monospace" w:hAnsi="Courier New;monospace"/>
          </w:rPr>
          <w:delText>bit(8*sps_nal_unit_length) sps_nal_unit;</w:delText>
        </w:r>
      </w:del>
    </w:p>
    <w:p w14:paraId="750F1013" w14:textId="1D1FF53E" w:rsidR="000C4F42" w:rsidDel="009F7138" w:rsidRDefault="00000000">
      <w:pPr>
        <w:pStyle w:val="code"/>
        <w:rPr>
          <w:del w:id="1521" w:author="Kashyap Kammachi-Sreedhar (Nokia)" w:date="2025-01-29T20:05:00Z" w16du:dateUtc="2025-01-29T18:05:00Z"/>
        </w:rPr>
      </w:pPr>
      <w:del w:id="1522" w:author="Kashyap Kammachi-Sreedhar (Nokia)" w:date="2025-01-29T20:05:00Z" w16du:dateUtc="2025-01-29T18:05:00Z">
        <w:r w:rsidDel="009F7138">
          <w:delText>      </w:delText>
        </w:r>
        <w:r w:rsidDel="009F7138">
          <w:rPr>
            <w:rFonts w:ascii="Courier New;monospace" w:hAnsi="Courier New;monospace"/>
          </w:rPr>
          <w:delText>unsigned int(8)            pps_nal_unit_length;</w:delText>
        </w:r>
      </w:del>
    </w:p>
    <w:p w14:paraId="750F1014" w14:textId="7C12D7BE" w:rsidR="000C4F42" w:rsidDel="009F7138" w:rsidRDefault="00000000">
      <w:pPr>
        <w:pStyle w:val="code"/>
        <w:rPr>
          <w:del w:id="1523" w:author="Kashyap Kammachi-Sreedhar (Nokia)" w:date="2025-01-29T20:05:00Z" w16du:dateUtc="2025-01-29T18:05:00Z"/>
        </w:rPr>
      </w:pPr>
      <w:del w:id="1524" w:author="Kashyap Kammachi-Sreedhar (Nokia)" w:date="2025-01-29T20:05:00Z" w16du:dateUtc="2025-01-29T18:05:00Z">
        <w:r w:rsidDel="009F7138">
          <w:delText>      </w:delText>
        </w:r>
        <w:r w:rsidDel="009F7138">
          <w:rPr>
            <w:rFonts w:ascii="Courier New;monospace" w:hAnsi="Courier New;monospace"/>
          </w:rPr>
          <w:delText>bit(8*pps_nal_unit_length) pps_nal_unit;</w:delText>
        </w:r>
      </w:del>
    </w:p>
    <w:p w14:paraId="750F1015" w14:textId="77777777" w:rsidR="000C4F42" w:rsidRDefault="00000000">
      <w:pPr>
        <w:pStyle w:val="code"/>
      </w:pPr>
      <w:r>
        <w:t>      </w:t>
      </w:r>
      <w:r>
        <w:rPr>
          <w:rFonts w:ascii="Courier New;monospace" w:hAnsi="Courier New;monospace"/>
        </w:rPr>
        <w:t>if (</w:t>
      </w:r>
      <w:proofErr w:type="spellStart"/>
      <w:r>
        <w:rPr>
          <w:rFonts w:ascii="Courier New;monospace" w:hAnsi="Courier New;monospace"/>
        </w:rPr>
        <w:t>additional_nal_unit_flag</w:t>
      </w:r>
      <w:proofErr w:type="spellEnd"/>
      <w:r>
        <w:rPr>
          <w:rFonts w:ascii="Courier New;monospace" w:hAnsi="Courier New;monospace"/>
        </w:rPr>
        <w:t>) {</w:t>
      </w:r>
    </w:p>
    <w:p w14:paraId="750F1016" w14:textId="77777777" w:rsidR="000C4F42" w:rsidRDefault="00000000">
      <w:pPr>
        <w:pStyle w:val="code"/>
      </w:pPr>
      <w:r>
        <w:t>         </w:t>
      </w:r>
      <w:r>
        <w:rPr>
          <w:rFonts w:ascii="Courier New;monospace" w:hAnsi="Courier New;monospace"/>
        </w:rPr>
        <w:t>for (</w:t>
      </w:r>
      <w:proofErr w:type="spellStart"/>
      <w:r>
        <w:rPr>
          <w:rFonts w:ascii="Courier New;monospace" w:hAnsi="Courier New;monospace"/>
        </w:rPr>
        <w:t>i</w:t>
      </w:r>
      <w:proofErr w:type="spellEnd"/>
      <w:r>
        <w:rPr>
          <w:rFonts w:ascii="Courier New;monospace" w:hAnsi="Courier New;monospace"/>
        </w:rPr>
        <w:t xml:space="preserve">=0; </w:t>
      </w:r>
      <w:proofErr w:type="spellStart"/>
      <w:r>
        <w:rPr>
          <w:rFonts w:ascii="Courier New;monospace" w:hAnsi="Courier New;monospace"/>
        </w:rPr>
        <w:t>i</w:t>
      </w:r>
      <w:proofErr w:type="spellEnd"/>
      <w:r>
        <w:rPr>
          <w:rFonts w:ascii="Courier New;monospace" w:hAnsi="Courier New;monospace"/>
        </w:rPr>
        <w:t xml:space="preserve">&lt; </w:t>
      </w:r>
      <w:proofErr w:type="spellStart"/>
      <w:r>
        <w:rPr>
          <w:rFonts w:ascii="Courier New;monospace" w:hAnsi="Courier New;monospace"/>
        </w:rPr>
        <w:t>num_aps_nalus</w:t>
      </w:r>
      <w:proofErr w:type="spellEnd"/>
      <w:r>
        <w:rPr>
          <w:rFonts w:ascii="Courier New;monospace" w:hAnsi="Courier New;monospace"/>
        </w:rPr>
        <w:t xml:space="preserve">; </w:t>
      </w:r>
      <w:proofErr w:type="spellStart"/>
      <w:r>
        <w:rPr>
          <w:rFonts w:ascii="Courier New;monospace" w:hAnsi="Courier New;monospace"/>
        </w:rPr>
        <w:t>i</w:t>
      </w:r>
      <w:proofErr w:type="spellEnd"/>
      <w:r>
        <w:rPr>
          <w:rFonts w:ascii="Courier New;monospace" w:hAnsi="Courier New;monospace"/>
        </w:rPr>
        <w:t>++) {</w:t>
      </w:r>
    </w:p>
    <w:p w14:paraId="750F1017"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8)            </w:t>
      </w:r>
      <w:proofErr w:type="spellStart"/>
      <w:r>
        <w:rPr>
          <w:rFonts w:ascii="Courier New;monospace" w:hAnsi="Courier New;monospace"/>
        </w:rPr>
        <w:t>aps_nal_unit_length</w:t>
      </w:r>
      <w:proofErr w:type="spellEnd"/>
      <w:r>
        <w:rPr>
          <w:rFonts w:ascii="Courier New;monospace" w:hAnsi="Courier New;monospace"/>
        </w:rPr>
        <w:t>;</w:t>
      </w:r>
    </w:p>
    <w:p w14:paraId="750F1018" w14:textId="77777777" w:rsidR="000C4F42" w:rsidRDefault="00000000">
      <w:pPr>
        <w:pStyle w:val="code"/>
      </w:pPr>
      <w:r>
        <w:t>            </w:t>
      </w:r>
      <w:r>
        <w:rPr>
          <w:rFonts w:ascii="Courier New;monospace" w:hAnsi="Courier New;monospace"/>
        </w:rPr>
        <w:t>bit(8*</w:t>
      </w:r>
      <w:proofErr w:type="spellStart"/>
      <w:r>
        <w:rPr>
          <w:rFonts w:ascii="Courier New;monospace" w:hAnsi="Courier New;monospace"/>
        </w:rPr>
        <w:t>aps_nal_unit_length</w:t>
      </w:r>
      <w:proofErr w:type="spellEnd"/>
      <w:r>
        <w:rPr>
          <w:rFonts w:ascii="Courier New;monospace" w:hAnsi="Courier New;monospace"/>
        </w:rPr>
        <w:t xml:space="preserve">) </w:t>
      </w:r>
      <w:proofErr w:type="spellStart"/>
      <w:r>
        <w:rPr>
          <w:rFonts w:ascii="Courier New;monospace" w:hAnsi="Courier New;monospace"/>
        </w:rPr>
        <w:t>aps_nal_</w:t>
      </w:r>
      <w:proofErr w:type="gramStart"/>
      <w:r>
        <w:rPr>
          <w:rFonts w:ascii="Courier New;monospace" w:hAnsi="Courier New;monospace"/>
        </w:rPr>
        <w:t>unit</w:t>
      </w:r>
      <w:proofErr w:type="spellEnd"/>
      <w:r>
        <w:rPr>
          <w:rFonts w:ascii="Courier New;monospace" w:hAnsi="Courier New;monospace"/>
        </w:rPr>
        <w:t>;</w:t>
      </w:r>
      <w:proofErr w:type="gramEnd"/>
    </w:p>
    <w:p w14:paraId="750F1019" w14:textId="77777777" w:rsidR="000C4F42" w:rsidRDefault="00000000">
      <w:pPr>
        <w:pStyle w:val="code"/>
      </w:pPr>
      <w:r>
        <w:t>         </w:t>
      </w:r>
      <w:r>
        <w:rPr>
          <w:rFonts w:ascii="Courier New;monospace" w:hAnsi="Courier New;monospace"/>
        </w:rPr>
        <w:t>}</w:t>
      </w:r>
    </w:p>
    <w:p w14:paraId="750F101A" w14:textId="77777777" w:rsidR="000C4F42" w:rsidRDefault="00000000">
      <w:pPr>
        <w:pStyle w:val="code"/>
      </w:pPr>
      <w:r>
        <w:t>         </w:t>
      </w:r>
      <w:r>
        <w:rPr>
          <w:rFonts w:ascii="Courier New;monospace" w:hAnsi="Courier New;monospace"/>
        </w:rPr>
        <w:t>for (</w:t>
      </w:r>
      <w:proofErr w:type="spellStart"/>
      <w:r>
        <w:rPr>
          <w:rFonts w:ascii="Courier New;monospace" w:hAnsi="Courier New;monospace"/>
        </w:rPr>
        <w:t>i</w:t>
      </w:r>
      <w:proofErr w:type="spellEnd"/>
      <w:r>
        <w:rPr>
          <w:rFonts w:ascii="Courier New;monospace" w:hAnsi="Courier New;monospace"/>
        </w:rPr>
        <w:t xml:space="preserve">=0; </w:t>
      </w:r>
      <w:proofErr w:type="spellStart"/>
      <w:r>
        <w:rPr>
          <w:rFonts w:ascii="Courier New;monospace" w:hAnsi="Courier New;monospace"/>
        </w:rPr>
        <w:t>i</w:t>
      </w:r>
      <w:proofErr w:type="spellEnd"/>
      <w:r>
        <w:rPr>
          <w:rFonts w:ascii="Courier New;monospace" w:hAnsi="Courier New;monospace"/>
        </w:rPr>
        <w:t xml:space="preserve">&lt; </w:t>
      </w:r>
      <w:proofErr w:type="spellStart"/>
      <w:r>
        <w:rPr>
          <w:rFonts w:ascii="Courier New;monospace" w:hAnsi="Courier New;monospace"/>
        </w:rPr>
        <w:t>num_sei_nalus</w:t>
      </w:r>
      <w:proofErr w:type="spellEnd"/>
      <w:r>
        <w:rPr>
          <w:rFonts w:ascii="Courier New;monospace" w:hAnsi="Courier New;monospace"/>
        </w:rPr>
        <w:t xml:space="preserve">; </w:t>
      </w:r>
      <w:proofErr w:type="spellStart"/>
      <w:r>
        <w:rPr>
          <w:rFonts w:ascii="Courier New;monospace" w:hAnsi="Courier New;monospace"/>
        </w:rPr>
        <w:t>i</w:t>
      </w:r>
      <w:proofErr w:type="spellEnd"/>
      <w:r>
        <w:rPr>
          <w:rFonts w:ascii="Courier New;monospace" w:hAnsi="Courier New;monospace"/>
        </w:rPr>
        <w:t>++) {</w:t>
      </w:r>
    </w:p>
    <w:p w14:paraId="750F101B" w14:textId="77777777" w:rsidR="000C4F42" w:rsidRDefault="00000000">
      <w:pPr>
        <w:pStyle w:val="code"/>
      </w:pPr>
      <w:r>
        <w:t>            </w:t>
      </w:r>
      <w:r>
        <w:rPr>
          <w:rFonts w:ascii="Courier New;monospace" w:hAnsi="Courier New;monospace"/>
        </w:rPr>
        <w:t xml:space="preserve">unsigned </w:t>
      </w:r>
      <w:proofErr w:type="gramStart"/>
      <w:r>
        <w:rPr>
          <w:rFonts w:ascii="Courier New;monospace" w:hAnsi="Courier New;monospace"/>
        </w:rPr>
        <w:t>int(</w:t>
      </w:r>
      <w:proofErr w:type="gramEnd"/>
      <w:r>
        <w:rPr>
          <w:rFonts w:ascii="Courier New;monospace" w:hAnsi="Courier New;monospace"/>
        </w:rPr>
        <w:t xml:space="preserve">8)            </w:t>
      </w:r>
      <w:proofErr w:type="spellStart"/>
      <w:r>
        <w:rPr>
          <w:rFonts w:ascii="Courier New;monospace" w:hAnsi="Courier New;monospace"/>
        </w:rPr>
        <w:t>sei_nal_unit_length</w:t>
      </w:r>
      <w:proofErr w:type="spellEnd"/>
      <w:r>
        <w:rPr>
          <w:rFonts w:ascii="Courier New;monospace" w:hAnsi="Courier New;monospace"/>
        </w:rPr>
        <w:t>;</w:t>
      </w:r>
    </w:p>
    <w:p w14:paraId="750F101C" w14:textId="77777777" w:rsidR="000C4F42" w:rsidRDefault="00000000">
      <w:pPr>
        <w:pStyle w:val="code"/>
      </w:pPr>
      <w:r>
        <w:t>            </w:t>
      </w:r>
      <w:r>
        <w:rPr>
          <w:rFonts w:ascii="Courier New;monospace" w:hAnsi="Courier New;monospace"/>
        </w:rPr>
        <w:t>bit(8*</w:t>
      </w:r>
      <w:proofErr w:type="spellStart"/>
      <w:r>
        <w:rPr>
          <w:rFonts w:ascii="Courier New;monospace" w:hAnsi="Courier New;monospace"/>
        </w:rPr>
        <w:t>sei_nal_unit_length</w:t>
      </w:r>
      <w:proofErr w:type="spellEnd"/>
      <w:r>
        <w:rPr>
          <w:rFonts w:ascii="Courier New;monospace" w:hAnsi="Courier New;monospace"/>
        </w:rPr>
        <w:t xml:space="preserve">) </w:t>
      </w:r>
      <w:proofErr w:type="spellStart"/>
      <w:r>
        <w:rPr>
          <w:rFonts w:ascii="Courier New;monospace" w:hAnsi="Courier New;monospace"/>
        </w:rPr>
        <w:t>sei_nal_</w:t>
      </w:r>
      <w:proofErr w:type="gramStart"/>
      <w:r>
        <w:rPr>
          <w:rFonts w:ascii="Courier New;monospace" w:hAnsi="Courier New;monospace"/>
        </w:rPr>
        <w:t>unit</w:t>
      </w:r>
      <w:proofErr w:type="spellEnd"/>
      <w:r>
        <w:rPr>
          <w:rFonts w:ascii="Courier New;monospace" w:hAnsi="Courier New;monospace"/>
        </w:rPr>
        <w:t>;</w:t>
      </w:r>
      <w:proofErr w:type="gramEnd"/>
    </w:p>
    <w:p w14:paraId="750F101D" w14:textId="77777777" w:rsidR="000C4F42" w:rsidRDefault="00000000">
      <w:pPr>
        <w:pStyle w:val="code"/>
      </w:pPr>
      <w:r>
        <w:t>         </w:t>
      </w:r>
      <w:r>
        <w:rPr>
          <w:rFonts w:ascii="Courier New;monospace" w:hAnsi="Courier New;monospace"/>
        </w:rPr>
        <w:t>}</w:t>
      </w:r>
    </w:p>
    <w:p w14:paraId="750F101E" w14:textId="77777777" w:rsidR="000C4F42" w:rsidRDefault="00000000">
      <w:pPr>
        <w:pStyle w:val="code"/>
      </w:pPr>
      <w:r>
        <w:t>      </w:t>
      </w:r>
      <w:r>
        <w:rPr>
          <w:rFonts w:ascii="Courier New;monospace" w:hAnsi="Courier New;monospace"/>
        </w:rPr>
        <w:t>}</w:t>
      </w:r>
    </w:p>
    <w:p w14:paraId="750F101F" w14:textId="77777777" w:rsidR="000C4F42" w:rsidRDefault="00000000">
      <w:pPr>
        <w:pStyle w:val="code"/>
      </w:pPr>
      <w:r>
        <w:t>   </w:t>
      </w:r>
      <w:r>
        <w:rPr>
          <w:rFonts w:ascii="Courier New;monospace" w:hAnsi="Courier New;monospace"/>
        </w:rPr>
        <w:t>}</w:t>
      </w:r>
    </w:p>
    <w:p w14:paraId="750F1020" w14:textId="77777777" w:rsidR="000C4F42" w:rsidRDefault="00000000">
      <w:pPr>
        <w:pStyle w:val="code"/>
      </w:pPr>
      <w:r>
        <w:t>   </w:t>
      </w:r>
      <w:proofErr w:type="spellStart"/>
      <w:r>
        <w:rPr>
          <w:rFonts w:ascii="Courier New;monospace" w:hAnsi="Courier New;monospace"/>
        </w:rPr>
        <w:t>trailing_</w:t>
      </w:r>
      <w:proofErr w:type="gramStart"/>
      <w:r>
        <w:rPr>
          <w:rFonts w:ascii="Courier New;monospace" w:hAnsi="Courier New;monospace"/>
        </w:rPr>
        <w:t>bits</w:t>
      </w:r>
      <w:proofErr w:type="spellEnd"/>
      <w:r>
        <w:rPr>
          <w:rFonts w:ascii="Courier New;monospace" w:hAnsi="Courier New;monospace"/>
        </w:rPr>
        <w:t>(</w:t>
      </w:r>
      <w:proofErr w:type="gramEnd"/>
      <w:r>
        <w:rPr>
          <w:rFonts w:ascii="Courier New;monospace" w:hAnsi="Courier New;monospace"/>
        </w:rPr>
        <w:t>);</w:t>
      </w:r>
    </w:p>
    <w:p w14:paraId="750F1021" w14:textId="77777777" w:rsidR="000C4F42" w:rsidRDefault="00000000">
      <w:pPr>
        <w:pStyle w:val="code"/>
        <w:rPr>
          <w:rFonts w:eastAsia="Cambria"/>
        </w:rPr>
      </w:pPr>
      <w:r>
        <w:rPr>
          <w:rFonts w:eastAsia="Courier New"/>
        </w:rPr>
        <w:t>}</w:t>
      </w:r>
    </w:p>
    <w:p w14:paraId="750F1022" w14:textId="77777777" w:rsidR="000C4F42" w:rsidRDefault="00000000">
      <w:pPr>
        <w:tabs>
          <w:tab w:val="left" w:pos="360"/>
          <w:tab w:val="left" w:pos="720"/>
          <w:tab w:val="left" w:pos="940"/>
          <w:tab w:val="left" w:pos="1080"/>
          <w:tab w:val="left" w:pos="1140"/>
          <w:tab w:val="left" w:pos="1360"/>
          <w:tab w:val="left" w:pos="1440"/>
          <w:tab w:val="left" w:pos="1800"/>
          <w:tab w:val="left" w:pos="2160"/>
          <w:tab w:val="left" w:pos="2520"/>
          <w:tab w:val="left" w:pos="2880"/>
          <w:tab w:val="left" w:pos="3240"/>
          <w:tab w:val="left" w:pos="3600"/>
          <w:tab w:val="left" w:pos="3960"/>
          <w:tab w:val="left" w:pos="4320"/>
        </w:tabs>
        <w:spacing w:before="60"/>
        <w:rPr>
          <w:b/>
          <w:bCs/>
        </w:rPr>
      </w:pPr>
      <w:r>
        <w:rPr>
          <w:b/>
          <w:bCs/>
        </w:rPr>
        <w:t>L.4.3.3.3</w:t>
      </w:r>
      <w:r>
        <w:rPr>
          <w:b/>
          <w:bCs/>
        </w:rPr>
        <w:tab/>
        <w:t>Semantics</w:t>
      </w:r>
    </w:p>
    <w:p w14:paraId="750F1023" w14:textId="77777777" w:rsidR="000C4F42" w:rsidRDefault="00000000">
      <w:pPr>
        <w:pStyle w:val="semantics"/>
        <w:rPr>
          <w:rStyle w:val="codeZchn"/>
          <w:rFonts w:eastAsia="Arial"/>
        </w:rPr>
      </w:pPr>
      <w:proofErr w:type="spellStart"/>
      <w:r>
        <w:rPr>
          <w:rStyle w:val="codeZchn"/>
          <w:rFonts w:eastAsia="Arial"/>
        </w:rPr>
        <w:t>multi_layer_flag</w:t>
      </w:r>
      <w:proofErr w:type="spellEnd"/>
      <w:r>
        <w:t xml:space="preserve">: When equal to 0, the data of the coded image item shall consist of only one NAL unit that excludes the length and NAL unit header fields and has </w:t>
      </w:r>
      <w:proofErr w:type="spellStart"/>
      <w:r>
        <w:rPr>
          <w:rStyle w:val="codeZchn"/>
          <w:rFonts w:eastAsia="Arial"/>
        </w:rPr>
        <w:t>nal_unit_type</w:t>
      </w:r>
      <w:proofErr w:type="spellEnd"/>
      <w:r>
        <w:t xml:space="preserve">, </w:t>
      </w:r>
      <w:r>
        <w:rPr>
          <w:rStyle w:val="codeZchn"/>
          <w:rFonts w:eastAsia="Arial"/>
        </w:rPr>
        <w:t>nuh_temporal_id_plus1</w:t>
      </w:r>
      <w:r>
        <w:t xml:space="preserve"> and </w:t>
      </w:r>
      <w:proofErr w:type="spellStart"/>
      <w:r>
        <w:rPr>
          <w:rStyle w:val="codeZchn"/>
          <w:rFonts w:eastAsia="Arial"/>
        </w:rPr>
        <w:t>nuh_layer_id</w:t>
      </w:r>
      <w:proofErr w:type="spellEnd"/>
      <w:r>
        <w:t xml:space="preserve"> equal to </w:t>
      </w:r>
      <w:proofErr w:type="spellStart"/>
      <w:r>
        <w:t>to</w:t>
      </w:r>
      <w:proofErr w:type="spellEnd"/>
      <w:r>
        <w:t xml:space="preserve"> 8 (</w:t>
      </w:r>
      <w:r>
        <w:rPr>
          <w:rStyle w:val="codeZchn"/>
          <w:rFonts w:eastAsia="Arial"/>
        </w:rPr>
        <w:t>IDR_N_LP</w:t>
      </w:r>
      <w:r>
        <w:t>), 1 and 0, respectively. When equal to 1, the data of the coded image item may include any number of NAL units, which include the length and NAL unit header fields.</w:t>
      </w:r>
    </w:p>
    <w:p w14:paraId="750F1024" w14:textId="77777777" w:rsidR="000C4F42" w:rsidRDefault="00000000">
      <w:pPr>
        <w:pStyle w:val="semantics"/>
      </w:pPr>
      <w:proofErr w:type="spellStart"/>
      <w:r>
        <w:rPr>
          <w:rStyle w:val="codeZchn"/>
          <w:rFonts w:eastAsia="Arial"/>
        </w:rPr>
        <w:t>nal_units_present_</w:t>
      </w:r>
      <w:proofErr w:type="gramStart"/>
      <w:r>
        <w:rPr>
          <w:rStyle w:val="codeZchn"/>
          <w:rFonts w:eastAsia="Arial"/>
        </w:rPr>
        <w:t>flag</w:t>
      </w:r>
      <w:proofErr w:type="spellEnd"/>
      <w:r>
        <w:t>:</w:t>
      </w:r>
      <w:proofErr w:type="gramEnd"/>
      <w:r>
        <w:t xml:space="preserve"> indicates that NAL units are present in the decoder configuration.</w:t>
      </w:r>
    </w:p>
    <w:p w14:paraId="750F1025" w14:textId="77777777" w:rsidR="000C4F42" w:rsidRDefault="00000000">
      <w:pPr>
        <w:pStyle w:val="semantics"/>
      </w:pPr>
      <w:proofErr w:type="spellStart"/>
      <w:r>
        <w:rPr>
          <w:rStyle w:val="codeZchn"/>
          <w:rFonts w:eastAsia="Arial"/>
        </w:rPr>
        <w:t>additional_nal_unit_flag</w:t>
      </w:r>
      <w:proofErr w:type="spellEnd"/>
      <w:r>
        <w:t xml:space="preserve">: equal to 1 indicates the presence of additional NAL units in the decoder configuration record. </w:t>
      </w:r>
      <w:proofErr w:type="spellStart"/>
      <w:r>
        <w:rPr>
          <w:rStyle w:val="codeZchn"/>
          <w:rFonts w:eastAsia="Arial"/>
        </w:rPr>
        <w:t>additional_nal_unit_flag</w:t>
      </w:r>
      <w:proofErr w:type="spellEnd"/>
      <w:r>
        <w:t xml:space="preserve"> equal to 0 indicates the absence of additional NAL units in the decoder configuration record.</w:t>
      </w:r>
    </w:p>
    <w:p w14:paraId="750F1026" w14:textId="77777777" w:rsidR="000C4F42" w:rsidRDefault="00000000">
      <w:pPr>
        <w:pStyle w:val="semantics"/>
      </w:pPr>
      <w:proofErr w:type="spellStart"/>
      <w:r>
        <w:rPr>
          <w:rStyle w:val="codeZchn"/>
          <w:rFonts w:eastAsia="Arial"/>
        </w:rPr>
        <w:t>num_aps_nal_</w:t>
      </w:r>
      <w:proofErr w:type="gramStart"/>
      <w:r>
        <w:rPr>
          <w:rStyle w:val="codeZchn"/>
          <w:rFonts w:eastAsia="Arial"/>
        </w:rPr>
        <w:t>unit</w:t>
      </w:r>
      <w:proofErr w:type="spellEnd"/>
      <w:r>
        <w:t>:</w:t>
      </w:r>
      <w:proofErr w:type="gramEnd"/>
      <w:r>
        <w:t xml:space="preserve"> indicates the number of APS NAL units included in the configuration record for the referenced CVS.</w:t>
      </w:r>
    </w:p>
    <w:p w14:paraId="750F1027" w14:textId="77777777" w:rsidR="000C4F42" w:rsidRDefault="00000000">
      <w:pPr>
        <w:pStyle w:val="semantics"/>
        <w:rPr>
          <w:ins w:id="1525" w:author="Kashyap Kammachi-Sreedhar (Nokia)" w:date="2025-01-29T20:09:00Z" w16du:dateUtc="2025-01-29T18:09:00Z"/>
        </w:rPr>
      </w:pPr>
      <w:proofErr w:type="spellStart"/>
      <w:r>
        <w:rPr>
          <w:rStyle w:val="codeZchn"/>
          <w:rFonts w:eastAsia="Arial"/>
        </w:rPr>
        <w:t>num_sei_nal_</w:t>
      </w:r>
      <w:proofErr w:type="gramStart"/>
      <w:r>
        <w:rPr>
          <w:rStyle w:val="codeZchn"/>
          <w:rFonts w:eastAsia="Arial"/>
        </w:rPr>
        <w:t>unit</w:t>
      </w:r>
      <w:proofErr w:type="spellEnd"/>
      <w:r>
        <w:t>:</w:t>
      </w:r>
      <w:proofErr w:type="gramEnd"/>
      <w:r>
        <w:t xml:space="preserve"> indicates the number of SEI NAL units included in the configuration record for the referenced CVS.</w:t>
      </w:r>
    </w:p>
    <w:p w14:paraId="37BB8B8A" w14:textId="77777777" w:rsidR="00B228AD" w:rsidRPr="00B228AD" w:rsidRDefault="00B228AD" w:rsidP="00B228AD">
      <w:pPr>
        <w:pStyle w:val="semantics"/>
        <w:rPr>
          <w:ins w:id="1526" w:author="Kashyap Kammachi-Sreedhar (Nokia)" w:date="2025-01-29T20:09:00Z" w16du:dateUtc="2025-01-29T18:09:00Z"/>
          <w:color w:val="000000" w:themeColor="text1"/>
          <w:rPrChange w:id="1527" w:author="Kashyap Kammachi-Sreedhar (Nokia)" w:date="2025-01-29T20:09:00Z" w16du:dateUtc="2025-01-29T18:09:00Z">
            <w:rPr>
              <w:ins w:id="1528" w:author="Kashyap Kammachi-Sreedhar (Nokia)" w:date="2025-01-29T20:09:00Z" w16du:dateUtc="2025-01-29T18:09:00Z"/>
              <w:color w:val="FF0000"/>
            </w:rPr>
          </w:rPrChange>
        </w:rPr>
      </w:pPr>
      <w:proofErr w:type="spellStart"/>
      <w:ins w:id="1529" w:author="Kashyap Kammachi-Sreedhar (Nokia)" w:date="2025-01-29T20:09:00Z" w16du:dateUtc="2025-01-29T18:09:00Z">
        <w:r w:rsidRPr="00B228AD">
          <w:rPr>
            <w:rStyle w:val="codeZchn"/>
            <w:rFonts w:eastAsia="Arial"/>
            <w:color w:val="000000" w:themeColor="text1"/>
            <w:rPrChange w:id="1530" w:author="Kashyap Kammachi-Sreedhar (Nokia)" w:date="2025-01-29T20:09:00Z" w16du:dateUtc="2025-01-29T18:09:00Z">
              <w:rPr>
                <w:rStyle w:val="codeZchn"/>
                <w:rFonts w:eastAsia="Arial"/>
                <w:color w:val="FF0000"/>
              </w:rPr>
            </w:rPrChange>
          </w:rPr>
          <w:t>num_sps_nal_</w:t>
        </w:r>
        <w:proofErr w:type="gramStart"/>
        <w:r w:rsidRPr="00B228AD">
          <w:rPr>
            <w:rStyle w:val="codeZchn"/>
            <w:rFonts w:eastAsia="Arial"/>
            <w:color w:val="000000" w:themeColor="text1"/>
            <w:rPrChange w:id="1531" w:author="Kashyap Kammachi-Sreedhar (Nokia)" w:date="2025-01-29T20:09:00Z" w16du:dateUtc="2025-01-29T18:09:00Z">
              <w:rPr>
                <w:rStyle w:val="codeZchn"/>
                <w:rFonts w:eastAsia="Arial"/>
                <w:color w:val="FF0000"/>
              </w:rPr>
            </w:rPrChange>
          </w:rPr>
          <w:t>unit</w:t>
        </w:r>
        <w:proofErr w:type="spellEnd"/>
        <w:r w:rsidRPr="00B228AD">
          <w:rPr>
            <w:color w:val="000000" w:themeColor="text1"/>
            <w:rPrChange w:id="1532" w:author="Kashyap Kammachi-Sreedhar (Nokia)" w:date="2025-01-29T20:09:00Z" w16du:dateUtc="2025-01-29T18:09:00Z">
              <w:rPr>
                <w:color w:val="FF0000"/>
              </w:rPr>
            </w:rPrChange>
          </w:rPr>
          <w:t>:</w:t>
        </w:r>
        <w:proofErr w:type="gramEnd"/>
        <w:r w:rsidRPr="00B228AD">
          <w:rPr>
            <w:color w:val="000000" w:themeColor="text1"/>
            <w:rPrChange w:id="1533" w:author="Kashyap Kammachi-Sreedhar (Nokia)" w:date="2025-01-29T20:09:00Z" w16du:dateUtc="2025-01-29T18:09:00Z">
              <w:rPr>
                <w:color w:val="FF0000"/>
              </w:rPr>
            </w:rPrChange>
          </w:rPr>
          <w:t xml:space="preserve"> indicates the number of SPS NAL units included in the configuration record for the referenced CVS.</w:t>
        </w:r>
      </w:ins>
    </w:p>
    <w:p w14:paraId="1825C29E" w14:textId="0AE99CAE" w:rsidR="00B228AD" w:rsidRPr="00B228AD" w:rsidRDefault="00B228AD" w:rsidP="00B228AD">
      <w:pPr>
        <w:pStyle w:val="semantics"/>
        <w:rPr>
          <w:color w:val="000000" w:themeColor="text1"/>
          <w:rPrChange w:id="1534" w:author="Kashyap Kammachi-Sreedhar (Nokia)" w:date="2025-01-29T20:09:00Z" w16du:dateUtc="2025-01-29T18:09:00Z">
            <w:rPr/>
          </w:rPrChange>
        </w:rPr>
      </w:pPr>
      <w:proofErr w:type="spellStart"/>
      <w:ins w:id="1535" w:author="Kashyap Kammachi-Sreedhar (Nokia)" w:date="2025-01-29T20:09:00Z" w16du:dateUtc="2025-01-29T18:09:00Z">
        <w:r w:rsidRPr="00B228AD">
          <w:rPr>
            <w:rStyle w:val="codeZchn"/>
            <w:rFonts w:eastAsia="Arial"/>
            <w:color w:val="000000" w:themeColor="text1"/>
            <w:rPrChange w:id="1536" w:author="Kashyap Kammachi-Sreedhar (Nokia)" w:date="2025-01-29T20:09:00Z" w16du:dateUtc="2025-01-29T18:09:00Z">
              <w:rPr>
                <w:rStyle w:val="codeZchn"/>
                <w:rFonts w:eastAsia="Arial"/>
                <w:color w:val="FF0000"/>
              </w:rPr>
            </w:rPrChange>
          </w:rPr>
          <w:t>num_pps_nal_</w:t>
        </w:r>
        <w:proofErr w:type="gramStart"/>
        <w:r w:rsidRPr="00B228AD">
          <w:rPr>
            <w:rStyle w:val="codeZchn"/>
            <w:rFonts w:eastAsia="Arial"/>
            <w:color w:val="000000" w:themeColor="text1"/>
            <w:rPrChange w:id="1537" w:author="Kashyap Kammachi-Sreedhar (Nokia)" w:date="2025-01-29T20:09:00Z" w16du:dateUtc="2025-01-29T18:09:00Z">
              <w:rPr>
                <w:rStyle w:val="codeZchn"/>
                <w:rFonts w:eastAsia="Arial"/>
                <w:color w:val="FF0000"/>
              </w:rPr>
            </w:rPrChange>
          </w:rPr>
          <w:t>unit</w:t>
        </w:r>
        <w:proofErr w:type="spellEnd"/>
        <w:r w:rsidRPr="00B228AD">
          <w:rPr>
            <w:color w:val="000000" w:themeColor="text1"/>
            <w:rPrChange w:id="1538" w:author="Kashyap Kammachi-Sreedhar (Nokia)" w:date="2025-01-29T20:09:00Z" w16du:dateUtc="2025-01-29T18:09:00Z">
              <w:rPr>
                <w:color w:val="FF0000"/>
              </w:rPr>
            </w:rPrChange>
          </w:rPr>
          <w:t>:</w:t>
        </w:r>
        <w:proofErr w:type="gramEnd"/>
        <w:r w:rsidRPr="00B228AD">
          <w:rPr>
            <w:color w:val="000000" w:themeColor="text1"/>
            <w:rPrChange w:id="1539" w:author="Kashyap Kammachi-Sreedhar (Nokia)" w:date="2025-01-29T20:09:00Z" w16du:dateUtc="2025-01-29T18:09:00Z">
              <w:rPr>
                <w:color w:val="FF0000"/>
              </w:rPr>
            </w:rPrChange>
          </w:rPr>
          <w:t xml:space="preserve"> indicates the number of PPS NAL units included in the configuration record for the referenced CVS.</w:t>
        </w:r>
      </w:ins>
    </w:p>
    <w:p w14:paraId="750F1028" w14:textId="4B9F0C4C" w:rsidR="000C4F42" w:rsidDel="00613125" w:rsidRDefault="00000000">
      <w:pPr>
        <w:pStyle w:val="semantics"/>
        <w:rPr>
          <w:moveFrom w:id="1540" w:author="Kashyap Kammachi-Sreedhar (Nokia)" w:date="2025-01-29T20:07:00Z" w16du:dateUtc="2025-01-29T18:07:00Z"/>
        </w:rPr>
      </w:pPr>
      <w:moveFromRangeStart w:id="1541" w:author="Kashyap Kammachi-Sreedhar (Nokia)" w:date="2025-01-29T20:07:00Z" w:name="move189073681"/>
      <w:moveFrom w:id="1542" w:author="Kashyap Kammachi-Sreedhar (Nokia)" w:date="2025-01-29T20:07:00Z" w16du:dateUtc="2025-01-29T18:07:00Z">
        <w:r w:rsidDel="00613125">
          <w:rPr>
            <w:rStyle w:val="codeZchn"/>
            <w:rFonts w:eastAsia="Arial"/>
          </w:rPr>
          <w:lastRenderedPageBreak/>
          <w:t>trailing_bits</w:t>
        </w:r>
        <w:r w:rsidDel="00613125">
          <w:t>: padding bits to ensure payloads are 8-bit aligned. Shall all be 0.</w:t>
        </w:r>
      </w:moveFrom>
    </w:p>
    <w:moveFromRangeEnd w:id="1541"/>
    <w:p w14:paraId="750F1029" w14:textId="77777777" w:rsidR="000C4F42" w:rsidRDefault="00000000">
      <w:pPr>
        <w:pStyle w:val="semantics"/>
      </w:pPr>
      <w:proofErr w:type="spellStart"/>
      <w:r>
        <w:rPr>
          <w:rStyle w:val="codeZchn"/>
          <w:rFonts w:eastAsia="Arial"/>
        </w:rPr>
        <w:t>vps_nal_unit_</w:t>
      </w:r>
      <w:proofErr w:type="gramStart"/>
      <w:r>
        <w:rPr>
          <w:rStyle w:val="codeZchn"/>
          <w:rFonts w:eastAsia="Arial"/>
        </w:rPr>
        <w:t>length</w:t>
      </w:r>
      <w:proofErr w:type="spellEnd"/>
      <w:r>
        <w:t>:</w:t>
      </w:r>
      <w:proofErr w:type="gramEnd"/>
      <w:r>
        <w:t xml:space="preserve"> indicates the length in bytes of the NAL unit. When equal to 0, the VPS NAL unit is not present.</w:t>
      </w:r>
    </w:p>
    <w:p w14:paraId="750F102A" w14:textId="77777777" w:rsidR="000C4F42" w:rsidRDefault="00000000">
      <w:pPr>
        <w:pStyle w:val="semantics"/>
      </w:pPr>
      <w:proofErr w:type="spellStart"/>
      <w:r>
        <w:rPr>
          <w:rStyle w:val="codeZchn"/>
          <w:rFonts w:eastAsia="Arial"/>
        </w:rPr>
        <w:t>vps_nal_</w:t>
      </w:r>
      <w:proofErr w:type="gramStart"/>
      <w:r>
        <w:rPr>
          <w:rStyle w:val="codeZchn"/>
          <w:rFonts w:eastAsia="Arial"/>
        </w:rPr>
        <w:t>unit</w:t>
      </w:r>
      <w:proofErr w:type="spellEnd"/>
      <w:r>
        <w:t>:</w:t>
      </w:r>
      <w:proofErr w:type="gramEnd"/>
      <w:r>
        <w:t xml:space="preserve"> contains the VPS NAL unit as specified in ISO/IEC 23090-3.</w:t>
      </w:r>
    </w:p>
    <w:p w14:paraId="750F102B" w14:textId="77777777" w:rsidR="000C4F42" w:rsidRDefault="00000000">
      <w:pPr>
        <w:pStyle w:val="semantics"/>
      </w:pPr>
      <w:proofErr w:type="spellStart"/>
      <w:r>
        <w:rPr>
          <w:rStyle w:val="codeZchn"/>
          <w:rFonts w:eastAsia="Arial"/>
        </w:rPr>
        <w:t>sps_nal_unit_</w:t>
      </w:r>
      <w:proofErr w:type="gramStart"/>
      <w:r>
        <w:rPr>
          <w:rStyle w:val="codeZchn"/>
          <w:rFonts w:eastAsia="Arial"/>
        </w:rPr>
        <w:t>length</w:t>
      </w:r>
      <w:proofErr w:type="spellEnd"/>
      <w:r>
        <w:t>:</w:t>
      </w:r>
      <w:proofErr w:type="gramEnd"/>
      <w:r>
        <w:t xml:space="preserve"> indicates the length in bytes of the NAL unit. When equal to 0, the SPS NAL unit is not present.</w:t>
      </w:r>
    </w:p>
    <w:p w14:paraId="750F102C" w14:textId="77777777" w:rsidR="000C4F42" w:rsidRDefault="00000000">
      <w:pPr>
        <w:pStyle w:val="semantics"/>
      </w:pPr>
      <w:proofErr w:type="spellStart"/>
      <w:r>
        <w:rPr>
          <w:rStyle w:val="codeZchn"/>
          <w:rFonts w:eastAsia="Arial"/>
        </w:rPr>
        <w:t>sps_nal_</w:t>
      </w:r>
      <w:proofErr w:type="gramStart"/>
      <w:r>
        <w:rPr>
          <w:rStyle w:val="codeZchn"/>
          <w:rFonts w:eastAsia="Arial"/>
        </w:rPr>
        <w:t>unit</w:t>
      </w:r>
      <w:proofErr w:type="spellEnd"/>
      <w:r>
        <w:t>:</w:t>
      </w:r>
      <w:proofErr w:type="gramEnd"/>
      <w:r>
        <w:t xml:space="preserve"> contains the SPS NAL unit as specified in ISO/IEC 23090-3.</w:t>
      </w:r>
    </w:p>
    <w:p w14:paraId="750F102D" w14:textId="77777777" w:rsidR="000C4F42" w:rsidRDefault="00000000">
      <w:pPr>
        <w:pStyle w:val="semantics"/>
      </w:pPr>
      <w:proofErr w:type="spellStart"/>
      <w:r>
        <w:rPr>
          <w:rStyle w:val="codeZchn"/>
          <w:rFonts w:eastAsia="Arial"/>
        </w:rPr>
        <w:t>pps_nal_unit_</w:t>
      </w:r>
      <w:proofErr w:type="gramStart"/>
      <w:r>
        <w:rPr>
          <w:rStyle w:val="codeZchn"/>
          <w:rFonts w:eastAsia="Arial"/>
        </w:rPr>
        <w:t>length</w:t>
      </w:r>
      <w:proofErr w:type="spellEnd"/>
      <w:r>
        <w:t>:</w:t>
      </w:r>
      <w:proofErr w:type="gramEnd"/>
      <w:r>
        <w:t xml:space="preserve"> indicates the length in bytes of the NAL unit. When equal to 0, the PPS NAL unit is not present.</w:t>
      </w:r>
    </w:p>
    <w:p w14:paraId="750F102E" w14:textId="77777777" w:rsidR="000C4F42" w:rsidRDefault="00000000">
      <w:pPr>
        <w:pStyle w:val="semantics"/>
      </w:pPr>
      <w:proofErr w:type="spellStart"/>
      <w:r>
        <w:rPr>
          <w:rStyle w:val="codeZchn"/>
          <w:rFonts w:eastAsia="Arial"/>
        </w:rPr>
        <w:t>pps_nal_</w:t>
      </w:r>
      <w:proofErr w:type="gramStart"/>
      <w:r>
        <w:rPr>
          <w:rStyle w:val="codeZchn"/>
          <w:rFonts w:eastAsia="Arial"/>
        </w:rPr>
        <w:t>unit</w:t>
      </w:r>
      <w:proofErr w:type="spellEnd"/>
      <w:r>
        <w:t>:</w:t>
      </w:r>
      <w:proofErr w:type="gramEnd"/>
      <w:r>
        <w:t xml:space="preserve"> contains the PPS NAL unit as specified in ISO/IEC 23090-3.</w:t>
      </w:r>
    </w:p>
    <w:p w14:paraId="750F102F" w14:textId="77777777" w:rsidR="000C4F42" w:rsidRDefault="00000000">
      <w:pPr>
        <w:pStyle w:val="code"/>
        <w:rPr>
          <w:rFonts w:eastAsia="Cambria"/>
        </w:rPr>
      </w:pPr>
      <w:proofErr w:type="spellStart"/>
      <w:r>
        <w:rPr>
          <w:rStyle w:val="codeZchn"/>
          <w:rFonts w:eastAsia="Arial"/>
        </w:rPr>
        <w:t>aps_nal_unit_</w:t>
      </w:r>
      <w:proofErr w:type="gramStart"/>
      <w:r>
        <w:rPr>
          <w:rStyle w:val="codeZchn"/>
          <w:rFonts w:eastAsia="Arial"/>
        </w:rPr>
        <w:t>length</w:t>
      </w:r>
      <w:proofErr w:type="spellEnd"/>
      <w:r>
        <w:t>:</w:t>
      </w:r>
      <w:proofErr w:type="gramEnd"/>
      <w:r>
        <w:t xml:space="preserve"> indicates the length in bytes of the APS NAL unit.</w:t>
      </w:r>
    </w:p>
    <w:p w14:paraId="750F1030" w14:textId="77777777" w:rsidR="000C4F42" w:rsidRDefault="00000000">
      <w:pPr>
        <w:pStyle w:val="semantics"/>
      </w:pPr>
      <w:proofErr w:type="spellStart"/>
      <w:r>
        <w:rPr>
          <w:rStyle w:val="codeZchn"/>
          <w:rFonts w:eastAsia="Arial"/>
        </w:rPr>
        <w:t>aps_nal_</w:t>
      </w:r>
      <w:proofErr w:type="gramStart"/>
      <w:r>
        <w:rPr>
          <w:rStyle w:val="codeZchn"/>
          <w:rFonts w:eastAsia="Arial"/>
        </w:rPr>
        <w:t>unit</w:t>
      </w:r>
      <w:proofErr w:type="spellEnd"/>
      <w:r>
        <w:t>:</w:t>
      </w:r>
      <w:proofErr w:type="gramEnd"/>
      <w:r>
        <w:t xml:space="preserve"> contains the APS NAL unit as specified in ISO/IEC 23090-3.</w:t>
      </w:r>
    </w:p>
    <w:p w14:paraId="750F1031" w14:textId="77777777" w:rsidR="000C4F42" w:rsidRDefault="00000000">
      <w:pPr>
        <w:pStyle w:val="semantics"/>
      </w:pPr>
      <w:proofErr w:type="spellStart"/>
      <w:r>
        <w:rPr>
          <w:rStyle w:val="codeZchn"/>
          <w:rFonts w:eastAsia="Arial"/>
        </w:rPr>
        <w:t>sei_nal_unit_</w:t>
      </w:r>
      <w:proofErr w:type="gramStart"/>
      <w:r>
        <w:rPr>
          <w:rStyle w:val="codeZchn"/>
          <w:rFonts w:eastAsia="Arial"/>
        </w:rPr>
        <w:t>length</w:t>
      </w:r>
      <w:proofErr w:type="spellEnd"/>
      <w:r>
        <w:t>:</w:t>
      </w:r>
      <w:proofErr w:type="gramEnd"/>
      <w:r>
        <w:t xml:space="preserve"> indicates the length in bytes of the SEI NAL unit.</w:t>
      </w:r>
    </w:p>
    <w:p w14:paraId="750F1032" w14:textId="77777777" w:rsidR="000C4F42" w:rsidRDefault="00000000">
      <w:pPr>
        <w:pStyle w:val="semantics"/>
        <w:rPr>
          <w:ins w:id="1543" w:author="Kashyap Kammachi-Sreedhar (Nokia)" w:date="2025-01-29T20:07:00Z" w16du:dateUtc="2025-01-29T18:07:00Z"/>
        </w:rPr>
      </w:pPr>
      <w:proofErr w:type="spellStart"/>
      <w:r>
        <w:rPr>
          <w:rStyle w:val="codeZchn"/>
          <w:rFonts w:eastAsia="Arial"/>
        </w:rPr>
        <w:t>sei_nal_</w:t>
      </w:r>
      <w:proofErr w:type="gramStart"/>
      <w:r>
        <w:rPr>
          <w:rStyle w:val="codeZchn"/>
          <w:rFonts w:eastAsia="Arial"/>
        </w:rPr>
        <w:t>unit</w:t>
      </w:r>
      <w:proofErr w:type="spellEnd"/>
      <w:r>
        <w:t>:</w:t>
      </w:r>
      <w:proofErr w:type="gramEnd"/>
      <w:r>
        <w:t xml:space="preserve"> contains the SEI NAL unit as specified in ISO/IEC 23090-3.</w:t>
      </w:r>
    </w:p>
    <w:p w14:paraId="37F08F47" w14:textId="77777777" w:rsidR="00613125" w:rsidDel="00613125" w:rsidRDefault="00613125" w:rsidP="00613125">
      <w:pPr>
        <w:pStyle w:val="semantics"/>
        <w:rPr>
          <w:del w:id="1544" w:author="Kashyap Kammachi-Sreedhar (Nokia)" w:date="2025-01-29T20:07:00Z" w16du:dateUtc="2025-01-29T18:07:00Z"/>
          <w:moveTo w:id="1545" w:author="Kashyap Kammachi-Sreedhar (Nokia)" w:date="2025-01-29T20:07:00Z" w16du:dateUtc="2025-01-29T18:07:00Z"/>
        </w:rPr>
      </w:pPr>
      <w:moveToRangeStart w:id="1546" w:author="Kashyap Kammachi-Sreedhar (Nokia)" w:date="2025-01-29T20:07:00Z" w:name="move189073681"/>
      <w:proofErr w:type="spellStart"/>
      <w:moveTo w:id="1547" w:author="Kashyap Kammachi-Sreedhar (Nokia)" w:date="2025-01-29T20:07:00Z" w16du:dateUtc="2025-01-29T18:07:00Z">
        <w:r>
          <w:rPr>
            <w:rStyle w:val="codeZchn"/>
            <w:rFonts w:eastAsia="Arial"/>
          </w:rPr>
          <w:t>trailing_bits</w:t>
        </w:r>
        <w:proofErr w:type="spellEnd"/>
        <w:r>
          <w:t>: padding bits to ensure payloads are 8-bit aligned. Shall all be 0.</w:t>
        </w:r>
      </w:moveTo>
    </w:p>
    <w:moveToRangeEnd w:id="1546"/>
    <w:p w14:paraId="4D54474B" w14:textId="77777777" w:rsidR="00613125" w:rsidRDefault="00613125" w:rsidP="00613125">
      <w:pPr>
        <w:pStyle w:val="semantics"/>
      </w:pPr>
    </w:p>
    <w:p w14:paraId="750F1033" w14:textId="77777777" w:rsidR="000C4F42" w:rsidRDefault="00000000">
      <w:r>
        <w:t xml:space="preserve">The semantics of the other parameters are the same as for </w:t>
      </w:r>
      <w:proofErr w:type="spellStart"/>
      <w:r>
        <w:rPr>
          <w:rStyle w:val="codeZchn"/>
          <w:rFonts w:eastAsia="Courier New"/>
        </w:rPr>
        <w:t>VvcDecoderConfigurationRecord</w:t>
      </w:r>
      <w:proofErr w:type="spellEnd"/>
      <w:r>
        <w:t xml:space="preserve"> as defined in ISO/IEC 14496-15.</w:t>
      </w:r>
    </w:p>
    <w:p w14:paraId="750F1034" w14:textId="77777777" w:rsidR="000C4F42" w:rsidRDefault="00000000">
      <w:pPr>
        <w:pStyle w:val="Heading5"/>
        <w:rPr>
          <w:lang w:val="en-CA"/>
        </w:rPr>
      </w:pPr>
      <w:r>
        <w:rPr>
          <w:lang w:val="en-CA"/>
        </w:rPr>
        <w:t>L.4.3.3.4</w:t>
      </w:r>
      <w:r>
        <w:rPr>
          <w:lang w:val="en-CA"/>
        </w:rPr>
        <w:tab/>
        <w:t>Equivalence with the VVC decoder configuration</w:t>
      </w:r>
    </w:p>
    <w:p w14:paraId="750F1035" w14:textId="77777777" w:rsidR="000C4F42" w:rsidRDefault="00000000">
      <w:proofErr w:type="spellStart"/>
      <w:r>
        <w:rPr>
          <w:rStyle w:val="codeZchn"/>
          <w:rFonts w:eastAsia="Courier New"/>
        </w:rPr>
        <w:t>CompactVvcDecoderConfigurationRecord</w:t>
      </w:r>
      <w:proofErr w:type="spellEnd"/>
      <w:r>
        <w:t xml:space="preserve"> shall be considered equivalent to </w:t>
      </w:r>
      <w:proofErr w:type="spellStart"/>
      <w:r>
        <w:rPr>
          <w:rStyle w:val="codeZchn"/>
          <w:rFonts w:eastAsia="Courier New"/>
        </w:rPr>
        <w:t>VvcDecoderConfigurationRecord</w:t>
      </w:r>
      <w:proofErr w:type="spellEnd"/>
      <w:r>
        <w:t xml:space="preserve"> as defined in ISO/IEC 14496-15 with the following fields:</w:t>
      </w:r>
    </w:p>
    <w:p w14:paraId="750F1036" w14:textId="77777777" w:rsidR="000C4F42" w:rsidRDefault="00000000">
      <w:pPr>
        <w:pStyle w:val="ListParagraph"/>
        <w:numPr>
          <w:ilvl w:val="0"/>
          <w:numId w:val="16"/>
        </w:numPr>
      </w:pPr>
      <w:r>
        <w:t xml:space="preserve">if </w:t>
      </w:r>
      <w:proofErr w:type="spellStart"/>
      <w:r>
        <w:rPr>
          <w:rStyle w:val="codeZchn"/>
          <w:rFonts w:eastAsia="Arial"/>
        </w:rPr>
        <w:t>ptl_present_flag</w:t>
      </w:r>
      <w:proofErr w:type="spellEnd"/>
      <w:r>
        <w:t xml:space="preserve"> is present and set to 1:</w:t>
      </w:r>
    </w:p>
    <w:p w14:paraId="750F1037" w14:textId="77777777" w:rsidR="000C4F42" w:rsidRDefault="00000000">
      <w:pPr>
        <w:pStyle w:val="ListParagraph"/>
        <w:numPr>
          <w:ilvl w:val="1"/>
          <w:numId w:val="16"/>
        </w:numPr>
      </w:pPr>
      <w:proofErr w:type="spellStart"/>
      <w:r>
        <w:rPr>
          <w:rStyle w:val="codeZchn"/>
          <w:rFonts w:eastAsia="Arial"/>
        </w:rPr>
        <w:t>num_sublayers</w:t>
      </w:r>
      <w:proofErr w:type="spellEnd"/>
      <w:r>
        <w:t xml:space="preserve"> is set to 1,</w:t>
      </w:r>
    </w:p>
    <w:p w14:paraId="750F1038" w14:textId="77777777" w:rsidR="000C4F42" w:rsidRDefault="00000000">
      <w:pPr>
        <w:pStyle w:val="ListParagraph"/>
        <w:numPr>
          <w:ilvl w:val="1"/>
          <w:numId w:val="16"/>
        </w:numPr>
      </w:pPr>
      <w:proofErr w:type="spellStart"/>
      <w:r>
        <w:rPr>
          <w:rStyle w:val="codeZchn"/>
          <w:rFonts w:eastAsia="Arial"/>
        </w:rPr>
        <w:t>constant_frame_rate</w:t>
      </w:r>
      <w:proofErr w:type="spellEnd"/>
      <w:r>
        <w:t xml:space="preserve"> is set to 1,</w:t>
      </w:r>
    </w:p>
    <w:p w14:paraId="750F1039" w14:textId="77777777" w:rsidR="000C4F42" w:rsidRDefault="00000000">
      <w:pPr>
        <w:pStyle w:val="ListParagraph"/>
        <w:numPr>
          <w:ilvl w:val="1"/>
          <w:numId w:val="16"/>
        </w:numPr>
      </w:pPr>
      <w:r>
        <w:t>if the codec configuration property is associated with the main image item:</w:t>
      </w:r>
    </w:p>
    <w:p w14:paraId="750F103A" w14:textId="77777777" w:rsidR="000C4F42" w:rsidRDefault="00000000">
      <w:pPr>
        <w:pStyle w:val="ListParagraph"/>
        <w:numPr>
          <w:ilvl w:val="2"/>
          <w:numId w:val="16"/>
        </w:numPr>
      </w:pPr>
      <w:proofErr w:type="spellStart"/>
      <w:r>
        <w:rPr>
          <w:rStyle w:val="codeZchn"/>
          <w:rFonts w:eastAsia="Arial"/>
        </w:rPr>
        <w:t>chroma_format_idc</w:t>
      </w:r>
      <w:proofErr w:type="spellEnd"/>
      <w:r>
        <w:t xml:space="preserve"> is set to the value of the </w:t>
      </w:r>
      <w:proofErr w:type="spellStart"/>
      <w:r>
        <w:rPr>
          <w:rStyle w:val="codeZchn"/>
          <w:rFonts w:eastAsia="Arial"/>
        </w:rPr>
        <w:t>chroma_subsampling</w:t>
      </w:r>
      <w:proofErr w:type="spellEnd"/>
      <w:r>
        <w:t xml:space="preserve"> field from the </w:t>
      </w:r>
      <w:proofErr w:type="spellStart"/>
      <w:r>
        <w:rPr>
          <w:rStyle w:val="codeZchn"/>
          <w:rFonts w:eastAsia="Arial"/>
        </w:rPr>
        <w:t>MinimizedImageBox</w:t>
      </w:r>
      <w:proofErr w:type="spellEnd"/>
      <w:r>
        <w:t>,</w:t>
      </w:r>
    </w:p>
    <w:p w14:paraId="750F103B" w14:textId="77777777" w:rsidR="000C4F42" w:rsidRDefault="00000000">
      <w:pPr>
        <w:pStyle w:val="ListParagraph"/>
        <w:numPr>
          <w:ilvl w:val="1"/>
          <w:numId w:val="16"/>
        </w:numPr>
      </w:pPr>
      <w:r>
        <w:t>if the codec configuration property is associated with the alpha auxiliary image item:</w:t>
      </w:r>
    </w:p>
    <w:p w14:paraId="750F103C" w14:textId="77777777" w:rsidR="000C4F42" w:rsidRDefault="00000000">
      <w:pPr>
        <w:pStyle w:val="ListParagraph"/>
        <w:numPr>
          <w:ilvl w:val="2"/>
          <w:numId w:val="16"/>
        </w:numPr>
      </w:pPr>
      <w:proofErr w:type="spellStart"/>
      <w:r>
        <w:rPr>
          <w:rStyle w:val="codeZchn"/>
          <w:rFonts w:eastAsia="Arial"/>
        </w:rPr>
        <w:t>chroma_format_idc</w:t>
      </w:r>
      <w:proofErr w:type="spellEnd"/>
      <w:r>
        <w:rPr>
          <w:rStyle w:val="codeZchn"/>
          <w:rFonts w:eastAsia="Arial"/>
        </w:rPr>
        <w:t xml:space="preserve"> </w:t>
      </w:r>
      <w:r>
        <w:t>is set to 0,</w:t>
      </w:r>
    </w:p>
    <w:p w14:paraId="750F103D" w14:textId="77777777" w:rsidR="000C4F42" w:rsidRDefault="00000000">
      <w:pPr>
        <w:pStyle w:val="ListParagraph"/>
        <w:numPr>
          <w:ilvl w:val="1"/>
          <w:numId w:val="16"/>
        </w:numPr>
      </w:pPr>
      <w:r>
        <w:t>if the codec configuration property is associated with the main image item or with the alpha auxiliary image item:</w:t>
      </w:r>
    </w:p>
    <w:p w14:paraId="750F103E" w14:textId="77777777" w:rsidR="000C4F42" w:rsidRDefault="00000000">
      <w:pPr>
        <w:pStyle w:val="ListParagraph"/>
        <w:numPr>
          <w:ilvl w:val="2"/>
          <w:numId w:val="16"/>
        </w:numPr>
      </w:pPr>
      <w:r>
        <w:rPr>
          <w:rStyle w:val="codeZchn"/>
          <w:rFonts w:eastAsia="Arial"/>
        </w:rPr>
        <w:t>bit_depth_minus8</w:t>
      </w:r>
      <w:r>
        <w:t xml:space="preserve"> is set to 0 if the value of the </w:t>
      </w:r>
      <w:proofErr w:type="spellStart"/>
      <w:r>
        <w:rPr>
          <w:rStyle w:val="codeZchn"/>
          <w:rFonts w:eastAsia="Arial"/>
        </w:rPr>
        <w:t>high_bit_depth_flag</w:t>
      </w:r>
      <w:proofErr w:type="spellEnd"/>
      <w:r>
        <w:t xml:space="preserve"> field from the </w:t>
      </w:r>
      <w:proofErr w:type="spellStart"/>
      <w:r>
        <w:rPr>
          <w:rStyle w:val="codeZchn"/>
          <w:rFonts w:eastAsia="Arial"/>
        </w:rPr>
        <w:t>MinimizedImageBox</w:t>
      </w:r>
      <w:proofErr w:type="spellEnd"/>
      <w:r>
        <w:t xml:space="preserve"> is 0, or to the value of the </w:t>
      </w:r>
      <w:r>
        <w:rPr>
          <w:rStyle w:val="codeZchn"/>
          <w:rFonts w:eastAsia="Arial"/>
        </w:rPr>
        <w:t>bit_depth_minus9</w:t>
      </w:r>
      <w:r>
        <w:t xml:space="preserve"> field from the </w:t>
      </w:r>
      <w:proofErr w:type="spellStart"/>
      <w:r>
        <w:rPr>
          <w:rStyle w:val="codeZchn"/>
          <w:rFonts w:eastAsia="Arial"/>
        </w:rPr>
        <w:t>MinimizedImageBox</w:t>
      </w:r>
      <w:proofErr w:type="spellEnd"/>
      <w:r>
        <w:t xml:space="preserve"> plus 1,</w:t>
      </w:r>
    </w:p>
    <w:p w14:paraId="750F103F" w14:textId="77777777" w:rsidR="000C4F42" w:rsidRDefault="00000000">
      <w:pPr>
        <w:pStyle w:val="ListParagraph"/>
        <w:numPr>
          <w:ilvl w:val="2"/>
          <w:numId w:val="16"/>
        </w:numPr>
      </w:pPr>
      <w:proofErr w:type="spellStart"/>
      <w:r>
        <w:rPr>
          <w:rStyle w:val="codeZchn"/>
          <w:rFonts w:eastAsia="Arial"/>
        </w:rPr>
        <w:t>max_picture_width</w:t>
      </w:r>
      <w:proofErr w:type="spellEnd"/>
      <w:r>
        <w:t xml:space="preserve"> is set to the value plus 1 of the </w:t>
      </w:r>
      <w:r>
        <w:rPr>
          <w:rStyle w:val="codeZchn"/>
          <w:rFonts w:eastAsia="Arial"/>
        </w:rPr>
        <w:t>width_minus1</w:t>
      </w:r>
      <w:r>
        <w:t xml:space="preserve"> field from the </w:t>
      </w:r>
      <w:proofErr w:type="spellStart"/>
      <w:r>
        <w:rPr>
          <w:rStyle w:val="codeZchn"/>
          <w:rFonts w:eastAsia="Arial"/>
        </w:rPr>
        <w:t>MinimizedImageBox</w:t>
      </w:r>
      <w:proofErr w:type="spellEnd"/>
      <w:r>
        <w:t>,</w:t>
      </w:r>
    </w:p>
    <w:p w14:paraId="750F1040" w14:textId="77777777" w:rsidR="000C4F42" w:rsidRDefault="00000000">
      <w:pPr>
        <w:pStyle w:val="ListParagraph"/>
        <w:numPr>
          <w:ilvl w:val="2"/>
          <w:numId w:val="16"/>
        </w:numPr>
      </w:pPr>
      <w:proofErr w:type="spellStart"/>
      <w:r>
        <w:rPr>
          <w:rStyle w:val="codeZchn"/>
          <w:rFonts w:eastAsia="Arial"/>
        </w:rPr>
        <w:t>max_picture_height</w:t>
      </w:r>
      <w:proofErr w:type="spellEnd"/>
      <w:r>
        <w:t xml:space="preserve"> is set to the value plus 1 of the </w:t>
      </w:r>
      <w:r>
        <w:rPr>
          <w:rStyle w:val="codeZchn"/>
          <w:rFonts w:eastAsia="Arial"/>
        </w:rPr>
        <w:t xml:space="preserve">height_minus1 </w:t>
      </w:r>
      <w:r>
        <w:t xml:space="preserve">field from the </w:t>
      </w:r>
      <w:proofErr w:type="spellStart"/>
      <w:r>
        <w:rPr>
          <w:rStyle w:val="codeZchn"/>
          <w:rFonts w:eastAsia="Arial"/>
        </w:rPr>
        <w:t>MinimizedImageBox</w:t>
      </w:r>
      <w:proofErr w:type="spellEnd"/>
      <w:r>
        <w:t>,</w:t>
      </w:r>
    </w:p>
    <w:p w14:paraId="750F1041" w14:textId="77777777" w:rsidR="000C4F42" w:rsidRDefault="00000000">
      <w:pPr>
        <w:pStyle w:val="ListParagraph"/>
        <w:numPr>
          <w:ilvl w:val="1"/>
          <w:numId w:val="16"/>
        </w:numPr>
      </w:pPr>
      <w:r>
        <w:t>if the codec configuration property is associated with the gain map image item:</w:t>
      </w:r>
    </w:p>
    <w:p w14:paraId="750F1042" w14:textId="77777777" w:rsidR="000C4F42" w:rsidRDefault="00000000">
      <w:pPr>
        <w:pStyle w:val="ListParagraph"/>
        <w:numPr>
          <w:ilvl w:val="2"/>
          <w:numId w:val="16"/>
        </w:numPr>
      </w:pPr>
      <w:r>
        <w:rPr>
          <w:rStyle w:val="codeZchn"/>
          <w:rFonts w:eastAsia="Arial"/>
        </w:rPr>
        <w:t>bit_depth_minus8</w:t>
      </w:r>
      <w:r>
        <w:t xml:space="preserve"> is set to 0 if the value of the </w:t>
      </w:r>
      <w:proofErr w:type="spellStart"/>
      <w:r>
        <w:rPr>
          <w:rStyle w:val="codeZchn"/>
          <w:rFonts w:eastAsia="Arial"/>
        </w:rPr>
        <w:t>gainmap_high_bit_depth_flag</w:t>
      </w:r>
      <w:proofErr w:type="spellEnd"/>
      <w:r>
        <w:t xml:space="preserve"> field from the </w:t>
      </w:r>
      <w:proofErr w:type="spellStart"/>
      <w:r>
        <w:rPr>
          <w:rStyle w:val="codeZchn"/>
          <w:rFonts w:eastAsia="Arial"/>
        </w:rPr>
        <w:t>MinimizedImageBox</w:t>
      </w:r>
      <w:proofErr w:type="spellEnd"/>
      <w:r>
        <w:t xml:space="preserve"> is 0, or to the value of the </w:t>
      </w:r>
      <w:r>
        <w:rPr>
          <w:rStyle w:val="codeZchn"/>
          <w:rFonts w:eastAsia="Arial"/>
        </w:rPr>
        <w:t>gainmap_bit_depth_minus9</w:t>
      </w:r>
      <w:r>
        <w:t xml:space="preserve"> field from the </w:t>
      </w:r>
      <w:proofErr w:type="spellStart"/>
      <w:r>
        <w:rPr>
          <w:rStyle w:val="codeZchn"/>
          <w:rFonts w:eastAsia="Arial"/>
        </w:rPr>
        <w:t>MinimizedImageBox</w:t>
      </w:r>
      <w:proofErr w:type="spellEnd"/>
      <w:r>
        <w:t xml:space="preserve"> plus 1,</w:t>
      </w:r>
    </w:p>
    <w:p w14:paraId="750F1043" w14:textId="77777777" w:rsidR="000C4F42" w:rsidRDefault="00000000">
      <w:pPr>
        <w:pStyle w:val="ListParagraph"/>
        <w:numPr>
          <w:ilvl w:val="2"/>
          <w:numId w:val="16"/>
        </w:numPr>
      </w:pPr>
      <w:proofErr w:type="spellStart"/>
      <w:r>
        <w:rPr>
          <w:rStyle w:val="codeZchn"/>
          <w:rFonts w:eastAsia="Arial"/>
        </w:rPr>
        <w:t>max_picture_width</w:t>
      </w:r>
      <w:proofErr w:type="spellEnd"/>
      <w:r>
        <w:t xml:space="preserve"> is set to the value plus 1 of the </w:t>
      </w:r>
      <w:r>
        <w:rPr>
          <w:rStyle w:val="codeZchn"/>
          <w:rFonts w:eastAsia="Arial"/>
        </w:rPr>
        <w:t>gainmap_width_minus1</w:t>
      </w:r>
      <w:r>
        <w:t xml:space="preserve"> field from the </w:t>
      </w:r>
      <w:proofErr w:type="spellStart"/>
      <w:r>
        <w:rPr>
          <w:rStyle w:val="codeZchn"/>
          <w:rFonts w:eastAsia="Arial"/>
        </w:rPr>
        <w:t>MinimizedImageBox</w:t>
      </w:r>
      <w:proofErr w:type="spellEnd"/>
      <w:r>
        <w:t>,</w:t>
      </w:r>
    </w:p>
    <w:p w14:paraId="750F1044" w14:textId="77777777" w:rsidR="000C4F42" w:rsidRDefault="00000000">
      <w:pPr>
        <w:pStyle w:val="ListParagraph"/>
        <w:numPr>
          <w:ilvl w:val="2"/>
          <w:numId w:val="16"/>
        </w:numPr>
      </w:pPr>
      <w:proofErr w:type="spellStart"/>
      <w:r>
        <w:rPr>
          <w:rStyle w:val="codeZchn"/>
          <w:rFonts w:eastAsia="Arial"/>
        </w:rPr>
        <w:t>max_picture_height</w:t>
      </w:r>
      <w:proofErr w:type="spellEnd"/>
      <w:r>
        <w:t xml:space="preserve"> is set to the value plus 1 of the </w:t>
      </w:r>
      <w:r>
        <w:rPr>
          <w:rStyle w:val="codeZchn"/>
          <w:rFonts w:eastAsia="Arial"/>
        </w:rPr>
        <w:t>gainmap_height_minus1</w:t>
      </w:r>
      <w:r>
        <w:t xml:space="preserve"> field from the </w:t>
      </w:r>
      <w:proofErr w:type="spellStart"/>
      <w:r>
        <w:rPr>
          <w:rStyle w:val="codeZchn"/>
          <w:rFonts w:eastAsia="Arial"/>
        </w:rPr>
        <w:t>MinimizedImageBox</w:t>
      </w:r>
      <w:proofErr w:type="spellEnd"/>
      <w:r>
        <w:t>,</w:t>
      </w:r>
    </w:p>
    <w:p w14:paraId="750F1045" w14:textId="77777777" w:rsidR="000C4F42" w:rsidRDefault="00000000">
      <w:pPr>
        <w:pStyle w:val="ListParagraph"/>
        <w:numPr>
          <w:ilvl w:val="1"/>
          <w:numId w:val="16"/>
        </w:numPr>
      </w:pPr>
      <w:proofErr w:type="spellStart"/>
      <w:r>
        <w:rPr>
          <w:rStyle w:val="codeZchn"/>
          <w:rFonts w:eastAsia="Arial"/>
        </w:rPr>
        <w:lastRenderedPageBreak/>
        <w:t>avg_frame_rate</w:t>
      </w:r>
      <w:proofErr w:type="spellEnd"/>
      <w:r>
        <w:t xml:space="preserve"> is set to 0,</w:t>
      </w:r>
    </w:p>
    <w:p w14:paraId="750F1046" w14:textId="77777777" w:rsidR="000C4F42" w:rsidRDefault="00000000">
      <w:pPr>
        <w:pStyle w:val="ListParagraph"/>
        <w:numPr>
          <w:ilvl w:val="0"/>
          <w:numId w:val="16"/>
        </w:numPr>
      </w:pPr>
      <w:r>
        <w:t xml:space="preserve">if </w:t>
      </w:r>
      <w:proofErr w:type="spellStart"/>
      <w:r>
        <w:rPr>
          <w:rStyle w:val="codeZchn"/>
          <w:rFonts w:eastAsia="Arial"/>
        </w:rPr>
        <w:t>nal_units_present_flag</w:t>
      </w:r>
      <w:proofErr w:type="spellEnd"/>
      <w:r>
        <w:t xml:space="preserve"> is set to 1:</w:t>
      </w:r>
    </w:p>
    <w:p w14:paraId="750F1047" w14:textId="77777777" w:rsidR="000C4F42" w:rsidRDefault="00000000">
      <w:pPr>
        <w:pStyle w:val="ListParagraph"/>
        <w:numPr>
          <w:ilvl w:val="1"/>
          <w:numId w:val="16"/>
        </w:numPr>
      </w:pPr>
      <w:proofErr w:type="spellStart"/>
      <w:r>
        <w:rPr>
          <w:rStyle w:val="codeZchn"/>
          <w:rFonts w:eastAsia="Arial"/>
        </w:rPr>
        <w:t>num_of_arrays</w:t>
      </w:r>
      <w:proofErr w:type="spellEnd"/>
      <w:r>
        <w:t xml:space="preserve"> is set to the number of entries below:</w:t>
      </w:r>
    </w:p>
    <w:p w14:paraId="750F1048" w14:textId="77777777" w:rsidR="000C4F42" w:rsidRDefault="00000000">
      <w:pPr>
        <w:pStyle w:val="ListParagraph"/>
        <w:numPr>
          <w:ilvl w:val="2"/>
          <w:numId w:val="16"/>
        </w:numPr>
      </w:pPr>
      <w:r>
        <w:t xml:space="preserve">if </w:t>
      </w:r>
      <w:proofErr w:type="spellStart"/>
      <w:r>
        <w:rPr>
          <w:rStyle w:val="codeZchn"/>
          <w:rFonts w:eastAsia="Arial"/>
        </w:rPr>
        <w:t>vps_nal_unit_length</w:t>
      </w:r>
      <w:proofErr w:type="spellEnd"/>
      <w:r>
        <w:t xml:space="preserve"> is present and not 0, there is a VPS NAL unit array with:</w:t>
      </w:r>
    </w:p>
    <w:p w14:paraId="750F1049" w14:textId="77777777" w:rsidR="000C4F42" w:rsidRDefault="00000000">
      <w:pPr>
        <w:pStyle w:val="ListParagraph"/>
        <w:numPr>
          <w:ilvl w:val="3"/>
          <w:numId w:val="16"/>
        </w:numPr>
      </w:pPr>
      <w:proofErr w:type="spellStart"/>
      <w:r>
        <w:rPr>
          <w:rStyle w:val="codeZchn"/>
          <w:rFonts w:eastAsia="Arial"/>
        </w:rPr>
        <w:t>NAL_unit_type</w:t>
      </w:r>
      <w:proofErr w:type="spellEnd"/>
      <w:r>
        <w:t xml:space="preserve"> set to 14 (VPS_NUT as defined in ISO/IEC 23090-3),</w:t>
      </w:r>
    </w:p>
    <w:p w14:paraId="750F104A" w14:textId="77777777" w:rsidR="000C4F42" w:rsidRDefault="00000000">
      <w:pPr>
        <w:pStyle w:val="ListParagraph"/>
        <w:numPr>
          <w:ilvl w:val="3"/>
          <w:numId w:val="16"/>
        </w:numPr>
      </w:pPr>
      <w:proofErr w:type="spellStart"/>
      <w:r>
        <w:rPr>
          <w:rStyle w:val="codeZchn"/>
          <w:rFonts w:eastAsia="Arial"/>
        </w:rPr>
        <w:t>num_nalus</w:t>
      </w:r>
      <w:proofErr w:type="spellEnd"/>
      <w:r>
        <w:t xml:space="preserve"> set to 1,</w:t>
      </w:r>
    </w:p>
    <w:p w14:paraId="750F104B" w14:textId="77777777" w:rsidR="000C4F42" w:rsidRDefault="00000000">
      <w:pPr>
        <w:pStyle w:val="ListParagraph"/>
        <w:numPr>
          <w:ilvl w:val="3"/>
          <w:numId w:val="16"/>
        </w:numPr>
      </w:pPr>
      <w:proofErr w:type="spellStart"/>
      <w:r>
        <w:rPr>
          <w:rStyle w:val="codeZchn"/>
          <w:rFonts w:eastAsia="Arial"/>
        </w:rPr>
        <w:t>nal_unit_length</w:t>
      </w:r>
      <w:proofErr w:type="spellEnd"/>
      <w:r>
        <w:t xml:space="preserve"> set to </w:t>
      </w:r>
      <w:proofErr w:type="spellStart"/>
      <w:r>
        <w:rPr>
          <w:rStyle w:val="codeZchn"/>
          <w:rFonts w:eastAsia="Arial"/>
        </w:rPr>
        <w:t>vps_nal_unit_length</w:t>
      </w:r>
      <w:proofErr w:type="spellEnd"/>
      <w:r>
        <w:t>,</w:t>
      </w:r>
    </w:p>
    <w:p w14:paraId="750F104C" w14:textId="77777777" w:rsidR="000C4F42" w:rsidRDefault="00000000">
      <w:pPr>
        <w:pStyle w:val="ListParagraph"/>
        <w:numPr>
          <w:ilvl w:val="3"/>
          <w:numId w:val="16"/>
        </w:numPr>
      </w:pPr>
      <w:proofErr w:type="spellStart"/>
      <w:r>
        <w:rPr>
          <w:rStyle w:val="codeZchn"/>
          <w:rFonts w:eastAsia="Arial"/>
        </w:rPr>
        <w:t>nal_unit</w:t>
      </w:r>
      <w:proofErr w:type="spellEnd"/>
      <w:r>
        <w:t xml:space="preserve"> set to </w:t>
      </w:r>
      <w:proofErr w:type="spellStart"/>
      <w:r>
        <w:rPr>
          <w:rStyle w:val="codeZchn"/>
          <w:rFonts w:eastAsia="Arial"/>
        </w:rPr>
        <w:t>vps_nal_unit</w:t>
      </w:r>
      <w:proofErr w:type="spellEnd"/>
      <w:r>
        <w:t>.</w:t>
      </w:r>
    </w:p>
    <w:p w14:paraId="750F104D" w14:textId="6A869C75" w:rsidR="000C4F42" w:rsidRDefault="00000000">
      <w:pPr>
        <w:pStyle w:val="ListParagraph"/>
        <w:numPr>
          <w:ilvl w:val="2"/>
          <w:numId w:val="16"/>
        </w:numPr>
      </w:pPr>
      <w:r>
        <w:t xml:space="preserve">if </w:t>
      </w:r>
      <w:proofErr w:type="spellStart"/>
      <w:ins w:id="1548" w:author="Kashyap Kammachi-Sreedhar (Nokia)" w:date="2025-01-29T20:17:00Z" w16du:dateUtc="2025-01-29T18:17:00Z">
        <w:r w:rsidR="00622B92">
          <w:rPr>
            <w:rStyle w:val="codeZchn"/>
            <w:rFonts w:eastAsia="Arial"/>
          </w:rPr>
          <w:t>num_sps_nal_unit</w:t>
        </w:r>
        <w:proofErr w:type="spellEnd"/>
        <w:r w:rsidR="00622B92" w:rsidDel="00622B92">
          <w:rPr>
            <w:rStyle w:val="codeZchn"/>
            <w:rFonts w:eastAsia="Arial"/>
          </w:rPr>
          <w:t xml:space="preserve"> </w:t>
        </w:r>
      </w:ins>
      <w:del w:id="1549" w:author="Kashyap Kammachi-Sreedhar (Nokia)" w:date="2025-01-29T20:17:00Z" w16du:dateUtc="2025-01-29T18:17:00Z">
        <w:r w:rsidDel="00622B92">
          <w:rPr>
            <w:rStyle w:val="codeZchn"/>
            <w:rFonts w:eastAsia="Arial"/>
          </w:rPr>
          <w:delText>sps_nal_unit_length</w:delText>
        </w:r>
        <w:r w:rsidDel="00622B92">
          <w:delText xml:space="preserve"> </w:delText>
        </w:r>
      </w:del>
      <w:r>
        <w:t>is not 0, there is a SPS NAL unit array with:</w:t>
      </w:r>
    </w:p>
    <w:p w14:paraId="750F104E" w14:textId="77777777" w:rsidR="000C4F42" w:rsidRDefault="00000000">
      <w:pPr>
        <w:pStyle w:val="ListParagraph"/>
        <w:numPr>
          <w:ilvl w:val="3"/>
          <w:numId w:val="16"/>
        </w:numPr>
      </w:pPr>
      <w:proofErr w:type="spellStart"/>
      <w:r>
        <w:rPr>
          <w:rStyle w:val="codeZchn"/>
          <w:rFonts w:eastAsia="Arial"/>
        </w:rPr>
        <w:t>NAL_unit_type</w:t>
      </w:r>
      <w:proofErr w:type="spellEnd"/>
      <w:r>
        <w:t xml:space="preserve"> set to 15 (SPS_NUT as defined in ISO/IEC 23090-3),</w:t>
      </w:r>
    </w:p>
    <w:p w14:paraId="750F104F" w14:textId="062D58C9" w:rsidR="000C4F42" w:rsidRDefault="00000000">
      <w:pPr>
        <w:pStyle w:val="ListParagraph"/>
        <w:numPr>
          <w:ilvl w:val="3"/>
          <w:numId w:val="16"/>
        </w:numPr>
      </w:pPr>
      <w:proofErr w:type="spellStart"/>
      <w:r>
        <w:rPr>
          <w:rStyle w:val="codeZchn"/>
          <w:rFonts w:eastAsia="Arial"/>
        </w:rPr>
        <w:t>num_nalus</w:t>
      </w:r>
      <w:proofErr w:type="spellEnd"/>
      <w:r>
        <w:t xml:space="preserve"> </w:t>
      </w:r>
      <w:ins w:id="1550" w:author="Kashyap Kammachi-Sreedhar (Nokia)" w:date="2025-01-29T20:15:00Z" w16du:dateUtc="2025-01-29T18:15:00Z">
        <w:r w:rsidR="009F53FA">
          <w:t xml:space="preserve">set to </w:t>
        </w:r>
        <w:proofErr w:type="spellStart"/>
        <w:r w:rsidR="009F53FA">
          <w:rPr>
            <w:rStyle w:val="codeZchn"/>
            <w:rFonts w:eastAsia="Arial"/>
          </w:rPr>
          <w:t>num_s</w:t>
        </w:r>
        <w:r w:rsidR="00BC267F">
          <w:rPr>
            <w:rStyle w:val="codeZchn"/>
            <w:rFonts w:eastAsia="Arial"/>
          </w:rPr>
          <w:t>ps</w:t>
        </w:r>
        <w:r w:rsidR="009F53FA">
          <w:rPr>
            <w:rStyle w:val="codeZchn"/>
            <w:rFonts w:eastAsia="Arial"/>
          </w:rPr>
          <w:t>_nal_unit</w:t>
        </w:r>
        <w:proofErr w:type="spellEnd"/>
        <w:r w:rsidR="009F53FA">
          <w:t>, and for each S</w:t>
        </w:r>
        <w:r w:rsidR="00BC267F">
          <w:t>PS</w:t>
        </w:r>
        <w:r w:rsidR="009F53FA">
          <w:t xml:space="preserve"> NAL unit</w:t>
        </w:r>
        <w:r w:rsidR="00BC267F">
          <w:t>:</w:t>
        </w:r>
        <w:r w:rsidR="009F53FA" w:rsidDel="009F53FA">
          <w:t xml:space="preserve"> </w:t>
        </w:r>
      </w:ins>
      <w:del w:id="1551" w:author="Kashyap Kammachi-Sreedhar (Nokia)" w:date="2025-01-29T20:15:00Z" w16du:dateUtc="2025-01-29T18:15:00Z">
        <w:r w:rsidDel="009F53FA">
          <w:delText>set to 1</w:delText>
        </w:r>
        <w:r w:rsidDel="00BC267F">
          <w:delText>,</w:delText>
        </w:r>
      </w:del>
    </w:p>
    <w:p w14:paraId="750F1050" w14:textId="77777777" w:rsidR="000C4F42" w:rsidRDefault="00000000">
      <w:pPr>
        <w:pStyle w:val="ListParagraph"/>
        <w:numPr>
          <w:ilvl w:val="3"/>
          <w:numId w:val="16"/>
        </w:numPr>
      </w:pPr>
      <w:proofErr w:type="spellStart"/>
      <w:r>
        <w:rPr>
          <w:rStyle w:val="codeZchn"/>
          <w:rFonts w:eastAsia="Arial"/>
        </w:rPr>
        <w:t>nal_unit_length</w:t>
      </w:r>
      <w:proofErr w:type="spellEnd"/>
      <w:r>
        <w:t xml:space="preserve"> set to </w:t>
      </w:r>
      <w:proofErr w:type="spellStart"/>
      <w:r>
        <w:rPr>
          <w:rStyle w:val="codeZchn"/>
          <w:rFonts w:eastAsia="Arial"/>
        </w:rPr>
        <w:t>sps_nal_unit_length</w:t>
      </w:r>
      <w:proofErr w:type="spellEnd"/>
      <w:r>
        <w:t>,</w:t>
      </w:r>
    </w:p>
    <w:p w14:paraId="750F1051" w14:textId="77777777" w:rsidR="000C4F42" w:rsidRDefault="00000000">
      <w:pPr>
        <w:pStyle w:val="ListParagraph"/>
        <w:numPr>
          <w:ilvl w:val="3"/>
          <w:numId w:val="16"/>
        </w:numPr>
      </w:pPr>
      <w:proofErr w:type="spellStart"/>
      <w:r>
        <w:rPr>
          <w:rStyle w:val="codeZchn"/>
          <w:rFonts w:eastAsia="Arial"/>
        </w:rPr>
        <w:t>nal_unit</w:t>
      </w:r>
      <w:proofErr w:type="spellEnd"/>
      <w:r>
        <w:t xml:space="preserve"> set to </w:t>
      </w:r>
      <w:proofErr w:type="spellStart"/>
      <w:r>
        <w:rPr>
          <w:rStyle w:val="codeZchn"/>
          <w:rFonts w:eastAsia="Arial"/>
        </w:rPr>
        <w:t>sps_nal_unit</w:t>
      </w:r>
      <w:proofErr w:type="spellEnd"/>
      <w:r>
        <w:t>.</w:t>
      </w:r>
    </w:p>
    <w:p w14:paraId="750F1052" w14:textId="60373B84" w:rsidR="000C4F42" w:rsidRDefault="00000000">
      <w:pPr>
        <w:pStyle w:val="ListParagraph"/>
        <w:numPr>
          <w:ilvl w:val="2"/>
          <w:numId w:val="16"/>
        </w:numPr>
      </w:pPr>
      <w:r>
        <w:t xml:space="preserve">if </w:t>
      </w:r>
      <w:proofErr w:type="spellStart"/>
      <w:ins w:id="1552" w:author="Kashyap Kammachi-Sreedhar (Nokia)" w:date="2025-01-29T20:17:00Z" w16du:dateUtc="2025-01-29T18:17:00Z">
        <w:r w:rsidR="00A712B3">
          <w:rPr>
            <w:rStyle w:val="codeZchn"/>
            <w:rFonts w:eastAsia="Arial"/>
          </w:rPr>
          <w:t>num_pps_nal_unit</w:t>
        </w:r>
        <w:proofErr w:type="spellEnd"/>
        <w:r w:rsidR="00A712B3" w:rsidDel="00A712B3">
          <w:rPr>
            <w:rStyle w:val="codeZchn"/>
            <w:rFonts w:eastAsia="Arial"/>
          </w:rPr>
          <w:t xml:space="preserve"> </w:t>
        </w:r>
      </w:ins>
      <w:del w:id="1553" w:author="Kashyap Kammachi-Sreedhar (Nokia)" w:date="2025-01-29T20:17:00Z" w16du:dateUtc="2025-01-29T18:17:00Z">
        <w:r w:rsidDel="00A712B3">
          <w:rPr>
            <w:rStyle w:val="codeZchn"/>
            <w:rFonts w:eastAsia="Arial"/>
          </w:rPr>
          <w:delText>pps_nal_unit_length</w:delText>
        </w:r>
        <w:r w:rsidDel="00A712B3">
          <w:delText xml:space="preserve"> </w:delText>
        </w:r>
      </w:del>
      <w:r>
        <w:t>is not 0, there is a PPS NAL unit array with:</w:t>
      </w:r>
    </w:p>
    <w:p w14:paraId="750F1053" w14:textId="77777777" w:rsidR="000C4F42" w:rsidRDefault="00000000">
      <w:pPr>
        <w:pStyle w:val="ListParagraph"/>
        <w:numPr>
          <w:ilvl w:val="3"/>
          <w:numId w:val="16"/>
        </w:numPr>
      </w:pPr>
      <w:proofErr w:type="spellStart"/>
      <w:r>
        <w:rPr>
          <w:rStyle w:val="codeZchn"/>
          <w:rFonts w:eastAsia="Arial"/>
        </w:rPr>
        <w:t>NAL_unit_type</w:t>
      </w:r>
      <w:proofErr w:type="spellEnd"/>
      <w:r>
        <w:t xml:space="preserve"> set to 16 (PPS_NUT as defined in ISO/IEC 23090-3),</w:t>
      </w:r>
    </w:p>
    <w:p w14:paraId="750F1054" w14:textId="3C0D129D" w:rsidR="000C4F42" w:rsidRDefault="00000000">
      <w:pPr>
        <w:pStyle w:val="ListParagraph"/>
        <w:numPr>
          <w:ilvl w:val="3"/>
          <w:numId w:val="16"/>
        </w:numPr>
      </w:pPr>
      <w:proofErr w:type="spellStart"/>
      <w:r>
        <w:rPr>
          <w:rStyle w:val="codeZchn"/>
          <w:rFonts w:eastAsia="Arial"/>
        </w:rPr>
        <w:t>num_nalus</w:t>
      </w:r>
      <w:proofErr w:type="spellEnd"/>
      <w:r>
        <w:t xml:space="preserve"> </w:t>
      </w:r>
      <w:ins w:id="1554" w:author="Kashyap Kammachi-Sreedhar (Nokia)" w:date="2025-01-29T20:15:00Z" w16du:dateUtc="2025-01-29T18:15:00Z">
        <w:r w:rsidR="00BC267F">
          <w:t xml:space="preserve">set to </w:t>
        </w:r>
        <w:proofErr w:type="spellStart"/>
        <w:r w:rsidR="00BC267F">
          <w:rPr>
            <w:rStyle w:val="codeZchn"/>
            <w:rFonts w:eastAsia="Arial"/>
          </w:rPr>
          <w:t>num_</w:t>
        </w:r>
        <w:r w:rsidR="00BC267F">
          <w:rPr>
            <w:rStyle w:val="codeZchn"/>
            <w:rFonts w:eastAsia="Arial"/>
          </w:rPr>
          <w:t>p</w:t>
        </w:r>
        <w:r w:rsidR="00BC267F">
          <w:rPr>
            <w:rStyle w:val="codeZchn"/>
            <w:rFonts w:eastAsia="Arial"/>
          </w:rPr>
          <w:t>ps_nal_unit</w:t>
        </w:r>
        <w:proofErr w:type="spellEnd"/>
        <w:r w:rsidR="00BC267F">
          <w:t xml:space="preserve">, and for each </w:t>
        </w:r>
      </w:ins>
      <w:ins w:id="1555" w:author="Kashyap Kammachi-Sreedhar (Nokia)" w:date="2025-01-29T20:16:00Z" w16du:dateUtc="2025-01-29T18:16:00Z">
        <w:r w:rsidR="00BC267F">
          <w:t>P</w:t>
        </w:r>
      </w:ins>
      <w:ins w:id="1556" w:author="Kashyap Kammachi-Sreedhar (Nokia)" w:date="2025-01-29T20:15:00Z" w16du:dateUtc="2025-01-29T18:15:00Z">
        <w:r w:rsidR="00BC267F">
          <w:t>PS NAL unit:</w:t>
        </w:r>
        <w:r w:rsidR="00BC267F" w:rsidDel="009F53FA">
          <w:t xml:space="preserve"> </w:t>
        </w:r>
      </w:ins>
      <w:del w:id="1557" w:author="Kashyap Kammachi-Sreedhar (Nokia)" w:date="2025-01-29T20:15:00Z" w16du:dateUtc="2025-01-29T18:15:00Z">
        <w:r w:rsidDel="00BC267F">
          <w:delText>set to 1</w:delText>
        </w:r>
      </w:del>
      <w:r>
        <w:t>,</w:t>
      </w:r>
    </w:p>
    <w:p w14:paraId="750F1055" w14:textId="77777777" w:rsidR="000C4F42" w:rsidRDefault="00000000">
      <w:pPr>
        <w:pStyle w:val="ListParagraph"/>
        <w:numPr>
          <w:ilvl w:val="3"/>
          <w:numId w:val="16"/>
        </w:numPr>
      </w:pPr>
      <w:proofErr w:type="spellStart"/>
      <w:r>
        <w:rPr>
          <w:rStyle w:val="codeZchn"/>
          <w:rFonts w:eastAsia="Arial"/>
        </w:rPr>
        <w:t>nal_unit_length</w:t>
      </w:r>
      <w:proofErr w:type="spellEnd"/>
      <w:r>
        <w:t xml:space="preserve"> set to </w:t>
      </w:r>
      <w:proofErr w:type="spellStart"/>
      <w:r>
        <w:rPr>
          <w:rStyle w:val="codeZchn"/>
          <w:rFonts w:eastAsia="Arial"/>
        </w:rPr>
        <w:t>pps_nal_unit_length</w:t>
      </w:r>
      <w:proofErr w:type="spellEnd"/>
      <w:r>
        <w:t>,</w:t>
      </w:r>
    </w:p>
    <w:p w14:paraId="750F1056" w14:textId="77777777" w:rsidR="000C4F42" w:rsidRDefault="00000000">
      <w:pPr>
        <w:pStyle w:val="ListParagraph"/>
        <w:numPr>
          <w:ilvl w:val="3"/>
          <w:numId w:val="16"/>
        </w:numPr>
      </w:pPr>
      <w:proofErr w:type="spellStart"/>
      <w:r>
        <w:rPr>
          <w:rStyle w:val="codeZchn"/>
          <w:rFonts w:eastAsia="Arial"/>
        </w:rPr>
        <w:t>nal_unit</w:t>
      </w:r>
      <w:proofErr w:type="spellEnd"/>
      <w:r>
        <w:t xml:space="preserve"> set to </w:t>
      </w:r>
      <w:proofErr w:type="spellStart"/>
      <w:r>
        <w:rPr>
          <w:rStyle w:val="codeZchn"/>
          <w:rFonts w:eastAsia="Arial"/>
        </w:rPr>
        <w:t>pps_nal_unit</w:t>
      </w:r>
      <w:proofErr w:type="spellEnd"/>
      <w:r>
        <w:t>.</w:t>
      </w:r>
    </w:p>
    <w:p w14:paraId="750F1057" w14:textId="77777777" w:rsidR="000C4F42" w:rsidRDefault="00000000">
      <w:pPr>
        <w:pStyle w:val="ListParagraph"/>
        <w:numPr>
          <w:ilvl w:val="2"/>
          <w:numId w:val="16"/>
        </w:numPr>
      </w:pPr>
      <w:r>
        <w:t xml:space="preserve">if </w:t>
      </w:r>
      <w:proofErr w:type="spellStart"/>
      <w:r>
        <w:rPr>
          <w:rStyle w:val="codeZchn"/>
          <w:rFonts w:eastAsia="Arial"/>
        </w:rPr>
        <w:t>additional_nal_unit_flag</w:t>
      </w:r>
      <w:proofErr w:type="spellEnd"/>
      <w:r>
        <w:t xml:space="preserve"> is set to 1 and </w:t>
      </w:r>
      <w:proofErr w:type="spellStart"/>
      <w:r>
        <w:rPr>
          <w:rStyle w:val="codeZchn"/>
          <w:rFonts w:eastAsia="Arial"/>
        </w:rPr>
        <w:t>num_aps_nal_unit</w:t>
      </w:r>
      <w:proofErr w:type="spellEnd"/>
      <w:r>
        <w:t xml:space="preserve"> is not 0, there is a prefix APS NAL unit array with:</w:t>
      </w:r>
    </w:p>
    <w:p w14:paraId="750F1058" w14:textId="77777777" w:rsidR="000C4F42" w:rsidRDefault="00000000">
      <w:pPr>
        <w:pStyle w:val="ListParagraph"/>
        <w:numPr>
          <w:ilvl w:val="3"/>
          <w:numId w:val="16"/>
        </w:numPr>
      </w:pPr>
      <w:proofErr w:type="spellStart"/>
      <w:r>
        <w:rPr>
          <w:rStyle w:val="codeZchn"/>
          <w:rFonts w:eastAsia="Arial"/>
        </w:rPr>
        <w:t>NAL_unit_type</w:t>
      </w:r>
      <w:proofErr w:type="spellEnd"/>
      <w:r>
        <w:t xml:space="preserve"> set to 17 (PREFIX_APS_NUT as defined in ISO/IEC 23008-2),</w:t>
      </w:r>
    </w:p>
    <w:p w14:paraId="750F1059" w14:textId="77777777" w:rsidR="000C4F42" w:rsidRDefault="00000000">
      <w:pPr>
        <w:pStyle w:val="ListParagraph"/>
        <w:numPr>
          <w:ilvl w:val="3"/>
          <w:numId w:val="16"/>
        </w:numPr>
      </w:pPr>
      <w:proofErr w:type="spellStart"/>
      <w:r>
        <w:rPr>
          <w:rStyle w:val="codeZchn"/>
          <w:rFonts w:eastAsia="Arial"/>
        </w:rPr>
        <w:t>num_nalus</w:t>
      </w:r>
      <w:proofErr w:type="spellEnd"/>
      <w:r>
        <w:t xml:space="preserve"> set to </w:t>
      </w:r>
      <w:proofErr w:type="spellStart"/>
      <w:r>
        <w:rPr>
          <w:rStyle w:val="codeZchn"/>
          <w:rFonts w:eastAsia="Arial"/>
        </w:rPr>
        <w:t>num_aps_nal_unit</w:t>
      </w:r>
      <w:proofErr w:type="spellEnd"/>
      <w:r>
        <w:t>, and for each prefix APS NAL unit:</w:t>
      </w:r>
    </w:p>
    <w:p w14:paraId="750F105A" w14:textId="77777777" w:rsidR="000C4F42" w:rsidRDefault="00000000">
      <w:pPr>
        <w:pStyle w:val="ListParagraph"/>
        <w:numPr>
          <w:ilvl w:val="4"/>
          <w:numId w:val="16"/>
        </w:numPr>
      </w:pPr>
      <w:proofErr w:type="spellStart"/>
      <w:r>
        <w:rPr>
          <w:rStyle w:val="codeZchn"/>
          <w:rFonts w:eastAsia="Arial"/>
        </w:rPr>
        <w:t>nal_unit_length</w:t>
      </w:r>
      <w:proofErr w:type="spellEnd"/>
      <w:r>
        <w:t xml:space="preserve"> is set to </w:t>
      </w:r>
      <w:proofErr w:type="spellStart"/>
      <w:r>
        <w:rPr>
          <w:rStyle w:val="codeZchn"/>
          <w:rFonts w:eastAsia="Arial"/>
        </w:rPr>
        <w:t>aps_nal_unit_length</w:t>
      </w:r>
      <w:proofErr w:type="spellEnd"/>
      <w:r>
        <w:t>,</w:t>
      </w:r>
    </w:p>
    <w:p w14:paraId="750F105B" w14:textId="77777777" w:rsidR="000C4F42" w:rsidRDefault="00000000">
      <w:pPr>
        <w:pStyle w:val="ListParagraph"/>
        <w:numPr>
          <w:ilvl w:val="4"/>
          <w:numId w:val="16"/>
        </w:numPr>
      </w:pPr>
      <w:proofErr w:type="spellStart"/>
      <w:r>
        <w:rPr>
          <w:rStyle w:val="codeZchn"/>
          <w:rFonts w:eastAsia="Arial"/>
        </w:rPr>
        <w:t>nal_unit</w:t>
      </w:r>
      <w:proofErr w:type="spellEnd"/>
      <w:r>
        <w:t xml:space="preserve"> is set to </w:t>
      </w:r>
      <w:proofErr w:type="spellStart"/>
      <w:r>
        <w:rPr>
          <w:rStyle w:val="codeZchn"/>
          <w:rFonts w:eastAsia="Arial"/>
        </w:rPr>
        <w:t>aps_nal_unit</w:t>
      </w:r>
      <w:proofErr w:type="spellEnd"/>
      <w:r>
        <w:t>.</w:t>
      </w:r>
    </w:p>
    <w:p w14:paraId="750F105C" w14:textId="77777777" w:rsidR="000C4F42" w:rsidRDefault="00000000">
      <w:pPr>
        <w:pStyle w:val="ListParagraph"/>
        <w:numPr>
          <w:ilvl w:val="2"/>
          <w:numId w:val="16"/>
        </w:numPr>
      </w:pPr>
      <w:r>
        <w:t xml:space="preserve">if </w:t>
      </w:r>
      <w:proofErr w:type="spellStart"/>
      <w:r>
        <w:rPr>
          <w:rStyle w:val="codeZchn"/>
          <w:rFonts w:eastAsia="Arial"/>
        </w:rPr>
        <w:t>additional_nal_unit_flag</w:t>
      </w:r>
      <w:proofErr w:type="spellEnd"/>
      <w:r>
        <w:t xml:space="preserve"> is set to 1 and </w:t>
      </w:r>
      <w:proofErr w:type="spellStart"/>
      <w:r>
        <w:rPr>
          <w:rStyle w:val="codeZchn"/>
          <w:rFonts w:eastAsia="Arial"/>
        </w:rPr>
        <w:t>num_sei_nal_unit</w:t>
      </w:r>
      <w:proofErr w:type="spellEnd"/>
      <w:r>
        <w:t xml:space="preserve"> is not 0, there is a prefix SEI NAL unit array with:</w:t>
      </w:r>
    </w:p>
    <w:p w14:paraId="750F105D" w14:textId="77777777" w:rsidR="000C4F42" w:rsidRDefault="00000000">
      <w:pPr>
        <w:pStyle w:val="ListParagraph"/>
        <w:numPr>
          <w:ilvl w:val="3"/>
          <w:numId w:val="16"/>
        </w:numPr>
      </w:pPr>
      <w:proofErr w:type="spellStart"/>
      <w:r>
        <w:rPr>
          <w:rStyle w:val="codeZchn"/>
          <w:rFonts w:eastAsia="Arial"/>
        </w:rPr>
        <w:t>NAL_unit_type</w:t>
      </w:r>
      <w:proofErr w:type="spellEnd"/>
      <w:r>
        <w:t xml:space="preserve"> set to 23 (</w:t>
      </w:r>
      <w:r>
        <w:rPr>
          <w:rStyle w:val="codeZchn"/>
          <w:rFonts w:eastAsia="Arial"/>
        </w:rPr>
        <w:t>PREFIX_SEI_NUT</w:t>
      </w:r>
      <w:r>
        <w:t xml:space="preserve"> as defined in ISO/IEC 23008-2),</w:t>
      </w:r>
    </w:p>
    <w:p w14:paraId="750F105E" w14:textId="77777777" w:rsidR="000C4F42" w:rsidRDefault="00000000">
      <w:pPr>
        <w:pStyle w:val="ListParagraph"/>
        <w:numPr>
          <w:ilvl w:val="3"/>
          <w:numId w:val="16"/>
        </w:numPr>
      </w:pPr>
      <w:proofErr w:type="spellStart"/>
      <w:r>
        <w:rPr>
          <w:rStyle w:val="codeZchn"/>
          <w:rFonts w:eastAsia="Arial"/>
        </w:rPr>
        <w:t>num_nalus</w:t>
      </w:r>
      <w:proofErr w:type="spellEnd"/>
      <w:r>
        <w:t xml:space="preserve"> set to </w:t>
      </w:r>
      <w:proofErr w:type="spellStart"/>
      <w:r>
        <w:rPr>
          <w:rStyle w:val="codeZchn"/>
          <w:rFonts w:eastAsia="Arial"/>
        </w:rPr>
        <w:t>num_sei_nal_unit</w:t>
      </w:r>
      <w:proofErr w:type="spellEnd"/>
      <w:r>
        <w:t>, and for each prefix SEI NAL unit:</w:t>
      </w:r>
    </w:p>
    <w:p w14:paraId="750F105F" w14:textId="77777777" w:rsidR="000C4F42" w:rsidRDefault="00000000">
      <w:pPr>
        <w:pStyle w:val="ListParagraph"/>
        <w:numPr>
          <w:ilvl w:val="4"/>
          <w:numId w:val="16"/>
        </w:numPr>
      </w:pPr>
      <w:proofErr w:type="spellStart"/>
      <w:r>
        <w:rPr>
          <w:rStyle w:val="codeZchn"/>
          <w:rFonts w:eastAsia="Arial"/>
        </w:rPr>
        <w:t>nal_unit_length</w:t>
      </w:r>
      <w:proofErr w:type="spellEnd"/>
      <w:r>
        <w:t xml:space="preserve"> is set to </w:t>
      </w:r>
      <w:proofErr w:type="spellStart"/>
      <w:r>
        <w:rPr>
          <w:rStyle w:val="codeZchn"/>
          <w:rFonts w:eastAsia="Arial"/>
        </w:rPr>
        <w:t>sei_nal_unit_length</w:t>
      </w:r>
      <w:proofErr w:type="spellEnd"/>
      <w:r>
        <w:t>,</w:t>
      </w:r>
    </w:p>
    <w:p w14:paraId="750F1060" w14:textId="77777777" w:rsidR="000C4F42" w:rsidRDefault="00000000">
      <w:pPr>
        <w:pStyle w:val="ListParagraph"/>
        <w:numPr>
          <w:ilvl w:val="4"/>
          <w:numId w:val="16"/>
        </w:numPr>
      </w:pPr>
      <w:proofErr w:type="spellStart"/>
      <w:r>
        <w:rPr>
          <w:rStyle w:val="codeZchn"/>
          <w:rFonts w:eastAsia="Arial"/>
        </w:rPr>
        <w:t>nal_unit</w:t>
      </w:r>
      <w:proofErr w:type="spellEnd"/>
      <w:r>
        <w:t xml:space="preserve"> is set to </w:t>
      </w:r>
      <w:proofErr w:type="spellStart"/>
      <w:r>
        <w:rPr>
          <w:rStyle w:val="codeZchn"/>
          <w:rFonts w:eastAsia="Arial"/>
        </w:rPr>
        <w:t>sei_nal_unit</w:t>
      </w:r>
      <w:proofErr w:type="spellEnd"/>
      <w:r>
        <w:t>.</w:t>
      </w:r>
    </w:p>
    <w:p w14:paraId="750F1061" w14:textId="04F86C7C" w:rsidR="000C4F42" w:rsidRDefault="00A2001C">
      <w:pPr>
        <w:pStyle w:val="ListParagraph"/>
        <w:numPr>
          <w:ilvl w:val="0"/>
          <w:numId w:val="16"/>
        </w:numPr>
      </w:pPr>
      <w:ins w:id="1558" w:author="Kashyap Kammachi-Sreedhar (Nokia)" w:date="2025-01-29T20:14:00Z" w16du:dateUtc="2025-01-29T18:14:00Z">
        <w:r>
          <w:t>the</w:t>
        </w:r>
      </w:ins>
      <w:del w:id="1559" w:author="Kashyap Kammachi-Sreedhar (Nokia)" w:date="2025-01-29T20:14:00Z" w16du:dateUtc="2025-01-29T18:14:00Z">
        <w:r w:rsidR="00000000" w:rsidDel="00A2001C">
          <w:delText>if</w:delText>
        </w:r>
      </w:del>
      <w:r w:rsidR="00000000">
        <w:t xml:space="preserve"> </w:t>
      </w:r>
      <w:proofErr w:type="spellStart"/>
      <w:r w:rsidR="00000000">
        <w:rPr>
          <w:rStyle w:val="codeZchn"/>
          <w:rFonts w:eastAsia="Arial"/>
        </w:rPr>
        <w:t>array_completeness</w:t>
      </w:r>
      <w:proofErr w:type="spellEnd"/>
      <w:r w:rsidR="00000000">
        <w:t xml:space="preserve"> </w:t>
      </w:r>
      <w:del w:id="1560" w:author="Kashyap Kammachi-Sreedhar (Nokia)" w:date="2025-01-29T20:14:00Z" w16du:dateUtc="2025-01-29T18:14:00Z">
        <w:r w:rsidR="00000000" w:rsidDel="00DF429D">
          <w:delText xml:space="preserve">is not present in </w:delText>
        </w:r>
        <w:r w:rsidR="00000000" w:rsidDel="00DF429D">
          <w:rPr>
            <w:rStyle w:val="codeZchn"/>
            <w:rFonts w:eastAsia="Arial"/>
          </w:rPr>
          <w:delText>CompactVvcDecoderConfigurationRecord</w:delText>
        </w:r>
        <w:r w:rsidR="00000000" w:rsidDel="00DF429D">
          <w:delText xml:space="preserve">, it </w:delText>
        </w:r>
      </w:del>
      <w:r w:rsidR="00000000">
        <w:t xml:space="preserve">is set equal to 1 in </w:t>
      </w:r>
      <w:proofErr w:type="spellStart"/>
      <w:r w:rsidR="00000000">
        <w:rPr>
          <w:rStyle w:val="codeZchn"/>
          <w:rFonts w:eastAsia="Arial"/>
        </w:rPr>
        <w:t>VvcDecoderConfigurationRecord</w:t>
      </w:r>
      <w:proofErr w:type="spellEnd"/>
      <w:r w:rsidR="00000000">
        <w:t>.</w:t>
      </w:r>
    </w:p>
    <w:p w14:paraId="750F1062" w14:textId="77777777" w:rsidR="000C4F42" w:rsidDel="00632D27" w:rsidRDefault="00000000" w:rsidP="00113994">
      <w:pPr>
        <w:pStyle w:val="ListParagraph"/>
        <w:numPr>
          <w:ilvl w:val="0"/>
          <w:numId w:val="16"/>
        </w:numPr>
        <w:rPr>
          <w:del w:id="1561" w:author="Kashyap Kammachi-Sreedhar (Nokia)" w:date="2025-01-29T20:21:00Z" w16du:dateUtc="2025-01-29T18:21:00Z"/>
        </w:rPr>
      </w:pPr>
      <w:r>
        <w:t>the other parameters are carried over as is, and repeated if needed.</w:t>
      </w:r>
    </w:p>
    <w:p w14:paraId="5B4A125E" w14:textId="77777777" w:rsidR="00632D27" w:rsidRDefault="00632D27">
      <w:pPr>
        <w:pStyle w:val="ListParagraph"/>
        <w:numPr>
          <w:ilvl w:val="0"/>
          <w:numId w:val="16"/>
        </w:numPr>
        <w:rPr>
          <w:ins w:id="1562" w:author="Kashyap Kammachi-Sreedhar (Nokia)" w:date="2025-01-29T20:21:00Z" w16du:dateUtc="2025-01-29T18:21:00Z"/>
        </w:rPr>
      </w:pPr>
    </w:p>
    <w:p w14:paraId="3C3D4786" w14:textId="77777777" w:rsidR="00632D27" w:rsidRPr="00632D27" w:rsidRDefault="00632D27" w:rsidP="008560BA">
      <w:pPr>
        <w:widowControl w:val="0"/>
        <w:suppressAutoHyphens w:val="0"/>
        <w:autoSpaceDE w:val="0"/>
        <w:autoSpaceDN w:val="0"/>
        <w:spacing w:before="0" w:after="0"/>
        <w:jc w:val="left"/>
        <w:rPr>
          <w:ins w:id="1563" w:author="Kashyap Kammachi-Sreedhar (Nokia)" w:date="2025-01-29T20:18:00Z" w16du:dateUtc="2025-01-29T18:18:00Z"/>
          <w:color w:val="000000" w:themeColor="text1"/>
          <w:rPrChange w:id="1564" w:author="Kashyap Kammachi-Sreedhar (Nokia)" w:date="2025-01-29T20:21:00Z" w16du:dateUtc="2025-01-29T18:21:00Z">
            <w:rPr>
              <w:ins w:id="1565" w:author="Kashyap Kammachi-Sreedhar (Nokia)" w:date="2025-01-29T20:18:00Z" w16du:dateUtc="2025-01-29T18:18:00Z"/>
              <w:rFonts w:ascii="Times New Roman" w:eastAsia="Times New Roman" w:hAnsi="Times New Roman"/>
              <w:b/>
              <w:bCs/>
              <w:color w:val="FF0000"/>
              <w:kern w:val="32"/>
              <w:sz w:val="32"/>
              <w:szCs w:val="32"/>
            </w:rPr>
          </w:rPrChange>
        </w:rPr>
        <w:pPrChange w:id="1566" w:author="Kashyap Kammachi-Sreedhar (Nokia)" w:date="2025-01-30T20:30:00Z" w16du:dateUtc="2025-01-30T18:30:00Z">
          <w:pPr>
            <w:spacing w:after="240"/>
          </w:pPr>
        </w:pPrChange>
      </w:pPr>
    </w:p>
    <w:p w14:paraId="439AC49D" w14:textId="6F9DB4B4" w:rsidR="00860E3F" w:rsidRPr="00860E3F" w:rsidRDefault="00860E3F" w:rsidP="00860E3F">
      <w:pPr>
        <w:pStyle w:val="Heading5"/>
        <w:ind w:left="1008" w:hanging="1008"/>
        <w:rPr>
          <w:ins w:id="1567" w:author="Kashyap Kammachi-Sreedhar (Nokia)" w:date="2025-01-29T20:18:00Z" w16du:dateUtc="2025-01-29T18:18:00Z"/>
          <w:rStyle w:val="normaltextrun"/>
          <w:rFonts w:eastAsia="Times New Roman" w:cs="Segoe UI"/>
          <w:b w:val="0"/>
          <w:bCs/>
          <w:color w:val="000000" w:themeColor="text1"/>
          <w:lang w:eastAsia="en-GB"/>
          <w:rPrChange w:id="1568" w:author="Kashyap Kammachi-Sreedhar (Nokia)" w:date="2025-01-29T20:19:00Z" w16du:dateUtc="2025-01-29T18:19:00Z">
            <w:rPr>
              <w:ins w:id="1569" w:author="Kashyap Kammachi-Sreedhar (Nokia)" w:date="2025-01-29T20:18:00Z" w16du:dateUtc="2025-01-29T18:18:00Z"/>
              <w:rStyle w:val="normaltextrun"/>
              <w:rFonts w:eastAsia="Times New Roman" w:cs="Segoe UI"/>
              <w:b w:val="0"/>
              <w:bCs/>
              <w:color w:val="FF0000"/>
              <w:lang w:eastAsia="en-GB"/>
            </w:rPr>
          </w:rPrChange>
        </w:rPr>
      </w:pPr>
      <w:ins w:id="1570" w:author="Kashyap Kammachi-Sreedhar (Nokia)" w:date="2025-01-29T20:18:00Z" w16du:dateUtc="2025-01-29T18:18:00Z">
        <w:r w:rsidRPr="00860E3F">
          <w:rPr>
            <w:rStyle w:val="normaltextrun"/>
            <w:rFonts w:eastAsia="Times New Roman" w:cs="Segoe UI"/>
            <w:bCs/>
            <w:color w:val="000000" w:themeColor="text1"/>
            <w:lang w:eastAsia="en-GB"/>
            <w:rPrChange w:id="1571" w:author="Kashyap Kammachi-Sreedhar (Nokia)" w:date="2025-01-29T20:19:00Z" w16du:dateUtc="2025-01-29T18:19:00Z">
              <w:rPr>
                <w:rStyle w:val="normaltextrun"/>
                <w:rFonts w:eastAsia="Times New Roman" w:cs="Segoe UI"/>
                <w:bCs/>
                <w:color w:val="FF0000"/>
                <w:lang w:eastAsia="en-GB"/>
              </w:rPr>
            </w:rPrChange>
          </w:rPr>
          <w:t>L.4.4.3.</w:t>
        </w:r>
      </w:ins>
      <w:ins w:id="1572" w:author="Kashyap Kammachi-Sreedhar (Nokia)" w:date="2025-01-30T20:30:00Z" w16du:dateUtc="2025-01-30T18:30:00Z">
        <w:r w:rsidR="008560BA">
          <w:rPr>
            <w:rStyle w:val="normaltextrun"/>
            <w:rFonts w:eastAsia="Times New Roman" w:cs="Segoe UI"/>
            <w:bCs/>
            <w:color w:val="000000" w:themeColor="text1"/>
            <w:lang w:eastAsia="en-GB"/>
          </w:rPr>
          <w:t>5</w:t>
        </w:r>
      </w:ins>
      <w:ins w:id="1573" w:author="Kashyap Kammachi-Sreedhar (Nokia)" w:date="2025-01-29T20:18:00Z" w16du:dateUtc="2025-01-29T18:18:00Z">
        <w:r w:rsidRPr="00860E3F">
          <w:rPr>
            <w:rStyle w:val="normaltextrun"/>
            <w:rFonts w:eastAsia="Times New Roman" w:cs="Segoe UI"/>
            <w:bCs/>
            <w:color w:val="000000" w:themeColor="text1"/>
            <w:lang w:eastAsia="en-GB"/>
            <w:rPrChange w:id="1574" w:author="Kashyap Kammachi-Sreedhar (Nokia)" w:date="2025-01-29T20:19:00Z" w16du:dateUtc="2025-01-29T18:19:00Z">
              <w:rPr>
                <w:rStyle w:val="normaltextrun"/>
                <w:rFonts w:eastAsia="Times New Roman" w:cs="Segoe UI"/>
                <w:bCs/>
                <w:color w:val="FF0000"/>
                <w:lang w:eastAsia="en-GB"/>
              </w:rPr>
            </w:rPrChange>
          </w:rPr>
          <w:tab/>
          <w:t xml:space="preserve">Equivalence with the </w:t>
        </w:r>
        <w:proofErr w:type="spellStart"/>
        <w:r w:rsidRPr="00860E3F">
          <w:rPr>
            <w:rStyle w:val="normaltextrun"/>
            <w:rFonts w:eastAsia="Times New Roman" w:cs="Segoe UI"/>
            <w:bCs/>
            <w:color w:val="000000" w:themeColor="text1"/>
            <w:lang w:eastAsia="en-GB"/>
            <w:rPrChange w:id="1575" w:author="Kashyap Kammachi-Sreedhar (Nokia)" w:date="2025-01-29T20:19:00Z" w16du:dateUtc="2025-01-29T18:19:00Z">
              <w:rPr>
                <w:rStyle w:val="normaltextrun"/>
                <w:rFonts w:eastAsia="Times New Roman" w:cs="Segoe UI"/>
                <w:bCs/>
                <w:color w:val="FF0000"/>
                <w:lang w:eastAsia="en-GB"/>
              </w:rPr>
            </w:rPrChange>
          </w:rPr>
          <w:t>TargetOLSproperty</w:t>
        </w:r>
        <w:proofErr w:type="spellEnd"/>
      </w:ins>
    </w:p>
    <w:p w14:paraId="237585BE" w14:textId="77777777" w:rsidR="00860E3F" w:rsidRPr="00860E3F" w:rsidRDefault="00860E3F" w:rsidP="00860E3F">
      <w:pPr>
        <w:rPr>
          <w:ins w:id="1576" w:author="Kashyap Kammachi-Sreedhar (Nokia)" w:date="2025-01-29T20:18:00Z" w16du:dateUtc="2025-01-29T18:18:00Z"/>
          <w:color w:val="000000" w:themeColor="text1"/>
          <w:rPrChange w:id="1577" w:author="Kashyap Kammachi-Sreedhar (Nokia)" w:date="2025-01-29T20:19:00Z" w16du:dateUtc="2025-01-29T18:19:00Z">
            <w:rPr>
              <w:ins w:id="1578" w:author="Kashyap Kammachi-Sreedhar (Nokia)" w:date="2025-01-29T20:18:00Z" w16du:dateUtc="2025-01-29T18:18:00Z"/>
              <w:color w:val="FF0000"/>
            </w:rPr>
          </w:rPrChange>
        </w:rPr>
      </w:pPr>
      <w:ins w:id="1579" w:author="Kashyap Kammachi-Sreedhar (Nokia)" w:date="2025-01-29T20:18:00Z" w16du:dateUtc="2025-01-29T18:18:00Z">
        <w:r w:rsidRPr="00860E3F">
          <w:rPr>
            <w:color w:val="000000" w:themeColor="text1"/>
            <w:rPrChange w:id="1580" w:author="Kashyap Kammachi-Sreedhar (Nokia)" w:date="2025-01-29T20:19:00Z" w16du:dateUtc="2025-01-29T18:19:00Z">
              <w:rPr>
                <w:color w:val="FF0000"/>
              </w:rPr>
            </w:rPrChange>
          </w:rPr>
          <w:t>When</w:t>
        </w:r>
        <w:r w:rsidRPr="00860E3F">
          <w:rPr>
            <w:rStyle w:val="codeZchn"/>
            <w:rFonts w:eastAsia="Courier New"/>
            <w:color w:val="000000" w:themeColor="text1"/>
            <w:rPrChange w:id="1581" w:author="Kashyap Kammachi-Sreedhar (Nokia)" w:date="2025-01-29T20:19:00Z" w16du:dateUtc="2025-01-29T18:19:00Z">
              <w:rPr>
                <w:rStyle w:val="codeZchn"/>
                <w:rFonts w:eastAsia="Courier New"/>
                <w:color w:val="FF0000"/>
              </w:rPr>
            </w:rPrChange>
          </w:rPr>
          <w:t xml:space="preserve"> </w:t>
        </w:r>
        <w:proofErr w:type="spellStart"/>
        <w:r w:rsidRPr="00860E3F">
          <w:rPr>
            <w:rStyle w:val="codeZchn"/>
            <w:rFonts w:eastAsia="Courier New"/>
            <w:color w:val="000000" w:themeColor="text1"/>
            <w:rPrChange w:id="1582" w:author="Kashyap Kammachi-Sreedhar (Nokia)" w:date="2025-01-29T20:19:00Z" w16du:dateUtc="2025-01-29T18:19:00Z">
              <w:rPr>
                <w:rStyle w:val="codeZchn"/>
                <w:rFonts w:eastAsia="Courier New"/>
                <w:color w:val="FF0000"/>
              </w:rPr>
            </w:rPrChange>
          </w:rPr>
          <w:t>multi_layer_flag</w:t>
        </w:r>
        <w:proofErr w:type="spellEnd"/>
        <w:r w:rsidRPr="00860E3F">
          <w:rPr>
            <w:rStyle w:val="codeZchn"/>
            <w:rFonts w:eastAsia="Courier New"/>
            <w:color w:val="000000" w:themeColor="text1"/>
            <w:rPrChange w:id="1583" w:author="Kashyap Kammachi-Sreedhar (Nokia)" w:date="2025-01-29T20:19:00Z" w16du:dateUtc="2025-01-29T18:19:00Z">
              <w:rPr>
                <w:rStyle w:val="codeZchn"/>
                <w:rFonts w:eastAsia="Courier New"/>
                <w:color w:val="FF0000"/>
              </w:rPr>
            </w:rPrChange>
          </w:rPr>
          <w:t xml:space="preserve"> </w:t>
        </w:r>
        <w:r w:rsidRPr="00860E3F">
          <w:rPr>
            <w:color w:val="000000" w:themeColor="text1"/>
            <w:rPrChange w:id="1584" w:author="Kashyap Kammachi-Sreedhar (Nokia)" w:date="2025-01-29T20:19:00Z" w16du:dateUtc="2025-01-29T18:19:00Z">
              <w:rPr>
                <w:color w:val="FF0000"/>
              </w:rPr>
            </w:rPrChange>
          </w:rPr>
          <w:t xml:space="preserve">is set to 1 in </w:t>
        </w:r>
        <w:proofErr w:type="spellStart"/>
        <w:r w:rsidRPr="00860E3F">
          <w:rPr>
            <w:rStyle w:val="codeZchn"/>
            <w:rFonts w:eastAsia="Courier New"/>
            <w:color w:val="000000" w:themeColor="text1"/>
            <w:rPrChange w:id="1585" w:author="Kashyap Kammachi-Sreedhar (Nokia)" w:date="2025-01-29T20:19:00Z" w16du:dateUtc="2025-01-29T18:19:00Z">
              <w:rPr>
                <w:rStyle w:val="codeZchn"/>
                <w:rFonts w:eastAsia="Courier New"/>
                <w:color w:val="FF0000"/>
              </w:rPr>
            </w:rPrChange>
          </w:rPr>
          <w:t>CompactVvcDecoderConfigurationRecord</w:t>
        </w:r>
        <w:proofErr w:type="spellEnd"/>
        <w:r w:rsidRPr="00860E3F">
          <w:rPr>
            <w:color w:val="000000" w:themeColor="text1"/>
            <w:rPrChange w:id="1586" w:author="Kashyap Kammachi-Sreedhar (Nokia)" w:date="2025-01-29T20:19:00Z" w16du:dateUtc="2025-01-29T18:19:00Z">
              <w:rPr>
                <w:color w:val="FF0000"/>
              </w:rPr>
            </w:rPrChange>
          </w:rPr>
          <w:t>, the</w:t>
        </w:r>
        <w:r w:rsidRPr="00860E3F">
          <w:rPr>
            <w:rStyle w:val="codeZchn"/>
            <w:rFonts w:eastAsia="Courier New"/>
            <w:color w:val="000000" w:themeColor="text1"/>
            <w:rPrChange w:id="1587" w:author="Kashyap Kammachi-Sreedhar (Nokia)" w:date="2025-01-29T20:19:00Z" w16du:dateUtc="2025-01-29T18:19:00Z">
              <w:rPr>
                <w:rStyle w:val="codeZchn"/>
                <w:rFonts w:eastAsia="Courier New"/>
                <w:color w:val="FF0000"/>
              </w:rPr>
            </w:rPrChange>
          </w:rPr>
          <w:t xml:space="preserve"> </w:t>
        </w:r>
        <w:proofErr w:type="spellStart"/>
        <w:r w:rsidRPr="00860E3F">
          <w:rPr>
            <w:rStyle w:val="codeZchn"/>
            <w:rFonts w:eastAsia="Courier New"/>
            <w:color w:val="000000" w:themeColor="text1"/>
            <w:rPrChange w:id="1588" w:author="Kashyap Kammachi-Sreedhar (Nokia)" w:date="2025-01-29T20:19:00Z" w16du:dateUtc="2025-01-29T18:19:00Z">
              <w:rPr>
                <w:rStyle w:val="codeZchn"/>
                <w:rFonts w:eastAsia="Courier New"/>
                <w:color w:val="FF0000"/>
              </w:rPr>
            </w:rPrChange>
          </w:rPr>
          <w:t>CompactVvcDecoderConfigurationRecord</w:t>
        </w:r>
        <w:proofErr w:type="spellEnd"/>
        <w:r w:rsidRPr="00860E3F">
          <w:rPr>
            <w:color w:val="000000" w:themeColor="text1"/>
            <w:rPrChange w:id="1589" w:author="Kashyap Kammachi-Sreedhar (Nokia)" w:date="2025-01-29T20:19:00Z" w16du:dateUtc="2025-01-29T18:19:00Z">
              <w:rPr>
                <w:color w:val="FF0000"/>
              </w:rPr>
            </w:rPrChange>
          </w:rPr>
          <w:t xml:space="preserve"> shall be considered equivalent to </w:t>
        </w:r>
        <w:proofErr w:type="spellStart"/>
        <w:r w:rsidRPr="00860E3F">
          <w:rPr>
            <w:rStyle w:val="codeZchn"/>
            <w:rFonts w:eastAsia="Courier New"/>
            <w:color w:val="000000" w:themeColor="text1"/>
            <w:rPrChange w:id="1590" w:author="Kashyap Kammachi-Sreedhar (Nokia)" w:date="2025-01-29T20:19:00Z" w16du:dateUtc="2025-01-29T18:19:00Z">
              <w:rPr>
                <w:rStyle w:val="codeZchn"/>
                <w:rFonts w:eastAsia="Courier New"/>
                <w:color w:val="FF0000"/>
              </w:rPr>
            </w:rPrChange>
          </w:rPr>
          <w:t>TargetOLSproperty</w:t>
        </w:r>
        <w:proofErr w:type="spellEnd"/>
        <w:r w:rsidRPr="00860E3F">
          <w:rPr>
            <w:color w:val="000000" w:themeColor="text1"/>
            <w:rPrChange w:id="1591" w:author="Kashyap Kammachi-Sreedhar (Nokia)" w:date="2025-01-29T20:19:00Z" w16du:dateUtc="2025-01-29T18:19:00Z">
              <w:rPr>
                <w:color w:val="FF0000"/>
              </w:rPr>
            </w:rPrChange>
          </w:rPr>
          <w:t xml:space="preserve"> as defined in ISO/IEC 23008-12 with the following fields:</w:t>
        </w:r>
      </w:ins>
    </w:p>
    <w:p w14:paraId="6BA042D5" w14:textId="65948690" w:rsidR="00860E3F" w:rsidRDefault="00860E3F" w:rsidP="008560BA">
      <w:pPr>
        <w:pStyle w:val="ListParagraph"/>
        <w:widowControl w:val="0"/>
        <w:numPr>
          <w:ilvl w:val="0"/>
          <w:numId w:val="18"/>
        </w:numPr>
        <w:suppressAutoHyphens w:val="0"/>
        <w:autoSpaceDE w:val="0"/>
        <w:autoSpaceDN w:val="0"/>
        <w:spacing w:before="0" w:after="0"/>
        <w:contextualSpacing w:val="0"/>
        <w:rPr>
          <w:ins w:id="1592" w:author="Kashyap Kammachi-Sreedhar (Nokia)" w:date="2025-01-30T20:30:00Z" w16du:dateUtc="2025-01-30T18:30:00Z"/>
          <w:color w:val="000000" w:themeColor="text1"/>
        </w:rPr>
      </w:pPr>
      <w:ins w:id="1593" w:author="Kashyap Kammachi-Sreedhar (Nokia)" w:date="2025-01-29T20:18:00Z" w16du:dateUtc="2025-01-29T18:18:00Z">
        <w:r w:rsidRPr="00860E3F">
          <w:rPr>
            <w:color w:val="000000" w:themeColor="text1"/>
            <w:rPrChange w:id="1594" w:author="Kashyap Kammachi-Sreedhar (Nokia)" w:date="2025-01-29T20:19:00Z" w16du:dateUtc="2025-01-29T18:19:00Z">
              <w:rPr>
                <w:color w:val="FF0000"/>
              </w:rPr>
            </w:rPrChange>
          </w:rPr>
          <w:t xml:space="preserve">the </w:t>
        </w:r>
        <w:r w:rsidRPr="00860E3F">
          <w:rPr>
            <w:rFonts w:ascii="Courier New" w:eastAsia="Courier New" w:hAnsi="Courier New"/>
            <w:noProof/>
            <w:color w:val="000000" w:themeColor="text1"/>
            <w:lang w:val="en-GB"/>
            <w:rPrChange w:id="1595" w:author="Kashyap Kammachi-Sreedhar (Nokia)" w:date="2025-01-29T20:19:00Z" w16du:dateUtc="2025-01-29T18:19:00Z">
              <w:rPr>
                <w:rFonts w:ascii="Courier New" w:eastAsia="Courier New" w:hAnsi="Courier New"/>
                <w:noProof/>
                <w:color w:val="FF0000"/>
                <w:lang w:val="en-GB"/>
              </w:rPr>
            </w:rPrChange>
          </w:rPr>
          <w:t>target_ols_idx</w:t>
        </w:r>
      </w:ins>
      <w:ins w:id="1596" w:author="Kashyap Kammachi-Sreedhar (Nokia)" w:date="2025-01-30T20:26:00Z" w16du:dateUtc="2025-01-30T18:26:00Z">
        <w:r w:rsidR="00AD70A0">
          <w:rPr>
            <w:rFonts w:ascii="Courier New" w:eastAsia="Courier New" w:hAnsi="Courier New"/>
            <w:noProof/>
            <w:color w:val="000000" w:themeColor="text1"/>
            <w:lang w:val="en-GB"/>
          </w:rPr>
          <w:t xml:space="preserve"> </w:t>
        </w:r>
        <w:r w:rsidR="00AD70A0" w:rsidRPr="00767E57">
          <w:rPr>
            <w:color w:val="000000" w:themeColor="text1"/>
          </w:rPr>
          <w:t xml:space="preserve">in </w:t>
        </w:r>
        <w:proofErr w:type="spellStart"/>
        <w:r w:rsidR="00AD70A0" w:rsidRPr="00767E57">
          <w:rPr>
            <w:rStyle w:val="codeZchn"/>
            <w:rFonts w:eastAsia="Courier New"/>
            <w:color w:val="000000" w:themeColor="text1"/>
          </w:rPr>
          <w:t>TargetOLSproperty</w:t>
        </w:r>
      </w:ins>
      <w:proofErr w:type="spellEnd"/>
      <w:ins w:id="1597" w:author="Kashyap Kammachi-Sreedhar (Nokia)" w:date="2025-01-29T20:18:00Z" w16du:dateUtc="2025-01-29T18:18:00Z">
        <w:r w:rsidRPr="00860E3F">
          <w:rPr>
            <w:color w:val="000000" w:themeColor="text1"/>
            <w:rPrChange w:id="1598" w:author="Kashyap Kammachi-Sreedhar (Nokia)" w:date="2025-01-29T20:19:00Z" w16du:dateUtc="2025-01-29T18:19:00Z">
              <w:rPr>
                <w:color w:val="FF0000"/>
              </w:rPr>
            </w:rPrChange>
          </w:rPr>
          <w:t xml:space="preserve"> is set equal to </w:t>
        </w:r>
      </w:ins>
      <w:ins w:id="1599" w:author="Kashyap Kammachi-Sreedhar (Nokia)" w:date="2025-01-30T20:26:00Z" w16du:dateUtc="2025-01-30T18:26:00Z">
        <w:r w:rsidR="008532C0">
          <w:rPr>
            <w:rFonts w:ascii="Courier New" w:eastAsia="Courier New" w:hAnsi="Courier New"/>
            <w:noProof/>
            <w:color w:val="000000" w:themeColor="text1"/>
            <w:lang w:val="en-GB"/>
          </w:rPr>
          <w:t>opi</w:t>
        </w:r>
      </w:ins>
      <w:ins w:id="1600" w:author="Kashyap Kammachi-Sreedhar (Nokia)" w:date="2025-01-29T20:18:00Z" w16du:dateUtc="2025-01-29T18:18:00Z">
        <w:r w:rsidRPr="00860E3F">
          <w:rPr>
            <w:rFonts w:ascii="Courier New" w:eastAsia="Courier New" w:hAnsi="Courier New"/>
            <w:noProof/>
            <w:color w:val="000000" w:themeColor="text1"/>
            <w:lang w:val="en-GB"/>
            <w:rPrChange w:id="1601" w:author="Kashyap Kammachi-Sreedhar (Nokia)" w:date="2025-01-29T20:19:00Z" w16du:dateUtc="2025-01-29T18:19:00Z">
              <w:rPr>
                <w:rFonts w:ascii="Courier New" w:eastAsia="Courier New" w:hAnsi="Courier New"/>
                <w:noProof/>
                <w:color w:val="FF0000"/>
                <w:lang w:val="en-GB"/>
              </w:rPr>
            </w:rPrChange>
          </w:rPr>
          <w:t>_ols_idx</w:t>
        </w:r>
        <w:r w:rsidRPr="00860E3F">
          <w:rPr>
            <w:color w:val="000000" w:themeColor="text1"/>
            <w:rPrChange w:id="1602" w:author="Kashyap Kammachi-Sreedhar (Nokia)" w:date="2025-01-29T20:19:00Z" w16du:dateUtc="2025-01-29T18:19:00Z">
              <w:rPr>
                <w:color w:val="FF0000"/>
              </w:rPr>
            </w:rPrChange>
          </w:rPr>
          <w:t xml:space="preserve"> </w:t>
        </w:r>
      </w:ins>
      <w:ins w:id="1603" w:author="Kashyap Kammachi-Sreedhar (Nokia)" w:date="2025-01-30T20:30:00Z" w16du:dateUtc="2025-01-30T18:30:00Z">
        <w:r w:rsidR="00E02DFF">
          <w:rPr>
            <w:color w:val="000000" w:themeColor="text1"/>
          </w:rPr>
          <w:t>of the</w:t>
        </w:r>
      </w:ins>
      <w:ins w:id="1604" w:author="Kashyap Kammachi-Sreedhar (Nokia)" w:date="2025-01-30T20:26:00Z" w16du:dateUtc="2025-01-30T18:26:00Z">
        <w:r w:rsidR="00F274EA">
          <w:rPr>
            <w:color w:val="000000" w:themeColor="text1"/>
          </w:rPr>
          <w:t xml:space="preserve"> OPI NAL unit</w:t>
        </w:r>
      </w:ins>
      <w:ins w:id="1605" w:author="Kashyap Kammachi-Sreedhar (Nokia)" w:date="2025-01-30T20:30:00Z" w16du:dateUtc="2025-01-30T18:30:00Z">
        <w:r w:rsidR="00E02DFF">
          <w:rPr>
            <w:color w:val="000000" w:themeColor="text1"/>
          </w:rPr>
          <w:t>, if it</w:t>
        </w:r>
      </w:ins>
      <w:ins w:id="1606" w:author="Kashyap Kammachi-Sreedhar (Nokia)" w:date="2025-01-30T20:26:00Z" w16du:dateUtc="2025-01-30T18:26:00Z">
        <w:r w:rsidR="00F274EA">
          <w:rPr>
            <w:color w:val="000000" w:themeColor="text1"/>
          </w:rPr>
          <w:t xml:space="preserve"> is present in the </w:t>
        </w:r>
      </w:ins>
      <w:ins w:id="1607" w:author="Kashyap Kammachi-Sreedhar (Nokia)" w:date="2025-01-30T20:27:00Z" w16du:dateUtc="2025-01-30T18:27:00Z">
        <w:r w:rsidR="0042145A">
          <w:rPr>
            <w:color w:val="000000" w:themeColor="text1"/>
          </w:rPr>
          <w:t xml:space="preserve">corresponding </w:t>
        </w:r>
      </w:ins>
      <w:ins w:id="1608" w:author="Kashyap Kammachi-Sreedhar (Nokia)" w:date="2025-01-30T20:28:00Z" w16du:dateUtc="2025-01-30T18:28:00Z">
        <w:r w:rsidR="004E2655">
          <w:rPr>
            <w:color w:val="000000" w:themeColor="text1"/>
          </w:rPr>
          <w:t xml:space="preserve">item data of the </w:t>
        </w:r>
        <w:proofErr w:type="spellStart"/>
        <w:r w:rsidR="00C5534F">
          <w:rPr>
            <w:rStyle w:val="codeZchn"/>
            <w:rFonts w:eastAsia="Arial"/>
          </w:rPr>
          <w:t>MinimizedImageBox</w:t>
        </w:r>
        <w:proofErr w:type="spellEnd"/>
        <w:r w:rsidR="00C5534F">
          <w:rPr>
            <w:color w:val="000000" w:themeColor="text1"/>
          </w:rPr>
          <w:t xml:space="preserve"> </w:t>
        </w:r>
        <w:r w:rsidR="004E2655">
          <w:rPr>
            <w:color w:val="000000" w:themeColor="text1"/>
          </w:rPr>
          <w:t xml:space="preserve">or </w:t>
        </w:r>
        <w:r w:rsidR="00C5534F">
          <w:rPr>
            <w:color w:val="000000" w:themeColor="text1"/>
          </w:rPr>
          <w:t xml:space="preserve">is set equal to </w:t>
        </w:r>
      </w:ins>
      <w:ins w:id="1609" w:author="Kashyap Kammachi-Sreedhar (Nokia)" w:date="2025-01-30T20:29:00Z" w16du:dateUtc="2025-01-30T18:29:00Z">
        <w:r w:rsidR="008560BA" w:rsidRPr="008560BA">
          <w:rPr>
            <w:color w:val="000000" w:themeColor="text1"/>
            <w:rPrChange w:id="1610" w:author="Kashyap Kammachi-Sreedhar (Nokia)" w:date="2025-01-30T20:29:00Z" w16du:dateUtc="2025-01-30T18:29:00Z">
              <w:rPr>
                <w:rFonts w:ascii="Arial" w:hAnsi="Arial" w:cs="Arial"/>
                <w:color w:val="D1D2D3"/>
                <w:sz w:val="23"/>
                <w:szCs w:val="23"/>
                <w:shd w:val="clear" w:color="auto" w:fill="222529"/>
              </w:rPr>
            </w:rPrChange>
          </w:rPr>
          <w:t>lowest OLS i</w:t>
        </w:r>
        <w:r w:rsidR="008560BA">
          <w:rPr>
            <w:color w:val="000000" w:themeColor="text1"/>
          </w:rPr>
          <w:t>n</w:t>
        </w:r>
        <w:r w:rsidR="008560BA" w:rsidRPr="008560BA">
          <w:rPr>
            <w:color w:val="000000" w:themeColor="text1"/>
            <w:rPrChange w:id="1611" w:author="Kashyap Kammachi-Sreedhar (Nokia)" w:date="2025-01-30T20:29:00Z" w16du:dateUtc="2025-01-30T18:29:00Z">
              <w:rPr>
                <w:rFonts w:ascii="Arial" w:hAnsi="Arial" w:cs="Arial"/>
                <w:color w:val="D1D2D3"/>
                <w:sz w:val="23"/>
                <w:szCs w:val="23"/>
                <w:shd w:val="clear" w:color="auto" w:fill="222529"/>
              </w:rPr>
            </w:rPrChange>
          </w:rPr>
          <w:t xml:space="preserve">dex that contains the largest number of layers among all OLSs specified by the VPS </w:t>
        </w:r>
      </w:ins>
      <w:ins w:id="1612" w:author="Kashyap Kammachi-Sreedhar (Nokia)" w:date="2025-01-30T20:31:00Z" w16du:dateUtc="2025-01-30T18:31:00Z">
        <w:r w:rsidR="00C476DD">
          <w:rPr>
            <w:color w:val="000000" w:themeColor="text1"/>
          </w:rPr>
          <w:t xml:space="preserve">NAL unit </w:t>
        </w:r>
      </w:ins>
      <w:ins w:id="1613" w:author="Kashyap Kammachi-Sreedhar (Nokia)" w:date="2025-01-30T20:29:00Z" w16du:dateUtc="2025-01-30T18:29:00Z">
        <w:r w:rsidR="008560BA" w:rsidRPr="008560BA">
          <w:rPr>
            <w:color w:val="000000" w:themeColor="text1"/>
            <w:rPrChange w:id="1614" w:author="Kashyap Kammachi-Sreedhar (Nokia)" w:date="2025-01-30T20:29:00Z" w16du:dateUtc="2025-01-30T18:29:00Z">
              <w:rPr>
                <w:rFonts w:ascii="Arial" w:hAnsi="Arial" w:cs="Arial"/>
                <w:color w:val="D1D2D3"/>
                <w:sz w:val="23"/>
                <w:szCs w:val="23"/>
                <w:shd w:val="clear" w:color="auto" w:fill="222529"/>
              </w:rPr>
            </w:rPrChange>
          </w:rPr>
          <w:t>and the largest number of output layers among the OLSs with the largest number of layers</w:t>
        </w:r>
      </w:ins>
      <w:ins w:id="1615" w:author="Kashyap Kammachi-Sreedhar (Nokia)" w:date="2025-01-30T20:30:00Z" w16du:dateUtc="2025-01-30T18:30:00Z">
        <w:r w:rsidR="008560BA">
          <w:rPr>
            <w:color w:val="000000" w:themeColor="text1"/>
          </w:rPr>
          <w:t>.</w:t>
        </w:r>
      </w:ins>
    </w:p>
    <w:p w14:paraId="531CFC5C" w14:textId="77777777" w:rsidR="008560BA" w:rsidRDefault="008560BA" w:rsidP="008560BA">
      <w:pPr>
        <w:pStyle w:val="ListParagraph"/>
        <w:widowControl w:val="0"/>
        <w:suppressAutoHyphens w:val="0"/>
        <w:autoSpaceDE w:val="0"/>
        <w:autoSpaceDN w:val="0"/>
        <w:spacing w:before="0" w:after="0"/>
        <w:contextualSpacing w:val="0"/>
        <w:rPr>
          <w:ins w:id="1616" w:author="Kashyap Kammachi-Sreedhar (Nokia)" w:date="2025-01-30T20:30:00Z" w16du:dateUtc="2025-01-30T18:30:00Z"/>
          <w:color w:val="000000" w:themeColor="text1"/>
        </w:rPr>
        <w:pPrChange w:id="1617" w:author="Kashyap Kammachi-Sreedhar (Nokia)" w:date="2025-01-30T20:30:00Z" w16du:dateUtc="2025-01-30T18:30:00Z">
          <w:pPr>
            <w:pStyle w:val="ListParagraph"/>
            <w:widowControl w:val="0"/>
            <w:numPr>
              <w:numId w:val="18"/>
            </w:numPr>
            <w:suppressAutoHyphens w:val="0"/>
            <w:autoSpaceDE w:val="0"/>
            <w:autoSpaceDN w:val="0"/>
            <w:spacing w:before="0" w:after="0"/>
            <w:ind w:hanging="360"/>
            <w:contextualSpacing w:val="0"/>
          </w:pPr>
        </w:pPrChange>
      </w:pPr>
    </w:p>
    <w:p w14:paraId="57CE242C" w14:textId="5EB4C0BC" w:rsidR="008560BA" w:rsidRPr="00767E57" w:rsidRDefault="008560BA" w:rsidP="008560BA">
      <w:pPr>
        <w:pStyle w:val="Heading5"/>
        <w:ind w:left="1008" w:hanging="1008"/>
        <w:rPr>
          <w:ins w:id="1618" w:author="Kashyap Kammachi-Sreedhar (Nokia)" w:date="2025-01-30T20:30:00Z" w16du:dateUtc="2025-01-30T18:30:00Z"/>
          <w:rStyle w:val="normaltextrun"/>
          <w:rFonts w:eastAsia="Times New Roman" w:cs="Segoe UI"/>
          <w:b w:val="0"/>
          <w:bCs/>
          <w:color w:val="000000" w:themeColor="text1"/>
          <w:lang w:eastAsia="en-GB"/>
        </w:rPr>
      </w:pPr>
      <w:ins w:id="1619" w:author="Kashyap Kammachi-Sreedhar (Nokia)" w:date="2025-01-30T20:30:00Z" w16du:dateUtc="2025-01-30T18:30:00Z">
        <w:r w:rsidRPr="00767E57">
          <w:rPr>
            <w:rStyle w:val="normaltextrun"/>
            <w:rFonts w:eastAsia="Times New Roman" w:cs="Segoe UI"/>
            <w:bCs/>
            <w:color w:val="000000" w:themeColor="text1"/>
            <w:lang w:eastAsia="en-GB"/>
          </w:rPr>
          <w:t>L.4.4.3.</w:t>
        </w:r>
        <w:r>
          <w:rPr>
            <w:rStyle w:val="normaltextrun"/>
            <w:rFonts w:eastAsia="Times New Roman" w:cs="Segoe UI"/>
            <w:bCs/>
            <w:color w:val="000000" w:themeColor="text1"/>
            <w:lang w:eastAsia="en-GB"/>
          </w:rPr>
          <w:t>6</w:t>
        </w:r>
        <w:r w:rsidRPr="00767E57">
          <w:rPr>
            <w:rStyle w:val="normaltextrun"/>
            <w:rFonts w:eastAsia="Times New Roman" w:cs="Segoe UI"/>
            <w:bCs/>
            <w:color w:val="000000" w:themeColor="text1"/>
            <w:lang w:eastAsia="en-GB"/>
          </w:rPr>
          <w:tab/>
          <w:t xml:space="preserve">Equivalence with the </w:t>
        </w:r>
        <w:proofErr w:type="spellStart"/>
        <w:r w:rsidRPr="00767E57">
          <w:rPr>
            <w:rStyle w:val="normaltextrun"/>
            <w:rFonts w:eastAsia="Times New Roman" w:cs="Segoe UI"/>
            <w:bCs/>
            <w:color w:val="000000" w:themeColor="text1"/>
            <w:lang w:eastAsia="en-GB"/>
          </w:rPr>
          <w:t>LayerSelectorProperty</w:t>
        </w:r>
        <w:proofErr w:type="spellEnd"/>
      </w:ins>
    </w:p>
    <w:p w14:paraId="1A4E96AF" w14:textId="77777777" w:rsidR="008560BA" w:rsidRPr="00767E57" w:rsidRDefault="008560BA" w:rsidP="008560BA">
      <w:pPr>
        <w:rPr>
          <w:ins w:id="1620" w:author="Kashyap Kammachi-Sreedhar (Nokia)" w:date="2025-01-30T20:30:00Z" w16du:dateUtc="2025-01-30T18:30:00Z"/>
          <w:color w:val="000000" w:themeColor="text1"/>
        </w:rPr>
      </w:pPr>
      <w:ins w:id="1621" w:author="Kashyap Kammachi-Sreedhar (Nokia)" w:date="2025-01-30T20:30:00Z" w16du:dateUtc="2025-01-30T18:30:00Z">
        <w:r w:rsidRPr="00767E57">
          <w:rPr>
            <w:color w:val="000000" w:themeColor="text1"/>
          </w:rPr>
          <w:t>When</w:t>
        </w:r>
        <w:r w:rsidRPr="00767E57">
          <w:rPr>
            <w:rStyle w:val="codeZchn"/>
            <w:rFonts w:eastAsia="Courier New"/>
            <w:color w:val="000000" w:themeColor="text1"/>
          </w:rPr>
          <w:t xml:space="preserve"> </w:t>
        </w:r>
        <w:proofErr w:type="spellStart"/>
        <w:r w:rsidRPr="00767E57">
          <w:rPr>
            <w:rStyle w:val="codeZchn"/>
            <w:rFonts w:eastAsia="Courier New"/>
            <w:color w:val="000000" w:themeColor="text1"/>
          </w:rPr>
          <w:t>multi_layer_flag</w:t>
        </w:r>
        <w:proofErr w:type="spellEnd"/>
        <w:r w:rsidRPr="00767E57">
          <w:rPr>
            <w:rStyle w:val="codeZchn"/>
            <w:rFonts w:eastAsia="Courier New"/>
            <w:color w:val="000000" w:themeColor="text1"/>
          </w:rPr>
          <w:t xml:space="preserve"> </w:t>
        </w:r>
        <w:r w:rsidRPr="00767E57">
          <w:rPr>
            <w:color w:val="000000" w:themeColor="text1"/>
          </w:rPr>
          <w:t xml:space="preserve">is set to 1 in </w:t>
        </w:r>
        <w:proofErr w:type="spellStart"/>
        <w:r w:rsidRPr="00767E57">
          <w:rPr>
            <w:rStyle w:val="codeZchn"/>
            <w:rFonts w:eastAsia="Courier New"/>
            <w:color w:val="000000" w:themeColor="text1"/>
          </w:rPr>
          <w:t>CompactVvcDecoderConfigurationRecord</w:t>
        </w:r>
        <w:proofErr w:type="spellEnd"/>
        <w:r w:rsidRPr="00767E57">
          <w:rPr>
            <w:color w:val="000000" w:themeColor="text1"/>
          </w:rPr>
          <w:t>, the</w:t>
        </w:r>
        <w:r w:rsidRPr="00767E57">
          <w:rPr>
            <w:rStyle w:val="codeZchn"/>
            <w:rFonts w:eastAsia="Courier New"/>
            <w:color w:val="000000" w:themeColor="text1"/>
          </w:rPr>
          <w:t xml:space="preserve"> </w:t>
        </w:r>
        <w:proofErr w:type="spellStart"/>
        <w:r w:rsidRPr="00767E57">
          <w:rPr>
            <w:rStyle w:val="codeZchn"/>
            <w:rFonts w:eastAsia="Courier New"/>
            <w:color w:val="000000" w:themeColor="text1"/>
          </w:rPr>
          <w:t>CompactVvcDecoderConfigurationRecord</w:t>
        </w:r>
        <w:proofErr w:type="spellEnd"/>
        <w:r w:rsidRPr="00767E57">
          <w:rPr>
            <w:color w:val="000000" w:themeColor="text1"/>
          </w:rPr>
          <w:t xml:space="preserve"> shall be considered equivalent to </w:t>
        </w:r>
        <w:proofErr w:type="spellStart"/>
        <w:r w:rsidRPr="00767E57">
          <w:rPr>
            <w:rStyle w:val="codeZchn"/>
            <w:rFonts w:eastAsia="Courier New"/>
            <w:color w:val="000000" w:themeColor="text1"/>
          </w:rPr>
          <w:t>LayerSelectorProperty</w:t>
        </w:r>
        <w:proofErr w:type="spellEnd"/>
        <w:r w:rsidRPr="00767E57">
          <w:rPr>
            <w:color w:val="000000" w:themeColor="text1"/>
          </w:rPr>
          <w:t xml:space="preserve"> as defined in ISO/IEC 23008-12 with the following fields:</w:t>
        </w:r>
      </w:ins>
    </w:p>
    <w:p w14:paraId="0FC2428F" w14:textId="33060A5E" w:rsidR="008560BA" w:rsidRPr="000D1180" w:rsidRDefault="008560BA" w:rsidP="000D1180">
      <w:pPr>
        <w:pStyle w:val="ListParagraph"/>
        <w:widowControl w:val="0"/>
        <w:numPr>
          <w:ilvl w:val="0"/>
          <w:numId w:val="18"/>
        </w:numPr>
        <w:suppressAutoHyphens w:val="0"/>
        <w:autoSpaceDE w:val="0"/>
        <w:autoSpaceDN w:val="0"/>
        <w:spacing w:before="0" w:after="0"/>
        <w:contextualSpacing w:val="0"/>
        <w:jc w:val="left"/>
        <w:rPr>
          <w:ins w:id="1622" w:author="Kashyap Kammachi-Sreedhar (Nokia)" w:date="2025-01-29T20:21:00Z" w16du:dateUtc="2025-01-29T18:21:00Z"/>
          <w:rStyle w:val="codeZchn"/>
          <w:rFonts w:asciiTheme="minorHAnsi" w:eastAsia="Arial" w:hAnsiTheme="minorHAnsi" w:cs="Mangal"/>
          <w:color w:val="000000" w:themeColor="text1"/>
          <w:lang w:val="en-CA" w:eastAsia="zh-CN" w:bidi="hi-IN"/>
          <w:rPrChange w:id="1623" w:author="Kashyap Kammachi-Sreedhar (Nokia)" w:date="2025-01-30T20:33:00Z" w16du:dateUtc="2025-01-30T18:33:00Z">
            <w:rPr>
              <w:ins w:id="1624" w:author="Kashyap Kammachi-Sreedhar (Nokia)" w:date="2025-01-29T20:21:00Z" w16du:dateUtc="2025-01-29T18:21:00Z"/>
              <w:rStyle w:val="codeZchn"/>
              <w:rFonts w:eastAsia="Courier New"/>
              <w:color w:val="000000" w:themeColor="text1"/>
            </w:rPr>
          </w:rPrChange>
        </w:rPr>
      </w:pPr>
      <w:ins w:id="1625" w:author="Kashyap Kammachi-Sreedhar (Nokia)" w:date="2025-01-30T20:30:00Z" w16du:dateUtc="2025-01-30T18:30:00Z">
        <w:r w:rsidRPr="00767E57">
          <w:rPr>
            <w:color w:val="000000" w:themeColor="text1"/>
          </w:rPr>
          <w:lastRenderedPageBreak/>
          <w:t xml:space="preserve">the </w:t>
        </w:r>
        <w:r w:rsidRPr="00767E57">
          <w:rPr>
            <w:rFonts w:ascii="Courier New" w:eastAsia="Courier New" w:hAnsi="Courier New"/>
            <w:noProof/>
            <w:color w:val="000000" w:themeColor="text1"/>
            <w:lang w:val="en-GB"/>
          </w:rPr>
          <w:t>layer_id</w:t>
        </w:r>
        <w:r w:rsidRPr="00767E57">
          <w:rPr>
            <w:color w:val="000000" w:themeColor="text1"/>
          </w:rPr>
          <w:t xml:space="preserve"> </w:t>
        </w:r>
      </w:ins>
      <w:ins w:id="1626" w:author="Kashyap Kammachi-Sreedhar (Nokia)" w:date="2025-01-30T20:31:00Z" w16du:dateUtc="2025-01-30T18:31:00Z">
        <w:r w:rsidR="00C476DD" w:rsidRPr="00767E57">
          <w:rPr>
            <w:color w:val="000000" w:themeColor="text1"/>
          </w:rPr>
          <w:t xml:space="preserve">in </w:t>
        </w:r>
        <w:proofErr w:type="spellStart"/>
        <w:r w:rsidR="00C476DD" w:rsidRPr="00767E57">
          <w:rPr>
            <w:rStyle w:val="codeZchn"/>
            <w:rFonts w:eastAsia="Courier New"/>
            <w:color w:val="000000" w:themeColor="text1"/>
          </w:rPr>
          <w:t>LayerSelectorProperty</w:t>
        </w:r>
        <w:proofErr w:type="spellEnd"/>
        <w:r w:rsidR="00C476DD" w:rsidRPr="00767E57">
          <w:rPr>
            <w:color w:val="000000" w:themeColor="text1"/>
          </w:rPr>
          <w:t xml:space="preserve"> </w:t>
        </w:r>
      </w:ins>
      <w:ins w:id="1627" w:author="Kashyap Kammachi-Sreedhar (Nokia)" w:date="2025-01-30T20:30:00Z" w16du:dateUtc="2025-01-30T18:30:00Z">
        <w:r w:rsidRPr="00767E57">
          <w:rPr>
            <w:color w:val="000000" w:themeColor="text1"/>
          </w:rPr>
          <w:t xml:space="preserve">is set equal </w:t>
        </w:r>
        <w:r w:rsidRPr="007613BC">
          <w:rPr>
            <w:rStyle w:val="codeZchn"/>
            <w:rFonts w:asciiTheme="minorHAnsi" w:eastAsia="Arial" w:hAnsiTheme="minorHAnsi" w:cs="Mangal"/>
            <w:lang w:val="en-CA" w:eastAsia="zh-CN" w:bidi="hi-IN"/>
            <w:rPrChange w:id="1628" w:author="Kashyap Kammachi-Sreedhar (Nokia)" w:date="2025-01-30T20:33:00Z" w16du:dateUtc="2025-01-30T18:33:00Z">
              <w:rPr>
                <w:color w:val="000000" w:themeColor="text1"/>
              </w:rPr>
            </w:rPrChange>
          </w:rPr>
          <w:t xml:space="preserve">to </w:t>
        </w:r>
      </w:ins>
      <w:ins w:id="1629" w:author="Kashyap Kammachi-Sreedhar (Nokia)" w:date="2025-01-30T20:33:00Z" w16du:dateUtc="2025-01-30T18:33:00Z">
        <w:r w:rsidR="007613BC" w:rsidRPr="007613BC">
          <w:rPr>
            <w:rStyle w:val="codeZchn"/>
            <w:rFonts w:asciiTheme="minorHAnsi" w:eastAsia="Arial" w:hAnsiTheme="minorHAnsi" w:cs="Mangal"/>
            <w:color w:val="000000" w:themeColor="text1"/>
            <w:lang w:val="en-CA" w:eastAsia="zh-CN" w:bidi="hi-IN"/>
            <w:rPrChange w:id="1630" w:author="Kashyap Kammachi-Sreedhar (Nokia)" w:date="2025-01-30T20:33:00Z" w16du:dateUtc="2025-01-30T18:33:00Z">
              <w:rPr>
                <w:rFonts w:ascii="Arial" w:hAnsi="Arial" w:cs="Arial"/>
                <w:color w:val="D1D2D3"/>
                <w:sz w:val="23"/>
                <w:szCs w:val="23"/>
                <w:shd w:val="clear" w:color="auto" w:fill="1A1D21"/>
              </w:rPr>
            </w:rPrChange>
          </w:rPr>
          <w:t>t</w:t>
        </w:r>
        <w:r w:rsidR="007613BC" w:rsidRPr="007613BC">
          <w:rPr>
            <w:rStyle w:val="codeZchn"/>
            <w:rFonts w:asciiTheme="minorHAnsi" w:eastAsia="Arial" w:hAnsiTheme="minorHAnsi" w:cs="Mangal"/>
            <w:lang w:val="en-CA" w:eastAsia="zh-CN" w:bidi="hi-IN"/>
            <w:rPrChange w:id="1631" w:author="Kashyap Kammachi-Sreedhar (Nokia)" w:date="2025-01-30T20:33:00Z" w16du:dateUtc="2025-01-30T18:33:00Z">
              <w:rPr>
                <w:rFonts w:ascii="Arial" w:hAnsi="Arial" w:cs="Arial"/>
                <w:color w:val="D1D2D3"/>
                <w:sz w:val="23"/>
                <w:szCs w:val="23"/>
                <w:shd w:val="clear" w:color="auto" w:fill="1A1D21"/>
              </w:rPr>
            </w:rPrChange>
          </w:rPr>
          <w:t>he output layer</w:t>
        </w:r>
        <w:r w:rsidR="007613BC" w:rsidRPr="007613BC">
          <w:rPr>
            <w:color w:val="000000" w:themeColor="text1"/>
            <w:rPrChange w:id="1632" w:author="Kashyap Kammachi-Sreedhar (Nokia)" w:date="2025-01-30T20:33:00Z" w16du:dateUtc="2025-01-30T18:33:00Z">
              <w:rPr>
                <w:rFonts w:ascii="Arial" w:hAnsi="Arial" w:cs="Arial"/>
                <w:color w:val="D1D2D3"/>
                <w:sz w:val="23"/>
                <w:szCs w:val="23"/>
                <w:shd w:val="clear" w:color="auto" w:fill="1A1D21"/>
              </w:rPr>
            </w:rPrChange>
          </w:rPr>
          <w:t xml:space="preserve"> having the greater </w:t>
        </w:r>
        <w:proofErr w:type="spellStart"/>
        <w:r w:rsidR="007613BC" w:rsidRPr="007613BC">
          <w:rPr>
            <w:color w:val="000000" w:themeColor="text1"/>
            <w:rPrChange w:id="1633" w:author="Kashyap Kammachi-Sreedhar (Nokia)" w:date="2025-01-30T20:33:00Z" w16du:dateUtc="2025-01-30T18:33:00Z">
              <w:rPr>
                <w:rFonts w:ascii="Arial" w:hAnsi="Arial" w:cs="Arial"/>
                <w:color w:val="D1D2D3"/>
                <w:sz w:val="23"/>
                <w:szCs w:val="23"/>
                <w:shd w:val="clear" w:color="auto" w:fill="1A1D21"/>
              </w:rPr>
            </w:rPrChange>
          </w:rPr>
          <w:t>nuh_layer_id</w:t>
        </w:r>
        <w:proofErr w:type="spellEnd"/>
        <w:r w:rsidR="007613BC" w:rsidRPr="007613BC">
          <w:rPr>
            <w:color w:val="000000" w:themeColor="text1"/>
            <w:rPrChange w:id="1634" w:author="Kashyap Kammachi-Sreedhar (Nokia)" w:date="2025-01-30T20:33:00Z" w16du:dateUtc="2025-01-30T18:33:00Z">
              <w:rPr>
                <w:rFonts w:ascii="Arial" w:hAnsi="Arial" w:cs="Arial"/>
                <w:color w:val="D1D2D3"/>
                <w:sz w:val="23"/>
                <w:szCs w:val="23"/>
                <w:shd w:val="clear" w:color="auto" w:fill="1A1D21"/>
              </w:rPr>
            </w:rPrChange>
          </w:rPr>
          <w:t xml:space="preserve"> value in the </w:t>
        </w:r>
      </w:ins>
      <w:ins w:id="1635" w:author="Kashyap Kammachi-Sreedhar (Nokia)" w:date="2025-01-30T20:34:00Z" w16du:dateUtc="2025-01-30T18:34:00Z">
        <w:r w:rsidR="001E6385">
          <w:rPr>
            <w:color w:val="000000" w:themeColor="text1"/>
          </w:rPr>
          <w:t xml:space="preserve">target </w:t>
        </w:r>
      </w:ins>
      <w:ins w:id="1636" w:author="Kashyap Kammachi-Sreedhar (Nokia)" w:date="2025-01-30T20:33:00Z" w16du:dateUtc="2025-01-30T18:33:00Z">
        <w:r w:rsidR="007613BC" w:rsidRPr="007613BC">
          <w:rPr>
            <w:color w:val="000000" w:themeColor="text1"/>
            <w:rPrChange w:id="1637" w:author="Kashyap Kammachi-Sreedhar (Nokia)" w:date="2025-01-30T20:33:00Z" w16du:dateUtc="2025-01-30T18:33:00Z">
              <w:rPr>
                <w:rFonts w:ascii="Arial" w:hAnsi="Arial" w:cs="Arial"/>
                <w:color w:val="D1D2D3"/>
                <w:sz w:val="23"/>
                <w:szCs w:val="23"/>
                <w:shd w:val="clear" w:color="auto" w:fill="1A1D21"/>
              </w:rPr>
            </w:rPrChange>
          </w:rPr>
          <w:t>OLS</w:t>
        </w:r>
      </w:ins>
      <w:ins w:id="1638" w:author="Kashyap Kammachi-Sreedhar (Nokia)" w:date="2025-01-30T20:34:00Z" w16du:dateUtc="2025-01-30T18:34:00Z">
        <w:r w:rsidR="001E6385">
          <w:rPr>
            <w:color w:val="000000" w:themeColor="text1"/>
          </w:rPr>
          <w:t>.</w:t>
        </w:r>
      </w:ins>
    </w:p>
    <w:p w14:paraId="108AAE0E" w14:textId="77777777" w:rsidR="00632D27" w:rsidRPr="00632D27" w:rsidRDefault="00632D27" w:rsidP="00632D27">
      <w:pPr>
        <w:pStyle w:val="ListParagraph"/>
        <w:widowControl w:val="0"/>
        <w:suppressAutoHyphens w:val="0"/>
        <w:autoSpaceDE w:val="0"/>
        <w:autoSpaceDN w:val="0"/>
        <w:spacing w:before="0" w:after="0"/>
        <w:contextualSpacing w:val="0"/>
        <w:jc w:val="left"/>
        <w:rPr>
          <w:ins w:id="1639" w:author="Kashyap Kammachi-Sreedhar (Nokia)" w:date="2025-01-29T20:18:00Z" w16du:dateUtc="2025-01-29T18:18:00Z"/>
          <w:color w:val="000000" w:themeColor="text1"/>
          <w:rPrChange w:id="1640" w:author="Kashyap Kammachi-Sreedhar (Nokia)" w:date="2025-01-29T20:21:00Z" w16du:dateUtc="2025-01-29T18:21:00Z">
            <w:rPr>
              <w:ins w:id="1641" w:author="Kashyap Kammachi-Sreedhar (Nokia)" w:date="2025-01-29T20:18:00Z" w16du:dateUtc="2025-01-29T18:18:00Z"/>
              <w:rFonts w:ascii="Times New Roman" w:eastAsia="Times New Roman" w:hAnsi="Times New Roman"/>
              <w:b/>
              <w:bCs/>
              <w:color w:val="FF0000"/>
              <w:kern w:val="32"/>
              <w:sz w:val="32"/>
              <w:szCs w:val="32"/>
            </w:rPr>
          </w:rPrChange>
        </w:rPr>
        <w:pPrChange w:id="1642" w:author="Kashyap Kammachi-Sreedhar (Nokia)" w:date="2025-01-29T20:21:00Z" w16du:dateUtc="2025-01-29T18:21:00Z">
          <w:pPr>
            <w:tabs>
              <w:tab w:val="left" w:pos="1440"/>
            </w:tabs>
            <w:spacing w:after="240"/>
          </w:pPr>
        </w:pPrChange>
      </w:pPr>
    </w:p>
    <w:p w14:paraId="7E30DB16" w14:textId="77777777" w:rsidR="00860E3F" w:rsidRPr="00860E3F" w:rsidRDefault="00860E3F" w:rsidP="00860E3F">
      <w:pPr>
        <w:pStyle w:val="Heading5"/>
        <w:ind w:left="1008" w:hanging="1008"/>
        <w:rPr>
          <w:ins w:id="1643" w:author="Kashyap Kammachi-Sreedhar (Nokia)" w:date="2025-01-29T20:18:00Z" w16du:dateUtc="2025-01-29T18:18:00Z"/>
          <w:rStyle w:val="normaltextrun"/>
          <w:rFonts w:eastAsia="Times New Roman" w:cs="Segoe UI"/>
          <w:b w:val="0"/>
          <w:bCs/>
          <w:color w:val="000000" w:themeColor="text1"/>
          <w:lang w:eastAsia="en-GB"/>
          <w:rPrChange w:id="1644" w:author="Kashyap Kammachi-Sreedhar (Nokia)" w:date="2025-01-29T20:19:00Z" w16du:dateUtc="2025-01-29T18:19:00Z">
            <w:rPr>
              <w:ins w:id="1645" w:author="Kashyap Kammachi-Sreedhar (Nokia)" w:date="2025-01-29T20:18:00Z" w16du:dateUtc="2025-01-29T18:18:00Z"/>
              <w:rStyle w:val="normaltextrun"/>
              <w:rFonts w:eastAsia="Times New Roman" w:cs="Segoe UI"/>
              <w:b w:val="0"/>
              <w:bCs/>
              <w:color w:val="FF0000"/>
              <w:lang w:eastAsia="en-GB"/>
            </w:rPr>
          </w:rPrChange>
        </w:rPr>
      </w:pPr>
      <w:ins w:id="1646" w:author="Kashyap Kammachi-Sreedhar (Nokia)" w:date="2025-01-29T20:18:00Z" w16du:dateUtc="2025-01-29T18:18:00Z">
        <w:r w:rsidRPr="00860E3F">
          <w:rPr>
            <w:rStyle w:val="normaltextrun"/>
            <w:rFonts w:eastAsia="Times New Roman" w:cs="Segoe UI"/>
            <w:bCs/>
            <w:color w:val="000000" w:themeColor="text1"/>
            <w:lang w:eastAsia="en-GB"/>
            <w:rPrChange w:id="1647" w:author="Kashyap Kammachi-Sreedhar (Nokia)" w:date="2025-01-29T20:19:00Z" w16du:dateUtc="2025-01-29T18:19:00Z">
              <w:rPr>
                <w:rStyle w:val="normaltextrun"/>
                <w:rFonts w:eastAsia="Times New Roman" w:cs="Segoe UI"/>
                <w:bCs/>
                <w:color w:val="FF0000"/>
                <w:lang w:eastAsia="en-GB"/>
              </w:rPr>
            </w:rPrChange>
          </w:rPr>
          <w:t>L.4.4.3.7</w:t>
        </w:r>
        <w:r w:rsidRPr="00860E3F">
          <w:rPr>
            <w:rStyle w:val="normaltextrun"/>
            <w:rFonts w:eastAsia="Times New Roman" w:cs="Segoe UI"/>
            <w:bCs/>
            <w:color w:val="000000" w:themeColor="text1"/>
            <w:lang w:eastAsia="en-GB"/>
            <w:rPrChange w:id="1648" w:author="Kashyap Kammachi-Sreedhar (Nokia)" w:date="2025-01-29T20:19:00Z" w16du:dateUtc="2025-01-29T18:19:00Z">
              <w:rPr>
                <w:rStyle w:val="normaltextrun"/>
                <w:rFonts w:eastAsia="Times New Roman" w:cs="Segoe UI"/>
                <w:bCs/>
                <w:color w:val="FF0000"/>
                <w:lang w:eastAsia="en-GB"/>
              </w:rPr>
            </w:rPrChange>
          </w:rPr>
          <w:tab/>
          <w:t xml:space="preserve">Equivalence with the </w:t>
        </w:r>
        <w:proofErr w:type="spellStart"/>
        <w:r w:rsidRPr="00860E3F">
          <w:rPr>
            <w:color w:val="000000" w:themeColor="text1"/>
            <w:rPrChange w:id="1649" w:author="Kashyap Kammachi-Sreedhar (Nokia)" w:date="2025-01-29T20:19:00Z" w16du:dateUtc="2025-01-29T18:19:00Z">
              <w:rPr>
                <w:color w:val="FF0000"/>
              </w:rPr>
            </w:rPrChange>
          </w:rPr>
          <w:t>VvcOperatingPointsInformationProperty</w:t>
        </w:r>
        <w:proofErr w:type="spellEnd"/>
      </w:ins>
    </w:p>
    <w:p w14:paraId="3351E8FB" w14:textId="77777777" w:rsidR="00860E3F" w:rsidRPr="00860E3F" w:rsidRDefault="00860E3F" w:rsidP="00860E3F">
      <w:pPr>
        <w:rPr>
          <w:ins w:id="1650" w:author="Kashyap Kammachi-Sreedhar (Nokia)" w:date="2025-01-29T20:18:00Z" w16du:dateUtc="2025-01-29T18:18:00Z"/>
          <w:color w:val="000000" w:themeColor="text1"/>
          <w:rPrChange w:id="1651" w:author="Kashyap Kammachi-Sreedhar (Nokia)" w:date="2025-01-29T20:19:00Z" w16du:dateUtc="2025-01-29T18:19:00Z">
            <w:rPr>
              <w:ins w:id="1652" w:author="Kashyap Kammachi-Sreedhar (Nokia)" w:date="2025-01-29T20:18:00Z" w16du:dateUtc="2025-01-29T18:18:00Z"/>
              <w:color w:val="FF0000"/>
            </w:rPr>
          </w:rPrChange>
        </w:rPr>
      </w:pPr>
      <w:ins w:id="1653" w:author="Kashyap Kammachi-Sreedhar (Nokia)" w:date="2025-01-29T20:18:00Z" w16du:dateUtc="2025-01-29T18:18:00Z">
        <w:r w:rsidRPr="00860E3F">
          <w:rPr>
            <w:color w:val="000000" w:themeColor="text1"/>
            <w:rPrChange w:id="1654" w:author="Kashyap Kammachi-Sreedhar (Nokia)" w:date="2025-01-29T20:19:00Z" w16du:dateUtc="2025-01-29T18:19:00Z">
              <w:rPr>
                <w:color w:val="FF0000"/>
              </w:rPr>
            </w:rPrChange>
          </w:rPr>
          <w:t>When</w:t>
        </w:r>
        <w:r w:rsidRPr="00860E3F">
          <w:rPr>
            <w:rStyle w:val="codeZchn"/>
            <w:rFonts w:eastAsia="Courier New"/>
            <w:color w:val="000000" w:themeColor="text1"/>
            <w:rPrChange w:id="1655" w:author="Kashyap Kammachi-Sreedhar (Nokia)" w:date="2025-01-29T20:19:00Z" w16du:dateUtc="2025-01-29T18:19:00Z">
              <w:rPr>
                <w:rStyle w:val="codeZchn"/>
                <w:rFonts w:eastAsia="Courier New"/>
                <w:color w:val="FF0000"/>
              </w:rPr>
            </w:rPrChange>
          </w:rPr>
          <w:t xml:space="preserve"> </w:t>
        </w:r>
        <w:proofErr w:type="spellStart"/>
        <w:r w:rsidRPr="00860E3F">
          <w:rPr>
            <w:rStyle w:val="codeZchn"/>
            <w:rFonts w:eastAsia="Courier New"/>
            <w:color w:val="000000" w:themeColor="text1"/>
            <w:rPrChange w:id="1656" w:author="Kashyap Kammachi-Sreedhar (Nokia)" w:date="2025-01-29T20:19:00Z" w16du:dateUtc="2025-01-29T18:19:00Z">
              <w:rPr>
                <w:rStyle w:val="codeZchn"/>
                <w:rFonts w:eastAsia="Courier New"/>
                <w:color w:val="FF0000"/>
              </w:rPr>
            </w:rPrChange>
          </w:rPr>
          <w:t>multi_layer_flag</w:t>
        </w:r>
        <w:proofErr w:type="spellEnd"/>
        <w:r w:rsidRPr="00860E3F">
          <w:rPr>
            <w:rStyle w:val="codeZchn"/>
            <w:rFonts w:eastAsia="Courier New"/>
            <w:color w:val="000000" w:themeColor="text1"/>
            <w:rPrChange w:id="1657" w:author="Kashyap Kammachi-Sreedhar (Nokia)" w:date="2025-01-29T20:19:00Z" w16du:dateUtc="2025-01-29T18:19:00Z">
              <w:rPr>
                <w:rStyle w:val="codeZchn"/>
                <w:rFonts w:eastAsia="Courier New"/>
                <w:color w:val="FF0000"/>
              </w:rPr>
            </w:rPrChange>
          </w:rPr>
          <w:t xml:space="preserve"> </w:t>
        </w:r>
        <w:r w:rsidRPr="00860E3F">
          <w:rPr>
            <w:color w:val="000000" w:themeColor="text1"/>
            <w:rPrChange w:id="1658" w:author="Kashyap Kammachi-Sreedhar (Nokia)" w:date="2025-01-29T20:19:00Z" w16du:dateUtc="2025-01-29T18:19:00Z">
              <w:rPr>
                <w:color w:val="FF0000"/>
              </w:rPr>
            </w:rPrChange>
          </w:rPr>
          <w:t xml:space="preserve">is set to 1 in </w:t>
        </w:r>
        <w:proofErr w:type="spellStart"/>
        <w:r w:rsidRPr="00860E3F">
          <w:rPr>
            <w:rStyle w:val="codeZchn"/>
            <w:rFonts w:eastAsia="Courier New"/>
            <w:color w:val="000000" w:themeColor="text1"/>
            <w:rPrChange w:id="1659" w:author="Kashyap Kammachi-Sreedhar (Nokia)" w:date="2025-01-29T20:19:00Z" w16du:dateUtc="2025-01-29T18:19:00Z">
              <w:rPr>
                <w:rStyle w:val="codeZchn"/>
                <w:rFonts w:eastAsia="Courier New"/>
                <w:color w:val="FF0000"/>
              </w:rPr>
            </w:rPrChange>
          </w:rPr>
          <w:t>CompactVvcDecoderConfigurationRecord</w:t>
        </w:r>
        <w:proofErr w:type="spellEnd"/>
        <w:r w:rsidRPr="00860E3F">
          <w:rPr>
            <w:color w:val="000000" w:themeColor="text1"/>
            <w:rPrChange w:id="1660" w:author="Kashyap Kammachi-Sreedhar (Nokia)" w:date="2025-01-29T20:19:00Z" w16du:dateUtc="2025-01-29T18:19:00Z">
              <w:rPr>
                <w:color w:val="FF0000"/>
              </w:rPr>
            </w:rPrChange>
          </w:rPr>
          <w:t>, the</w:t>
        </w:r>
        <w:r w:rsidRPr="00860E3F">
          <w:rPr>
            <w:rStyle w:val="codeZchn"/>
            <w:rFonts w:eastAsia="Courier New"/>
            <w:color w:val="000000" w:themeColor="text1"/>
            <w:rPrChange w:id="1661" w:author="Kashyap Kammachi-Sreedhar (Nokia)" w:date="2025-01-29T20:19:00Z" w16du:dateUtc="2025-01-29T18:19:00Z">
              <w:rPr>
                <w:rStyle w:val="codeZchn"/>
                <w:rFonts w:eastAsia="Courier New"/>
                <w:color w:val="FF0000"/>
              </w:rPr>
            </w:rPrChange>
          </w:rPr>
          <w:t xml:space="preserve"> </w:t>
        </w:r>
        <w:proofErr w:type="spellStart"/>
        <w:r w:rsidRPr="00860E3F">
          <w:rPr>
            <w:rStyle w:val="codeZchn"/>
            <w:rFonts w:eastAsia="Courier New"/>
            <w:color w:val="000000" w:themeColor="text1"/>
            <w:rPrChange w:id="1662" w:author="Kashyap Kammachi-Sreedhar (Nokia)" w:date="2025-01-29T20:19:00Z" w16du:dateUtc="2025-01-29T18:19:00Z">
              <w:rPr>
                <w:rStyle w:val="codeZchn"/>
                <w:rFonts w:eastAsia="Courier New"/>
                <w:color w:val="FF0000"/>
              </w:rPr>
            </w:rPrChange>
          </w:rPr>
          <w:t>CompactVvcDecoderConfigurationRecord</w:t>
        </w:r>
        <w:proofErr w:type="spellEnd"/>
        <w:r w:rsidRPr="00860E3F">
          <w:rPr>
            <w:color w:val="000000" w:themeColor="text1"/>
            <w:rPrChange w:id="1663" w:author="Kashyap Kammachi-Sreedhar (Nokia)" w:date="2025-01-29T20:19:00Z" w16du:dateUtc="2025-01-29T18:19:00Z">
              <w:rPr>
                <w:color w:val="FF0000"/>
              </w:rPr>
            </w:rPrChange>
          </w:rPr>
          <w:t xml:space="preserve"> shall be considered equivalent to </w:t>
        </w:r>
        <w:proofErr w:type="spellStart"/>
        <w:r w:rsidRPr="00860E3F">
          <w:rPr>
            <w:rStyle w:val="normaltextrun"/>
            <w:rFonts w:ascii="Cambria" w:eastAsia="Times New Roman" w:hAnsi="Cambria" w:cs="Segoe UI"/>
            <w:color w:val="000000" w:themeColor="text1"/>
            <w:lang w:eastAsia="en-GB"/>
            <w:rPrChange w:id="1664" w:author="Kashyap Kammachi-Sreedhar (Nokia)" w:date="2025-01-29T20:19:00Z" w16du:dateUtc="2025-01-29T18:19:00Z">
              <w:rPr>
                <w:rStyle w:val="normaltextrun"/>
                <w:rFonts w:ascii="Cambria" w:eastAsia="Times New Roman" w:hAnsi="Cambria" w:cs="Segoe UI"/>
                <w:color w:val="FF0000"/>
                <w:lang w:eastAsia="en-GB"/>
              </w:rPr>
            </w:rPrChange>
          </w:rPr>
          <w:t>VvcOperatingPointsRecord</w:t>
        </w:r>
        <w:proofErr w:type="spellEnd"/>
        <w:r w:rsidRPr="00860E3F">
          <w:rPr>
            <w:color w:val="000000" w:themeColor="text1"/>
            <w:rPrChange w:id="1665" w:author="Kashyap Kammachi-Sreedhar (Nokia)" w:date="2025-01-29T20:19:00Z" w16du:dateUtc="2025-01-29T18:19:00Z">
              <w:rPr>
                <w:color w:val="FF0000"/>
              </w:rPr>
            </w:rPrChange>
          </w:rPr>
          <w:t xml:space="preserve"> as defined in ISO/IEC 23008-12.  </w:t>
        </w:r>
      </w:ins>
    </w:p>
    <w:p w14:paraId="6863C71D" w14:textId="77777777" w:rsidR="00860E3F" w:rsidRPr="00860E3F" w:rsidRDefault="00860E3F" w:rsidP="00860E3F">
      <w:pPr>
        <w:ind w:left="1440"/>
        <w:rPr>
          <w:ins w:id="1666" w:author="Kashyap Kammachi-Sreedhar (Nokia)" w:date="2025-01-29T20:18:00Z" w16du:dateUtc="2025-01-29T18:18:00Z"/>
          <w:color w:val="000000" w:themeColor="text1"/>
          <w:sz w:val="18"/>
          <w:szCs w:val="18"/>
          <w:rPrChange w:id="1667" w:author="Kashyap Kammachi-Sreedhar (Nokia)" w:date="2025-01-29T20:19:00Z" w16du:dateUtc="2025-01-29T18:19:00Z">
            <w:rPr>
              <w:ins w:id="1668" w:author="Kashyap Kammachi-Sreedhar (Nokia)" w:date="2025-01-29T20:18:00Z" w16du:dateUtc="2025-01-29T18:18:00Z"/>
              <w:color w:val="FF0000"/>
              <w:sz w:val="18"/>
              <w:szCs w:val="18"/>
            </w:rPr>
          </w:rPrChange>
        </w:rPr>
      </w:pPr>
      <w:ins w:id="1669" w:author="Kashyap Kammachi-Sreedhar (Nokia)" w:date="2025-01-29T20:18:00Z" w16du:dateUtc="2025-01-29T18:18:00Z">
        <w:r w:rsidRPr="00860E3F">
          <w:rPr>
            <w:color w:val="000000" w:themeColor="text1"/>
            <w:sz w:val="18"/>
            <w:szCs w:val="18"/>
            <w:rPrChange w:id="1670" w:author="Kashyap Kammachi-Sreedhar (Nokia)" w:date="2025-01-29T20:19:00Z" w16du:dateUtc="2025-01-29T18:19:00Z">
              <w:rPr>
                <w:color w:val="FF0000"/>
                <w:sz w:val="18"/>
                <w:szCs w:val="18"/>
              </w:rPr>
            </w:rPrChange>
          </w:rPr>
          <w:t xml:space="preserve">NOTE The reader builds the </w:t>
        </w:r>
        <w:proofErr w:type="spellStart"/>
        <w:r w:rsidRPr="00860E3F">
          <w:rPr>
            <w:rStyle w:val="normaltextrun"/>
            <w:rFonts w:ascii="Cambria" w:eastAsia="Times New Roman" w:hAnsi="Cambria" w:cs="Segoe UI"/>
            <w:color w:val="000000" w:themeColor="text1"/>
            <w:sz w:val="18"/>
            <w:szCs w:val="18"/>
            <w:lang w:eastAsia="en-GB"/>
            <w:rPrChange w:id="1671" w:author="Kashyap Kammachi-Sreedhar (Nokia)" w:date="2025-01-29T20:19:00Z" w16du:dateUtc="2025-01-29T18:19:00Z">
              <w:rPr>
                <w:rStyle w:val="normaltextrun"/>
                <w:rFonts w:ascii="Cambria" w:eastAsia="Times New Roman" w:hAnsi="Cambria" w:cs="Segoe UI"/>
                <w:color w:val="FF0000"/>
                <w:sz w:val="18"/>
                <w:szCs w:val="18"/>
                <w:lang w:eastAsia="en-GB"/>
              </w:rPr>
            </w:rPrChange>
          </w:rPr>
          <w:t>VvcOperatingPointsRecord</w:t>
        </w:r>
        <w:proofErr w:type="spellEnd"/>
        <w:r w:rsidRPr="00860E3F">
          <w:rPr>
            <w:rStyle w:val="normaltextrun"/>
            <w:rFonts w:ascii="Cambria" w:eastAsia="Times New Roman" w:hAnsi="Cambria" w:cs="Segoe UI"/>
            <w:color w:val="000000" w:themeColor="text1"/>
            <w:sz w:val="18"/>
            <w:szCs w:val="18"/>
            <w:lang w:eastAsia="en-GB"/>
            <w:rPrChange w:id="1672" w:author="Kashyap Kammachi-Sreedhar (Nokia)" w:date="2025-01-29T20:19:00Z" w16du:dateUtc="2025-01-29T18:19:00Z">
              <w:rPr>
                <w:rStyle w:val="normaltextrun"/>
                <w:rFonts w:ascii="Cambria" w:eastAsia="Times New Roman" w:hAnsi="Cambria" w:cs="Segoe UI"/>
                <w:color w:val="FF0000"/>
                <w:sz w:val="18"/>
                <w:szCs w:val="18"/>
                <w:lang w:eastAsia="en-GB"/>
              </w:rPr>
            </w:rPrChange>
          </w:rPr>
          <w:t xml:space="preserve"> using the VPS NAL unit present in the </w:t>
        </w:r>
        <w:proofErr w:type="spellStart"/>
        <w:r w:rsidRPr="00860E3F">
          <w:rPr>
            <w:rStyle w:val="codeZchn"/>
            <w:rFonts w:eastAsia="Courier New"/>
            <w:color w:val="000000" w:themeColor="text1"/>
            <w:sz w:val="18"/>
            <w:szCs w:val="18"/>
            <w:rPrChange w:id="1673" w:author="Kashyap Kammachi-Sreedhar (Nokia)" w:date="2025-01-29T20:19:00Z" w16du:dateUtc="2025-01-29T18:19:00Z">
              <w:rPr>
                <w:rStyle w:val="codeZchn"/>
                <w:rFonts w:eastAsia="Courier New"/>
                <w:color w:val="FF0000"/>
                <w:sz w:val="18"/>
                <w:szCs w:val="18"/>
              </w:rPr>
            </w:rPrChange>
          </w:rPr>
          <w:t>CompactVvcDecoderConfigurationRecord</w:t>
        </w:r>
        <w:proofErr w:type="spellEnd"/>
        <w:r w:rsidRPr="00860E3F">
          <w:rPr>
            <w:rStyle w:val="codeZchn"/>
            <w:rFonts w:eastAsia="Courier New"/>
            <w:color w:val="000000" w:themeColor="text1"/>
            <w:sz w:val="18"/>
            <w:szCs w:val="18"/>
            <w:rPrChange w:id="1674" w:author="Kashyap Kammachi-Sreedhar (Nokia)" w:date="2025-01-29T20:19:00Z" w16du:dateUtc="2025-01-29T18:19:00Z">
              <w:rPr>
                <w:rStyle w:val="codeZchn"/>
                <w:rFonts w:eastAsia="Courier New"/>
                <w:color w:val="FF0000"/>
                <w:sz w:val="18"/>
                <w:szCs w:val="18"/>
              </w:rPr>
            </w:rPrChange>
          </w:rPr>
          <w:t>.</w:t>
        </w:r>
      </w:ins>
    </w:p>
    <w:p w14:paraId="750F1063" w14:textId="4D13FC38" w:rsidR="000C4F42" w:rsidRDefault="00000000">
      <w:pPr>
        <w:pStyle w:val="normal1"/>
        <w:spacing w:before="200" w:after="240" w:line="240" w:lineRule="auto"/>
        <w:jc w:val="both"/>
        <w:rPr>
          <w:rFonts w:ascii="Cambria" w:eastAsia="Cambria" w:hAnsi="Cambria" w:cs="Cambria"/>
          <w:lang w:val="en-CA"/>
        </w:rPr>
      </w:pPr>
      <w:r>
        <w:br w:type="page"/>
      </w:r>
    </w:p>
    <w:p w14:paraId="750F1064" w14:textId="77777777" w:rsidR="000C4F42" w:rsidRDefault="00000000">
      <w:pPr>
        <w:pStyle w:val="Change"/>
        <w:spacing w:before="0"/>
      </w:pPr>
      <w:r>
        <w:lastRenderedPageBreak/>
        <w:t>Add new Annex O:</w:t>
      </w:r>
    </w:p>
    <w:p w14:paraId="750F1065" w14:textId="77777777" w:rsidR="000C4F42" w:rsidRDefault="00000000">
      <w:pPr>
        <w:jc w:val="center"/>
        <w:rPr>
          <w:rFonts w:ascii="Cambria" w:eastAsia="Cambria" w:hAnsi="Cambria" w:cs="Cambria"/>
          <w:sz w:val="28"/>
          <w:szCs w:val="28"/>
        </w:rPr>
      </w:pPr>
      <w:r>
        <w:rPr>
          <w:b/>
          <w:bCs/>
          <w:sz w:val="28"/>
          <w:szCs w:val="28"/>
        </w:rPr>
        <w:t>Annex O</w:t>
      </w:r>
      <w:r>
        <w:rPr>
          <w:b/>
          <w:bCs/>
          <w:sz w:val="28"/>
          <w:szCs w:val="28"/>
        </w:rPr>
        <w:br/>
      </w:r>
      <w:r>
        <w:rPr>
          <w:sz w:val="28"/>
          <w:szCs w:val="28"/>
        </w:rPr>
        <w:t>(normative)</w:t>
      </w:r>
    </w:p>
    <w:p w14:paraId="750F1066" w14:textId="77777777" w:rsidR="000C4F42" w:rsidRDefault="00000000">
      <w:pPr>
        <w:jc w:val="center"/>
        <w:rPr>
          <w:b/>
          <w:bCs/>
          <w:sz w:val="28"/>
          <w:szCs w:val="28"/>
        </w:rPr>
      </w:pPr>
      <w:r>
        <w:rPr>
          <w:b/>
          <w:bCs/>
          <w:sz w:val="28"/>
          <w:szCs w:val="28"/>
        </w:rPr>
        <w:t>Low-overhead image file format</w:t>
      </w:r>
    </w:p>
    <w:p w14:paraId="750F1067" w14:textId="77777777" w:rsidR="000C4F42" w:rsidRDefault="00000000">
      <w:pPr>
        <w:pStyle w:val="Heading3"/>
        <w:rPr>
          <w:lang w:val="en-CA"/>
        </w:rPr>
      </w:pPr>
      <w:bookmarkStart w:id="1675" w:name="_hl2d8kfct8sw"/>
      <w:bookmarkEnd w:id="1675"/>
      <w:r>
        <w:rPr>
          <w:lang w:val="en-CA"/>
        </w:rPr>
        <w:t>O.1</w:t>
      </w:r>
      <w:r>
        <w:rPr>
          <w:lang w:val="en-CA"/>
        </w:rPr>
        <w:tab/>
        <w:t>General</w:t>
      </w:r>
    </w:p>
    <w:p w14:paraId="750F1068" w14:textId="77777777" w:rsidR="000C4F42" w:rsidRDefault="00000000">
      <w:r>
        <w:rPr>
          <w:rFonts w:ascii="Cambria;serif" w:hAnsi="Cambria;serif"/>
          <w:color w:val="000000"/>
        </w:rPr>
        <w:t xml:space="preserve">The low-overhead image file format provides a more compact representation of the image file format for specific use-cases. This format is designed for small and simple files where the traditional use of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would result in significant overhead relative to the size of the image and/or metadata payloads. In this format, the top-level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are replaced by a </w:t>
      </w:r>
      <w:proofErr w:type="spellStart"/>
      <w:r>
        <w:rPr>
          <w:rFonts w:ascii="Courier New;monospace" w:hAnsi="Courier New;monospace"/>
          <w:color w:val="000000"/>
        </w:rPr>
        <w:t>MinimizedImageBox</w:t>
      </w:r>
      <w:proofErr w:type="spellEnd"/>
      <w:r>
        <w:rPr>
          <w:rFonts w:ascii="Cambria;serif" w:hAnsi="Cambria;serif"/>
          <w:color w:val="000000"/>
        </w:rPr>
        <w:t xml:space="preserve">, which logically maintains the presence of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by representing its contents.</w:t>
      </w:r>
    </w:p>
    <w:p w14:paraId="750F1069" w14:textId="77777777" w:rsidR="000C4F42" w:rsidRDefault="00000000">
      <w:r>
        <w:rPr>
          <w:rFonts w:ascii="Cambria;serif" w:hAnsi="Cambria;serif"/>
          <w:color w:val="000000"/>
        </w:rPr>
        <w:t xml:space="preserve">When a parser encounters a </w:t>
      </w:r>
      <w:proofErr w:type="spellStart"/>
      <w:r>
        <w:rPr>
          <w:rFonts w:ascii="Courier New;monospace" w:hAnsi="Courier New;monospace"/>
          <w:color w:val="000000"/>
        </w:rPr>
        <w:t>MinimizedImageBox</w:t>
      </w:r>
      <w:proofErr w:type="spellEnd"/>
      <w:r>
        <w:rPr>
          <w:rFonts w:ascii="Cambria;serif" w:hAnsi="Cambria;serif"/>
          <w:color w:val="000000"/>
        </w:rPr>
        <w:t xml:space="preserve">, it shall expand it to a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a </w:t>
      </w:r>
      <w:proofErr w:type="spellStart"/>
      <w:r>
        <w:rPr>
          <w:rFonts w:ascii="Courier New;monospace" w:hAnsi="Courier New;monospace"/>
          <w:color w:val="000000"/>
        </w:rPr>
        <w:t>MediaDataBox</w:t>
      </w:r>
      <w:proofErr w:type="spellEnd"/>
      <w:r>
        <w:rPr>
          <w:rFonts w:ascii="Courier New;monospace" w:hAnsi="Courier New;monospace"/>
          <w:color w:val="000000"/>
        </w:rPr>
        <w:t xml:space="preserve"> </w:t>
      </w:r>
      <w:r>
        <w:rPr>
          <w:rFonts w:ascii="Cambria;serif" w:hAnsi="Cambria;serif"/>
          <w:color w:val="000000"/>
        </w:rPr>
        <w:t>as described in Clause O.4, at which point the specifications of Clause 6 apply.</w:t>
      </w:r>
    </w:p>
    <w:p w14:paraId="750F106A" w14:textId="77777777" w:rsidR="000C4F42" w:rsidRDefault="00000000">
      <w:r>
        <w:t>When a brand specified in Clause O.2 is the major brand or among the compatible brands of a file, either explicitly or implicitly, the requirements specified in this annex shall be applied.</w:t>
      </w:r>
    </w:p>
    <w:p w14:paraId="750F106B" w14:textId="77777777" w:rsidR="000C4F42" w:rsidRDefault="00000000">
      <w:pPr>
        <w:pStyle w:val="Heading3"/>
        <w:rPr>
          <w:lang w:val="en-CA"/>
        </w:rPr>
      </w:pPr>
      <w:bookmarkStart w:id="1676" w:name="_li6gzcdubo5n"/>
      <w:bookmarkEnd w:id="1676"/>
      <w:r>
        <w:rPr>
          <w:lang w:val="en-CA"/>
        </w:rPr>
        <w:t>O.2</w:t>
      </w:r>
      <w:r>
        <w:rPr>
          <w:lang w:val="en-CA"/>
        </w:rPr>
        <w:tab/>
        <w:t>Brands</w:t>
      </w:r>
    </w:p>
    <w:p w14:paraId="750F106C" w14:textId="77777777" w:rsidR="000C4F42" w:rsidRDefault="00000000">
      <w:pPr>
        <w:pStyle w:val="Heading4"/>
        <w:rPr>
          <w:lang w:val="en-CA"/>
        </w:rPr>
      </w:pPr>
      <w:bookmarkStart w:id="1677" w:name="_pt3nbaa3sxgy"/>
      <w:bookmarkEnd w:id="1677"/>
      <w:r>
        <w:rPr>
          <w:lang w:val="en-CA"/>
        </w:rPr>
        <w:t>O.2.1</w:t>
      </w:r>
      <w:r>
        <w:rPr>
          <w:lang w:val="en-CA"/>
        </w:rPr>
        <w:tab/>
        <w:t>'mif3' structural brand</w:t>
      </w:r>
    </w:p>
    <w:p w14:paraId="750F106D" w14:textId="77777777" w:rsidR="000C4F42" w:rsidRDefault="00000000">
      <w:pPr>
        <w:pStyle w:val="Heading5"/>
        <w:rPr>
          <w:lang w:val="en-CA"/>
        </w:rPr>
      </w:pPr>
      <w:bookmarkStart w:id="1678" w:name="_yz0t6guzqv55"/>
      <w:bookmarkEnd w:id="1678"/>
      <w:r>
        <w:rPr>
          <w:lang w:val="en-CA"/>
        </w:rPr>
        <w:t>O.2.1.1</w:t>
      </w:r>
      <w:r>
        <w:rPr>
          <w:lang w:val="en-CA"/>
        </w:rPr>
        <w:tab/>
        <w:t>Requirements on files</w:t>
      </w:r>
    </w:p>
    <w:p w14:paraId="750F106E" w14:textId="77777777" w:rsidR="000C4F42" w:rsidRDefault="00000000">
      <w:r>
        <w:t xml:space="preserve">Files containing the brand </w:t>
      </w:r>
      <w:r>
        <w:rPr>
          <w:rStyle w:val="codeZchn"/>
          <w:rFonts w:eastAsia="Courier New"/>
          <w:lang w:val="en-CA"/>
        </w:rPr>
        <w:t>'mif3'</w:t>
      </w:r>
      <w:r>
        <w:t xml:space="preserve"> as the major brand or in the compatible brands array of the </w:t>
      </w:r>
      <w:proofErr w:type="spellStart"/>
      <w:r>
        <w:rPr>
          <w:rStyle w:val="codeZchn"/>
          <w:rFonts w:eastAsia="Courier New"/>
          <w:lang w:val="en-CA"/>
        </w:rPr>
        <w:t>FileTypeBox</w:t>
      </w:r>
      <w:proofErr w:type="spellEnd"/>
      <w:r>
        <w:t xml:space="preserve"> shall conform to the constraints defined in this subclause.</w:t>
      </w:r>
    </w:p>
    <w:p w14:paraId="750F106F" w14:textId="77777777" w:rsidR="000C4F42" w:rsidRDefault="00000000">
      <w:r>
        <w:t xml:space="preserve">When the </w:t>
      </w:r>
      <w:r>
        <w:rPr>
          <w:rStyle w:val="codeZchn"/>
          <w:rFonts w:eastAsia="Courier New"/>
          <w:lang w:val="en-CA"/>
        </w:rPr>
        <w:t>'mif3'</w:t>
      </w:r>
      <w:r>
        <w:t xml:space="preserve"> brand is the major brand or present among the compatible brands of the </w:t>
      </w:r>
      <w:proofErr w:type="spellStart"/>
      <w:r>
        <w:rPr>
          <w:rStyle w:val="codeZchn"/>
          <w:rFonts w:eastAsia="Courier New"/>
          <w:lang w:val="en-CA"/>
        </w:rPr>
        <w:t>FileTypeBox</w:t>
      </w:r>
      <w:proofErr w:type="spellEnd"/>
      <w:r>
        <w:t xml:space="preserve">, the file may be identified by the MIME type defined in Annex P. When the </w:t>
      </w:r>
      <w:r>
        <w:rPr>
          <w:rStyle w:val="codeZchn"/>
          <w:rFonts w:eastAsia="Courier New"/>
          <w:lang w:val="en-CA"/>
        </w:rPr>
        <w:t>'mif3'</w:t>
      </w:r>
      <w:r>
        <w:t xml:space="preserve"> brand is the major brand, the defined file extension and MIME type defined in Annex P should be used.</w:t>
      </w:r>
    </w:p>
    <w:p w14:paraId="750F1070" w14:textId="77777777" w:rsidR="000C4F42" w:rsidRDefault="00000000">
      <w:r>
        <w:t xml:space="preserve">The boxes listed in Table XX1 are required in a file under the </w:t>
      </w:r>
      <w:r>
        <w:rPr>
          <w:rStyle w:val="codeZchn"/>
          <w:rFonts w:eastAsia="Courier New"/>
          <w:lang w:val="en-CA"/>
        </w:rPr>
        <w:t>'mif3'</w:t>
      </w:r>
      <w:r>
        <w:t xml:space="preserve"> brand. The Version column in Table XX1 lists the versions of the boxes allowed by this brand. Other versions of the boxes shall not be present. Other file-level boxes shall not be present.</w:t>
      </w:r>
    </w:p>
    <w:p w14:paraId="750F1071" w14:textId="77777777" w:rsidR="000C4F42" w:rsidRDefault="00000000">
      <w:pPr>
        <w:jc w:val="center"/>
        <w:rPr>
          <w:b/>
          <w:bCs/>
        </w:rPr>
      </w:pPr>
      <w:r>
        <w:rPr>
          <w:b/>
          <w:bCs/>
        </w:rPr>
        <w:t xml:space="preserve">Table XX1 — Required boxes in a file under the </w:t>
      </w:r>
      <w:r>
        <w:rPr>
          <w:rStyle w:val="codeZchn"/>
          <w:rFonts w:eastAsia="Courier New"/>
          <w:lang w:val="en-CA"/>
        </w:rPr>
        <w:t>'mif3'</w:t>
      </w:r>
      <w:r>
        <w:rPr>
          <w:b/>
          <w:bCs/>
        </w:rPr>
        <w:t xml:space="preserve">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0C4F42" w14:paraId="750F1075"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750F1072" w14:textId="77777777" w:rsidR="000C4F42" w:rsidRDefault="00000000">
            <w:pPr>
              <w:rPr>
                <w:b/>
                <w:bCs/>
              </w:rPr>
            </w:pPr>
            <w:r>
              <w:rPr>
                <w:b/>
                <w:bCs/>
              </w:rPr>
              <w:t>Hierarchy of boxes</w:t>
            </w:r>
          </w:p>
        </w:tc>
        <w:tc>
          <w:tcPr>
            <w:tcW w:w="900" w:type="dxa"/>
            <w:tcBorders>
              <w:top w:val="single" w:sz="6" w:space="0" w:color="000000"/>
              <w:bottom w:val="single" w:sz="6" w:space="0" w:color="000000"/>
              <w:right w:val="single" w:sz="6" w:space="0" w:color="000000"/>
            </w:tcBorders>
            <w:shd w:val="clear" w:color="auto" w:fill="auto"/>
          </w:tcPr>
          <w:p w14:paraId="750F1073" w14:textId="77777777" w:rsidR="000C4F42" w:rsidRDefault="00000000">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750F1074" w14:textId="77777777" w:rsidR="000C4F42" w:rsidRDefault="00000000">
            <w:pPr>
              <w:rPr>
                <w:b/>
                <w:bCs/>
              </w:rPr>
            </w:pPr>
            <w:r>
              <w:rPr>
                <w:b/>
                <w:bCs/>
              </w:rPr>
              <w:t>Box description</w:t>
            </w:r>
          </w:p>
        </w:tc>
      </w:tr>
      <w:tr w:rsidR="000C4F42" w14:paraId="750F107B"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50F1076" w14:textId="77777777" w:rsidR="000C4F42" w:rsidRDefault="00000000">
            <w:pPr>
              <w:pStyle w:val="code"/>
              <w:rPr>
                <w:rFonts w:eastAsia="Courier New"/>
              </w:rPr>
            </w:pPr>
            <w:proofErr w:type="spellStart"/>
            <w:r>
              <w:rPr>
                <w:rFonts w:eastAsia="Courier New"/>
              </w:rPr>
              <w:t>ftyp</w:t>
            </w:r>
            <w:proofErr w:type="spellEnd"/>
          </w:p>
        </w:tc>
        <w:tc>
          <w:tcPr>
            <w:tcW w:w="736" w:type="dxa"/>
            <w:tcBorders>
              <w:bottom w:val="single" w:sz="6" w:space="0" w:color="000000"/>
              <w:right w:val="single" w:sz="6" w:space="0" w:color="000000"/>
            </w:tcBorders>
            <w:shd w:val="clear" w:color="auto" w:fill="auto"/>
          </w:tcPr>
          <w:p w14:paraId="750F1077" w14:textId="77777777" w:rsidR="000C4F42" w:rsidRDefault="000C4F42"/>
        </w:tc>
        <w:tc>
          <w:tcPr>
            <w:tcW w:w="780" w:type="dxa"/>
            <w:tcBorders>
              <w:bottom w:val="single" w:sz="6" w:space="0" w:color="000000"/>
              <w:right w:val="single" w:sz="6" w:space="0" w:color="000000"/>
            </w:tcBorders>
            <w:shd w:val="clear" w:color="auto" w:fill="auto"/>
          </w:tcPr>
          <w:p w14:paraId="750F1078" w14:textId="77777777" w:rsidR="000C4F42" w:rsidRDefault="000C4F42"/>
        </w:tc>
        <w:tc>
          <w:tcPr>
            <w:tcW w:w="900" w:type="dxa"/>
            <w:tcBorders>
              <w:bottom w:val="single" w:sz="6" w:space="0" w:color="000000"/>
              <w:right w:val="single" w:sz="6" w:space="0" w:color="000000"/>
            </w:tcBorders>
            <w:shd w:val="clear" w:color="auto" w:fill="auto"/>
          </w:tcPr>
          <w:p w14:paraId="750F1079" w14:textId="77777777" w:rsidR="000C4F42" w:rsidRDefault="00000000">
            <w:r>
              <w:t>-</w:t>
            </w:r>
          </w:p>
        </w:tc>
        <w:tc>
          <w:tcPr>
            <w:tcW w:w="4065" w:type="dxa"/>
            <w:tcBorders>
              <w:bottom w:val="single" w:sz="6" w:space="0" w:color="000000"/>
              <w:right w:val="single" w:sz="6" w:space="0" w:color="000000"/>
            </w:tcBorders>
            <w:shd w:val="clear" w:color="auto" w:fill="auto"/>
          </w:tcPr>
          <w:p w14:paraId="750F107A" w14:textId="77777777" w:rsidR="000C4F42" w:rsidRDefault="00000000">
            <w:r>
              <w:t>file type and compatibility</w:t>
            </w:r>
          </w:p>
        </w:tc>
      </w:tr>
      <w:tr w:rsidR="000C4F42" w14:paraId="750F1081"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50F107C" w14:textId="77777777" w:rsidR="000C4F42" w:rsidRDefault="00000000">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750F107D" w14:textId="77777777" w:rsidR="000C4F42" w:rsidRDefault="000C4F42"/>
        </w:tc>
        <w:tc>
          <w:tcPr>
            <w:tcW w:w="780" w:type="dxa"/>
            <w:tcBorders>
              <w:bottom w:val="single" w:sz="6" w:space="0" w:color="000000"/>
              <w:right w:val="single" w:sz="6" w:space="0" w:color="000000"/>
            </w:tcBorders>
            <w:shd w:val="clear" w:color="auto" w:fill="auto"/>
          </w:tcPr>
          <w:p w14:paraId="750F107E" w14:textId="77777777" w:rsidR="000C4F42" w:rsidRDefault="000C4F42"/>
        </w:tc>
        <w:tc>
          <w:tcPr>
            <w:tcW w:w="900" w:type="dxa"/>
            <w:tcBorders>
              <w:bottom w:val="single" w:sz="6" w:space="0" w:color="000000"/>
              <w:right w:val="single" w:sz="6" w:space="0" w:color="000000"/>
            </w:tcBorders>
            <w:shd w:val="clear" w:color="auto" w:fill="auto"/>
          </w:tcPr>
          <w:p w14:paraId="750F107F" w14:textId="77777777" w:rsidR="000C4F42" w:rsidRDefault="00000000">
            <w:r>
              <w:t>0</w:t>
            </w:r>
          </w:p>
        </w:tc>
        <w:tc>
          <w:tcPr>
            <w:tcW w:w="4065" w:type="dxa"/>
            <w:tcBorders>
              <w:bottom w:val="single" w:sz="6" w:space="0" w:color="000000"/>
              <w:right w:val="single" w:sz="6" w:space="0" w:color="000000"/>
            </w:tcBorders>
            <w:shd w:val="clear" w:color="auto" w:fill="auto"/>
          </w:tcPr>
          <w:p w14:paraId="750F1080" w14:textId="77777777" w:rsidR="000C4F42" w:rsidRDefault="00000000">
            <w:r>
              <w:t>metadata and image data</w:t>
            </w:r>
          </w:p>
        </w:tc>
      </w:tr>
    </w:tbl>
    <w:p w14:paraId="750F1082" w14:textId="77777777" w:rsidR="000C4F42" w:rsidRDefault="00000000">
      <w:pPr>
        <w:spacing w:before="240"/>
      </w:pPr>
      <w:r>
        <w:rPr>
          <w:rFonts w:ascii="Arial;sans-serif" w:hAnsi="Arial;sans-serif"/>
          <w:color w:val="000000"/>
          <w:sz w:val="20"/>
        </w:rPr>
        <w:t xml:space="preserve">When the </w:t>
      </w:r>
      <w:r>
        <w:rPr>
          <w:rFonts w:ascii="Courier New;monospace" w:hAnsi="Courier New;monospace"/>
          <w:color w:val="000000"/>
          <w:sz w:val="20"/>
        </w:rPr>
        <w:t>'mif3'</w:t>
      </w:r>
      <w:r>
        <w:rPr>
          <w:color w:val="000000"/>
        </w:rPr>
        <w:t xml:space="preserve"> </w:t>
      </w:r>
      <w:r>
        <w:rPr>
          <w:rFonts w:ascii="Arial;sans-serif" w:hAnsi="Arial;sans-serif"/>
          <w:color w:val="000000"/>
          <w:sz w:val="20"/>
        </w:rPr>
        <w:t xml:space="preserve">brand is present as the major brand of the </w:t>
      </w:r>
      <w:proofErr w:type="spellStart"/>
      <w:r>
        <w:rPr>
          <w:rFonts w:ascii="Courier New;monospace" w:hAnsi="Courier New;monospace"/>
          <w:color w:val="000000"/>
          <w:sz w:val="20"/>
        </w:rPr>
        <w:t>FileTypeBox</w:t>
      </w:r>
      <w:proofErr w:type="spellEnd"/>
      <w:r>
        <w:rPr>
          <w:rFonts w:ascii="Arial;sans-serif" w:hAnsi="Arial;sans-serif"/>
          <w:color w:val="000000"/>
          <w:sz w:val="20"/>
        </w:rPr>
        <w:t xml:space="preserve">, the minor version of the </w:t>
      </w:r>
      <w:proofErr w:type="spellStart"/>
      <w:r>
        <w:rPr>
          <w:rFonts w:ascii="Courier New;monospace" w:hAnsi="Courier New;monospace"/>
          <w:color w:val="000000"/>
          <w:sz w:val="20"/>
        </w:rPr>
        <w:t>FileTypeBox</w:t>
      </w:r>
      <w:proofErr w:type="spellEnd"/>
      <w:r>
        <w:rPr>
          <w:color w:val="000000"/>
        </w:rPr>
        <w:t xml:space="preserve"> </w:t>
      </w:r>
      <w:r>
        <w:rPr>
          <w:rFonts w:ascii="Arial;sans-serif" w:hAnsi="Arial;sans-serif"/>
          <w:color w:val="000000"/>
          <w:sz w:val="20"/>
        </w:rPr>
        <w:t xml:space="preserve">shall be 0 or a brand that is either structurally compatible with the </w:t>
      </w:r>
      <w:r>
        <w:rPr>
          <w:rFonts w:ascii="Courier New;monospace" w:hAnsi="Courier New;monospace"/>
          <w:color w:val="000000"/>
          <w:sz w:val="20"/>
        </w:rPr>
        <w:t>'mif3'</w:t>
      </w:r>
      <w:r>
        <w:rPr>
          <w:color w:val="000000"/>
        </w:rPr>
        <w:t xml:space="preserve"> </w:t>
      </w:r>
      <w:r>
        <w:rPr>
          <w:rFonts w:ascii="Arial;sans-serif" w:hAnsi="Arial;sans-serif"/>
          <w:color w:val="000000"/>
          <w:sz w:val="20"/>
        </w:rPr>
        <w:t xml:space="preserve">brand, such as a codec brand complying with the </w:t>
      </w:r>
      <w:r>
        <w:rPr>
          <w:rFonts w:ascii="Courier New;monospace" w:hAnsi="Courier New;monospace"/>
          <w:color w:val="000000"/>
          <w:sz w:val="20"/>
        </w:rPr>
        <w:t>'mif3'</w:t>
      </w:r>
      <w:r>
        <w:rPr>
          <w:color w:val="000000"/>
        </w:rPr>
        <w:t xml:space="preserve"> </w:t>
      </w:r>
      <w:r>
        <w:rPr>
          <w:rFonts w:ascii="Arial;sans-serif" w:hAnsi="Arial;sans-serif"/>
          <w:color w:val="000000"/>
          <w:sz w:val="20"/>
        </w:rPr>
        <w:t xml:space="preserve">structural brand, or a brand to which the file conforms after the equivalent </w:t>
      </w:r>
      <w:proofErr w:type="spellStart"/>
      <w:r>
        <w:rPr>
          <w:rFonts w:ascii="Courier New;monospace" w:hAnsi="Courier New;monospace"/>
          <w:color w:val="000000"/>
          <w:sz w:val="20"/>
        </w:rPr>
        <w:t>MetaBox</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MediaDataBox</w:t>
      </w:r>
      <w:proofErr w:type="spellEnd"/>
      <w:r>
        <w:rPr>
          <w:color w:val="000000"/>
        </w:rPr>
        <w:t xml:space="preserve"> </w:t>
      </w:r>
      <w:r>
        <w:rPr>
          <w:rFonts w:ascii="Arial;sans-serif" w:hAnsi="Arial;sans-serif"/>
          <w:color w:val="000000"/>
          <w:sz w:val="20"/>
        </w:rPr>
        <w:t xml:space="preserve">have been transformed from </w:t>
      </w:r>
      <w:proofErr w:type="spellStart"/>
      <w:r>
        <w:rPr>
          <w:rFonts w:ascii="Courier New;monospace" w:hAnsi="Courier New;monospace"/>
          <w:color w:val="000000"/>
          <w:sz w:val="20"/>
        </w:rPr>
        <w:t>MinimizedImageBox</w:t>
      </w:r>
      <w:proofErr w:type="spellEnd"/>
      <w:r>
        <w:rPr>
          <w:color w:val="000000"/>
        </w:rPr>
        <w:t xml:space="preserve"> </w:t>
      </w:r>
      <w:r>
        <w:rPr>
          <w:rFonts w:ascii="Arial;sans-serif" w:hAnsi="Arial;sans-serif"/>
          <w:color w:val="000000"/>
          <w:sz w:val="20"/>
        </w:rPr>
        <w:t>as specified in Clause O.4.</w:t>
      </w:r>
    </w:p>
    <w:p w14:paraId="750F1083" w14:textId="77777777" w:rsidR="000C4F42" w:rsidRDefault="00000000">
      <w:pPr>
        <w:pStyle w:val="Heading5"/>
        <w:rPr>
          <w:lang w:val="en-CA"/>
        </w:rPr>
      </w:pPr>
      <w:bookmarkStart w:id="1679" w:name="_yrbpavxlzd07"/>
      <w:bookmarkEnd w:id="1679"/>
      <w:r>
        <w:rPr>
          <w:lang w:val="en-CA"/>
        </w:rPr>
        <w:t>O.2.1.2</w:t>
      </w:r>
      <w:r>
        <w:rPr>
          <w:lang w:val="en-CA"/>
        </w:rPr>
        <w:tab/>
        <w:t>Requirements on readers</w:t>
      </w:r>
    </w:p>
    <w:p w14:paraId="750F1084" w14:textId="77777777" w:rsidR="000C4F42" w:rsidRDefault="00000000">
      <w:r>
        <w:rPr>
          <w:rFonts w:ascii="Cambria;serif" w:hAnsi="Cambria;serif"/>
          <w:color w:val="000000"/>
        </w:rPr>
        <w:t xml:space="preserve">Support for the boxes listed in Table XX2 is required under the </w:t>
      </w:r>
      <w:r>
        <w:rPr>
          <w:rFonts w:ascii="Courier New;monospace" w:hAnsi="Courier New;monospace"/>
          <w:color w:val="000000"/>
        </w:rPr>
        <w:t>'mif3'</w:t>
      </w:r>
      <w:r>
        <w:rPr>
          <w:color w:val="000000"/>
        </w:rPr>
        <w:t xml:space="preserve"> </w:t>
      </w:r>
      <w:r>
        <w:rPr>
          <w:rFonts w:ascii="Cambria;serif" w:hAnsi="Cambria;serif"/>
          <w:color w:val="000000"/>
        </w:rPr>
        <w:t xml:space="preserve">brand in addition to support for the boxes required to be supported under the </w:t>
      </w:r>
      <w:r>
        <w:rPr>
          <w:rFonts w:ascii="Courier New;monospace" w:hAnsi="Courier New;monospace"/>
          <w:color w:val="000000"/>
        </w:rPr>
        <w:t>'mif1'</w:t>
      </w:r>
      <w:r>
        <w:rPr>
          <w:color w:val="000000"/>
        </w:rPr>
        <w:t xml:space="preserve"> </w:t>
      </w:r>
      <w:r>
        <w:rPr>
          <w:rFonts w:ascii="Cambria;serif" w:hAnsi="Cambria;serif"/>
          <w:color w:val="000000"/>
        </w:rPr>
        <w:t xml:space="preserve">brand. The Version column in Table XX2 specifies the versions of the boxes that shall be supported by the readers of the </w:t>
      </w:r>
      <w:r>
        <w:rPr>
          <w:rFonts w:ascii="Courier New;monospace" w:hAnsi="Courier New;monospace"/>
          <w:color w:val="000000"/>
        </w:rPr>
        <w:t>'mif3'</w:t>
      </w:r>
      <w:r>
        <w:rPr>
          <w:color w:val="000000"/>
        </w:rPr>
        <w:t xml:space="preserve"> </w:t>
      </w:r>
      <w:r>
        <w:rPr>
          <w:rFonts w:ascii="Cambria;serif" w:hAnsi="Cambria;serif"/>
          <w:color w:val="000000"/>
        </w:rPr>
        <w:t>brand.</w:t>
      </w:r>
    </w:p>
    <w:p w14:paraId="750F1085" w14:textId="77777777" w:rsidR="000C4F42" w:rsidRDefault="00000000">
      <w:pPr>
        <w:jc w:val="center"/>
        <w:rPr>
          <w:b/>
          <w:bCs/>
        </w:rPr>
      </w:pPr>
      <w:r>
        <w:rPr>
          <w:b/>
          <w:bCs/>
        </w:rPr>
        <w:lastRenderedPageBreak/>
        <w:t>Table XX2 — Boxes to be supported under the 'mif3' brand</w:t>
      </w:r>
      <w:r>
        <w:rPr>
          <w:b/>
          <w:bCs/>
        </w:rPr>
        <w:br/>
        <w:t>in addition to those required for readers of 'mif1'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0C4F42" w14:paraId="750F1089"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750F1086" w14:textId="77777777" w:rsidR="000C4F42" w:rsidRDefault="00000000">
            <w:pPr>
              <w:rPr>
                <w:b/>
                <w:bCs/>
              </w:rPr>
            </w:pPr>
            <w:r>
              <w:rPr>
                <w:b/>
                <w:bCs/>
              </w:rPr>
              <w:t>Hierarchy of boxes</w:t>
            </w:r>
          </w:p>
        </w:tc>
        <w:tc>
          <w:tcPr>
            <w:tcW w:w="900" w:type="dxa"/>
            <w:tcBorders>
              <w:top w:val="single" w:sz="6" w:space="0" w:color="000000"/>
              <w:bottom w:val="single" w:sz="6" w:space="0" w:color="000000"/>
              <w:right w:val="single" w:sz="6" w:space="0" w:color="000000"/>
            </w:tcBorders>
            <w:shd w:val="clear" w:color="auto" w:fill="auto"/>
          </w:tcPr>
          <w:p w14:paraId="750F1087" w14:textId="77777777" w:rsidR="000C4F42" w:rsidRDefault="00000000">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750F1088" w14:textId="77777777" w:rsidR="000C4F42" w:rsidRDefault="00000000">
            <w:pPr>
              <w:rPr>
                <w:b/>
                <w:bCs/>
              </w:rPr>
            </w:pPr>
            <w:r>
              <w:rPr>
                <w:b/>
                <w:bCs/>
              </w:rPr>
              <w:t>Box description</w:t>
            </w:r>
          </w:p>
        </w:tc>
      </w:tr>
      <w:tr w:rsidR="000C4F42" w14:paraId="750F108F"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50F108A" w14:textId="77777777" w:rsidR="000C4F42" w:rsidRDefault="00000000">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750F108B" w14:textId="77777777" w:rsidR="000C4F42" w:rsidRDefault="000C4F42"/>
        </w:tc>
        <w:tc>
          <w:tcPr>
            <w:tcW w:w="780" w:type="dxa"/>
            <w:tcBorders>
              <w:bottom w:val="single" w:sz="6" w:space="0" w:color="000000"/>
              <w:right w:val="single" w:sz="6" w:space="0" w:color="000000"/>
            </w:tcBorders>
            <w:shd w:val="clear" w:color="auto" w:fill="auto"/>
          </w:tcPr>
          <w:p w14:paraId="750F108C" w14:textId="77777777" w:rsidR="000C4F42" w:rsidRDefault="000C4F42"/>
        </w:tc>
        <w:tc>
          <w:tcPr>
            <w:tcW w:w="900" w:type="dxa"/>
            <w:tcBorders>
              <w:bottom w:val="single" w:sz="6" w:space="0" w:color="000000"/>
              <w:right w:val="single" w:sz="6" w:space="0" w:color="000000"/>
            </w:tcBorders>
            <w:shd w:val="clear" w:color="auto" w:fill="auto"/>
          </w:tcPr>
          <w:p w14:paraId="750F108D" w14:textId="77777777" w:rsidR="000C4F42" w:rsidRDefault="00000000">
            <w:r>
              <w:t>0</w:t>
            </w:r>
          </w:p>
        </w:tc>
        <w:tc>
          <w:tcPr>
            <w:tcW w:w="4065" w:type="dxa"/>
            <w:tcBorders>
              <w:bottom w:val="single" w:sz="6" w:space="0" w:color="000000"/>
              <w:right w:val="single" w:sz="6" w:space="0" w:color="000000"/>
            </w:tcBorders>
            <w:shd w:val="clear" w:color="auto" w:fill="auto"/>
          </w:tcPr>
          <w:p w14:paraId="750F108E" w14:textId="77777777" w:rsidR="000C4F42" w:rsidRDefault="00000000">
            <w:r>
              <w:t>metadata and image data</w:t>
            </w:r>
          </w:p>
        </w:tc>
      </w:tr>
    </w:tbl>
    <w:p w14:paraId="750F1090" w14:textId="77777777" w:rsidR="000C4F42" w:rsidRDefault="00000000">
      <w:pPr>
        <w:spacing w:before="240"/>
      </w:pPr>
      <w:r>
        <w:t xml:space="preserve">A file containing a </w:t>
      </w:r>
      <w:proofErr w:type="spellStart"/>
      <w:r>
        <w:rPr>
          <w:rStyle w:val="codeZchn"/>
          <w:rFonts w:eastAsia="Courier New"/>
          <w:lang w:val="en-CA"/>
        </w:rPr>
        <w:t>MinimizedImageBox</w:t>
      </w:r>
      <w:proofErr w:type="spellEnd"/>
      <w:r>
        <w:t xml:space="preserve"> shall be treated as if:</w:t>
      </w:r>
    </w:p>
    <w:p w14:paraId="750F1091" w14:textId="77777777" w:rsidR="000C4F42" w:rsidRDefault="00000000">
      <w:pPr>
        <w:pStyle w:val="ListParagraph"/>
        <w:numPr>
          <w:ilvl w:val="0"/>
          <w:numId w:val="1"/>
        </w:numPr>
      </w:pPr>
      <w:r>
        <w:t xml:space="preserve">it contained the </w:t>
      </w:r>
      <w:r>
        <w:rPr>
          <w:rStyle w:val="codeZchn"/>
          <w:rFonts w:eastAsia="Arial"/>
        </w:rPr>
        <w:t>'mif1'</w:t>
      </w:r>
      <w:r>
        <w:t xml:space="preserve"> brand in the </w:t>
      </w:r>
      <w:proofErr w:type="spellStart"/>
      <w:r>
        <w:rPr>
          <w:rStyle w:val="codeZchn"/>
          <w:rFonts w:eastAsia="Arial"/>
        </w:rPr>
        <w:t>compatible_brands</w:t>
      </w:r>
      <w:proofErr w:type="spellEnd"/>
      <w:r>
        <w:t xml:space="preserve"> array in the </w:t>
      </w:r>
      <w:proofErr w:type="spellStart"/>
      <w:r>
        <w:rPr>
          <w:rStyle w:val="codeZchn"/>
          <w:rFonts w:eastAsia="Arial"/>
        </w:rPr>
        <w:t>FileTypeBox</w:t>
      </w:r>
      <w:proofErr w:type="spellEnd"/>
      <w:r>
        <w:t>,</w:t>
      </w:r>
    </w:p>
    <w:p w14:paraId="750F1092" w14:textId="77777777" w:rsidR="000C4F42" w:rsidRDefault="00000000">
      <w:pPr>
        <w:pStyle w:val="ListParagraph"/>
        <w:numPr>
          <w:ilvl w:val="0"/>
          <w:numId w:val="1"/>
        </w:numPr>
      </w:pPr>
      <w:r>
        <w:t xml:space="preserve">it contained the equivalent </w:t>
      </w:r>
      <w:proofErr w:type="spellStart"/>
      <w:r>
        <w:rPr>
          <w:rStyle w:val="codeZchn"/>
          <w:rFonts w:eastAsia="Arial"/>
        </w:rPr>
        <w:t>MetaBox</w:t>
      </w:r>
      <w:proofErr w:type="spellEnd"/>
      <w:r>
        <w:t xml:space="preserve"> as described in Clause O.4,</w:t>
      </w:r>
    </w:p>
    <w:p w14:paraId="750F1093" w14:textId="77777777" w:rsidR="000C4F42" w:rsidRDefault="00000000">
      <w:pPr>
        <w:pStyle w:val="ListParagraph"/>
        <w:numPr>
          <w:ilvl w:val="0"/>
          <w:numId w:val="1"/>
        </w:numPr>
      </w:pPr>
      <w:r>
        <w:t xml:space="preserve">the </w:t>
      </w:r>
      <w:proofErr w:type="spellStart"/>
      <w:r>
        <w:rPr>
          <w:rStyle w:val="codeZchn"/>
          <w:rFonts w:eastAsia="Arial"/>
        </w:rPr>
        <w:t>major_brand</w:t>
      </w:r>
      <w:proofErr w:type="spellEnd"/>
      <w:r>
        <w:t xml:space="preserve"> of the </w:t>
      </w:r>
      <w:proofErr w:type="spellStart"/>
      <w:r>
        <w:rPr>
          <w:rStyle w:val="codeZchn"/>
          <w:rFonts w:eastAsia="Arial"/>
        </w:rPr>
        <w:t>FileTypeBox</w:t>
      </w:r>
      <w:proofErr w:type="spellEnd"/>
      <w:r>
        <w:t xml:space="preserve"> was the equivalent brand specified by the brand provided in the </w:t>
      </w:r>
      <w:proofErr w:type="spellStart"/>
      <w:r>
        <w:rPr>
          <w:rStyle w:val="codeZchn"/>
          <w:rFonts w:eastAsia="Arial"/>
        </w:rPr>
        <w:t>minor_version</w:t>
      </w:r>
      <w:proofErr w:type="spellEnd"/>
      <w:r>
        <w:t xml:space="preserve">, if the </w:t>
      </w:r>
      <w:proofErr w:type="spellStart"/>
      <w:r>
        <w:rPr>
          <w:rStyle w:val="codeZchn"/>
          <w:rFonts w:eastAsia="Arial"/>
        </w:rPr>
        <w:t>major_brand</w:t>
      </w:r>
      <w:proofErr w:type="spellEnd"/>
      <w:r>
        <w:t xml:space="preserve"> is </w:t>
      </w:r>
      <w:r>
        <w:rPr>
          <w:rStyle w:val="codeZchn"/>
          <w:rFonts w:eastAsia="Arial"/>
        </w:rPr>
        <w:t>'mif3'</w:t>
      </w:r>
      <w:r>
        <w:t xml:space="preserve"> and the </w:t>
      </w:r>
      <w:proofErr w:type="spellStart"/>
      <w:r>
        <w:rPr>
          <w:rStyle w:val="codeZchn"/>
          <w:rFonts w:eastAsia="Arial"/>
        </w:rPr>
        <w:t>minor_version</w:t>
      </w:r>
      <w:proofErr w:type="spellEnd"/>
      <w:r>
        <w:t xml:space="preserve"> is not 0,</w:t>
      </w:r>
    </w:p>
    <w:p w14:paraId="750F1094" w14:textId="77777777" w:rsidR="000C4F42" w:rsidRDefault="00000000">
      <w:pPr>
        <w:pStyle w:val="ListParagraph"/>
        <w:numPr>
          <w:ilvl w:val="0"/>
          <w:numId w:val="1"/>
        </w:numPr>
      </w:pPr>
      <w:r>
        <w:t xml:space="preserve">it contained the </w:t>
      </w:r>
      <w:r>
        <w:rPr>
          <w:rFonts w:ascii="Courier New" w:hAnsi="Courier New"/>
        </w:rPr>
        <w:t>'</w:t>
      </w:r>
      <w:proofErr w:type="spellStart"/>
      <w:r>
        <w:rPr>
          <w:rFonts w:ascii="Courier New" w:hAnsi="Courier New"/>
        </w:rPr>
        <w:t>tmap</w:t>
      </w:r>
      <w:proofErr w:type="spellEnd"/>
      <w:r>
        <w:rPr>
          <w:rFonts w:ascii="Courier New" w:hAnsi="Courier New"/>
        </w:rPr>
        <w:t>'</w:t>
      </w:r>
      <w:r>
        <w:t xml:space="preserve"> brand in the </w:t>
      </w:r>
      <w:proofErr w:type="spellStart"/>
      <w:r>
        <w:rPr>
          <w:rFonts w:ascii="Courier New" w:hAnsi="Courier New"/>
        </w:rPr>
        <w:t>compatible_brands</w:t>
      </w:r>
      <w:proofErr w:type="spellEnd"/>
      <w:r>
        <w:t xml:space="preserve"> array in the </w:t>
      </w:r>
      <w:proofErr w:type="spellStart"/>
      <w:r>
        <w:rPr>
          <w:rFonts w:ascii="Courier New" w:hAnsi="Courier New"/>
        </w:rPr>
        <w:t>FileTypeBox</w:t>
      </w:r>
      <w:proofErr w:type="spellEnd"/>
      <w:r>
        <w:t xml:space="preserve"> if </w:t>
      </w:r>
      <w:proofErr w:type="spellStart"/>
      <w:r>
        <w:rPr>
          <w:rFonts w:ascii="Courier New" w:hAnsi="Courier New"/>
        </w:rPr>
        <w:t>gainmap_flag</w:t>
      </w:r>
      <w:proofErr w:type="spellEnd"/>
      <w:r>
        <w:t xml:space="preserve"> as defined in clause O.3.3 is set to 1 in the </w:t>
      </w:r>
      <w:proofErr w:type="spellStart"/>
      <w:r>
        <w:rPr>
          <w:rFonts w:ascii="Courier New" w:hAnsi="Courier New"/>
        </w:rPr>
        <w:t>MinimizedImageBox</w:t>
      </w:r>
      <w:proofErr w:type="spellEnd"/>
      <w:r>
        <w:t>,</w:t>
      </w:r>
    </w:p>
    <w:p w14:paraId="750F1095" w14:textId="77777777" w:rsidR="000C4F42" w:rsidRDefault="00000000">
      <w:pPr>
        <w:pStyle w:val="ListParagraph"/>
        <w:numPr>
          <w:ilvl w:val="0"/>
          <w:numId w:val="1"/>
        </w:numPr>
      </w:pPr>
      <w:r>
        <w:t xml:space="preserve">it contained the equivalent </w:t>
      </w:r>
      <w:proofErr w:type="spellStart"/>
      <w:r>
        <w:t>MediaDataBox</w:t>
      </w:r>
      <w:proofErr w:type="spellEnd"/>
      <w:r>
        <w:t xml:space="preserve"> as described in Clause O.4.</w:t>
      </w:r>
    </w:p>
    <w:p w14:paraId="750F1096" w14:textId="77777777" w:rsidR="000C4F42" w:rsidRDefault="00000000">
      <w:pPr>
        <w:pStyle w:val="Heading3"/>
        <w:rPr>
          <w:lang w:val="en-CA"/>
        </w:rPr>
      </w:pPr>
      <w:bookmarkStart w:id="1680" w:name="_l9xiz6m4a956"/>
      <w:bookmarkEnd w:id="1680"/>
      <w:r>
        <w:rPr>
          <w:lang w:val="en-CA"/>
        </w:rPr>
        <w:t>O.3</w:t>
      </w:r>
      <w:r>
        <w:rPr>
          <w:lang w:val="en-CA"/>
        </w:rPr>
        <w:tab/>
        <w:t>Minimized Image Box</w:t>
      </w:r>
    </w:p>
    <w:p w14:paraId="750F1097" w14:textId="77777777" w:rsidR="000C4F42" w:rsidRDefault="00000000">
      <w:pPr>
        <w:pStyle w:val="Heading4"/>
        <w:rPr>
          <w:lang w:val="en-CA"/>
        </w:rPr>
      </w:pPr>
      <w:bookmarkStart w:id="1681" w:name="_iigdfbgmslpp"/>
      <w:bookmarkEnd w:id="1681"/>
      <w:r>
        <w:rPr>
          <w:lang w:val="en-CA"/>
        </w:rPr>
        <w:t>O.3.1</w:t>
      </w:r>
      <w:r>
        <w:rPr>
          <w:lang w:val="en-CA"/>
        </w:rPr>
        <w:tab/>
        <w:t>Definition</w:t>
      </w:r>
    </w:p>
    <w:tbl>
      <w:tblPr>
        <w:tblW w:w="9752" w:type="dxa"/>
        <w:tblLayout w:type="fixed"/>
        <w:tblLook w:val="0400" w:firstRow="0" w:lastRow="0" w:firstColumn="0" w:lastColumn="0" w:noHBand="0" w:noVBand="1"/>
      </w:tblPr>
      <w:tblGrid>
        <w:gridCol w:w="1887"/>
        <w:gridCol w:w="7865"/>
      </w:tblGrid>
      <w:tr w:rsidR="000C4F42" w14:paraId="750F109A" w14:textId="77777777">
        <w:tc>
          <w:tcPr>
            <w:tcW w:w="1887" w:type="dxa"/>
          </w:tcPr>
          <w:p w14:paraId="750F1098" w14:textId="77777777" w:rsidR="000C4F42" w:rsidRDefault="00000000">
            <w:pPr>
              <w:spacing w:before="0" w:after="0"/>
            </w:pPr>
            <w:r>
              <w:t>Box type:</w:t>
            </w:r>
          </w:p>
        </w:tc>
        <w:tc>
          <w:tcPr>
            <w:tcW w:w="7864" w:type="dxa"/>
          </w:tcPr>
          <w:p w14:paraId="750F1099" w14:textId="77777777" w:rsidR="000C4F42" w:rsidRDefault="00000000">
            <w:pPr>
              <w:pStyle w:val="code"/>
              <w:rPr>
                <w:rFonts w:eastAsia="Courier New"/>
              </w:rPr>
            </w:pPr>
            <w:r>
              <w:rPr>
                <w:rFonts w:eastAsia="Courier New"/>
              </w:rPr>
              <w:t>'mini'</w:t>
            </w:r>
          </w:p>
        </w:tc>
      </w:tr>
      <w:tr w:rsidR="000C4F42" w14:paraId="750F109D" w14:textId="77777777">
        <w:tc>
          <w:tcPr>
            <w:tcW w:w="1887" w:type="dxa"/>
          </w:tcPr>
          <w:p w14:paraId="750F109B" w14:textId="77777777" w:rsidR="000C4F42" w:rsidRDefault="00000000">
            <w:pPr>
              <w:spacing w:before="0" w:after="0"/>
            </w:pPr>
            <w:r>
              <w:t>Container:</w:t>
            </w:r>
          </w:p>
        </w:tc>
        <w:tc>
          <w:tcPr>
            <w:tcW w:w="7864" w:type="dxa"/>
          </w:tcPr>
          <w:p w14:paraId="750F109C" w14:textId="77777777" w:rsidR="000C4F42" w:rsidRDefault="00000000">
            <w:pPr>
              <w:spacing w:before="0" w:after="0"/>
            </w:pPr>
            <w:r>
              <w:t>File</w:t>
            </w:r>
          </w:p>
        </w:tc>
      </w:tr>
      <w:tr w:rsidR="000C4F42" w14:paraId="750F10A0" w14:textId="77777777">
        <w:tc>
          <w:tcPr>
            <w:tcW w:w="1887" w:type="dxa"/>
          </w:tcPr>
          <w:p w14:paraId="750F109E" w14:textId="77777777" w:rsidR="000C4F42" w:rsidRDefault="00000000">
            <w:pPr>
              <w:spacing w:before="0" w:after="0"/>
            </w:pPr>
            <w:r>
              <w:t>Mandatory:</w:t>
            </w:r>
          </w:p>
        </w:tc>
        <w:tc>
          <w:tcPr>
            <w:tcW w:w="7864" w:type="dxa"/>
          </w:tcPr>
          <w:p w14:paraId="750F109F" w14:textId="77777777" w:rsidR="000C4F42" w:rsidRDefault="00000000">
            <w:pPr>
              <w:spacing w:before="0" w:after="0"/>
            </w:pPr>
            <w:r>
              <w:t>No</w:t>
            </w:r>
          </w:p>
        </w:tc>
      </w:tr>
      <w:tr w:rsidR="000C4F42" w14:paraId="750F10A3" w14:textId="77777777">
        <w:tc>
          <w:tcPr>
            <w:tcW w:w="1887" w:type="dxa"/>
          </w:tcPr>
          <w:p w14:paraId="750F10A1" w14:textId="77777777" w:rsidR="000C4F42" w:rsidRDefault="00000000">
            <w:pPr>
              <w:spacing w:before="0" w:after="0"/>
            </w:pPr>
            <w:r>
              <w:t>Quantity:</w:t>
            </w:r>
          </w:p>
        </w:tc>
        <w:tc>
          <w:tcPr>
            <w:tcW w:w="7864" w:type="dxa"/>
          </w:tcPr>
          <w:p w14:paraId="750F10A2" w14:textId="77777777" w:rsidR="000C4F42" w:rsidRDefault="00000000">
            <w:pPr>
              <w:spacing w:before="0" w:after="0"/>
            </w:pPr>
            <w:r>
              <w:t>Zero or one</w:t>
            </w:r>
          </w:p>
        </w:tc>
      </w:tr>
    </w:tbl>
    <w:p w14:paraId="750F10A4" w14:textId="77777777" w:rsidR="000C4F42" w:rsidRDefault="00000000">
      <w:pPr>
        <w:spacing w:before="240"/>
      </w:pPr>
      <w:r>
        <w:rPr>
          <w:rFonts w:ascii="Arial;sans-serif" w:hAnsi="Arial;sans-serif"/>
          <w:color w:val="000000"/>
          <w:sz w:val="20"/>
        </w:rPr>
        <w:t xml:space="preserve">The </w:t>
      </w:r>
      <w:proofErr w:type="spellStart"/>
      <w:r>
        <w:rPr>
          <w:rFonts w:ascii="Courier New;monospace" w:hAnsi="Courier New;monospace"/>
          <w:color w:val="000000"/>
          <w:sz w:val="20"/>
        </w:rPr>
        <w:t>MinimizedImageBox</w:t>
      </w:r>
      <w:proofErr w:type="spellEnd"/>
      <w:r>
        <w:rPr>
          <w:color w:val="000000"/>
        </w:rPr>
        <w:t xml:space="preserve"> </w:t>
      </w:r>
      <w:r>
        <w:rPr>
          <w:rFonts w:ascii="Arial;sans-serif" w:hAnsi="Arial;sans-serif"/>
          <w:color w:val="000000"/>
          <w:sz w:val="20"/>
        </w:rPr>
        <w:t xml:space="preserve">provides a more compact representation of the </w:t>
      </w:r>
      <w:proofErr w:type="spellStart"/>
      <w:r>
        <w:rPr>
          <w:rFonts w:ascii="Courier New;monospace" w:hAnsi="Courier New;monospace"/>
          <w:color w:val="000000"/>
          <w:sz w:val="20"/>
        </w:rPr>
        <w:t>MetaBox</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MediaDataBox</w:t>
      </w:r>
      <w:proofErr w:type="spellEnd"/>
      <w:r>
        <w:rPr>
          <w:color w:val="000000"/>
        </w:rPr>
        <w:t xml:space="preserve"> </w:t>
      </w:r>
      <w:r>
        <w:rPr>
          <w:rFonts w:ascii="Arial;sans-serif" w:hAnsi="Arial;sans-serif"/>
          <w:color w:val="000000"/>
          <w:sz w:val="20"/>
        </w:rPr>
        <w:t>and is a substantial part of the low-overhead image file format.</w:t>
      </w:r>
    </w:p>
    <w:p w14:paraId="750F10A5" w14:textId="77777777" w:rsidR="000C4F42" w:rsidRDefault="00000000">
      <w:r>
        <w:t xml:space="preserve">When </w:t>
      </w:r>
      <w:proofErr w:type="spellStart"/>
      <w:r>
        <w:rPr>
          <w:rStyle w:val="codeZchn"/>
          <w:rFonts w:eastAsia="Courier New"/>
          <w:lang w:val="en-CA"/>
        </w:rPr>
        <w:t>MinimizedImageBox</w:t>
      </w:r>
      <w:proofErr w:type="spellEnd"/>
      <w:r>
        <w:t xml:space="preserve"> is present in a file, the </w:t>
      </w:r>
      <w:r>
        <w:rPr>
          <w:rStyle w:val="codeZchn"/>
          <w:rFonts w:eastAsia="Courier New"/>
          <w:lang w:val="en-CA"/>
        </w:rPr>
        <w:t>'mif3'</w:t>
      </w:r>
      <w:r>
        <w:t xml:space="preserve"> brand or a derived brand that implies the </w:t>
      </w:r>
      <w:r>
        <w:rPr>
          <w:rStyle w:val="codeZchn"/>
          <w:rFonts w:eastAsia="Courier New"/>
          <w:lang w:val="en-CA"/>
        </w:rPr>
        <w:t>'mif3'</w:t>
      </w:r>
      <w:r>
        <w:t xml:space="preserve"> brand shall be the major brand or present among the compatible brands in the </w:t>
      </w:r>
      <w:proofErr w:type="spellStart"/>
      <w:r>
        <w:rPr>
          <w:rStyle w:val="codeZchn"/>
          <w:rFonts w:eastAsia="Courier New"/>
          <w:lang w:val="en-CA"/>
        </w:rPr>
        <w:t>FileTypeBox</w:t>
      </w:r>
      <w:proofErr w:type="spellEnd"/>
      <w:r>
        <w:t>.</w:t>
      </w:r>
    </w:p>
    <w:p w14:paraId="750F10A6" w14:textId="77777777" w:rsidR="000C4F42" w:rsidRDefault="00000000">
      <w:pPr>
        <w:pStyle w:val="Heading4"/>
        <w:rPr>
          <w:lang w:val="en-CA"/>
        </w:rPr>
      </w:pPr>
      <w:bookmarkStart w:id="1682" w:name="_fpz2dwy8bn6q"/>
      <w:bookmarkEnd w:id="1682"/>
      <w:r>
        <w:rPr>
          <w:lang w:val="en-CA"/>
        </w:rPr>
        <w:t>O.3.2</w:t>
      </w:r>
      <w:r>
        <w:rPr>
          <w:lang w:val="en-CA"/>
        </w:rPr>
        <w:tab/>
        <w:t>Syntax</w:t>
      </w:r>
    </w:p>
    <w:p w14:paraId="750F10A7" w14:textId="77777777" w:rsidR="000C4F42" w:rsidRDefault="00000000">
      <w:pPr>
        <w:pStyle w:val="code"/>
        <w:rPr>
          <w:rFonts w:eastAsia="Courier New"/>
          <w:sz w:val="20"/>
        </w:rPr>
      </w:pPr>
      <w:proofErr w:type="gramStart"/>
      <w:r>
        <w:rPr>
          <w:rFonts w:eastAsia="Courier New"/>
          <w:sz w:val="20"/>
        </w:rPr>
        <w:t>aligned(</w:t>
      </w:r>
      <w:proofErr w:type="gramEnd"/>
      <w:r>
        <w:rPr>
          <w:rFonts w:eastAsia="Courier New"/>
          <w:sz w:val="20"/>
        </w:rPr>
        <w:t xml:space="preserve">8) class </w:t>
      </w:r>
      <w:proofErr w:type="spellStart"/>
      <w:r>
        <w:rPr>
          <w:rFonts w:eastAsia="Courier New"/>
          <w:sz w:val="20"/>
        </w:rPr>
        <w:t>MinimizedImageBox</w:t>
      </w:r>
      <w:proofErr w:type="spellEnd"/>
      <w:r>
        <w:rPr>
          <w:rFonts w:eastAsia="Courier New"/>
          <w:sz w:val="20"/>
        </w:rPr>
        <w:t xml:space="preserve"> extends Box('mini') {</w:t>
      </w:r>
    </w:p>
    <w:p w14:paraId="750F10A8" w14:textId="77777777" w:rsidR="000C4F42" w:rsidRDefault="00000000">
      <w:pPr>
        <w:pStyle w:val="code"/>
        <w:rPr>
          <w:rFonts w:eastAsia="Courier New"/>
          <w:sz w:val="20"/>
          <w:lang w:val="fr-FR"/>
        </w:rPr>
      </w:pPr>
      <w:r>
        <w:rPr>
          <w:rFonts w:eastAsia="Courier New"/>
          <w:sz w:val="20"/>
        </w:rPr>
        <w:tab/>
      </w:r>
      <w:proofErr w:type="gramStart"/>
      <w:r>
        <w:rPr>
          <w:rFonts w:eastAsia="Courier New"/>
          <w:sz w:val="20"/>
          <w:lang w:val="fr-FR"/>
        </w:rPr>
        <w:t>bit(</w:t>
      </w:r>
      <w:proofErr w:type="gramEnd"/>
      <w:r>
        <w:rPr>
          <w:rFonts w:eastAsia="Courier New"/>
          <w:sz w:val="20"/>
          <w:lang w:val="fr-FR"/>
        </w:rPr>
        <w:t>2) version = 0;</w:t>
      </w:r>
    </w:p>
    <w:p w14:paraId="750F10A9" w14:textId="77777777" w:rsidR="000C4F42" w:rsidRDefault="000C4F42">
      <w:pPr>
        <w:pStyle w:val="code"/>
        <w:rPr>
          <w:rFonts w:eastAsia="Courier New"/>
          <w:sz w:val="20"/>
          <w:lang w:val="fr-FR"/>
        </w:rPr>
      </w:pPr>
    </w:p>
    <w:p w14:paraId="750F10AA" w14:textId="77777777" w:rsidR="000C4F42" w:rsidRDefault="00000000">
      <w:pPr>
        <w:pStyle w:val="code"/>
        <w:rPr>
          <w:rFonts w:eastAsia="Courier New"/>
          <w:sz w:val="20"/>
          <w:lang w:val="fr-FR"/>
        </w:rPr>
      </w:pPr>
      <w:r>
        <w:rPr>
          <w:rFonts w:eastAsia="Courier New"/>
          <w:sz w:val="20"/>
          <w:lang w:val="fr-FR"/>
        </w:rPr>
        <w:tab/>
        <w:t>// flags</w:t>
      </w:r>
    </w:p>
    <w:p w14:paraId="750F10AB" w14:textId="77777777" w:rsidR="000C4F42" w:rsidRDefault="00000000">
      <w:pPr>
        <w:pStyle w:val="code"/>
        <w:rPr>
          <w:rFonts w:eastAsia="Courier New"/>
          <w:sz w:val="20"/>
          <w:lang w:val="fr-FR"/>
        </w:rPr>
      </w:pPr>
      <w:r>
        <w:rPr>
          <w:rFonts w:eastAsia="Courier New"/>
          <w:sz w:val="20"/>
          <w:lang w:val="fr-FR"/>
        </w:rPr>
        <w:tab/>
      </w:r>
      <w:proofErr w:type="gramStart"/>
      <w:r>
        <w:rPr>
          <w:rFonts w:eastAsia="Courier New"/>
          <w:sz w:val="20"/>
          <w:lang w:val="fr-FR"/>
        </w:rPr>
        <w:t>bit(</w:t>
      </w:r>
      <w:proofErr w:type="gramEnd"/>
      <w:r>
        <w:rPr>
          <w:rFonts w:eastAsia="Courier New"/>
          <w:sz w:val="20"/>
          <w:lang w:val="fr-FR"/>
        </w:rPr>
        <w:t xml:space="preserve">1) </w:t>
      </w:r>
      <w:proofErr w:type="spellStart"/>
      <w:r>
        <w:rPr>
          <w:rFonts w:eastAsia="Courier New"/>
          <w:sz w:val="20"/>
          <w:lang w:val="fr-FR"/>
        </w:rPr>
        <w:t>explicit_codec_types_flag</w:t>
      </w:r>
      <w:proofErr w:type="spellEnd"/>
      <w:r>
        <w:rPr>
          <w:rFonts w:eastAsia="Courier New"/>
          <w:sz w:val="20"/>
          <w:lang w:val="fr-FR"/>
        </w:rPr>
        <w:t>;</w:t>
      </w:r>
    </w:p>
    <w:p w14:paraId="750F10AC" w14:textId="77777777" w:rsidR="000C4F42" w:rsidRDefault="00000000">
      <w:pPr>
        <w:pStyle w:val="code"/>
        <w:rPr>
          <w:rFonts w:eastAsia="Courier New"/>
          <w:sz w:val="20"/>
        </w:rPr>
      </w:pPr>
      <w:r>
        <w:rPr>
          <w:rFonts w:eastAsia="Courier New"/>
          <w:sz w:val="20"/>
          <w:lang w:val="fr-FR"/>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float_flag</w:t>
      </w:r>
      <w:proofErr w:type="spellEnd"/>
      <w:r>
        <w:rPr>
          <w:rFonts w:eastAsia="Courier New"/>
          <w:sz w:val="20"/>
        </w:rPr>
        <w:t>;</w:t>
      </w:r>
    </w:p>
    <w:p w14:paraId="750F10AD"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full_range_flag</w:t>
      </w:r>
      <w:proofErr w:type="spellEnd"/>
      <w:r>
        <w:rPr>
          <w:rFonts w:eastAsia="Courier New"/>
          <w:sz w:val="20"/>
        </w:rPr>
        <w:t>;</w:t>
      </w:r>
    </w:p>
    <w:p w14:paraId="750F10AE"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alpha_flag</w:t>
      </w:r>
      <w:proofErr w:type="spellEnd"/>
      <w:r>
        <w:rPr>
          <w:rFonts w:eastAsia="Courier New"/>
          <w:sz w:val="20"/>
        </w:rPr>
        <w:t>;</w:t>
      </w:r>
    </w:p>
    <w:p w14:paraId="750F10AF"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explicit_cicp_flag</w:t>
      </w:r>
      <w:proofErr w:type="spellEnd"/>
      <w:r>
        <w:rPr>
          <w:rFonts w:eastAsia="Courier New"/>
          <w:sz w:val="20"/>
        </w:rPr>
        <w:t>;</w:t>
      </w:r>
    </w:p>
    <w:p w14:paraId="750F10B0"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hdr_flag</w:t>
      </w:r>
      <w:proofErr w:type="spellEnd"/>
      <w:r>
        <w:rPr>
          <w:rFonts w:eastAsia="Courier New"/>
          <w:sz w:val="20"/>
        </w:rPr>
        <w:t>;</w:t>
      </w:r>
    </w:p>
    <w:p w14:paraId="750F10B1"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icc_flag</w:t>
      </w:r>
      <w:proofErr w:type="spellEnd"/>
      <w:r>
        <w:rPr>
          <w:rFonts w:eastAsia="Courier New"/>
          <w:sz w:val="20"/>
        </w:rPr>
        <w:t>;</w:t>
      </w:r>
    </w:p>
    <w:p w14:paraId="750F10B2"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exif_flag</w:t>
      </w:r>
      <w:proofErr w:type="spellEnd"/>
      <w:r>
        <w:rPr>
          <w:rFonts w:eastAsia="Courier New"/>
          <w:sz w:val="20"/>
        </w:rPr>
        <w:t>;</w:t>
      </w:r>
    </w:p>
    <w:p w14:paraId="750F10B3"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xmp_flag</w:t>
      </w:r>
      <w:proofErr w:type="spellEnd"/>
      <w:r>
        <w:rPr>
          <w:rFonts w:eastAsia="Courier New"/>
          <w:sz w:val="20"/>
        </w:rPr>
        <w:t>;</w:t>
      </w:r>
    </w:p>
    <w:p w14:paraId="750F10B4" w14:textId="77777777" w:rsidR="000C4F42" w:rsidRDefault="000C4F42">
      <w:pPr>
        <w:pStyle w:val="code"/>
        <w:rPr>
          <w:rFonts w:eastAsia="Courier New"/>
          <w:sz w:val="20"/>
        </w:rPr>
      </w:pPr>
    </w:p>
    <w:p w14:paraId="750F10B5"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2) </w:t>
      </w:r>
      <w:proofErr w:type="spellStart"/>
      <w:r>
        <w:rPr>
          <w:rFonts w:eastAsia="Courier New"/>
          <w:sz w:val="20"/>
        </w:rPr>
        <w:t>chroma_subsampling</w:t>
      </w:r>
      <w:proofErr w:type="spellEnd"/>
      <w:r>
        <w:rPr>
          <w:rFonts w:eastAsia="Courier New"/>
          <w:sz w:val="20"/>
        </w:rPr>
        <w:t>;</w:t>
      </w:r>
    </w:p>
    <w:p w14:paraId="750F10B6"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3) orientation_minus1;</w:t>
      </w:r>
    </w:p>
    <w:p w14:paraId="750F10B7" w14:textId="77777777" w:rsidR="000C4F42" w:rsidRDefault="000C4F42">
      <w:pPr>
        <w:pStyle w:val="code"/>
        <w:rPr>
          <w:rFonts w:eastAsia="Courier New"/>
          <w:sz w:val="20"/>
        </w:rPr>
      </w:pPr>
    </w:p>
    <w:p w14:paraId="750F10B8" w14:textId="77777777" w:rsidR="000C4F42" w:rsidRDefault="00000000">
      <w:pPr>
        <w:pStyle w:val="code"/>
        <w:rPr>
          <w:rFonts w:eastAsia="Courier New"/>
          <w:sz w:val="20"/>
        </w:rPr>
      </w:pPr>
      <w:r>
        <w:rPr>
          <w:rFonts w:eastAsia="Courier New"/>
          <w:sz w:val="20"/>
        </w:rPr>
        <w:tab/>
        <w:t>// Spatial extents</w:t>
      </w:r>
    </w:p>
    <w:p w14:paraId="750F10B9"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large_dimensions_flag</w:t>
      </w:r>
      <w:proofErr w:type="spellEnd"/>
      <w:r>
        <w:rPr>
          <w:rFonts w:eastAsia="Courier New"/>
          <w:sz w:val="20"/>
        </w:rPr>
        <w:t>;</w:t>
      </w:r>
    </w:p>
    <w:p w14:paraId="750F10BA" w14:textId="77777777" w:rsidR="000C4F42" w:rsidRDefault="00000000">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large_dimensions_flag</w:t>
      </w:r>
      <w:proofErr w:type="spellEnd"/>
      <w:r>
        <w:rPr>
          <w:rFonts w:eastAsia="Courier New"/>
          <w:sz w:val="20"/>
        </w:rPr>
        <w:t xml:space="preserve"> ? </w:t>
      </w:r>
      <w:proofErr w:type="gramStart"/>
      <w:r>
        <w:rPr>
          <w:rFonts w:eastAsia="Courier New"/>
          <w:sz w:val="20"/>
        </w:rPr>
        <w:t>15 :</w:t>
      </w:r>
      <w:proofErr w:type="gramEnd"/>
      <w:r>
        <w:rPr>
          <w:rFonts w:eastAsia="Courier New"/>
          <w:sz w:val="20"/>
        </w:rPr>
        <w:t xml:space="preserve"> 7) width_minus1;</w:t>
      </w:r>
    </w:p>
    <w:p w14:paraId="750F10BB" w14:textId="77777777" w:rsidR="000C4F42" w:rsidRDefault="00000000">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large_dimensions_flag</w:t>
      </w:r>
      <w:proofErr w:type="spellEnd"/>
      <w:r>
        <w:rPr>
          <w:rFonts w:eastAsia="Courier New"/>
          <w:sz w:val="20"/>
        </w:rPr>
        <w:t xml:space="preserve"> ? </w:t>
      </w:r>
      <w:proofErr w:type="gramStart"/>
      <w:r>
        <w:rPr>
          <w:rFonts w:eastAsia="Courier New"/>
          <w:sz w:val="20"/>
        </w:rPr>
        <w:t>15 :</w:t>
      </w:r>
      <w:proofErr w:type="gramEnd"/>
      <w:r>
        <w:rPr>
          <w:rFonts w:eastAsia="Courier New"/>
          <w:sz w:val="20"/>
        </w:rPr>
        <w:t xml:space="preserve"> 7) height_minus1;</w:t>
      </w:r>
      <w:r>
        <w:rPr>
          <w:rFonts w:eastAsia="Courier New"/>
          <w:sz w:val="20"/>
        </w:rPr>
        <w:tab/>
      </w:r>
      <w:r>
        <w:rPr>
          <w:rFonts w:eastAsia="Courier New"/>
          <w:sz w:val="20"/>
        </w:rPr>
        <w:tab/>
      </w:r>
    </w:p>
    <w:p w14:paraId="750F10BC" w14:textId="77777777" w:rsidR="000C4F42" w:rsidRDefault="000C4F42">
      <w:pPr>
        <w:pStyle w:val="code"/>
        <w:rPr>
          <w:rFonts w:eastAsia="Courier New"/>
          <w:sz w:val="20"/>
        </w:rPr>
      </w:pPr>
    </w:p>
    <w:p w14:paraId="750F10BD" w14:textId="77777777" w:rsidR="000C4F42" w:rsidRDefault="00000000">
      <w:pPr>
        <w:pStyle w:val="code"/>
        <w:rPr>
          <w:rFonts w:eastAsia="Courier New"/>
          <w:sz w:val="20"/>
        </w:rPr>
      </w:pPr>
      <w:r>
        <w:rPr>
          <w:rFonts w:eastAsia="Courier New"/>
          <w:sz w:val="20"/>
        </w:rPr>
        <w:tab/>
        <w:t>// Pixel information</w:t>
      </w:r>
    </w:p>
    <w:p w14:paraId="750F10BE"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chroma_subsampling</w:t>
      </w:r>
      <w:proofErr w:type="spellEnd"/>
      <w:r>
        <w:rPr>
          <w:rFonts w:eastAsia="Courier New"/>
          <w:sz w:val="20"/>
        </w:rPr>
        <w:t xml:space="preserve"> == 1 || </w:t>
      </w:r>
      <w:proofErr w:type="spellStart"/>
      <w:r>
        <w:rPr>
          <w:rFonts w:eastAsia="Courier New"/>
          <w:sz w:val="20"/>
        </w:rPr>
        <w:t>chroma_subsampling</w:t>
      </w:r>
      <w:proofErr w:type="spellEnd"/>
      <w:r>
        <w:rPr>
          <w:rFonts w:eastAsia="Courier New"/>
          <w:sz w:val="20"/>
        </w:rPr>
        <w:t xml:space="preserve"> == 2)</w:t>
      </w:r>
    </w:p>
    <w:p w14:paraId="750F10BF" w14:textId="77777777" w:rsidR="000C4F42" w:rsidRDefault="00000000">
      <w:pPr>
        <w:pStyle w:val="code"/>
        <w:rPr>
          <w:rFonts w:eastAsia="Courier New"/>
          <w:sz w:val="20"/>
        </w:rPr>
      </w:pPr>
      <w:r>
        <w:rPr>
          <w:rFonts w:eastAsia="Courier New"/>
          <w:sz w:val="20"/>
        </w:rPr>
        <w:lastRenderedPageBreak/>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chroma_is_horizontally_centered</w:t>
      </w:r>
      <w:proofErr w:type="spellEnd"/>
      <w:r>
        <w:rPr>
          <w:rFonts w:eastAsia="Courier New"/>
          <w:sz w:val="20"/>
        </w:rPr>
        <w:t>;</w:t>
      </w:r>
    </w:p>
    <w:p w14:paraId="750F10C0"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chroma_subsampling</w:t>
      </w:r>
      <w:proofErr w:type="spellEnd"/>
      <w:r>
        <w:rPr>
          <w:rFonts w:eastAsia="Courier New"/>
          <w:sz w:val="20"/>
        </w:rPr>
        <w:t xml:space="preserve"> == 1)</w:t>
      </w:r>
    </w:p>
    <w:p w14:paraId="750F10C1"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chroma_is_vertically_centered</w:t>
      </w:r>
      <w:proofErr w:type="spellEnd"/>
      <w:r>
        <w:rPr>
          <w:rFonts w:eastAsia="Courier New"/>
          <w:sz w:val="20"/>
        </w:rPr>
        <w:t>;</w:t>
      </w:r>
    </w:p>
    <w:p w14:paraId="750F10C2" w14:textId="77777777" w:rsidR="000C4F42" w:rsidRDefault="00000000">
      <w:pPr>
        <w:pStyle w:val="code"/>
        <w:rPr>
          <w:rFonts w:eastAsia="Courier New"/>
          <w:sz w:val="20"/>
        </w:rPr>
      </w:pPr>
      <w:r>
        <w:rPr>
          <w:rFonts w:eastAsia="Courier New"/>
          <w:sz w:val="20"/>
        </w:rPr>
        <w:tab/>
      </w:r>
    </w:p>
    <w:p w14:paraId="750F10C3"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float_flag</w:t>
      </w:r>
      <w:proofErr w:type="spellEnd"/>
      <w:r>
        <w:rPr>
          <w:rFonts w:eastAsia="Courier New"/>
          <w:sz w:val="20"/>
        </w:rPr>
        <w:t>)</w:t>
      </w:r>
    </w:p>
    <w:p w14:paraId="750F10C4"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2) bit_depth_log2_minus4;</w:t>
      </w:r>
    </w:p>
    <w:p w14:paraId="750F10C5" w14:textId="77777777" w:rsidR="000C4F42" w:rsidRDefault="00000000">
      <w:pPr>
        <w:pStyle w:val="code"/>
        <w:rPr>
          <w:rFonts w:eastAsia="Courier New"/>
          <w:sz w:val="20"/>
        </w:rPr>
      </w:pPr>
      <w:r>
        <w:rPr>
          <w:rFonts w:eastAsia="Courier New"/>
          <w:sz w:val="20"/>
        </w:rPr>
        <w:tab/>
        <w:t>else {</w:t>
      </w:r>
    </w:p>
    <w:p w14:paraId="750F10C6"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high_bit_depth_flag</w:t>
      </w:r>
      <w:proofErr w:type="spellEnd"/>
      <w:r>
        <w:rPr>
          <w:rFonts w:eastAsia="Courier New"/>
          <w:sz w:val="20"/>
        </w:rPr>
        <w:t>;</w:t>
      </w:r>
    </w:p>
    <w:p w14:paraId="750F10C7" w14:textId="77777777" w:rsidR="000C4F42" w:rsidRDefault="00000000">
      <w:pPr>
        <w:pStyle w:val="code"/>
        <w:rPr>
          <w:rFonts w:eastAsia="Courier New"/>
          <w:sz w:val="20"/>
        </w:rPr>
      </w:pPr>
      <w:r>
        <w:rPr>
          <w:rFonts w:eastAsia="Courier New"/>
          <w:sz w:val="20"/>
        </w:rPr>
        <w:tab/>
      </w:r>
      <w:r>
        <w:rPr>
          <w:rFonts w:eastAsia="Courier New"/>
          <w:sz w:val="20"/>
        </w:rPr>
        <w:tab/>
        <w:t>if (</w:t>
      </w:r>
      <w:proofErr w:type="spellStart"/>
      <w:r>
        <w:rPr>
          <w:rFonts w:eastAsia="Courier New"/>
          <w:sz w:val="20"/>
        </w:rPr>
        <w:t>high_bit_depth_flag</w:t>
      </w:r>
      <w:proofErr w:type="spellEnd"/>
      <w:r>
        <w:rPr>
          <w:rFonts w:eastAsia="Courier New"/>
          <w:sz w:val="20"/>
        </w:rPr>
        <w:t>)</w:t>
      </w:r>
    </w:p>
    <w:p w14:paraId="750F10C8"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3) bit_depth_minus9;</w:t>
      </w:r>
    </w:p>
    <w:p w14:paraId="750F10C9" w14:textId="77777777" w:rsidR="000C4F42" w:rsidRDefault="00000000">
      <w:pPr>
        <w:pStyle w:val="code"/>
        <w:rPr>
          <w:rFonts w:eastAsia="Courier New"/>
          <w:sz w:val="20"/>
        </w:rPr>
      </w:pPr>
      <w:r>
        <w:rPr>
          <w:rFonts w:eastAsia="Courier New"/>
          <w:sz w:val="20"/>
        </w:rPr>
        <w:tab/>
        <w:t>}</w:t>
      </w:r>
    </w:p>
    <w:p w14:paraId="750F10CA" w14:textId="77777777" w:rsidR="000C4F42" w:rsidRDefault="00000000">
      <w:pPr>
        <w:pStyle w:val="code"/>
        <w:rPr>
          <w:rFonts w:eastAsia="Courier New"/>
          <w:sz w:val="20"/>
        </w:rPr>
      </w:pPr>
      <w:r>
        <w:rPr>
          <w:rFonts w:eastAsia="Courier New"/>
          <w:sz w:val="20"/>
        </w:rPr>
        <w:tab/>
      </w:r>
    </w:p>
    <w:p w14:paraId="750F10CB"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w:t>
      </w:r>
    </w:p>
    <w:p w14:paraId="750F10CC"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alpha_is_premultiplied</w:t>
      </w:r>
      <w:proofErr w:type="spellEnd"/>
      <w:r>
        <w:rPr>
          <w:rFonts w:eastAsia="Courier New"/>
          <w:sz w:val="20"/>
        </w:rPr>
        <w:t>;</w:t>
      </w:r>
    </w:p>
    <w:p w14:paraId="750F10CD" w14:textId="77777777" w:rsidR="000C4F42" w:rsidRDefault="000C4F42">
      <w:pPr>
        <w:pStyle w:val="code"/>
        <w:rPr>
          <w:rFonts w:eastAsia="Courier New"/>
          <w:sz w:val="20"/>
        </w:rPr>
      </w:pPr>
    </w:p>
    <w:p w14:paraId="750F10CE" w14:textId="77777777" w:rsidR="000C4F42" w:rsidRDefault="00000000">
      <w:pPr>
        <w:pStyle w:val="code"/>
        <w:rPr>
          <w:rFonts w:eastAsia="Courier New"/>
          <w:sz w:val="20"/>
        </w:rPr>
      </w:pPr>
      <w:r>
        <w:rPr>
          <w:rFonts w:eastAsia="Courier New"/>
          <w:sz w:val="20"/>
        </w:rPr>
        <w:tab/>
        <w:t>// Colour properties</w:t>
      </w:r>
    </w:p>
    <w:p w14:paraId="750F10CF"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explicit_cicp_flag</w:t>
      </w:r>
      <w:proofErr w:type="spellEnd"/>
      <w:r>
        <w:rPr>
          <w:rFonts w:eastAsia="Courier New"/>
          <w:sz w:val="20"/>
        </w:rPr>
        <w:t>) {</w:t>
      </w:r>
    </w:p>
    <w:p w14:paraId="750F10D0"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colour_primaries</w:t>
      </w:r>
      <w:proofErr w:type="spellEnd"/>
      <w:r>
        <w:rPr>
          <w:rFonts w:eastAsia="Courier New"/>
          <w:sz w:val="20"/>
        </w:rPr>
        <w:t>;</w:t>
      </w:r>
    </w:p>
    <w:p w14:paraId="750F10D1"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transfer_characteristics</w:t>
      </w:r>
      <w:proofErr w:type="spellEnd"/>
      <w:r>
        <w:rPr>
          <w:rFonts w:eastAsia="Courier New"/>
          <w:sz w:val="20"/>
        </w:rPr>
        <w:t>;</w:t>
      </w:r>
    </w:p>
    <w:p w14:paraId="750F10D2" w14:textId="77777777" w:rsidR="000C4F42" w:rsidRDefault="00000000">
      <w:pPr>
        <w:pStyle w:val="code"/>
        <w:rPr>
          <w:rFonts w:eastAsia="Courier New"/>
          <w:sz w:val="20"/>
        </w:rPr>
      </w:pPr>
      <w:r>
        <w:rPr>
          <w:rFonts w:eastAsia="Courier New"/>
          <w:sz w:val="20"/>
        </w:rPr>
        <w:tab/>
      </w:r>
      <w:r>
        <w:rPr>
          <w:rFonts w:eastAsia="Courier New"/>
          <w:sz w:val="20"/>
        </w:rPr>
        <w:tab/>
        <w:t>if (</w:t>
      </w:r>
      <w:proofErr w:type="spellStart"/>
      <w:r>
        <w:rPr>
          <w:rFonts w:eastAsia="Courier New"/>
          <w:sz w:val="20"/>
        </w:rPr>
        <w:t>chroma_</w:t>
      </w:r>
      <w:proofErr w:type="gramStart"/>
      <w:r>
        <w:rPr>
          <w:rFonts w:eastAsia="Courier New"/>
          <w:sz w:val="20"/>
        </w:rPr>
        <w:t>subsampling</w:t>
      </w:r>
      <w:proofErr w:type="spellEnd"/>
      <w:r>
        <w:rPr>
          <w:rFonts w:eastAsia="Courier New"/>
          <w:sz w:val="20"/>
        </w:rPr>
        <w:t xml:space="preserve"> !</w:t>
      </w:r>
      <w:proofErr w:type="gramEnd"/>
      <w:r>
        <w:rPr>
          <w:rFonts w:eastAsia="Courier New"/>
          <w:sz w:val="20"/>
        </w:rPr>
        <w:t>= 0)</w:t>
      </w:r>
    </w:p>
    <w:p w14:paraId="750F10D3" w14:textId="77777777" w:rsidR="000C4F42" w:rsidRDefault="00000000">
      <w:pPr>
        <w:pStyle w:val="code"/>
        <w:rPr>
          <w:rFonts w:eastAsia="Courier New"/>
          <w:sz w:val="20"/>
          <w:lang w:val="fr-FR"/>
        </w:rPr>
      </w:pPr>
      <w:r>
        <w:rPr>
          <w:rFonts w:eastAsia="Courier New"/>
          <w:sz w:val="20"/>
        </w:rPr>
        <w:tab/>
      </w:r>
      <w:r>
        <w:rPr>
          <w:rFonts w:eastAsia="Courier New"/>
          <w:sz w:val="20"/>
        </w:rPr>
        <w:tab/>
      </w:r>
      <w:r>
        <w:rPr>
          <w:rFonts w:eastAsia="Courier New"/>
          <w:sz w:val="20"/>
        </w:rPr>
        <w:tab/>
      </w:r>
      <w:proofErr w:type="gramStart"/>
      <w:r>
        <w:rPr>
          <w:rFonts w:eastAsia="Courier New"/>
          <w:sz w:val="20"/>
          <w:lang w:val="fr-FR"/>
        </w:rPr>
        <w:t>bit(</w:t>
      </w:r>
      <w:proofErr w:type="gramEnd"/>
      <w:r>
        <w:rPr>
          <w:rFonts w:eastAsia="Courier New"/>
          <w:sz w:val="20"/>
          <w:lang w:val="fr-FR"/>
        </w:rPr>
        <w:t xml:space="preserve">8) </w:t>
      </w:r>
      <w:proofErr w:type="spellStart"/>
      <w:r>
        <w:rPr>
          <w:rFonts w:eastAsia="Courier New"/>
          <w:sz w:val="20"/>
          <w:lang w:val="fr-FR"/>
        </w:rPr>
        <w:t>matrix_coefficients</w:t>
      </w:r>
      <w:proofErr w:type="spellEnd"/>
      <w:r>
        <w:rPr>
          <w:rFonts w:eastAsia="Courier New"/>
          <w:sz w:val="20"/>
          <w:lang w:val="fr-FR"/>
        </w:rPr>
        <w:t>;</w:t>
      </w:r>
    </w:p>
    <w:p w14:paraId="750F10D4" w14:textId="77777777" w:rsidR="000C4F42" w:rsidRDefault="00000000">
      <w:pPr>
        <w:pStyle w:val="code"/>
        <w:rPr>
          <w:rFonts w:eastAsia="Courier New"/>
          <w:sz w:val="20"/>
          <w:lang w:val="fr-FR"/>
        </w:rPr>
      </w:pPr>
      <w:r>
        <w:rPr>
          <w:rFonts w:eastAsia="Courier New"/>
          <w:sz w:val="20"/>
          <w:lang w:val="fr-FR"/>
        </w:rPr>
        <w:tab/>
      </w:r>
      <w:r>
        <w:rPr>
          <w:rFonts w:eastAsia="Courier New"/>
          <w:sz w:val="20"/>
          <w:lang w:val="fr-FR"/>
        </w:rPr>
        <w:tab/>
      </w:r>
      <w:proofErr w:type="spellStart"/>
      <w:proofErr w:type="gramStart"/>
      <w:r>
        <w:rPr>
          <w:rFonts w:eastAsia="Courier New"/>
          <w:sz w:val="20"/>
          <w:lang w:val="fr-FR"/>
        </w:rPr>
        <w:t>else</w:t>
      </w:r>
      <w:proofErr w:type="spellEnd"/>
      <w:proofErr w:type="gramEnd"/>
    </w:p>
    <w:p w14:paraId="750F10D5" w14:textId="77777777" w:rsidR="000C4F42" w:rsidRDefault="00000000">
      <w:pPr>
        <w:pStyle w:val="code"/>
        <w:rPr>
          <w:rFonts w:eastAsia="Courier New"/>
          <w:sz w:val="20"/>
          <w:lang w:val="fr-FR"/>
        </w:rPr>
      </w:pPr>
      <w:r>
        <w:rPr>
          <w:rFonts w:eastAsia="Courier New"/>
          <w:sz w:val="20"/>
          <w:lang w:val="fr-FR"/>
        </w:rPr>
        <w:tab/>
      </w:r>
      <w:r>
        <w:rPr>
          <w:rFonts w:eastAsia="Courier New"/>
          <w:sz w:val="20"/>
          <w:lang w:val="fr-FR"/>
        </w:rPr>
        <w:tab/>
      </w:r>
      <w:r>
        <w:rPr>
          <w:rFonts w:eastAsia="Courier New"/>
          <w:sz w:val="20"/>
          <w:lang w:val="fr-FR"/>
        </w:rPr>
        <w:tab/>
      </w:r>
      <w:proofErr w:type="spellStart"/>
      <w:proofErr w:type="gramStart"/>
      <w:r>
        <w:rPr>
          <w:rFonts w:eastAsia="Courier New"/>
          <w:sz w:val="20"/>
          <w:lang w:val="fr-FR"/>
        </w:rPr>
        <w:t>matrix</w:t>
      </w:r>
      <w:proofErr w:type="gramEnd"/>
      <w:r>
        <w:rPr>
          <w:rFonts w:eastAsia="Courier New"/>
          <w:sz w:val="20"/>
          <w:lang w:val="fr-FR"/>
        </w:rPr>
        <w:t>_coefficients</w:t>
      </w:r>
      <w:proofErr w:type="spellEnd"/>
      <w:r>
        <w:rPr>
          <w:rFonts w:eastAsia="Courier New"/>
          <w:sz w:val="20"/>
          <w:lang w:val="fr-FR"/>
        </w:rPr>
        <w:t xml:space="preserve"> = 2;</w:t>
      </w:r>
    </w:p>
    <w:p w14:paraId="750F10D6" w14:textId="77777777" w:rsidR="000C4F42" w:rsidRDefault="00000000">
      <w:pPr>
        <w:pStyle w:val="code"/>
        <w:rPr>
          <w:rFonts w:eastAsia="Courier New"/>
          <w:sz w:val="20"/>
        </w:rPr>
      </w:pPr>
      <w:r>
        <w:rPr>
          <w:rFonts w:eastAsia="Courier New"/>
          <w:sz w:val="20"/>
          <w:lang w:val="fr-FR"/>
        </w:rPr>
        <w:tab/>
      </w:r>
      <w:r>
        <w:rPr>
          <w:rFonts w:eastAsia="Courier New"/>
          <w:sz w:val="20"/>
        </w:rPr>
        <w:t>}</w:t>
      </w:r>
    </w:p>
    <w:p w14:paraId="750F10D7" w14:textId="77777777" w:rsidR="000C4F42" w:rsidRDefault="00000000">
      <w:pPr>
        <w:pStyle w:val="code"/>
        <w:rPr>
          <w:rFonts w:eastAsia="Courier New"/>
          <w:sz w:val="20"/>
        </w:rPr>
      </w:pPr>
      <w:r>
        <w:rPr>
          <w:rFonts w:eastAsia="Courier New"/>
          <w:sz w:val="20"/>
        </w:rPr>
        <w:tab/>
        <w:t>else {</w:t>
      </w:r>
    </w:p>
    <w:p w14:paraId="750F10D8" w14:textId="77777777" w:rsidR="000C4F42" w:rsidRDefault="00000000">
      <w:pPr>
        <w:pStyle w:val="code"/>
        <w:rPr>
          <w:rFonts w:eastAsia="Courier New"/>
          <w:sz w:val="20"/>
        </w:rPr>
      </w:pPr>
      <w:r>
        <w:rPr>
          <w:rFonts w:eastAsia="Courier New"/>
          <w:sz w:val="20"/>
        </w:rPr>
        <w:tab/>
      </w:r>
      <w:r>
        <w:rPr>
          <w:rFonts w:eastAsia="Courier New"/>
          <w:sz w:val="20"/>
        </w:rPr>
        <w:tab/>
      </w:r>
      <w:proofErr w:type="spellStart"/>
      <w:r>
        <w:rPr>
          <w:rFonts w:eastAsia="Courier New"/>
          <w:sz w:val="20"/>
        </w:rPr>
        <w:t>colour_primaries</w:t>
      </w:r>
      <w:proofErr w:type="spellEnd"/>
      <w:r>
        <w:rPr>
          <w:rFonts w:eastAsia="Courier New"/>
          <w:sz w:val="20"/>
        </w:rPr>
        <w:t xml:space="preserve"> = </w:t>
      </w:r>
      <w:proofErr w:type="spellStart"/>
      <w:r>
        <w:rPr>
          <w:rFonts w:eastAsia="Courier New"/>
          <w:sz w:val="20"/>
        </w:rPr>
        <w:t>icc_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 :</w:t>
      </w:r>
      <w:proofErr w:type="gramEnd"/>
      <w:r>
        <w:rPr>
          <w:rFonts w:eastAsia="Courier New"/>
          <w:sz w:val="20"/>
        </w:rPr>
        <w:t xml:space="preserve"> 1;</w:t>
      </w:r>
    </w:p>
    <w:p w14:paraId="750F10D9" w14:textId="77777777" w:rsidR="000C4F42" w:rsidRDefault="00000000">
      <w:pPr>
        <w:pStyle w:val="code"/>
        <w:rPr>
          <w:rFonts w:eastAsia="Courier New"/>
          <w:sz w:val="20"/>
        </w:rPr>
      </w:pPr>
      <w:r>
        <w:rPr>
          <w:rFonts w:eastAsia="Courier New"/>
          <w:sz w:val="20"/>
        </w:rPr>
        <w:tab/>
      </w:r>
      <w:r>
        <w:rPr>
          <w:rFonts w:eastAsia="Courier New"/>
          <w:sz w:val="20"/>
        </w:rPr>
        <w:tab/>
      </w:r>
      <w:proofErr w:type="spellStart"/>
      <w:r>
        <w:rPr>
          <w:rFonts w:eastAsia="Courier New"/>
          <w:sz w:val="20"/>
        </w:rPr>
        <w:t>transfer_characteristics</w:t>
      </w:r>
      <w:proofErr w:type="spellEnd"/>
      <w:r>
        <w:rPr>
          <w:rFonts w:eastAsia="Courier New"/>
          <w:sz w:val="20"/>
        </w:rPr>
        <w:t xml:space="preserve"> = </w:t>
      </w:r>
      <w:proofErr w:type="spellStart"/>
      <w:r>
        <w:rPr>
          <w:rFonts w:eastAsia="Courier New"/>
          <w:sz w:val="20"/>
        </w:rPr>
        <w:t>icc_</w:t>
      </w:r>
      <w:proofErr w:type="gramStart"/>
      <w:r>
        <w:rPr>
          <w:rFonts w:eastAsia="Courier New"/>
          <w:sz w:val="20"/>
        </w:rPr>
        <w:t>flag</w:t>
      </w:r>
      <w:proofErr w:type="spellEnd"/>
      <w:r>
        <w:rPr>
          <w:rFonts w:eastAsia="Courier New"/>
          <w:sz w:val="20"/>
        </w:rPr>
        <w:t xml:space="preserve"> ?</w:t>
      </w:r>
      <w:proofErr w:type="gramEnd"/>
      <w:r>
        <w:rPr>
          <w:rFonts w:eastAsia="Courier New"/>
          <w:sz w:val="20"/>
        </w:rPr>
        <w:t xml:space="preserve"> </w:t>
      </w:r>
      <w:proofErr w:type="gramStart"/>
      <w:r>
        <w:rPr>
          <w:rFonts w:eastAsia="Courier New"/>
          <w:sz w:val="20"/>
        </w:rPr>
        <w:t>2 :</w:t>
      </w:r>
      <w:proofErr w:type="gramEnd"/>
      <w:r>
        <w:rPr>
          <w:rFonts w:eastAsia="Courier New"/>
          <w:sz w:val="20"/>
        </w:rPr>
        <w:t xml:space="preserve"> 13;</w:t>
      </w:r>
    </w:p>
    <w:p w14:paraId="750F10DA" w14:textId="77777777" w:rsidR="000C4F42" w:rsidRDefault="00000000">
      <w:pPr>
        <w:pStyle w:val="code"/>
        <w:rPr>
          <w:rFonts w:eastAsia="Courier New"/>
          <w:sz w:val="20"/>
        </w:rPr>
      </w:pPr>
      <w:r>
        <w:rPr>
          <w:rFonts w:eastAsia="Courier New"/>
          <w:sz w:val="20"/>
        </w:rPr>
        <w:tab/>
      </w:r>
      <w:r>
        <w:rPr>
          <w:rFonts w:eastAsia="Courier New"/>
          <w:sz w:val="20"/>
        </w:rPr>
        <w:tab/>
      </w:r>
      <w:proofErr w:type="spellStart"/>
      <w:r>
        <w:rPr>
          <w:rFonts w:eastAsia="Courier New"/>
          <w:sz w:val="20"/>
        </w:rPr>
        <w:t>matrix_coefficients</w:t>
      </w:r>
      <w:proofErr w:type="spellEnd"/>
      <w:r>
        <w:rPr>
          <w:rFonts w:eastAsia="Courier New"/>
          <w:sz w:val="20"/>
        </w:rPr>
        <w:t xml:space="preserve"> = </w:t>
      </w:r>
      <w:proofErr w:type="spellStart"/>
      <w:r>
        <w:rPr>
          <w:rFonts w:eastAsia="Courier New"/>
          <w:sz w:val="20"/>
        </w:rPr>
        <w:t>chroma_subsampling</w:t>
      </w:r>
      <w:proofErr w:type="spellEnd"/>
      <w:r>
        <w:rPr>
          <w:rFonts w:eastAsia="Courier New"/>
          <w:sz w:val="20"/>
        </w:rPr>
        <w:t xml:space="preserve"> == </w:t>
      </w:r>
      <w:proofErr w:type="gramStart"/>
      <w:r>
        <w:rPr>
          <w:rFonts w:eastAsia="Courier New"/>
          <w:sz w:val="20"/>
        </w:rPr>
        <w:t>0 ?</w:t>
      </w:r>
      <w:proofErr w:type="gramEnd"/>
      <w:r>
        <w:rPr>
          <w:rFonts w:eastAsia="Courier New"/>
          <w:sz w:val="20"/>
        </w:rPr>
        <w:t xml:space="preserve"> </w:t>
      </w:r>
      <w:proofErr w:type="gramStart"/>
      <w:r>
        <w:rPr>
          <w:rFonts w:eastAsia="Courier New"/>
          <w:sz w:val="20"/>
        </w:rPr>
        <w:t>2 :</w:t>
      </w:r>
      <w:proofErr w:type="gramEnd"/>
      <w:r>
        <w:rPr>
          <w:rFonts w:eastAsia="Courier New"/>
          <w:sz w:val="20"/>
        </w:rPr>
        <w:t xml:space="preserve"> 6;</w:t>
      </w:r>
    </w:p>
    <w:p w14:paraId="750F10DB" w14:textId="77777777" w:rsidR="000C4F42" w:rsidRDefault="00000000">
      <w:pPr>
        <w:pStyle w:val="code"/>
        <w:rPr>
          <w:rFonts w:eastAsia="Courier New"/>
          <w:sz w:val="20"/>
        </w:rPr>
      </w:pPr>
      <w:r>
        <w:rPr>
          <w:rFonts w:eastAsia="Courier New"/>
          <w:sz w:val="20"/>
        </w:rPr>
        <w:tab/>
        <w:t>}</w:t>
      </w:r>
    </w:p>
    <w:p w14:paraId="750F10DC" w14:textId="77777777" w:rsidR="000C4F42" w:rsidRDefault="000C4F42">
      <w:pPr>
        <w:pStyle w:val="code"/>
        <w:rPr>
          <w:rFonts w:eastAsia="Courier New"/>
          <w:sz w:val="20"/>
        </w:rPr>
      </w:pPr>
    </w:p>
    <w:p w14:paraId="750F10DD" w14:textId="77777777" w:rsidR="000C4F42" w:rsidRDefault="00000000">
      <w:pPr>
        <w:pStyle w:val="code"/>
        <w:rPr>
          <w:rFonts w:eastAsia="Courier New"/>
          <w:sz w:val="20"/>
          <w:lang w:val="fr-FR"/>
        </w:rPr>
      </w:pPr>
      <w:r>
        <w:rPr>
          <w:rFonts w:eastAsia="Courier New"/>
          <w:sz w:val="20"/>
        </w:rPr>
        <w:tab/>
      </w:r>
      <w:proofErr w:type="gramStart"/>
      <w:r>
        <w:rPr>
          <w:rFonts w:eastAsia="Courier New"/>
          <w:sz w:val="20"/>
          <w:lang w:val="fr-FR"/>
        </w:rPr>
        <w:t>if</w:t>
      </w:r>
      <w:proofErr w:type="gramEnd"/>
      <w:r>
        <w:rPr>
          <w:rFonts w:eastAsia="Courier New"/>
          <w:sz w:val="20"/>
          <w:lang w:val="fr-FR"/>
        </w:rPr>
        <w:t xml:space="preserve"> (</w:t>
      </w:r>
      <w:proofErr w:type="spellStart"/>
      <w:r>
        <w:rPr>
          <w:rFonts w:eastAsia="Courier New"/>
          <w:sz w:val="20"/>
          <w:lang w:val="fr-FR"/>
        </w:rPr>
        <w:t>explicit_codec_types_flag</w:t>
      </w:r>
      <w:proofErr w:type="spellEnd"/>
      <w:r>
        <w:rPr>
          <w:rFonts w:eastAsia="Courier New"/>
          <w:sz w:val="20"/>
          <w:lang w:val="fr-FR"/>
        </w:rPr>
        <w:t>) {</w:t>
      </w:r>
    </w:p>
    <w:p w14:paraId="750F10DE" w14:textId="77777777" w:rsidR="000C4F42" w:rsidRDefault="00000000">
      <w:pPr>
        <w:pStyle w:val="code"/>
        <w:rPr>
          <w:rFonts w:eastAsia="Courier New"/>
          <w:sz w:val="20"/>
        </w:rPr>
      </w:pPr>
      <w:r>
        <w:rPr>
          <w:rFonts w:eastAsia="Courier New"/>
          <w:sz w:val="20"/>
          <w:lang w:val="fr-FR"/>
        </w:rPr>
        <w:tab/>
      </w:r>
      <w:r>
        <w:rPr>
          <w:rFonts w:eastAsia="Courier New"/>
          <w:sz w:val="20"/>
          <w:lang w:val="fr-FR"/>
        </w:rPr>
        <w:tab/>
      </w:r>
      <w:proofErr w:type="gramStart"/>
      <w:r>
        <w:rPr>
          <w:rFonts w:eastAsia="Courier New"/>
          <w:sz w:val="20"/>
        </w:rPr>
        <w:t>bit(</w:t>
      </w:r>
      <w:proofErr w:type="gramEnd"/>
      <w:r>
        <w:rPr>
          <w:rFonts w:eastAsia="Courier New"/>
          <w:sz w:val="20"/>
        </w:rPr>
        <w:t xml:space="preserve">32) </w:t>
      </w:r>
      <w:proofErr w:type="spellStart"/>
      <w:r>
        <w:rPr>
          <w:rFonts w:eastAsia="Courier New"/>
          <w:sz w:val="20"/>
        </w:rPr>
        <w:t>infe_type</w:t>
      </w:r>
      <w:proofErr w:type="spellEnd"/>
      <w:r>
        <w:rPr>
          <w:rFonts w:eastAsia="Courier New"/>
          <w:sz w:val="20"/>
        </w:rPr>
        <w:t>;</w:t>
      </w:r>
    </w:p>
    <w:p w14:paraId="750F10DF"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32) </w:t>
      </w:r>
      <w:proofErr w:type="spellStart"/>
      <w:r>
        <w:rPr>
          <w:rFonts w:eastAsia="Courier New"/>
          <w:sz w:val="20"/>
        </w:rPr>
        <w:t>codec_config_type</w:t>
      </w:r>
      <w:proofErr w:type="spellEnd"/>
      <w:r>
        <w:rPr>
          <w:rFonts w:eastAsia="Courier New"/>
          <w:sz w:val="20"/>
        </w:rPr>
        <w:t>;</w:t>
      </w:r>
    </w:p>
    <w:p w14:paraId="750F10E0" w14:textId="77777777" w:rsidR="000C4F42" w:rsidRDefault="00000000">
      <w:pPr>
        <w:pStyle w:val="code"/>
        <w:rPr>
          <w:rFonts w:eastAsia="Courier New"/>
          <w:sz w:val="20"/>
        </w:rPr>
      </w:pPr>
      <w:r>
        <w:rPr>
          <w:rFonts w:eastAsia="Courier New"/>
          <w:sz w:val="20"/>
        </w:rPr>
        <w:tab/>
        <w:t>} else {</w:t>
      </w:r>
    </w:p>
    <w:p w14:paraId="750F10E1" w14:textId="77777777" w:rsidR="000C4F42" w:rsidRDefault="00000000">
      <w:pPr>
        <w:pStyle w:val="code"/>
        <w:rPr>
          <w:rFonts w:eastAsia="Courier New"/>
          <w:sz w:val="20"/>
        </w:rPr>
      </w:pPr>
      <w:r>
        <w:rPr>
          <w:rFonts w:eastAsia="Courier New"/>
          <w:sz w:val="20"/>
        </w:rPr>
        <w:tab/>
      </w:r>
      <w:r>
        <w:rPr>
          <w:rFonts w:eastAsia="Courier New"/>
          <w:sz w:val="20"/>
        </w:rPr>
        <w:tab/>
        <w:t xml:space="preserve">// codec information is defined by the brand in the </w:t>
      </w:r>
      <w:proofErr w:type="spellStart"/>
      <w:r>
        <w:rPr>
          <w:rFonts w:eastAsia="Courier New"/>
          <w:sz w:val="20"/>
        </w:rPr>
        <w:t>minor_version</w:t>
      </w:r>
      <w:proofErr w:type="spellEnd"/>
      <w:r>
        <w:rPr>
          <w:rFonts w:eastAsia="Courier New"/>
          <w:sz w:val="20"/>
        </w:rPr>
        <w:t xml:space="preserve"> field of </w:t>
      </w:r>
      <w:proofErr w:type="spellStart"/>
      <w:r>
        <w:rPr>
          <w:rFonts w:eastAsia="Courier New"/>
          <w:sz w:val="20"/>
        </w:rPr>
        <w:t>FileTypeBox</w:t>
      </w:r>
      <w:proofErr w:type="spellEnd"/>
    </w:p>
    <w:p w14:paraId="750F10E2" w14:textId="77777777" w:rsidR="000C4F42" w:rsidRDefault="00000000">
      <w:pPr>
        <w:pStyle w:val="code"/>
        <w:rPr>
          <w:rFonts w:eastAsia="Courier New"/>
          <w:sz w:val="20"/>
        </w:rPr>
      </w:pPr>
      <w:r>
        <w:rPr>
          <w:rFonts w:eastAsia="Courier New"/>
          <w:sz w:val="20"/>
        </w:rPr>
        <w:tab/>
        <w:t>}</w:t>
      </w:r>
    </w:p>
    <w:p w14:paraId="750F10E3" w14:textId="77777777" w:rsidR="000C4F42" w:rsidRDefault="000C4F42">
      <w:pPr>
        <w:pStyle w:val="code"/>
        <w:rPr>
          <w:rFonts w:eastAsia="Courier New"/>
          <w:sz w:val="20"/>
        </w:rPr>
      </w:pPr>
    </w:p>
    <w:p w14:paraId="750F10E4" w14:textId="77777777" w:rsidR="000C4F42" w:rsidRDefault="00000000">
      <w:pPr>
        <w:pStyle w:val="code"/>
        <w:rPr>
          <w:rFonts w:eastAsia="Courier New"/>
          <w:sz w:val="20"/>
        </w:rPr>
      </w:pPr>
      <w:r>
        <w:rPr>
          <w:rFonts w:eastAsia="Courier New"/>
          <w:sz w:val="20"/>
        </w:rPr>
        <w:tab/>
        <w:t>// High Dynamic Range properties</w:t>
      </w:r>
    </w:p>
    <w:p w14:paraId="750F10E5"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w:t>
      </w:r>
    </w:p>
    <w:p w14:paraId="750F10E6"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gainmap_flag</w:t>
      </w:r>
      <w:proofErr w:type="spellEnd"/>
      <w:r>
        <w:rPr>
          <w:rFonts w:eastAsia="Courier New"/>
          <w:sz w:val="20"/>
        </w:rPr>
        <w:t>;</w:t>
      </w:r>
    </w:p>
    <w:p w14:paraId="750F10E7" w14:textId="77777777" w:rsidR="000C4F42" w:rsidRDefault="00000000">
      <w:pPr>
        <w:pStyle w:val="code"/>
        <w:rPr>
          <w:rFonts w:eastAsia="Courier New"/>
          <w:sz w:val="20"/>
        </w:rPr>
      </w:pPr>
      <w:r>
        <w:rPr>
          <w:rFonts w:eastAsia="Courier New"/>
          <w:sz w:val="20"/>
        </w:rPr>
        <w:tab/>
      </w:r>
      <w:r>
        <w:rPr>
          <w:rFonts w:eastAsia="Courier New"/>
          <w:sz w:val="20"/>
        </w:rPr>
        <w:tab/>
        <w:t>if (</w:t>
      </w:r>
      <w:proofErr w:type="spellStart"/>
      <w:r>
        <w:rPr>
          <w:rFonts w:eastAsia="Courier New"/>
          <w:sz w:val="20"/>
        </w:rPr>
        <w:t>gainmap_flag</w:t>
      </w:r>
      <w:proofErr w:type="spellEnd"/>
      <w:r>
        <w:rPr>
          <w:rFonts w:eastAsia="Courier New"/>
          <w:sz w:val="20"/>
        </w:rPr>
        <w:t>) {</w:t>
      </w:r>
    </w:p>
    <w:p w14:paraId="750F10E8"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gainmap_dimension_same_as_main_item_flag</w:t>
      </w:r>
      <w:proofErr w:type="spellEnd"/>
      <w:r>
        <w:rPr>
          <w:rFonts w:eastAsia="Courier New"/>
          <w:sz w:val="20"/>
        </w:rPr>
        <w:t>;</w:t>
      </w:r>
    </w:p>
    <w:p w14:paraId="750F10E9"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w:t>
      </w:r>
      <w:proofErr w:type="spellStart"/>
      <w:r>
        <w:rPr>
          <w:rFonts w:eastAsia="Courier New"/>
          <w:sz w:val="20"/>
        </w:rPr>
        <w:t>gainmap_dimension_same_as_main_item_</w:t>
      </w:r>
      <w:proofErr w:type="gramStart"/>
      <w:r>
        <w:rPr>
          <w:rFonts w:eastAsia="Courier New"/>
          <w:sz w:val="20"/>
        </w:rPr>
        <w:t>flag</w:t>
      </w:r>
      <w:proofErr w:type="spellEnd"/>
      <w:r>
        <w:rPr>
          <w:rFonts w:eastAsia="Courier New"/>
          <w:sz w:val="20"/>
        </w:rPr>
        <w:t>){</w:t>
      </w:r>
      <w:proofErr w:type="gramEnd"/>
    </w:p>
    <w:p w14:paraId="750F10EA"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gramEnd"/>
      <w:r>
        <w:rPr>
          <w:rFonts w:eastAsia="Courier New"/>
          <w:sz w:val="20"/>
        </w:rPr>
        <w:t>) gainmap_width_minus1 = width_minus1;</w:t>
      </w:r>
    </w:p>
    <w:p w14:paraId="750F10EB"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gramEnd"/>
      <w:r>
        <w:rPr>
          <w:rFonts w:eastAsia="Courier New"/>
          <w:sz w:val="20"/>
        </w:rPr>
        <w:t>) gainmap_height_minus1 = height_minus1;</w:t>
      </w:r>
    </w:p>
    <w:p w14:paraId="750F10EC"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0ED"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else{</w:t>
      </w:r>
      <w:proofErr w:type="gramEnd"/>
    </w:p>
    <w:p w14:paraId="750F10EE"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spellStart"/>
      <w:proofErr w:type="gramEnd"/>
      <w:r>
        <w:rPr>
          <w:rFonts w:eastAsia="Courier New"/>
          <w:sz w:val="20"/>
        </w:rPr>
        <w:t>large_dimensions_flag</w:t>
      </w:r>
      <w:proofErr w:type="spellEnd"/>
      <w:r>
        <w:rPr>
          <w:rFonts w:eastAsia="Courier New"/>
          <w:sz w:val="20"/>
        </w:rPr>
        <w:t xml:space="preserve"> ? </w:t>
      </w:r>
      <w:proofErr w:type="gramStart"/>
      <w:r>
        <w:rPr>
          <w:rFonts w:eastAsia="Courier New"/>
          <w:sz w:val="20"/>
        </w:rPr>
        <w:t>15 :</w:t>
      </w:r>
      <w:proofErr w:type="gramEnd"/>
      <w:r>
        <w:rPr>
          <w:rFonts w:eastAsia="Courier New"/>
          <w:sz w:val="20"/>
        </w:rPr>
        <w:t xml:space="preserve"> 7) gainmap_width_minus1;</w:t>
      </w:r>
    </w:p>
    <w:p w14:paraId="750F10EF"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 xml:space="preserve">   unsigned </w:t>
      </w:r>
      <w:proofErr w:type="gramStart"/>
      <w:r>
        <w:rPr>
          <w:rFonts w:eastAsia="Courier New"/>
          <w:sz w:val="20"/>
        </w:rPr>
        <w:t>int(</w:t>
      </w:r>
      <w:proofErr w:type="spellStart"/>
      <w:proofErr w:type="gramEnd"/>
      <w:r>
        <w:rPr>
          <w:rFonts w:eastAsia="Courier New"/>
          <w:sz w:val="20"/>
        </w:rPr>
        <w:t>large_dimensions_flag</w:t>
      </w:r>
      <w:proofErr w:type="spellEnd"/>
      <w:r>
        <w:rPr>
          <w:rFonts w:eastAsia="Courier New"/>
          <w:sz w:val="20"/>
        </w:rPr>
        <w:t xml:space="preserve"> ? </w:t>
      </w:r>
      <w:proofErr w:type="gramStart"/>
      <w:r>
        <w:rPr>
          <w:rFonts w:eastAsia="Courier New"/>
          <w:sz w:val="20"/>
        </w:rPr>
        <w:t>15 :</w:t>
      </w:r>
      <w:proofErr w:type="gramEnd"/>
      <w:r>
        <w:rPr>
          <w:rFonts w:eastAsia="Courier New"/>
          <w:sz w:val="20"/>
        </w:rPr>
        <w:t xml:space="preserve"> 7) gainmap_height_minus1;</w:t>
      </w:r>
    </w:p>
    <w:p w14:paraId="750F10F0"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0F1"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gainmap_matrix_coefficients</w:t>
      </w:r>
      <w:proofErr w:type="spellEnd"/>
      <w:r>
        <w:rPr>
          <w:rFonts w:eastAsia="Courier New"/>
          <w:sz w:val="20"/>
        </w:rPr>
        <w:t>;</w:t>
      </w:r>
    </w:p>
    <w:p w14:paraId="750F10F2"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gainmap_full_range_flag</w:t>
      </w:r>
      <w:proofErr w:type="spellEnd"/>
      <w:r>
        <w:rPr>
          <w:rFonts w:eastAsia="Courier New"/>
          <w:sz w:val="20"/>
        </w:rPr>
        <w:t>;</w:t>
      </w:r>
    </w:p>
    <w:p w14:paraId="750F10F3"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2) </w:t>
      </w:r>
      <w:proofErr w:type="spellStart"/>
      <w:r>
        <w:rPr>
          <w:rFonts w:eastAsia="Courier New"/>
          <w:sz w:val="20"/>
        </w:rPr>
        <w:t>gainmap_chroma_subsampling</w:t>
      </w:r>
      <w:proofErr w:type="spellEnd"/>
      <w:r>
        <w:rPr>
          <w:rFonts w:eastAsia="Courier New"/>
          <w:sz w:val="20"/>
        </w:rPr>
        <w:t>;</w:t>
      </w:r>
    </w:p>
    <w:p w14:paraId="750F10F4"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gainmap_chroma_subsampling</w:t>
      </w:r>
      <w:proofErr w:type="spellEnd"/>
      <w:r>
        <w:rPr>
          <w:rFonts w:eastAsia="Courier New"/>
          <w:sz w:val="20"/>
        </w:rPr>
        <w:t xml:space="preserve"> == 1 || </w:t>
      </w:r>
      <w:proofErr w:type="spellStart"/>
      <w:r>
        <w:rPr>
          <w:rFonts w:eastAsia="Courier New"/>
          <w:sz w:val="20"/>
        </w:rPr>
        <w:t>gainmap_chroma_subsampling</w:t>
      </w:r>
      <w:proofErr w:type="spellEnd"/>
      <w:r>
        <w:rPr>
          <w:rFonts w:eastAsia="Courier New"/>
          <w:sz w:val="20"/>
        </w:rPr>
        <w:t xml:space="preserve"> == 2)</w:t>
      </w:r>
    </w:p>
    <w:p w14:paraId="750F10F5"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gainmap_chroma_is_horizontally_centered</w:t>
      </w:r>
      <w:proofErr w:type="spellEnd"/>
      <w:r>
        <w:rPr>
          <w:rFonts w:eastAsia="Courier New"/>
          <w:sz w:val="20"/>
        </w:rPr>
        <w:t>;</w:t>
      </w:r>
    </w:p>
    <w:p w14:paraId="750F10F6"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gainmap_chroma_subsampling</w:t>
      </w:r>
      <w:proofErr w:type="spellEnd"/>
      <w:r>
        <w:rPr>
          <w:rFonts w:eastAsia="Courier New"/>
          <w:sz w:val="20"/>
        </w:rPr>
        <w:t xml:space="preserve"> == 1)</w:t>
      </w:r>
    </w:p>
    <w:p w14:paraId="750F10F7"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gainmap_chroma_is_vertically_centered</w:t>
      </w:r>
      <w:proofErr w:type="spellEnd"/>
      <w:r>
        <w:rPr>
          <w:rFonts w:eastAsia="Courier New"/>
          <w:sz w:val="20"/>
        </w:rPr>
        <w:t>;</w:t>
      </w:r>
    </w:p>
    <w:p w14:paraId="750F10F8"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gainmap_float_flag</w:t>
      </w:r>
      <w:proofErr w:type="spellEnd"/>
      <w:r>
        <w:rPr>
          <w:rFonts w:eastAsia="Courier New"/>
          <w:sz w:val="20"/>
        </w:rPr>
        <w:t>;</w:t>
      </w:r>
    </w:p>
    <w:p w14:paraId="750F10F9"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gainmap_float_flag</w:t>
      </w:r>
      <w:proofErr w:type="spellEnd"/>
      <w:r>
        <w:rPr>
          <w:rFonts w:eastAsia="Courier New"/>
          <w:sz w:val="20"/>
        </w:rPr>
        <w:t>)</w:t>
      </w:r>
    </w:p>
    <w:p w14:paraId="750F10FA"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2) gainmap_bit_depth_log2_minus4;</w:t>
      </w:r>
    </w:p>
    <w:p w14:paraId="750F10FB"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else {</w:t>
      </w:r>
    </w:p>
    <w:p w14:paraId="750F10FC" w14:textId="77777777" w:rsidR="000C4F42" w:rsidRDefault="00000000">
      <w:pPr>
        <w:pStyle w:val="code"/>
        <w:rPr>
          <w:rFonts w:eastAsia="Courier New"/>
          <w:sz w:val="20"/>
        </w:rPr>
      </w:pPr>
      <w:r>
        <w:rPr>
          <w:rFonts w:eastAsia="Courier New"/>
          <w:sz w:val="20"/>
        </w:rPr>
        <w:lastRenderedPageBreak/>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gainmap_high_bit_depth_flag</w:t>
      </w:r>
      <w:proofErr w:type="spellEnd"/>
      <w:r>
        <w:rPr>
          <w:rFonts w:eastAsia="Courier New"/>
          <w:sz w:val="20"/>
        </w:rPr>
        <w:t>;</w:t>
      </w:r>
    </w:p>
    <w:p w14:paraId="750F10FD" w14:textId="77777777" w:rsidR="000C4F42" w:rsidRDefault="00000000">
      <w:pPr>
        <w:pStyle w:val="code"/>
        <w:rPr>
          <w:rFonts w:eastAsia="Courier New"/>
          <w:sz w:val="20"/>
        </w:rPr>
      </w:pPr>
      <w:r>
        <w:rPr>
          <w:rFonts w:eastAsia="Courier New"/>
          <w:sz w:val="20"/>
        </w:rPr>
        <w:t xml:space="preserve"> </w:t>
      </w:r>
      <w:r>
        <w:rPr>
          <w:rFonts w:eastAsia="Courier New"/>
          <w:sz w:val="20"/>
        </w:rPr>
        <w:tab/>
      </w:r>
      <w:r>
        <w:rPr>
          <w:rFonts w:eastAsia="Courier New"/>
          <w:sz w:val="20"/>
        </w:rPr>
        <w:tab/>
      </w:r>
      <w:r>
        <w:rPr>
          <w:rFonts w:eastAsia="Courier New"/>
          <w:sz w:val="20"/>
        </w:rPr>
        <w:tab/>
      </w:r>
      <w:r>
        <w:rPr>
          <w:rFonts w:eastAsia="Courier New"/>
          <w:sz w:val="20"/>
        </w:rPr>
        <w:tab/>
        <w:t>if (</w:t>
      </w:r>
      <w:proofErr w:type="spellStart"/>
      <w:r>
        <w:rPr>
          <w:rFonts w:eastAsia="Courier New"/>
          <w:sz w:val="20"/>
        </w:rPr>
        <w:t>gainmap_high_bit_depth_flag</w:t>
      </w:r>
      <w:proofErr w:type="spellEnd"/>
      <w:r>
        <w:rPr>
          <w:rFonts w:eastAsia="Courier New"/>
          <w:sz w:val="20"/>
        </w:rPr>
        <w:t>)</w:t>
      </w:r>
    </w:p>
    <w:p w14:paraId="750F10FE"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3) gainmap_bit_depth_minus9;</w:t>
      </w:r>
    </w:p>
    <w:p w14:paraId="750F10FF"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100"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tmap_icc_flag</w:t>
      </w:r>
      <w:proofErr w:type="spellEnd"/>
      <w:r>
        <w:rPr>
          <w:rFonts w:eastAsia="Courier New"/>
          <w:sz w:val="20"/>
        </w:rPr>
        <w:t>;</w:t>
      </w:r>
    </w:p>
    <w:p w14:paraId="750F1101"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tmap_explicit_cicp_flag</w:t>
      </w:r>
      <w:proofErr w:type="spellEnd"/>
      <w:r>
        <w:rPr>
          <w:rFonts w:eastAsia="Courier New"/>
          <w:sz w:val="20"/>
        </w:rPr>
        <w:t>;</w:t>
      </w:r>
    </w:p>
    <w:p w14:paraId="750F1102"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w:t>
      </w:r>
      <w:proofErr w:type="spellStart"/>
      <w:r>
        <w:rPr>
          <w:rFonts w:eastAsia="Courier New"/>
          <w:sz w:val="20"/>
        </w:rPr>
        <w:t>tmap_explicit_cicp_flag</w:t>
      </w:r>
      <w:proofErr w:type="spellEnd"/>
      <w:r>
        <w:rPr>
          <w:rFonts w:eastAsia="Courier New"/>
          <w:sz w:val="20"/>
        </w:rPr>
        <w:t>) {</w:t>
      </w:r>
    </w:p>
    <w:p w14:paraId="750F1103"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tmap_colour_primaries</w:t>
      </w:r>
      <w:proofErr w:type="spellEnd"/>
      <w:r>
        <w:rPr>
          <w:rFonts w:eastAsia="Courier New"/>
          <w:sz w:val="20"/>
        </w:rPr>
        <w:t>;</w:t>
      </w:r>
    </w:p>
    <w:p w14:paraId="750F1104"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tmap_transfer_characteristics</w:t>
      </w:r>
      <w:proofErr w:type="spellEnd"/>
      <w:r>
        <w:rPr>
          <w:rFonts w:eastAsia="Courier New"/>
          <w:sz w:val="20"/>
        </w:rPr>
        <w:t>;</w:t>
      </w:r>
    </w:p>
    <w:p w14:paraId="750F1105"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8) </w:t>
      </w:r>
      <w:proofErr w:type="spellStart"/>
      <w:r>
        <w:rPr>
          <w:rFonts w:eastAsia="Courier New"/>
          <w:sz w:val="20"/>
        </w:rPr>
        <w:t>tmap_matrix_coefficients</w:t>
      </w:r>
      <w:proofErr w:type="spellEnd"/>
      <w:r>
        <w:rPr>
          <w:rFonts w:eastAsia="Courier New"/>
          <w:sz w:val="20"/>
        </w:rPr>
        <w:t>;</w:t>
      </w:r>
    </w:p>
    <w:p w14:paraId="750F1106"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tmap_full_range_flag</w:t>
      </w:r>
      <w:proofErr w:type="spellEnd"/>
      <w:r>
        <w:rPr>
          <w:rFonts w:eastAsia="Courier New"/>
          <w:sz w:val="20"/>
        </w:rPr>
        <w:t>;</w:t>
      </w:r>
    </w:p>
    <w:p w14:paraId="750F1107"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108"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else {</w:t>
      </w:r>
    </w:p>
    <w:p w14:paraId="750F1109"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tmap_colour_primaries</w:t>
      </w:r>
      <w:proofErr w:type="spellEnd"/>
      <w:r>
        <w:rPr>
          <w:rFonts w:eastAsia="Courier New"/>
          <w:sz w:val="20"/>
        </w:rPr>
        <w:t xml:space="preserve"> = </w:t>
      </w:r>
      <w:proofErr w:type="gramStart"/>
      <w:r>
        <w:rPr>
          <w:rFonts w:eastAsia="Courier New"/>
          <w:sz w:val="20"/>
        </w:rPr>
        <w:t>1;</w:t>
      </w:r>
      <w:proofErr w:type="gramEnd"/>
    </w:p>
    <w:p w14:paraId="750F110A"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tmap_transfer_characteristics</w:t>
      </w:r>
      <w:proofErr w:type="spellEnd"/>
      <w:r>
        <w:rPr>
          <w:rFonts w:eastAsia="Courier New"/>
          <w:sz w:val="20"/>
        </w:rPr>
        <w:t xml:space="preserve"> = </w:t>
      </w:r>
      <w:proofErr w:type="gramStart"/>
      <w:r>
        <w:rPr>
          <w:rFonts w:eastAsia="Courier New"/>
          <w:sz w:val="20"/>
        </w:rPr>
        <w:t>13;</w:t>
      </w:r>
      <w:proofErr w:type="gramEnd"/>
    </w:p>
    <w:p w14:paraId="750F110B"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tmap_matrix_coefficients</w:t>
      </w:r>
      <w:proofErr w:type="spellEnd"/>
      <w:r>
        <w:rPr>
          <w:rFonts w:eastAsia="Courier New"/>
          <w:sz w:val="20"/>
        </w:rPr>
        <w:t xml:space="preserve"> = </w:t>
      </w:r>
      <w:proofErr w:type="gramStart"/>
      <w:r>
        <w:rPr>
          <w:rFonts w:eastAsia="Courier New"/>
          <w:sz w:val="20"/>
        </w:rPr>
        <w:t>6;</w:t>
      </w:r>
      <w:proofErr w:type="gramEnd"/>
    </w:p>
    <w:p w14:paraId="750F110C"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proofErr w:type="spellStart"/>
      <w:r>
        <w:rPr>
          <w:rFonts w:eastAsia="Courier New"/>
          <w:sz w:val="20"/>
        </w:rPr>
        <w:t>tmap_full_range_flag</w:t>
      </w:r>
      <w:proofErr w:type="spellEnd"/>
      <w:r>
        <w:rPr>
          <w:rFonts w:eastAsia="Courier New"/>
          <w:sz w:val="20"/>
        </w:rPr>
        <w:t xml:space="preserve"> = </w:t>
      </w:r>
      <w:proofErr w:type="gramStart"/>
      <w:r>
        <w:rPr>
          <w:rFonts w:eastAsia="Courier New"/>
          <w:sz w:val="20"/>
        </w:rPr>
        <w:t>1;</w:t>
      </w:r>
      <w:proofErr w:type="gramEnd"/>
    </w:p>
    <w:p w14:paraId="750F110D" w14:textId="77777777" w:rsidR="000C4F42"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750F110E" w14:textId="77777777" w:rsidR="000C4F42" w:rsidRDefault="00000000">
      <w:pPr>
        <w:pStyle w:val="code"/>
        <w:rPr>
          <w:rFonts w:eastAsia="Courier New"/>
          <w:sz w:val="20"/>
        </w:rPr>
      </w:pPr>
      <w:r>
        <w:rPr>
          <w:rFonts w:eastAsia="Courier New"/>
          <w:sz w:val="20"/>
        </w:rPr>
        <w:tab/>
      </w:r>
      <w:r>
        <w:rPr>
          <w:rFonts w:eastAsia="Courier New"/>
          <w:sz w:val="20"/>
        </w:rPr>
        <w:tab/>
        <w:t>}</w:t>
      </w:r>
    </w:p>
    <w:p w14:paraId="750F110F" w14:textId="77777777" w:rsidR="000C4F42" w:rsidRDefault="000C4F42">
      <w:pPr>
        <w:pStyle w:val="code"/>
        <w:rPr>
          <w:rFonts w:eastAsia="Courier New"/>
          <w:sz w:val="20"/>
        </w:rPr>
      </w:pPr>
    </w:p>
    <w:p w14:paraId="750F1110" w14:textId="77777777" w:rsidR="000C4F42" w:rsidRDefault="00000000">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clli_flag</w:t>
      </w:r>
      <w:proofErr w:type="spellEnd"/>
      <w:r>
        <w:rPr>
          <w:sz w:val="20"/>
        </w:rPr>
        <w:t>;</w:t>
      </w:r>
    </w:p>
    <w:p w14:paraId="750F1111" w14:textId="77777777" w:rsidR="000C4F42" w:rsidRDefault="00000000">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mdcv_flag</w:t>
      </w:r>
      <w:proofErr w:type="spellEnd"/>
      <w:r>
        <w:rPr>
          <w:sz w:val="20"/>
        </w:rPr>
        <w:t>;</w:t>
      </w:r>
    </w:p>
    <w:p w14:paraId="750F1112" w14:textId="77777777" w:rsidR="000C4F42" w:rsidRDefault="00000000">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cclv_flag</w:t>
      </w:r>
      <w:proofErr w:type="spellEnd"/>
      <w:r>
        <w:rPr>
          <w:sz w:val="20"/>
        </w:rPr>
        <w:t>;</w:t>
      </w:r>
    </w:p>
    <w:p w14:paraId="750F1113" w14:textId="77777777" w:rsidR="000C4F42" w:rsidRDefault="00000000">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amve_flag</w:t>
      </w:r>
      <w:proofErr w:type="spellEnd"/>
      <w:r>
        <w:rPr>
          <w:sz w:val="20"/>
        </w:rPr>
        <w:t>;</w:t>
      </w:r>
    </w:p>
    <w:p w14:paraId="750F1114" w14:textId="77777777" w:rsidR="000C4F42" w:rsidRDefault="00000000">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reve_flag</w:t>
      </w:r>
      <w:proofErr w:type="spellEnd"/>
      <w:r>
        <w:rPr>
          <w:sz w:val="20"/>
        </w:rPr>
        <w:t>;</w:t>
      </w:r>
    </w:p>
    <w:p w14:paraId="750F1115" w14:textId="77777777" w:rsidR="000C4F42" w:rsidRDefault="00000000">
      <w:pPr>
        <w:pStyle w:val="code"/>
        <w:rPr>
          <w:sz w:val="20"/>
        </w:rPr>
      </w:pPr>
      <w:r>
        <w:rPr>
          <w:sz w:val="20"/>
        </w:rPr>
        <w:tab/>
      </w:r>
      <w:r>
        <w:rPr>
          <w:sz w:val="20"/>
        </w:rPr>
        <w:tab/>
      </w:r>
      <w:proofErr w:type="gramStart"/>
      <w:r>
        <w:rPr>
          <w:sz w:val="20"/>
        </w:rPr>
        <w:t>bit(</w:t>
      </w:r>
      <w:proofErr w:type="gramEnd"/>
      <w:r>
        <w:rPr>
          <w:sz w:val="20"/>
        </w:rPr>
        <w:t xml:space="preserve">1) </w:t>
      </w:r>
      <w:proofErr w:type="spellStart"/>
      <w:r>
        <w:rPr>
          <w:sz w:val="20"/>
        </w:rPr>
        <w:t>ndwt_flag</w:t>
      </w:r>
      <w:proofErr w:type="spellEnd"/>
      <w:r>
        <w:rPr>
          <w:sz w:val="20"/>
        </w:rPr>
        <w:t>;</w:t>
      </w:r>
    </w:p>
    <w:p w14:paraId="750F1116" w14:textId="77777777" w:rsidR="000C4F42" w:rsidRDefault="00000000">
      <w:pPr>
        <w:pStyle w:val="code"/>
        <w:rPr>
          <w:sz w:val="20"/>
        </w:rPr>
      </w:pPr>
      <w:r>
        <w:rPr>
          <w:sz w:val="20"/>
        </w:rPr>
        <w:tab/>
      </w:r>
      <w:r>
        <w:rPr>
          <w:sz w:val="20"/>
        </w:rPr>
        <w:tab/>
        <w:t>if (</w:t>
      </w:r>
      <w:proofErr w:type="spellStart"/>
      <w:r>
        <w:rPr>
          <w:sz w:val="20"/>
        </w:rPr>
        <w:t>clli_flag</w:t>
      </w:r>
      <w:proofErr w:type="spellEnd"/>
      <w:r>
        <w:rPr>
          <w:sz w:val="20"/>
        </w:rPr>
        <w:t>)</w:t>
      </w:r>
    </w:p>
    <w:p w14:paraId="750F1117" w14:textId="77777777" w:rsidR="000C4F42" w:rsidRDefault="00000000">
      <w:pPr>
        <w:pStyle w:val="code"/>
        <w:rPr>
          <w:sz w:val="20"/>
        </w:rPr>
      </w:pPr>
      <w:r>
        <w:rPr>
          <w:sz w:val="20"/>
        </w:rPr>
        <w:tab/>
      </w:r>
      <w:r>
        <w:rPr>
          <w:sz w:val="20"/>
        </w:rPr>
        <w:tab/>
      </w:r>
      <w:r>
        <w:rPr>
          <w:sz w:val="20"/>
        </w:rPr>
        <w:tab/>
      </w:r>
      <w:proofErr w:type="spellStart"/>
      <w:r>
        <w:rPr>
          <w:sz w:val="20"/>
        </w:rPr>
        <w:t>ContentLightLevel</w:t>
      </w:r>
      <w:proofErr w:type="spellEnd"/>
      <w:r>
        <w:rPr>
          <w:sz w:val="20"/>
        </w:rPr>
        <w:t xml:space="preserve"> </w:t>
      </w:r>
      <w:proofErr w:type="spellStart"/>
      <w:proofErr w:type="gramStart"/>
      <w:r>
        <w:rPr>
          <w:sz w:val="20"/>
        </w:rPr>
        <w:t>clli</w:t>
      </w:r>
      <w:proofErr w:type="spellEnd"/>
      <w:r>
        <w:rPr>
          <w:sz w:val="20"/>
        </w:rPr>
        <w:t>;</w:t>
      </w:r>
      <w:proofErr w:type="gramEnd"/>
    </w:p>
    <w:p w14:paraId="750F1118" w14:textId="77777777" w:rsidR="000C4F42" w:rsidRDefault="00000000">
      <w:pPr>
        <w:pStyle w:val="code"/>
        <w:rPr>
          <w:sz w:val="20"/>
        </w:rPr>
      </w:pPr>
      <w:r>
        <w:rPr>
          <w:sz w:val="20"/>
        </w:rPr>
        <w:tab/>
      </w:r>
      <w:r>
        <w:rPr>
          <w:sz w:val="20"/>
        </w:rPr>
        <w:tab/>
        <w:t>if (</w:t>
      </w:r>
      <w:proofErr w:type="spellStart"/>
      <w:r>
        <w:rPr>
          <w:sz w:val="20"/>
        </w:rPr>
        <w:t>mdcv_flag</w:t>
      </w:r>
      <w:proofErr w:type="spellEnd"/>
      <w:r>
        <w:rPr>
          <w:sz w:val="20"/>
        </w:rPr>
        <w:t>)</w:t>
      </w:r>
    </w:p>
    <w:p w14:paraId="750F1119" w14:textId="77777777" w:rsidR="000C4F42" w:rsidRDefault="00000000">
      <w:pPr>
        <w:pStyle w:val="code"/>
        <w:rPr>
          <w:sz w:val="20"/>
        </w:rPr>
      </w:pPr>
      <w:r>
        <w:rPr>
          <w:sz w:val="20"/>
        </w:rPr>
        <w:tab/>
      </w:r>
      <w:r>
        <w:rPr>
          <w:sz w:val="20"/>
        </w:rPr>
        <w:tab/>
      </w:r>
      <w:r>
        <w:rPr>
          <w:sz w:val="20"/>
        </w:rPr>
        <w:tab/>
      </w:r>
      <w:proofErr w:type="spellStart"/>
      <w:r>
        <w:rPr>
          <w:sz w:val="20"/>
        </w:rPr>
        <w:t>MasteringDisplayColourVolume</w:t>
      </w:r>
      <w:proofErr w:type="spellEnd"/>
      <w:r>
        <w:rPr>
          <w:sz w:val="20"/>
        </w:rPr>
        <w:t xml:space="preserve"> </w:t>
      </w:r>
      <w:proofErr w:type="gramStart"/>
      <w:r>
        <w:rPr>
          <w:sz w:val="20"/>
        </w:rPr>
        <w:t>mdcv;</w:t>
      </w:r>
      <w:proofErr w:type="gramEnd"/>
    </w:p>
    <w:p w14:paraId="750F111A" w14:textId="77777777" w:rsidR="000C4F42" w:rsidRDefault="00000000">
      <w:pPr>
        <w:pStyle w:val="code"/>
        <w:rPr>
          <w:sz w:val="20"/>
        </w:rPr>
      </w:pPr>
      <w:r>
        <w:rPr>
          <w:sz w:val="20"/>
        </w:rPr>
        <w:tab/>
      </w:r>
      <w:r>
        <w:rPr>
          <w:sz w:val="20"/>
        </w:rPr>
        <w:tab/>
        <w:t>if (</w:t>
      </w:r>
      <w:proofErr w:type="spellStart"/>
      <w:r>
        <w:rPr>
          <w:sz w:val="20"/>
        </w:rPr>
        <w:t>cclv_flag</w:t>
      </w:r>
      <w:proofErr w:type="spellEnd"/>
      <w:r>
        <w:rPr>
          <w:sz w:val="20"/>
        </w:rPr>
        <w:t>)</w:t>
      </w:r>
    </w:p>
    <w:p w14:paraId="750F111B" w14:textId="77777777" w:rsidR="000C4F42" w:rsidRDefault="00000000">
      <w:pPr>
        <w:pStyle w:val="code"/>
        <w:rPr>
          <w:sz w:val="20"/>
        </w:rPr>
      </w:pPr>
      <w:r>
        <w:rPr>
          <w:sz w:val="20"/>
        </w:rPr>
        <w:tab/>
      </w:r>
      <w:r>
        <w:rPr>
          <w:sz w:val="20"/>
        </w:rPr>
        <w:tab/>
      </w:r>
      <w:r>
        <w:rPr>
          <w:sz w:val="20"/>
        </w:rPr>
        <w:tab/>
      </w:r>
      <w:proofErr w:type="spellStart"/>
      <w:r>
        <w:rPr>
          <w:sz w:val="20"/>
        </w:rPr>
        <w:t>ContentColourVolume</w:t>
      </w:r>
      <w:proofErr w:type="spellEnd"/>
      <w:r>
        <w:rPr>
          <w:sz w:val="20"/>
        </w:rPr>
        <w:t xml:space="preserve"> </w:t>
      </w:r>
      <w:proofErr w:type="gramStart"/>
      <w:r>
        <w:rPr>
          <w:sz w:val="20"/>
        </w:rPr>
        <w:t>cclv;</w:t>
      </w:r>
      <w:proofErr w:type="gramEnd"/>
    </w:p>
    <w:p w14:paraId="750F111C" w14:textId="77777777" w:rsidR="000C4F42" w:rsidRDefault="00000000">
      <w:pPr>
        <w:pStyle w:val="code"/>
        <w:rPr>
          <w:sz w:val="20"/>
        </w:rPr>
      </w:pPr>
      <w:r>
        <w:rPr>
          <w:sz w:val="20"/>
        </w:rPr>
        <w:tab/>
      </w:r>
      <w:r>
        <w:rPr>
          <w:sz w:val="20"/>
        </w:rPr>
        <w:tab/>
        <w:t>if (</w:t>
      </w:r>
      <w:proofErr w:type="spellStart"/>
      <w:r>
        <w:rPr>
          <w:sz w:val="20"/>
        </w:rPr>
        <w:t>amve_flag</w:t>
      </w:r>
      <w:proofErr w:type="spellEnd"/>
      <w:r>
        <w:rPr>
          <w:sz w:val="20"/>
        </w:rPr>
        <w:t>)</w:t>
      </w:r>
    </w:p>
    <w:p w14:paraId="750F111D" w14:textId="77777777" w:rsidR="000C4F42" w:rsidRDefault="00000000">
      <w:pPr>
        <w:pStyle w:val="code"/>
        <w:rPr>
          <w:sz w:val="20"/>
        </w:rPr>
      </w:pPr>
      <w:r>
        <w:rPr>
          <w:sz w:val="20"/>
        </w:rPr>
        <w:tab/>
      </w:r>
      <w:r>
        <w:rPr>
          <w:sz w:val="20"/>
        </w:rPr>
        <w:tab/>
      </w:r>
      <w:r>
        <w:rPr>
          <w:sz w:val="20"/>
        </w:rPr>
        <w:tab/>
      </w:r>
      <w:proofErr w:type="spellStart"/>
      <w:r>
        <w:rPr>
          <w:sz w:val="20"/>
        </w:rPr>
        <w:t>AmbientViewingEnvironment</w:t>
      </w:r>
      <w:proofErr w:type="spellEnd"/>
      <w:r>
        <w:rPr>
          <w:sz w:val="20"/>
        </w:rPr>
        <w:t xml:space="preserve"> </w:t>
      </w:r>
      <w:proofErr w:type="spellStart"/>
      <w:proofErr w:type="gramStart"/>
      <w:r>
        <w:rPr>
          <w:sz w:val="20"/>
        </w:rPr>
        <w:t>amve</w:t>
      </w:r>
      <w:proofErr w:type="spellEnd"/>
      <w:r>
        <w:rPr>
          <w:sz w:val="20"/>
        </w:rPr>
        <w:t>;</w:t>
      </w:r>
      <w:proofErr w:type="gramEnd"/>
    </w:p>
    <w:p w14:paraId="750F111E" w14:textId="77777777" w:rsidR="000C4F42" w:rsidRDefault="00000000">
      <w:pPr>
        <w:pStyle w:val="code"/>
        <w:rPr>
          <w:sz w:val="20"/>
        </w:rPr>
      </w:pPr>
      <w:r>
        <w:rPr>
          <w:sz w:val="20"/>
        </w:rPr>
        <w:tab/>
      </w:r>
      <w:r>
        <w:rPr>
          <w:sz w:val="20"/>
        </w:rPr>
        <w:tab/>
        <w:t>if (</w:t>
      </w:r>
      <w:proofErr w:type="spellStart"/>
      <w:r>
        <w:rPr>
          <w:sz w:val="20"/>
        </w:rPr>
        <w:t>reve_flag</w:t>
      </w:r>
      <w:proofErr w:type="spellEnd"/>
      <w:r>
        <w:rPr>
          <w:sz w:val="20"/>
        </w:rPr>
        <w:t>)</w:t>
      </w:r>
    </w:p>
    <w:p w14:paraId="750F111F" w14:textId="77777777" w:rsidR="000C4F42" w:rsidRDefault="00000000">
      <w:pPr>
        <w:pStyle w:val="code"/>
        <w:rPr>
          <w:sz w:val="20"/>
        </w:rPr>
      </w:pPr>
      <w:r>
        <w:rPr>
          <w:sz w:val="20"/>
        </w:rPr>
        <w:tab/>
      </w:r>
      <w:r>
        <w:rPr>
          <w:sz w:val="20"/>
        </w:rPr>
        <w:tab/>
      </w:r>
      <w:r>
        <w:rPr>
          <w:sz w:val="20"/>
        </w:rPr>
        <w:tab/>
      </w:r>
      <w:proofErr w:type="spellStart"/>
      <w:r>
        <w:rPr>
          <w:sz w:val="20"/>
        </w:rPr>
        <w:t>ReferenceViewingEnvironment</w:t>
      </w:r>
      <w:proofErr w:type="spellEnd"/>
      <w:r>
        <w:rPr>
          <w:sz w:val="20"/>
        </w:rPr>
        <w:t xml:space="preserve"> </w:t>
      </w:r>
      <w:proofErr w:type="spellStart"/>
      <w:proofErr w:type="gramStart"/>
      <w:r>
        <w:rPr>
          <w:sz w:val="20"/>
        </w:rPr>
        <w:t>reve</w:t>
      </w:r>
      <w:proofErr w:type="spellEnd"/>
      <w:r>
        <w:rPr>
          <w:sz w:val="20"/>
        </w:rPr>
        <w:t>;</w:t>
      </w:r>
      <w:proofErr w:type="gramEnd"/>
    </w:p>
    <w:p w14:paraId="750F1120" w14:textId="77777777" w:rsidR="000C4F42" w:rsidRDefault="00000000">
      <w:pPr>
        <w:pStyle w:val="code"/>
        <w:rPr>
          <w:sz w:val="20"/>
        </w:rPr>
      </w:pPr>
      <w:r>
        <w:rPr>
          <w:sz w:val="20"/>
        </w:rPr>
        <w:tab/>
      </w:r>
      <w:r>
        <w:rPr>
          <w:sz w:val="20"/>
        </w:rPr>
        <w:tab/>
        <w:t>if (</w:t>
      </w:r>
      <w:proofErr w:type="spellStart"/>
      <w:r>
        <w:rPr>
          <w:sz w:val="20"/>
        </w:rPr>
        <w:t>ndwt_flag</w:t>
      </w:r>
      <w:proofErr w:type="spellEnd"/>
      <w:r>
        <w:rPr>
          <w:sz w:val="20"/>
        </w:rPr>
        <w:t>)</w:t>
      </w:r>
    </w:p>
    <w:p w14:paraId="750F1121" w14:textId="77777777" w:rsidR="000C4F42" w:rsidRDefault="00000000">
      <w:pPr>
        <w:pStyle w:val="code"/>
        <w:rPr>
          <w:sz w:val="20"/>
        </w:rPr>
      </w:pPr>
      <w:r>
        <w:rPr>
          <w:sz w:val="20"/>
        </w:rPr>
        <w:tab/>
      </w:r>
      <w:r>
        <w:rPr>
          <w:sz w:val="20"/>
        </w:rPr>
        <w:tab/>
      </w:r>
      <w:r>
        <w:rPr>
          <w:sz w:val="20"/>
        </w:rPr>
        <w:tab/>
      </w:r>
      <w:proofErr w:type="spellStart"/>
      <w:r>
        <w:rPr>
          <w:sz w:val="20"/>
        </w:rPr>
        <w:t>NominalDiffuseWhite</w:t>
      </w:r>
      <w:proofErr w:type="spellEnd"/>
      <w:r>
        <w:rPr>
          <w:sz w:val="20"/>
        </w:rPr>
        <w:t xml:space="preserve"> </w:t>
      </w:r>
      <w:proofErr w:type="spellStart"/>
      <w:proofErr w:type="gramStart"/>
      <w:r>
        <w:rPr>
          <w:sz w:val="20"/>
        </w:rPr>
        <w:t>ndwt</w:t>
      </w:r>
      <w:proofErr w:type="spellEnd"/>
      <w:r>
        <w:rPr>
          <w:sz w:val="20"/>
        </w:rPr>
        <w:t>;</w:t>
      </w:r>
      <w:proofErr w:type="gramEnd"/>
    </w:p>
    <w:p w14:paraId="750F1122" w14:textId="77777777" w:rsidR="000C4F42" w:rsidRDefault="00000000">
      <w:pPr>
        <w:pStyle w:val="code"/>
        <w:rPr>
          <w:sz w:val="20"/>
        </w:rPr>
      </w:pPr>
      <w:r>
        <w:rPr>
          <w:sz w:val="20"/>
        </w:rPr>
        <w:tab/>
      </w:r>
      <w:r>
        <w:rPr>
          <w:sz w:val="20"/>
        </w:rPr>
        <w:tab/>
        <w:t>if (</w:t>
      </w:r>
      <w:proofErr w:type="spellStart"/>
      <w:r>
        <w:rPr>
          <w:sz w:val="20"/>
        </w:rPr>
        <w:t>gainmap_flag</w:t>
      </w:r>
      <w:proofErr w:type="spellEnd"/>
      <w:r>
        <w:rPr>
          <w:sz w:val="20"/>
        </w:rPr>
        <w:t>) {</w:t>
      </w:r>
    </w:p>
    <w:p w14:paraId="750F1123" w14:textId="77777777" w:rsidR="000C4F42" w:rsidRDefault="00000000">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tmap_clli_flag</w:t>
      </w:r>
      <w:proofErr w:type="spellEnd"/>
      <w:r>
        <w:rPr>
          <w:sz w:val="20"/>
        </w:rPr>
        <w:t>;</w:t>
      </w:r>
    </w:p>
    <w:p w14:paraId="750F1124" w14:textId="77777777" w:rsidR="000C4F42" w:rsidRDefault="00000000">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tmap_mdcv_flag</w:t>
      </w:r>
      <w:proofErr w:type="spellEnd"/>
      <w:r>
        <w:rPr>
          <w:sz w:val="20"/>
        </w:rPr>
        <w:t>;</w:t>
      </w:r>
    </w:p>
    <w:p w14:paraId="750F1125" w14:textId="77777777" w:rsidR="000C4F42" w:rsidRDefault="00000000">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tmap_cclv_flag</w:t>
      </w:r>
      <w:proofErr w:type="spellEnd"/>
      <w:r>
        <w:rPr>
          <w:sz w:val="20"/>
        </w:rPr>
        <w:t>;</w:t>
      </w:r>
    </w:p>
    <w:p w14:paraId="750F1126" w14:textId="77777777" w:rsidR="000C4F42" w:rsidRDefault="00000000">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tmap_amve_flag</w:t>
      </w:r>
      <w:proofErr w:type="spellEnd"/>
      <w:r>
        <w:rPr>
          <w:sz w:val="20"/>
        </w:rPr>
        <w:t>;</w:t>
      </w:r>
    </w:p>
    <w:p w14:paraId="750F1127" w14:textId="77777777" w:rsidR="000C4F42" w:rsidRDefault="00000000">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tmap_reve_flag</w:t>
      </w:r>
      <w:proofErr w:type="spellEnd"/>
      <w:r>
        <w:rPr>
          <w:sz w:val="20"/>
        </w:rPr>
        <w:t>;</w:t>
      </w:r>
    </w:p>
    <w:p w14:paraId="750F1128" w14:textId="77777777" w:rsidR="000C4F42" w:rsidRDefault="00000000">
      <w:pPr>
        <w:pStyle w:val="code"/>
        <w:rPr>
          <w:sz w:val="20"/>
        </w:rPr>
      </w:pPr>
      <w:r>
        <w:rPr>
          <w:sz w:val="20"/>
        </w:rPr>
        <w:tab/>
      </w:r>
      <w:r>
        <w:rPr>
          <w:sz w:val="20"/>
        </w:rPr>
        <w:tab/>
      </w:r>
      <w:r>
        <w:rPr>
          <w:sz w:val="20"/>
        </w:rPr>
        <w:tab/>
      </w:r>
      <w:proofErr w:type="gramStart"/>
      <w:r>
        <w:rPr>
          <w:sz w:val="20"/>
        </w:rPr>
        <w:t>bit(</w:t>
      </w:r>
      <w:proofErr w:type="gramEnd"/>
      <w:r>
        <w:rPr>
          <w:sz w:val="20"/>
        </w:rPr>
        <w:t xml:space="preserve">1) </w:t>
      </w:r>
      <w:proofErr w:type="spellStart"/>
      <w:r>
        <w:rPr>
          <w:sz w:val="20"/>
        </w:rPr>
        <w:t>tmap_ndwt_flag</w:t>
      </w:r>
      <w:proofErr w:type="spellEnd"/>
      <w:r>
        <w:rPr>
          <w:sz w:val="20"/>
        </w:rPr>
        <w:t>;</w:t>
      </w:r>
    </w:p>
    <w:p w14:paraId="750F1129" w14:textId="77777777" w:rsidR="000C4F42" w:rsidRDefault="00000000">
      <w:pPr>
        <w:pStyle w:val="code"/>
        <w:rPr>
          <w:sz w:val="20"/>
        </w:rPr>
      </w:pPr>
      <w:r>
        <w:rPr>
          <w:sz w:val="20"/>
        </w:rPr>
        <w:tab/>
      </w:r>
      <w:r>
        <w:rPr>
          <w:sz w:val="20"/>
        </w:rPr>
        <w:tab/>
      </w:r>
      <w:r>
        <w:rPr>
          <w:sz w:val="20"/>
        </w:rPr>
        <w:tab/>
        <w:t>if (</w:t>
      </w:r>
      <w:proofErr w:type="spellStart"/>
      <w:r>
        <w:rPr>
          <w:sz w:val="20"/>
        </w:rPr>
        <w:t>tmap_clli_flag</w:t>
      </w:r>
      <w:proofErr w:type="spellEnd"/>
      <w:r>
        <w:rPr>
          <w:sz w:val="20"/>
        </w:rPr>
        <w:t>)</w:t>
      </w:r>
    </w:p>
    <w:p w14:paraId="750F112A" w14:textId="77777777" w:rsidR="000C4F42" w:rsidRDefault="00000000">
      <w:pPr>
        <w:pStyle w:val="code"/>
        <w:rPr>
          <w:sz w:val="20"/>
        </w:rPr>
      </w:pPr>
      <w:r>
        <w:rPr>
          <w:sz w:val="20"/>
        </w:rPr>
        <w:tab/>
      </w:r>
      <w:r>
        <w:rPr>
          <w:sz w:val="20"/>
        </w:rPr>
        <w:tab/>
      </w:r>
      <w:r>
        <w:rPr>
          <w:sz w:val="20"/>
        </w:rPr>
        <w:tab/>
      </w:r>
      <w:r>
        <w:rPr>
          <w:sz w:val="20"/>
        </w:rPr>
        <w:tab/>
      </w:r>
      <w:proofErr w:type="spellStart"/>
      <w:r>
        <w:rPr>
          <w:sz w:val="20"/>
        </w:rPr>
        <w:t>ContentLightLevel</w:t>
      </w:r>
      <w:proofErr w:type="spellEnd"/>
      <w:r>
        <w:rPr>
          <w:sz w:val="20"/>
        </w:rPr>
        <w:t xml:space="preserve"> </w:t>
      </w:r>
      <w:proofErr w:type="spellStart"/>
      <w:r>
        <w:rPr>
          <w:sz w:val="20"/>
        </w:rPr>
        <w:t>tmap_</w:t>
      </w:r>
      <w:proofErr w:type="gramStart"/>
      <w:r>
        <w:rPr>
          <w:sz w:val="20"/>
        </w:rPr>
        <w:t>clli</w:t>
      </w:r>
      <w:proofErr w:type="spellEnd"/>
      <w:r>
        <w:rPr>
          <w:sz w:val="20"/>
        </w:rPr>
        <w:t>;</w:t>
      </w:r>
      <w:proofErr w:type="gramEnd"/>
    </w:p>
    <w:p w14:paraId="750F112B" w14:textId="77777777" w:rsidR="000C4F42" w:rsidRDefault="00000000">
      <w:pPr>
        <w:pStyle w:val="code"/>
        <w:rPr>
          <w:sz w:val="20"/>
        </w:rPr>
      </w:pPr>
      <w:r>
        <w:rPr>
          <w:sz w:val="20"/>
        </w:rPr>
        <w:tab/>
      </w:r>
      <w:r>
        <w:rPr>
          <w:sz w:val="20"/>
        </w:rPr>
        <w:tab/>
      </w:r>
      <w:r>
        <w:rPr>
          <w:sz w:val="20"/>
        </w:rPr>
        <w:tab/>
        <w:t>if (</w:t>
      </w:r>
      <w:proofErr w:type="spellStart"/>
      <w:r>
        <w:rPr>
          <w:sz w:val="20"/>
        </w:rPr>
        <w:t>tmap_mdcv_flag</w:t>
      </w:r>
      <w:proofErr w:type="spellEnd"/>
      <w:r>
        <w:rPr>
          <w:sz w:val="20"/>
        </w:rPr>
        <w:t>)</w:t>
      </w:r>
    </w:p>
    <w:p w14:paraId="750F112C" w14:textId="77777777" w:rsidR="000C4F42" w:rsidRDefault="00000000">
      <w:pPr>
        <w:pStyle w:val="code"/>
        <w:rPr>
          <w:sz w:val="20"/>
        </w:rPr>
      </w:pPr>
      <w:r>
        <w:rPr>
          <w:sz w:val="20"/>
        </w:rPr>
        <w:tab/>
      </w:r>
      <w:r>
        <w:rPr>
          <w:sz w:val="20"/>
        </w:rPr>
        <w:tab/>
      </w:r>
      <w:r>
        <w:rPr>
          <w:sz w:val="20"/>
        </w:rPr>
        <w:tab/>
      </w:r>
      <w:r>
        <w:rPr>
          <w:sz w:val="20"/>
        </w:rPr>
        <w:tab/>
      </w:r>
      <w:proofErr w:type="spellStart"/>
      <w:r>
        <w:rPr>
          <w:sz w:val="20"/>
        </w:rPr>
        <w:t>MasteringDisplayColourVolume</w:t>
      </w:r>
      <w:proofErr w:type="spellEnd"/>
      <w:r>
        <w:rPr>
          <w:sz w:val="20"/>
        </w:rPr>
        <w:t xml:space="preserve"> </w:t>
      </w:r>
      <w:proofErr w:type="spellStart"/>
      <w:r>
        <w:rPr>
          <w:sz w:val="20"/>
        </w:rPr>
        <w:t>tmap_</w:t>
      </w:r>
      <w:proofErr w:type="gramStart"/>
      <w:r>
        <w:rPr>
          <w:sz w:val="20"/>
        </w:rPr>
        <w:t>mdcv</w:t>
      </w:r>
      <w:proofErr w:type="spellEnd"/>
      <w:r>
        <w:rPr>
          <w:sz w:val="20"/>
        </w:rPr>
        <w:t>;</w:t>
      </w:r>
      <w:proofErr w:type="gramEnd"/>
    </w:p>
    <w:p w14:paraId="750F112D" w14:textId="77777777" w:rsidR="000C4F42" w:rsidRDefault="00000000">
      <w:pPr>
        <w:pStyle w:val="code"/>
        <w:rPr>
          <w:sz w:val="20"/>
        </w:rPr>
      </w:pPr>
      <w:r>
        <w:rPr>
          <w:sz w:val="20"/>
        </w:rPr>
        <w:tab/>
      </w:r>
      <w:r>
        <w:rPr>
          <w:sz w:val="20"/>
        </w:rPr>
        <w:tab/>
      </w:r>
      <w:r>
        <w:rPr>
          <w:sz w:val="20"/>
        </w:rPr>
        <w:tab/>
        <w:t>if (</w:t>
      </w:r>
      <w:proofErr w:type="spellStart"/>
      <w:r>
        <w:rPr>
          <w:sz w:val="20"/>
        </w:rPr>
        <w:t>tmap_cclv_flag</w:t>
      </w:r>
      <w:proofErr w:type="spellEnd"/>
      <w:r>
        <w:rPr>
          <w:sz w:val="20"/>
        </w:rPr>
        <w:t>)</w:t>
      </w:r>
    </w:p>
    <w:p w14:paraId="750F112E" w14:textId="77777777" w:rsidR="000C4F42" w:rsidRDefault="00000000">
      <w:pPr>
        <w:pStyle w:val="code"/>
        <w:rPr>
          <w:sz w:val="20"/>
        </w:rPr>
      </w:pPr>
      <w:r>
        <w:rPr>
          <w:sz w:val="20"/>
        </w:rPr>
        <w:tab/>
      </w:r>
      <w:r>
        <w:rPr>
          <w:sz w:val="20"/>
        </w:rPr>
        <w:tab/>
      </w:r>
      <w:r>
        <w:rPr>
          <w:sz w:val="20"/>
        </w:rPr>
        <w:tab/>
      </w:r>
      <w:r>
        <w:rPr>
          <w:sz w:val="20"/>
        </w:rPr>
        <w:tab/>
      </w:r>
      <w:proofErr w:type="spellStart"/>
      <w:r>
        <w:rPr>
          <w:sz w:val="20"/>
        </w:rPr>
        <w:t>ContentColourVolume</w:t>
      </w:r>
      <w:proofErr w:type="spellEnd"/>
      <w:r>
        <w:rPr>
          <w:sz w:val="20"/>
        </w:rPr>
        <w:t xml:space="preserve"> </w:t>
      </w:r>
      <w:proofErr w:type="spellStart"/>
      <w:r>
        <w:rPr>
          <w:sz w:val="20"/>
        </w:rPr>
        <w:t>tmap_</w:t>
      </w:r>
      <w:proofErr w:type="gramStart"/>
      <w:r>
        <w:rPr>
          <w:sz w:val="20"/>
        </w:rPr>
        <w:t>cclv</w:t>
      </w:r>
      <w:proofErr w:type="spellEnd"/>
      <w:r>
        <w:rPr>
          <w:sz w:val="20"/>
        </w:rPr>
        <w:t>;</w:t>
      </w:r>
      <w:proofErr w:type="gramEnd"/>
    </w:p>
    <w:p w14:paraId="750F112F" w14:textId="77777777" w:rsidR="000C4F42" w:rsidRDefault="00000000">
      <w:pPr>
        <w:pStyle w:val="code"/>
        <w:rPr>
          <w:sz w:val="20"/>
        </w:rPr>
      </w:pPr>
      <w:r>
        <w:rPr>
          <w:sz w:val="20"/>
        </w:rPr>
        <w:tab/>
      </w:r>
      <w:r>
        <w:rPr>
          <w:sz w:val="20"/>
        </w:rPr>
        <w:tab/>
      </w:r>
      <w:r>
        <w:rPr>
          <w:sz w:val="20"/>
        </w:rPr>
        <w:tab/>
        <w:t>if (</w:t>
      </w:r>
      <w:proofErr w:type="spellStart"/>
      <w:r>
        <w:rPr>
          <w:sz w:val="20"/>
        </w:rPr>
        <w:t>tmap_amve_flag</w:t>
      </w:r>
      <w:proofErr w:type="spellEnd"/>
      <w:r>
        <w:rPr>
          <w:sz w:val="20"/>
        </w:rPr>
        <w:t>)</w:t>
      </w:r>
    </w:p>
    <w:p w14:paraId="750F1130" w14:textId="77777777" w:rsidR="000C4F42" w:rsidRDefault="00000000">
      <w:pPr>
        <w:pStyle w:val="code"/>
        <w:rPr>
          <w:sz w:val="20"/>
        </w:rPr>
      </w:pPr>
      <w:r>
        <w:rPr>
          <w:sz w:val="20"/>
        </w:rPr>
        <w:tab/>
      </w:r>
      <w:r>
        <w:rPr>
          <w:sz w:val="20"/>
        </w:rPr>
        <w:tab/>
      </w:r>
      <w:r>
        <w:rPr>
          <w:sz w:val="20"/>
        </w:rPr>
        <w:tab/>
      </w:r>
      <w:r>
        <w:rPr>
          <w:sz w:val="20"/>
        </w:rPr>
        <w:tab/>
      </w:r>
      <w:proofErr w:type="spellStart"/>
      <w:r>
        <w:rPr>
          <w:sz w:val="20"/>
        </w:rPr>
        <w:t>AmbientViewingEnvironment</w:t>
      </w:r>
      <w:proofErr w:type="spellEnd"/>
      <w:r>
        <w:rPr>
          <w:sz w:val="20"/>
        </w:rPr>
        <w:t xml:space="preserve"> </w:t>
      </w:r>
      <w:proofErr w:type="spellStart"/>
      <w:r>
        <w:rPr>
          <w:sz w:val="20"/>
        </w:rPr>
        <w:t>tmap_</w:t>
      </w:r>
      <w:proofErr w:type="gramStart"/>
      <w:r>
        <w:rPr>
          <w:sz w:val="20"/>
        </w:rPr>
        <w:t>amve</w:t>
      </w:r>
      <w:proofErr w:type="spellEnd"/>
      <w:r>
        <w:rPr>
          <w:sz w:val="20"/>
        </w:rPr>
        <w:t>;</w:t>
      </w:r>
      <w:proofErr w:type="gramEnd"/>
    </w:p>
    <w:p w14:paraId="750F1131" w14:textId="77777777" w:rsidR="000C4F42" w:rsidRDefault="00000000">
      <w:pPr>
        <w:pStyle w:val="code"/>
        <w:rPr>
          <w:sz w:val="20"/>
        </w:rPr>
      </w:pPr>
      <w:r>
        <w:rPr>
          <w:sz w:val="20"/>
        </w:rPr>
        <w:tab/>
      </w:r>
      <w:r>
        <w:rPr>
          <w:sz w:val="20"/>
        </w:rPr>
        <w:tab/>
      </w:r>
      <w:r>
        <w:rPr>
          <w:sz w:val="20"/>
        </w:rPr>
        <w:tab/>
        <w:t>if (</w:t>
      </w:r>
      <w:proofErr w:type="spellStart"/>
      <w:r>
        <w:rPr>
          <w:sz w:val="20"/>
        </w:rPr>
        <w:t>tmap_reve_flag</w:t>
      </w:r>
      <w:proofErr w:type="spellEnd"/>
      <w:r>
        <w:rPr>
          <w:sz w:val="20"/>
        </w:rPr>
        <w:t>)</w:t>
      </w:r>
    </w:p>
    <w:p w14:paraId="750F1132" w14:textId="77777777" w:rsidR="000C4F42" w:rsidRDefault="00000000">
      <w:pPr>
        <w:pStyle w:val="code"/>
        <w:rPr>
          <w:sz w:val="20"/>
        </w:rPr>
      </w:pPr>
      <w:r>
        <w:rPr>
          <w:sz w:val="20"/>
        </w:rPr>
        <w:tab/>
      </w:r>
      <w:r>
        <w:rPr>
          <w:sz w:val="20"/>
        </w:rPr>
        <w:tab/>
      </w:r>
      <w:r>
        <w:rPr>
          <w:sz w:val="20"/>
        </w:rPr>
        <w:tab/>
      </w:r>
      <w:r>
        <w:rPr>
          <w:sz w:val="20"/>
        </w:rPr>
        <w:tab/>
      </w:r>
      <w:proofErr w:type="spellStart"/>
      <w:r>
        <w:rPr>
          <w:sz w:val="20"/>
        </w:rPr>
        <w:t>ReferenceViewingEnvironment</w:t>
      </w:r>
      <w:proofErr w:type="spellEnd"/>
      <w:r>
        <w:rPr>
          <w:sz w:val="20"/>
        </w:rPr>
        <w:t xml:space="preserve"> </w:t>
      </w:r>
      <w:proofErr w:type="spellStart"/>
      <w:r>
        <w:rPr>
          <w:sz w:val="20"/>
        </w:rPr>
        <w:t>tmap_</w:t>
      </w:r>
      <w:proofErr w:type="gramStart"/>
      <w:r>
        <w:rPr>
          <w:sz w:val="20"/>
        </w:rPr>
        <w:t>reve</w:t>
      </w:r>
      <w:proofErr w:type="spellEnd"/>
      <w:r>
        <w:rPr>
          <w:sz w:val="20"/>
        </w:rPr>
        <w:t>;</w:t>
      </w:r>
      <w:proofErr w:type="gramEnd"/>
    </w:p>
    <w:p w14:paraId="750F1133" w14:textId="77777777" w:rsidR="000C4F42" w:rsidRDefault="00000000">
      <w:pPr>
        <w:pStyle w:val="code"/>
        <w:rPr>
          <w:sz w:val="20"/>
        </w:rPr>
      </w:pPr>
      <w:r>
        <w:rPr>
          <w:sz w:val="20"/>
        </w:rPr>
        <w:tab/>
      </w:r>
      <w:r>
        <w:rPr>
          <w:sz w:val="20"/>
        </w:rPr>
        <w:tab/>
      </w:r>
      <w:r>
        <w:rPr>
          <w:sz w:val="20"/>
        </w:rPr>
        <w:tab/>
        <w:t>if (</w:t>
      </w:r>
      <w:proofErr w:type="spellStart"/>
      <w:r>
        <w:rPr>
          <w:sz w:val="20"/>
        </w:rPr>
        <w:t>tmap_ndwt_flag</w:t>
      </w:r>
      <w:proofErr w:type="spellEnd"/>
      <w:r>
        <w:rPr>
          <w:sz w:val="20"/>
        </w:rPr>
        <w:t>)</w:t>
      </w:r>
    </w:p>
    <w:p w14:paraId="750F1134" w14:textId="77777777" w:rsidR="000C4F42" w:rsidRDefault="00000000">
      <w:pPr>
        <w:pStyle w:val="code"/>
        <w:rPr>
          <w:sz w:val="20"/>
        </w:rPr>
      </w:pPr>
      <w:r>
        <w:rPr>
          <w:sz w:val="20"/>
        </w:rPr>
        <w:tab/>
      </w:r>
      <w:r>
        <w:rPr>
          <w:sz w:val="20"/>
        </w:rPr>
        <w:tab/>
      </w:r>
      <w:r>
        <w:rPr>
          <w:sz w:val="20"/>
        </w:rPr>
        <w:tab/>
      </w:r>
      <w:r>
        <w:rPr>
          <w:sz w:val="20"/>
        </w:rPr>
        <w:tab/>
      </w:r>
      <w:proofErr w:type="spellStart"/>
      <w:r>
        <w:rPr>
          <w:sz w:val="20"/>
        </w:rPr>
        <w:t>NominalDiffuseWhite</w:t>
      </w:r>
      <w:proofErr w:type="spellEnd"/>
      <w:r>
        <w:rPr>
          <w:sz w:val="20"/>
        </w:rPr>
        <w:t xml:space="preserve"> </w:t>
      </w:r>
      <w:proofErr w:type="spellStart"/>
      <w:r>
        <w:rPr>
          <w:sz w:val="20"/>
        </w:rPr>
        <w:t>tmap_</w:t>
      </w:r>
      <w:proofErr w:type="gramStart"/>
      <w:r>
        <w:rPr>
          <w:sz w:val="20"/>
        </w:rPr>
        <w:t>ndwt</w:t>
      </w:r>
      <w:proofErr w:type="spellEnd"/>
      <w:r>
        <w:rPr>
          <w:sz w:val="20"/>
        </w:rPr>
        <w:t>;</w:t>
      </w:r>
      <w:proofErr w:type="gramEnd"/>
    </w:p>
    <w:p w14:paraId="750F1135" w14:textId="77777777" w:rsidR="000C4F42" w:rsidRDefault="00000000">
      <w:pPr>
        <w:pStyle w:val="code"/>
        <w:rPr>
          <w:rFonts w:eastAsia="Courier New"/>
          <w:sz w:val="20"/>
        </w:rPr>
      </w:pPr>
      <w:r>
        <w:rPr>
          <w:rFonts w:eastAsia="Courier New"/>
          <w:sz w:val="20"/>
        </w:rPr>
        <w:tab/>
      </w:r>
      <w:r>
        <w:rPr>
          <w:rFonts w:eastAsia="Courier New"/>
          <w:sz w:val="20"/>
        </w:rPr>
        <w:tab/>
        <w:t>}</w:t>
      </w:r>
    </w:p>
    <w:p w14:paraId="750F1136" w14:textId="77777777" w:rsidR="000C4F42" w:rsidRDefault="00000000">
      <w:pPr>
        <w:pStyle w:val="code"/>
        <w:rPr>
          <w:rFonts w:eastAsia="Courier New"/>
          <w:sz w:val="20"/>
        </w:rPr>
      </w:pPr>
      <w:r>
        <w:rPr>
          <w:rFonts w:eastAsia="Courier New"/>
          <w:sz w:val="20"/>
        </w:rPr>
        <w:tab/>
        <w:t>}</w:t>
      </w:r>
    </w:p>
    <w:p w14:paraId="750F1137" w14:textId="77777777" w:rsidR="000C4F42" w:rsidRDefault="000C4F42">
      <w:pPr>
        <w:pStyle w:val="code"/>
        <w:rPr>
          <w:rFonts w:eastAsia="Courier New"/>
          <w:sz w:val="20"/>
        </w:rPr>
      </w:pPr>
    </w:p>
    <w:p w14:paraId="750F1138" w14:textId="77777777" w:rsidR="000C4F42" w:rsidRDefault="00000000">
      <w:pPr>
        <w:pStyle w:val="code"/>
        <w:rPr>
          <w:rFonts w:eastAsia="Courier New"/>
          <w:sz w:val="20"/>
        </w:rPr>
      </w:pPr>
      <w:r>
        <w:rPr>
          <w:rFonts w:eastAsia="Courier New"/>
          <w:sz w:val="20"/>
        </w:rPr>
        <w:tab/>
        <w:t>// Chunk sizes</w:t>
      </w:r>
    </w:p>
    <w:p w14:paraId="750F1139" w14:textId="77777777" w:rsidR="000C4F42" w:rsidRDefault="00000000">
      <w:pPr>
        <w:pStyle w:val="code"/>
        <w:rPr>
          <w:rFonts w:eastAsia="Courier New"/>
          <w:sz w:val="20"/>
        </w:rPr>
      </w:pPr>
      <w:r>
        <w:rPr>
          <w:rFonts w:eastAsia="Courier New"/>
          <w:sz w:val="20"/>
        </w:rPr>
        <w:lastRenderedPageBreak/>
        <w:tab/>
        <w:t>if (</w:t>
      </w:r>
      <w:proofErr w:type="spellStart"/>
      <w:r>
        <w:rPr>
          <w:rFonts w:eastAsia="Courier New"/>
          <w:sz w:val="20"/>
        </w:rPr>
        <w:t>icc_flag</w:t>
      </w:r>
      <w:proofErr w:type="spellEnd"/>
      <w:r>
        <w:rPr>
          <w:rFonts w:eastAsia="Courier New"/>
          <w:sz w:val="20"/>
        </w:rPr>
        <w:t xml:space="preserve"> || </w:t>
      </w:r>
      <w:proofErr w:type="spellStart"/>
      <w:r>
        <w:rPr>
          <w:rFonts w:eastAsia="Courier New"/>
          <w:sz w:val="20"/>
        </w:rPr>
        <w:t>exif_flag</w:t>
      </w:r>
      <w:proofErr w:type="spellEnd"/>
      <w:r>
        <w:rPr>
          <w:rFonts w:eastAsia="Courier New"/>
          <w:sz w:val="20"/>
        </w:rPr>
        <w:t xml:space="preserve"> || </w:t>
      </w:r>
      <w:proofErr w:type="spellStart"/>
      <w:r>
        <w:rPr>
          <w:rFonts w:eastAsia="Courier New"/>
          <w:sz w:val="20"/>
        </w:rPr>
        <w:t>xmp_flag</w:t>
      </w:r>
      <w:proofErr w:type="spellEnd"/>
      <w:r>
        <w:rPr>
          <w:rFonts w:eastAsia="Courier New"/>
          <w:sz w:val="20"/>
        </w:rPr>
        <w:t xml:space="preserve"> ||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w:t>
      </w:r>
    </w:p>
    <w:p w14:paraId="750F113A" w14:textId="77777777" w:rsidR="000C4F42" w:rsidRDefault="00000000">
      <w:pPr>
        <w:pStyle w:val="code"/>
        <w:rPr>
          <w:rFonts w:eastAsia="Courier New"/>
          <w:sz w:val="20"/>
        </w:rPr>
      </w:pPr>
      <w:r>
        <w:rPr>
          <w:rFonts w:eastAsia="Courier New"/>
          <w:sz w:val="20"/>
        </w:rPr>
        <w:tab/>
      </w: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large_metadata_flag</w:t>
      </w:r>
      <w:proofErr w:type="spellEnd"/>
      <w:r>
        <w:rPr>
          <w:rFonts w:eastAsia="Courier New"/>
          <w:sz w:val="20"/>
        </w:rPr>
        <w:t>;</w:t>
      </w:r>
    </w:p>
    <w:p w14:paraId="750F113B"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large_codec_config_flag</w:t>
      </w:r>
      <w:proofErr w:type="spellEnd"/>
      <w:r>
        <w:rPr>
          <w:rFonts w:eastAsia="Courier New"/>
          <w:sz w:val="20"/>
        </w:rPr>
        <w:t>;</w:t>
      </w:r>
    </w:p>
    <w:p w14:paraId="750F113C" w14:textId="77777777" w:rsidR="000C4F42" w:rsidRDefault="00000000">
      <w:pPr>
        <w:pStyle w:val="code"/>
        <w:rPr>
          <w:rFonts w:eastAsia="Courier New"/>
          <w:sz w:val="20"/>
        </w:rPr>
      </w:pPr>
      <w:r>
        <w:rPr>
          <w:rFonts w:eastAsia="Courier New"/>
          <w:sz w:val="20"/>
        </w:rPr>
        <w:tab/>
      </w:r>
      <w:proofErr w:type="gramStart"/>
      <w:r>
        <w:rPr>
          <w:rFonts w:eastAsia="Courier New"/>
          <w:sz w:val="20"/>
        </w:rPr>
        <w:t>bit(</w:t>
      </w:r>
      <w:proofErr w:type="gramEnd"/>
      <w:r>
        <w:rPr>
          <w:rFonts w:eastAsia="Courier New"/>
          <w:sz w:val="20"/>
        </w:rPr>
        <w:t xml:space="preserve">1) </w:t>
      </w:r>
      <w:proofErr w:type="spellStart"/>
      <w:r>
        <w:rPr>
          <w:rFonts w:eastAsia="Courier New"/>
          <w:sz w:val="20"/>
        </w:rPr>
        <w:t>large_item_data_flag</w:t>
      </w:r>
      <w:proofErr w:type="spellEnd"/>
      <w:r>
        <w:rPr>
          <w:rFonts w:eastAsia="Courier New"/>
          <w:sz w:val="20"/>
        </w:rPr>
        <w:t>;</w:t>
      </w:r>
    </w:p>
    <w:p w14:paraId="750F113D" w14:textId="77777777" w:rsidR="000C4F42" w:rsidRDefault="000C4F42">
      <w:pPr>
        <w:pStyle w:val="code"/>
        <w:rPr>
          <w:rFonts w:eastAsia="Courier New"/>
          <w:sz w:val="20"/>
        </w:rPr>
      </w:pPr>
    </w:p>
    <w:p w14:paraId="750F113E"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icc_flag</w:t>
      </w:r>
      <w:proofErr w:type="spellEnd"/>
      <w:r>
        <w:rPr>
          <w:rFonts w:eastAsia="Courier New"/>
          <w:sz w:val="20"/>
        </w:rPr>
        <w:t>)</w:t>
      </w:r>
    </w:p>
    <w:p w14:paraId="750F113F"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large_metadata_flag</w:t>
      </w:r>
      <w:proofErr w:type="spellEnd"/>
      <w:r>
        <w:rPr>
          <w:rFonts w:eastAsia="Courier New"/>
          <w:sz w:val="20"/>
        </w:rPr>
        <w:t xml:space="preserve"> ? </w:t>
      </w:r>
      <w:proofErr w:type="gramStart"/>
      <w:r>
        <w:rPr>
          <w:rFonts w:eastAsia="Courier New"/>
          <w:sz w:val="20"/>
        </w:rPr>
        <w:t>20 :</w:t>
      </w:r>
      <w:proofErr w:type="gramEnd"/>
      <w:r>
        <w:rPr>
          <w:rFonts w:eastAsia="Courier New"/>
          <w:sz w:val="20"/>
        </w:rPr>
        <w:t xml:space="preserve"> 10) icc_data_size_minus1;</w:t>
      </w:r>
    </w:p>
    <w:p w14:paraId="750F1140"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tmap_icc_flag</w:t>
      </w:r>
      <w:proofErr w:type="spellEnd"/>
      <w:r>
        <w:rPr>
          <w:rFonts w:eastAsia="Courier New"/>
          <w:sz w:val="20"/>
        </w:rPr>
        <w:t>)</w:t>
      </w:r>
    </w:p>
    <w:p w14:paraId="750F1141"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large_metadata_flag</w:t>
      </w:r>
      <w:proofErr w:type="spellEnd"/>
      <w:r>
        <w:rPr>
          <w:rFonts w:eastAsia="Courier New"/>
          <w:sz w:val="20"/>
        </w:rPr>
        <w:t xml:space="preserve"> ? </w:t>
      </w:r>
      <w:proofErr w:type="gramStart"/>
      <w:r>
        <w:rPr>
          <w:rFonts w:eastAsia="Courier New"/>
          <w:sz w:val="20"/>
        </w:rPr>
        <w:t>20 :</w:t>
      </w:r>
      <w:proofErr w:type="gramEnd"/>
      <w:r>
        <w:rPr>
          <w:rFonts w:eastAsia="Courier New"/>
          <w:sz w:val="20"/>
        </w:rPr>
        <w:t xml:space="preserve"> 10) tmap_icc_data_size_minus1;</w:t>
      </w:r>
    </w:p>
    <w:p w14:paraId="750F1142" w14:textId="77777777" w:rsidR="000C4F42" w:rsidRDefault="000C4F42">
      <w:pPr>
        <w:pStyle w:val="code"/>
        <w:rPr>
          <w:rFonts w:eastAsia="Courier New"/>
          <w:sz w:val="20"/>
        </w:rPr>
      </w:pPr>
    </w:p>
    <w:p w14:paraId="750F1143"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w:t>
      </w:r>
    </w:p>
    <w:p w14:paraId="750F1144"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large_metadata_flag</w:t>
      </w:r>
      <w:proofErr w:type="spellEnd"/>
      <w:r>
        <w:rPr>
          <w:rFonts w:eastAsia="Courier New"/>
          <w:sz w:val="20"/>
        </w:rPr>
        <w:t xml:space="preserve"> ? </w:t>
      </w:r>
      <w:proofErr w:type="gramStart"/>
      <w:r>
        <w:rPr>
          <w:rFonts w:eastAsia="Courier New"/>
          <w:sz w:val="20"/>
        </w:rPr>
        <w:t>20 :</w:t>
      </w:r>
      <w:proofErr w:type="gramEnd"/>
      <w:r>
        <w:rPr>
          <w:rFonts w:eastAsia="Courier New"/>
          <w:sz w:val="20"/>
        </w:rPr>
        <w:t xml:space="preserve"> 10) </w:t>
      </w:r>
      <w:proofErr w:type="spellStart"/>
      <w:r>
        <w:rPr>
          <w:rFonts w:eastAsia="Courier New"/>
          <w:sz w:val="20"/>
        </w:rPr>
        <w:t>gainmap_metadata_size</w:t>
      </w:r>
      <w:proofErr w:type="spellEnd"/>
      <w:r>
        <w:rPr>
          <w:rFonts w:eastAsia="Courier New"/>
          <w:sz w:val="20"/>
        </w:rPr>
        <w:t>;</w:t>
      </w:r>
    </w:p>
    <w:p w14:paraId="750F1145"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w:t>
      </w:r>
    </w:p>
    <w:p w14:paraId="750F1146"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large_item_data_flag</w:t>
      </w:r>
      <w:proofErr w:type="spellEnd"/>
      <w:r>
        <w:rPr>
          <w:rFonts w:eastAsia="Courier New"/>
          <w:sz w:val="20"/>
        </w:rPr>
        <w:t xml:space="preserve"> ? </w:t>
      </w:r>
      <w:proofErr w:type="gramStart"/>
      <w:r>
        <w:rPr>
          <w:rFonts w:eastAsia="Courier New"/>
          <w:sz w:val="20"/>
        </w:rPr>
        <w:t>28 :</w:t>
      </w:r>
      <w:proofErr w:type="gramEnd"/>
      <w:r>
        <w:rPr>
          <w:rFonts w:eastAsia="Courier New"/>
          <w:sz w:val="20"/>
        </w:rPr>
        <w:t xml:space="preserve"> 15) </w:t>
      </w:r>
      <w:proofErr w:type="spellStart"/>
      <w:r>
        <w:rPr>
          <w:rFonts w:eastAsia="Courier New"/>
          <w:sz w:val="20"/>
        </w:rPr>
        <w:t>gainmap_item_data_size</w:t>
      </w:r>
      <w:proofErr w:type="spellEnd"/>
      <w:r>
        <w:rPr>
          <w:rFonts w:eastAsia="Courier New"/>
          <w:sz w:val="20"/>
        </w:rPr>
        <w:t>;</w:t>
      </w:r>
    </w:p>
    <w:p w14:paraId="750F1147"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gainmap_item_data_size</w:t>
      </w:r>
      <w:proofErr w:type="spellEnd"/>
      <w:r>
        <w:rPr>
          <w:rFonts w:eastAsia="Courier New"/>
          <w:sz w:val="20"/>
        </w:rPr>
        <w:t xml:space="preserve"> &gt; 0)</w:t>
      </w:r>
    </w:p>
    <w:p w14:paraId="750F1148"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large_codec_config_flag</w:t>
      </w:r>
      <w:proofErr w:type="spellEnd"/>
      <w:r>
        <w:rPr>
          <w:rFonts w:eastAsia="Courier New"/>
          <w:sz w:val="20"/>
        </w:rPr>
        <w:t xml:space="preserve"> ? </w:t>
      </w:r>
      <w:proofErr w:type="gramStart"/>
      <w:r>
        <w:rPr>
          <w:rFonts w:eastAsia="Courier New"/>
          <w:sz w:val="20"/>
        </w:rPr>
        <w:t>12 :</w:t>
      </w:r>
      <w:proofErr w:type="gramEnd"/>
      <w:r>
        <w:rPr>
          <w:rFonts w:eastAsia="Courier New"/>
          <w:sz w:val="20"/>
        </w:rPr>
        <w:t xml:space="preserve"> 3) </w:t>
      </w:r>
      <w:proofErr w:type="spellStart"/>
      <w:r>
        <w:rPr>
          <w:rFonts w:eastAsia="Courier New"/>
          <w:sz w:val="20"/>
        </w:rPr>
        <w:t>gainmap_item_codec_config_size</w:t>
      </w:r>
      <w:proofErr w:type="spellEnd"/>
      <w:r>
        <w:rPr>
          <w:rFonts w:eastAsia="Courier New"/>
          <w:sz w:val="20"/>
        </w:rPr>
        <w:t>;</w:t>
      </w:r>
    </w:p>
    <w:p w14:paraId="750F1149" w14:textId="77777777" w:rsidR="000C4F42" w:rsidRDefault="000C4F42">
      <w:pPr>
        <w:pStyle w:val="code"/>
        <w:rPr>
          <w:rFonts w:eastAsia="Courier New"/>
          <w:sz w:val="20"/>
        </w:rPr>
      </w:pPr>
    </w:p>
    <w:p w14:paraId="750F114A" w14:textId="77777777" w:rsidR="000C4F42" w:rsidRDefault="00000000">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large_codec_config_flag</w:t>
      </w:r>
      <w:proofErr w:type="spellEnd"/>
      <w:r>
        <w:rPr>
          <w:rFonts w:eastAsia="Courier New"/>
          <w:sz w:val="20"/>
        </w:rPr>
        <w:t xml:space="preserve"> ? </w:t>
      </w:r>
      <w:proofErr w:type="gramStart"/>
      <w:r>
        <w:rPr>
          <w:rFonts w:eastAsia="Courier New"/>
          <w:sz w:val="20"/>
        </w:rPr>
        <w:t>12 :</w:t>
      </w:r>
      <w:proofErr w:type="gramEnd"/>
      <w:r>
        <w:rPr>
          <w:rFonts w:eastAsia="Courier New"/>
          <w:sz w:val="20"/>
        </w:rPr>
        <w:t xml:space="preserve"> 3) </w:t>
      </w:r>
      <w:proofErr w:type="spellStart"/>
      <w:r>
        <w:rPr>
          <w:rFonts w:eastAsia="Courier New"/>
          <w:sz w:val="20"/>
        </w:rPr>
        <w:t>main_item_codec_config_size</w:t>
      </w:r>
      <w:proofErr w:type="spellEnd"/>
      <w:r>
        <w:rPr>
          <w:rFonts w:eastAsia="Courier New"/>
          <w:sz w:val="20"/>
        </w:rPr>
        <w:t>;</w:t>
      </w:r>
    </w:p>
    <w:p w14:paraId="750F114B" w14:textId="77777777" w:rsidR="000C4F42" w:rsidRDefault="00000000">
      <w:pPr>
        <w:pStyle w:val="code"/>
        <w:rPr>
          <w:rFonts w:eastAsia="Courier New"/>
          <w:sz w:val="20"/>
        </w:rPr>
      </w:pP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large_item_data_flag</w:t>
      </w:r>
      <w:proofErr w:type="spellEnd"/>
      <w:r>
        <w:rPr>
          <w:rFonts w:eastAsia="Courier New"/>
          <w:sz w:val="20"/>
        </w:rPr>
        <w:t xml:space="preserve"> ? </w:t>
      </w:r>
      <w:proofErr w:type="gramStart"/>
      <w:r>
        <w:rPr>
          <w:rFonts w:eastAsia="Courier New"/>
          <w:sz w:val="20"/>
        </w:rPr>
        <w:t>28 :</w:t>
      </w:r>
      <w:proofErr w:type="gramEnd"/>
      <w:r>
        <w:rPr>
          <w:rFonts w:eastAsia="Courier New"/>
          <w:sz w:val="20"/>
        </w:rPr>
        <w:t xml:space="preserve"> 15) main_item_data_size_minus1;</w:t>
      </w:r>
    </w:p>
    <w:p w14:paraId="750F114C" w14:textId="77777777" w:rsidR="000C4F42" w:rsidRDefault="000C4F42">
      <w:pPr>
        <w:pStyle w:val="code"/>
        <w:rPr>
          <w:rFonts w:eastAsia="Courier New"/>
          <w:sz w:val="20"/>
        </w:rPr>
      </w:pPr>
    </w:p>
    <w:p w14:paraId="750F114D"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w:t>
      </w:r>
    </w:p>
    <w:p w14:paraId="750F114E"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large_item_data_flag</w:t>
      </w:r>
      <w:proofErr w:type="spellEnd"/>
      <w:r>
        <w:rPr>
          <w:rFonts w:eastAsia="Courier New"/>
          <w:sz w:val="20"/>
        </w:rPr>
        <w:t xml:space="preserve"> ? </w:t>
      </w:r>
      <w:proofErr w:type="gramStart"/>
      <w:r>
        <w:rPr>
          <w:rFonts w:eastAsia="Courier New"/>
          <w:sz w:val="20"/>
        </w:rPr>
        <w:t>28 :</w:t>
      </w:r>
      <w:proofErr w:type="gramEnd"/>
      <w:r>
        <w:rPr>
          <w:rFonts w:eastAsia="Courier New"/>
          <w:sz w:val="20"/>
        </w:rPr>
        <w:t xml:space="preserve"> 15) </w:t>
      </w:r>
      <w:proofErr w:type="spellStart"/>
      <w:r>
        <w:rPr>
          <w:rFonts w:eastAsia="Courier New"/>
          <w:sz w:val="20"/>
        </w:rPr>
        <w:t>alpha_item_data_size</w:t>
      </w:r>
      <w:proofErr w:type="spellEnd"/>
      <w:r>
        <w:rPr>
          <w:rFonts w:eastAsia="Courier New"/>
          <w:sz w:val="20"/>
        </w:rPr>
        <w:t>;</w:t>
      </w:r>
    </w:p>
    <w:p w14:paraId="750F114F"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 xml:space="preserve"> &amp;&amp; </w:t>
      </w:r>
      <w:proofErr w:type="spellStart"/>
      <w:r>
        <w:rPr>
          <w:rFonts w:eastAsia="Courier New"/>
          <w:sz w:val="20"/>
        </w:rPr>
        <w:t>alpha_item_data_size</w:t>
      </w:r>
      <w:proofErr w:type="spellEnd"/>
      <w:r>
        <w:rPr>
          <w:rFonts w:eastAsia="Courier New"/>
          <w:sz w:val="20"/>
        </w:rPr>
        <w:t xml:space="preserve"> &gt; 0)</w:t>
      </w:r>
    </w:p>
    <w:p w14:paraId="750F1150"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spellStart"/>
      <w:proofErr w:type="gramEnd"/>
      <w:r>
        <w:rPr>
          <w:rFonts w:eastAsia="Courier New"/>
          <w:sz w:val="20"/>
        </w:rPr>
        <w:t>large_codec_config_flag</w:t>
      </w:r>
      <w:proofErr w:type="spellEnd"/>
      <w:r>
        <w:rPr>
          <w:rFonts w:eastAsia="Courier New"/>
          <w:sz w:val="20"/>
        </w:rPr>
        <w:t xml:space="preserve"> ? </w:t>
      </w:r>
      <w:proofErr w:type="gramStart"/>
      <w:r>
        <w:rPr>
          <w:rFonts w:eastAsia="Courier New"/>
          <w:sz w:val="20"/>
        </w:rPr>
        <w:t>12 :</w:t>
      </w:r>
      <w:proofErr w:type="gramEnd"/>
      <w:r>
        <w:rPr>
          <w:rFonts w:eastAsia="Courier New"/>
          <w:sz w:val="20"/>
        </w:rPr>
        <w:t xml:space="preserve"> 3) </w:t>
      </w:r>
      <w:proofErr w:type="spellStart"/>
      <w:r>
        <w:rPr>
          <w:rFonts w:eastAsia="Courier New"/>
          <w:sz w:val="20"/>
        </w:rPr>
        <w:t>alpha_item_codec_config_size</w:t>
      </w:r>
      <w:proofErr w:type="spellEnd"/>
      <w:r>
        <w:rPr>
          <w:rFonts w:eastAsia="Courier New"/>
          <w:sz w:val="20"/>
        </w:rPr>
        <w:t>;</w:t>
      </w:r>
    </w:p>
    <w:p w14:paraId="750F1151" w14:textId="77777777" w:rsidR="000C4F42" w:rsidRDefault="000C4F42">
      <w:pPr>
        <w:pStyle w:val="code"/>
        <w:rPr>
          <w:rFonts w:eastAsia="Courier New"/>
          <w:sz w:val="20"/>
        </w:rPr>
      </w:pPr>
    </w:p>
    <w:p w14:paraId="750F1152" w14:textId="77777777" w:rsidR="000C4F42" w:rsidRDefault="00000000">
      <w:pPr>
        <w:pStyle w:val="code"/>
        <w:rPr>
          <w:rFonts w:eastAsia="Courier New"/>
          <w:sz w:val="20"/>
        </w:rPr>
      </w:pPr>
      <w:r>
        <w:rPr>
          <w:rFonts w:eastAsia="Courier New"/>
          <w:sz w:val="20"/>
        </w:rPr>
        <w:t xml:space="preserve">   if (</w:t>
      </w:r>
      <w:proofErr w:type="spellStart"/>
      <w:r>
        <w:rPr>
          <w:rFonts w:eastAsia="Courier New"/>
          <w:sz w:val="20"/>
        </w:rPr>
        <w:t>exif_flag</w:t>
      </w:r>
      <w:proofErr w:type="spellEnd"/>
      <w:r>
        <w:rPr>
          <w:rFonts w:eastAsia="Courier New"/>
          <w:sz w:val="20"/>
        </w:rPr>
        <w:t xml:space="preserve"> || </w:t>
      </w:r>
      <w:proofErr w:type="spellStart"/>
      <w:r>
        <w:rPr>
          <w:rFonts w:eastAsia="Courier New"/>
          <w:sz w:val="20"/>
        </w:rPr>
        <w:t>xmp_flag</w:t>
      </w:r>
      <w:proofErr w:type="spellEnd"/>
      <w:r>
        <w:rPr>
          <w:rFonts w:eastAsia="Courier New"/>
          <w:sz w:val="20"/>
        </w:rPr>
        <w:t>)</w:t>
      </w:r>
    </w:p>
    <w:p w14:paraId="750F1153" w14:textId="77777777" w:rsidR="000C4F42" w:rsidRDefault="00000000">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 xml:space="preserve">1) </w:t>
      </w:r>
      <w:proofErr w:type="spellStart"/>
      <w:r>
        <w:rPr>
          <w:rFonts w:eastAsia="Courier New"/>
          <w:sz w:val="20"/>
        </w:rPr>
        <w:t>exif_xmp_compressed_flag</w:t>
      </w:r>
      <w:proofErr w:type="spellEnd"/>
      <w:r>
        <w:rPr>
          <w:rFonts w:eastAsia="Courier New"/>
          <w:sz w:val="20"/>
        </w:rPr>
        <w:t>;</w:t>
      </w:r>
    </w:p>
    <w:p w14:paraId="750F1154" w14:textId="77777777" w:rsidR="000C4F42" w:rsidRDefault="00000000">
      <w:pPr>
        <w:pStyle w:val="code"/>
        <w:rPr>
          <w:rFonts w:eastAsia="Courier New"/>
          <w:sz w:val="20"/>
        </w:rPr>
      </w:pPr>
      <w:r>
        <w:rPr>
          <w:rFonts w:eastAsia="Courier New"/>
          <w:sz w:val="20"/>
        </w:rPr>
        <w:t xml:space="preserve">   if (</w:t>
      </w:r>
      <w:proofErr w:type="spellStart"/>
      <w:r>
        <w:rPr>
          <w:rFonts w:eastAsia="Courier New"/>
          <w:sz w:val="20"/>
        </w:rPr>
        <w:t>exif_flag</w:t>
      </w:r>
      <w:proofErr w:type="spellEnd"/>
      <w:r>
        <w:rPr>
          <w:rFonts w:eastAsia="Courier New"/>
          <w:sz w:val="20"/>
        </w:rPr>
        <w:t>)</w:t>
      </w:r>
    </w:p>
    <w:p w14:paraId="750F1155" w14:textId="77777777" w:rsidR="000C4F42" w:rsidRDefault="00000000">
      <w:pPr>
        <w:pStyle w:val="code"/>
        <w:rPr>
          <w:rFonts w:eastAsia="Courier New"/>
          <w:sz w:val="20"/>
        </w:rPr>
      </w:pPr>
      <w:r>
        <w:rPr>
          <w:rFonts w:eastAsia="Courier New"/>
          <w:sz w:val="20"/>
        </w:rPr>
        <w:t xml:space="preserve">      unsigned </w:t>
      </w:r>
      <w:proofErr w:type="gramStart"/>
      <w:r>
        <w:rPr>
          <w:rFonts w:eastAsia="Courier New"/>
          <w:sz w:val="20"/>
        </w:rPr>
        <w:t>int(</w:t>
      </w:r>
      <w:proofErr w:type="spellStart"/>
      <w:proofErr w:type="gramEnd"/>
      <w:r>
        <w:rPr>
          <w:rFonts w:eastAsia="Courier New"/>
          <w:sz w:val="20"/>
        </w:rPr>
        <w:t>few_metadata_bytes_flag</w:t>
      </w:r>
      <w:proofErr w:type="spellEnd"/>
      <w:r>
        <w:rPr>
          <w:rFonts w:eastAsia="Courier New"/>
          <w:sz w:val="20"/>
        </w:rPr>
        <w:t xml:space="preserve"> ? </w:t>
      </w:r>
      <w:proofErr w:type="gramStart"/>
      <w:r>
        <w:rPr>
          <w:rFonts w:eastAsia="Courier New"/>
          <w:sz w:val="20"/>
        </w:rPr>
        <w:t>10 :</w:t>
      </w:r>
      <w:proofErr w:type="gramEnd"/>
      <w:r>
        <w:rPr>
          <w:rFonts w:eastAsia="Courier New"/>
          <w:sz w:val="20"/>
        </w:rPr>
        <w:t xml:space="preserve"> 20) exif_data_size_minus1;</w:t>
      </w:r>
    </w:p>
    <w:p w14:paraId="750F1156" w14:textId="77777777" w:rsidR="000C4F42" w:rsidRDefault="00000000">
      <w:pPr>
        <w:pStyle w:val="code"/>
        <w:rPr>
          <w:rFonts w:eastAsia="Courier New"/>
          <w:sz w:val="20"/>
        </w:rPr>
      </w:pPr>
      <w:r>
        <w:rPr>
          <w:rFonts w:eastAsia="Courier New"/>
          <w:sz w:val="20"/>
        </w:rPr>
        <w:t xml:space="preserve">   if (</w:t>
      </w:r>
      <w:proofErr w:type="spellStart"/>
      <w:r>
        <w:rPr>
          <w:rFonts w:eastAsia="Courier New"/>
          <w:sz w:val="20"/>
        </w:rPr>
        <w:t>xmp_flag</w:t>
      </w:r>
      <w:proofErr w:type="spellEnd"/>
      <w:r>
        <w:rPr>
          <w:rFonts w:eastAsia="Courier New"/>
          <w:sz w:val="20"/>
        </w:rPr>
        <w:t>)</w:t>
      </w:r>
    </w:p>
    <w:p w14:paraId="750F1157" w14:textId="77777777" w:rsidR="000C4F42" w:rsidRDefault="00000000">
      <w:pPr>
        <w:pStyle w:val="code"/>
        <w:rPr>
          <w:rFonts w:eastAsia="Courier New"/>
          <w:sz w:val="20"/>
        </w:rPr>
      </w:pPr>
      <w:r>
        <w:rPr>
          <w:rFonts w:eastAsia="Courier New"/>
          <w:sz w:val="20"/>
        </w:rPr>
        <w:t xml:space="preserve">      unsigned </w:t>
      </w:r>
      <w:proofErr w:type="gramStart"/>
      <w:r>
        <w:rPr>
          <w:rFonts w:eastAsia="Courier New"/>
          <w:sz w:val="20"/>
        </w:rPr>
        <w:t>int(</w:t>
      </w:r>
      <w:proofErr w:type="spellStart"/>
      <w:proofErr w:type="gramEnd"/>
      <w:r>
        <w:rPr>
          <w:rFonts w:eastAsia="Courier New"/>
          <w:sz w:val="20"/>
        </w:rPr>
        <w:t>few_metadata_bytes_flag</w:t>
      </w:r>
      <w:proofErr w:type="spellEnd"/>
      <w:r>
        <w:rPr>
          <w:rFonts w:eastAsia="Courier New"/>
          <w:sz w:val="20"/>
        </w:rPr>
        <w:t xml:space="preserve"> ? </w:t>
      </w:r>
      <w:proofErr w:type="gramStart"/>
      <w:r>
        <w:rPr>
          <w:rFonts w:eastAsia="Courier New"/>
          <w:sz w:val="20"/>
        </w:rPr>
        <w:t>10 :</w:t>
      </w:r>
      <w:proofErr w:type="gramEnd"/>
      <w:r>
        <w:rPr>
          <w:rFonts w:eastAsia="Courier New"/>
          <w:sz w:val="20"/>
        </w:rPr>
        <w:t xml:space="preserve"> 20) xmp_data_size_minus1;</w:t>
      </w:r>
    </w:p>
    <w:p w14:paraId="750F1158" w14:textId="77777777" w:rsidR="000C4F42" w:rsidRDefault="000C4F42">
      <w:pPr>
        <w:pStyle w:val="code"/>
        <w:rPr>
          <w:rFonts w:eastAsia="Courier New"/>
          <w:sz w:val="20"/>
        </w:rPr>
      </w:pPr>
    </w:p>
    <w:p w14:paraId="750F1159" w14:textId="77777777" w:rsidR="000C4F42" w:rsidRDefault="00000000">
      <w:pPr>
        <w:pStyle w:val="code"/>
        <w:rPr>
          <w:rFonts w:eastAsia="Courier New"/>
          <w:sz w:val="20"/>
        </w:rPr>
      </w:pPr>
      <w:r>
        <w:rPr>
          <w:rFonts w:eastAsia="Courier New"/>
          <w:sz w:val="20"/>
        </w:rPr>
        <w:tab/>
      </w:r>
      <w:proofErr w:type="spellStart"/>
      <w:r>
        <w:rPr>
          <w:rFonts w:eastAsia="Courier New"/>
          <w:sz w:val="20"/>
        </w:rPr>
        <w:t>trailing_</w:t>
      </w:r>
      <w:proofErr w:type="gramStart"/>
      <w:r>
        <w:rPr>
          <w:rFonts w:eastAsia="Courier New"/>
          <w:sz w:val="20"/>
        </w:rPr>
        <w:t>bits</w:t>
      </w:r>
      <w:proofErr w:type="spellEnd"/>
      <w:r>
        <w:rPr>
          <w:rFonts w:eastAsia="Courier New"/>
          <w:sz w:val="20"/>
        </w:rPr>
        <w:t>(</w:t>
      </w:r>
      <w:proofErr w:type="gramEnd"/>
      <w:r>
        <w:rPr>
          <w:rFonts w:eastAsia="Courier New"/>
          <w:sz w:val="20"/>
        </w:rPr>
        <w:t>); // bit padding till byte alignment</w:t>
      </w:r>
    </w:p>
    <w:p w14:paraId="750F115A" w14:textId="77777777" w:rsidR="000C4F42" w:rsidRDefault="000C4F42">
      <w:pPr>
        <w:pStyle w:val="code"/>
        <w:rPr>
          <w:rFonts w:eastAsia="Courier New"/>
          <w:sz w:val="20"/>
        </w:rPr>
      </w:pPr>
    </w:p>
    <w:p w14:paraId="750F115B" w14:textId="77777777" w:rsidR="000C4F42" w:rsidRDefault="00000000">
      <w:pPr>
        <w:pStyle w:val="code"/>
        <w:rPr>
          <w:rFonts w:eastAsia="Courier New"/>
          <w:sz w:val="20"/>
        </w:rPr>
      </w:pPr>
      <w:r>
        <w:rPr>
          <w:rFonts w:eastAsia="Courier New"/>
          <w:sz w:val="20"/>
        </w:rPr>
        <w:tab/>
        <w:t>// Chunks</w:t>
      </w:r>
    </w:p>
    <w:p w14:paraId="750F115C" w14:textId="77777777" w:rsidR="000C4F42" w:rsidRDefault="00000000">
      <w:pPr>
        <w:pStyle w:val="code"/>
        <w:rPr>
          <w:rFonts w:eastAsia="Courier New"/>
          <w:sz w:val="20"/>
        </w:rPr>
      </w:pP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main_item_codec_config</w:t>
      </w:r>
      <w:proofErr w:type="spellEnd"/>
      <w:r>
        <w:rPr>
          <w:rFonts w:eastAsia="Courier New"/>
          <w:sz w:val="20"/>
        </w:rPr>
        <w:t>[</w:t>
      </w:r>
      <w:proofErr w:type="spellStart"/>
      <w:r>
        <w:rPr>
          <w:rFonts w:eastAsia="Courier New"/>
          <w:sz w:val="20"/>
        </w:rPr>
        <w:t>main_item_codec_config_size</w:t>
      </w:r>
      <w:proofErr w:type="spellEnd"/>
      <w:r>
        <w:rPr>
          <w:rFonts w:eastAsia="Courier New"/>
          <w:sz w:val="20"/>
        </w:rPr>
        <w:t>];</w:t>
      </w:r>
    </w:p>
    <w:p w14:paraId="750F115D" w14:textId="77777777" w:rsidR="000C4F42" w:rsidRDefault="00000000">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alpha_item_codec_config</w:t>
      </w:r>
      <w:proofErr w:type="spellEnd"/>
      <w:r>
        <w:rPr>
          <w:rFonts w:eastAsia="Courier New"/>
          <w:sz w:val="20"/>
        </w:rPr>
        <w:t>[]; // non-parsed variable</w:t>
      </w:r>
    </w:p>
    <w:p w14:paraId="750F115E" w14:textId="77777777" w:rsidR="000C4F42" w:rsidRDefault="00000000">
      <w:pPr>
        <w:pStyle w:val="code"/>
        <w:rPr>
          <w:rFonts w:eastAsia="Courier New"/>
          <w:sz w:val="20"/>
        </w:rPr>
      </w:pPr>
      <w:r>
        <w:rPr>
          <w:rFonts w:eastAsia="Courier New"/>
          <w:sz w:val="20"/>
        </w:rPr>
        <w:t xml:space="preserve">   if (</w:t>
      </w:r>
      <w:proofErr w:type="spellStart"/>
      <w:r>
        <w:rPr>
          <w:rFonts w:eastAsia="Courier New"/>
          <w:sz w:val="20"/>
        </w:rPr>
        <w:t>alpha_flag</w:t>
      </w:r>
      <w:proofErr w:type="spellEnd"/>
      <w:r>
        <w:rPr>
          <w:rFonts w:eastAsia="Courier New"/>
          <w:sz w:val="20"/>
        </w:rPr>
        <w:t xml:space="preserve"> &amp;&amp; </w:t>
      </w:r>
      <w:proofErr w:type="spellStart"/>
      <w:r>
        <w:rPr>
          <w:rFonts w:eastAsia="Courier New"/>
          <w:sz w:val="20"/>
        </w:rPr>
        <w:t>alpha_item_data_size</w:t>
      </w:r>
      <w:proofErr w:type="spellEnd"/>
      <w:r>
        <w:rPr>
          <w:rFonts w:eastAsia="Courier New"/>
          <w:sz w:val="20"/>
        </w:rPr>
        <w:t xml:space="preserve"> &gt; </w:t>
      </w:r>
      <w:proofErr w:type="gramStart"/>
      <w:r>
        <w:rPr>
          <w:rFonts w:eastAsia="Courier New"/>
          <w:sz w:val="20"/>
        </w:rPr>
        <w:t>0){</w:t>
      </w:r>
      <w:proofErr w:type="gramEnd"/>
    </w:p>
    <w:p w14:paraId="750F115F" w14:textId="77777777" w:rsidR="000C4F42" w:rsidRDefault="00000000">
      <w:pPr>
        <w:pStyle w:val="code"/>
        <w:rPr>
          <w:rFonts w:eastAsia="Courier New"/>
          <w:sz w:val="20"/>
        </w:rPr>
      </w:pPr>
      <w:r>
        <w:rPr>
          <w:rFonts w:eastAsia="Courier New"/>
          <w:sz w:val="20"/>
        </w:rPr>
        <w:t xml:space="preserve">      </w:t>
      </w:r>
      <w:proofErr w:type="gramStart"/>
      <w:r>
        <w:rPr>
          <w:rFonts w:eastAsia="Courier New"/>
          <w:sz w:val="20"/>
        </w:rPr>
        <w:t>if(</w:t>
      </w:r>
      <w:proofErr w:type="spellStart"/>
      <w:proofErr w:type="gramEnd"/>
      <w:r>
        <w:rPr>
          <w:rFonts w:eastAsia="Courier New"/>
          <w:sz w:val="20"/>
        </w:rPr>
        <w:t>alpha_item_codec_config_size</w:t>
      </w:r>
      <w:proofErr w:type="spellEnd"/>
      <w:r>
        <w:rPr>
          <w:rFonts w:eastAsia="Courier New"/>
          <w:sz w:val="20"/>
        </w:rPr>
        <w:t xml:space="preserve"> == 0){</w:t>
      </w:r>
    </w:p>
    <w:p w14:paraId="750F1160" w14:textId="77777777" w:rsidR="000C4F42" w:rsidRDefault="00000000">
      <w:pPr>
        <w:pStyle w:val="code"/>
        <w:rPr>
          <w:rFonts w:eastAsia="Courier New"/>
          <w:sz w:val="20"/>
        </w:rPr>
      </w:pPr>
      <w:r>
        <w:rPr>
          <w:rFonts w:eastAsia="Courier New"/>
          <w:sz w:val="20"/>
        </w:rPr>
        <w:t xml:space="preserve">         </w:t>
      </w:r>
      <w:proofErr w:type="spellStart"/>
      <w:r>
        <w:rPr>
          <w:rFonts w:eastAsia="Courier New"/>
          <w:sz w:val="20"/>
        </w:rPr>
        <w:t>alpha_item_codec_config_size</w:t>
      </w:r>
      <w:proofErr w:type="spellEnd"/>
      <w:r>
        <w:rPr>
          <w:rFonts w:eastAsia="Courier New"/>
          <w:sz w:val="20"/>
        </w:rPr>
        <w:t xml:space="preserve"> = </w:t>
      </w:r>
      <w:proofErr w:type="spellStart"/>
      <w:r>
        <w:rPr>
          <w:rFonts w:eastAsia="Courier New"/>
          <w:sz w:val="20"/>
        </w:rPr>
        <w:t>main_item_codec_config_</w:t>
      </w:r>
      <w:proofErr w:type="gramStart"/>
      <w:r>
        <w:rPr>
          <w:rFonts w:eastAsia="Courier New"/>
          <w:sz w:val="20"/>
        </w:rPr>
        <w:t>size</w:t>
      </w:r>
      <w:proofErr w:type="spellEnd"/>
      <w:r>
        <w:rPr>
          <w:rFonts w:eastAsia="Courier New"/>
          <w:sz w:val="20"/>
        </w:rPr>
        <w:t>;</w:t>
      </w:r>
      <w:proofErr w:type="gramEnd"/>
    </w:p>
    <w:p w14:paraId="750F1161" w14:textId="77777777" w:rsidR="000C4F42" w:rsidRDefault="00000000">
      <w:pPr>
        <w:pStyle w:val="code"/>
        <w:rPr>
          <w:rFonts w:eastAsia="Courier New"/>
          <w:sz w:val="20"/>
        </w:rPr>
      </w:pPr>
      <w:r>
        <w:rPr>
          <w:rFonts w:eastAsia="Courier New"/>
          <w:sz w:val="20"/>
        </w:rPr>
        <w:t xml:space="preserve">         </w:t>
      </w:r>
      <w:proofErr w:type="spellStart"/>
      <w:r>
        <w:rPr>
          <w:rFonts w:eastAsia="Courier New"/>
          <w:sz w:val="20"/>
        </w:rPr>
        <w:t>alpha_item_codec_config</w:t>
      </w:r>
      <w:proofErr w:type="spellEnd"/>
      <w:r>
        <w:rPr>
          <w:rFonts w:eastAsia="Courier New"/>
          <w:sz w:val="20"/>
        </w:rPr>
        <w:t xml:space="preserve"> = </w:t>
      </w:r>
      <w:proofErr w:type="spellStart"/>
      <w:r>
        <w:rPr>
          <w:rFonts w:eastAsia="Courier New"/>
          <w:sz w:val="20"/>
        </w:rPr>
        <w:t>main_item_codec_</w:t>
      </w:r>
      <w:proofErr w:type="gramStart"/>
      <w:r>
        <w:rPr>
          <w:rFonts w:eastAsia="Courier New"/>
          <w:sz w:val="20"/>
        </w:rPr>
        <w:t>config</w:t>
      </w:r>
      <w:proofErr w:type="spellEnd"/>
      <w:r>
        <w:rPr>
          <w:rFonts w:eastAsia="Courier New"/>
          <w:sz w:val="20"/>
        </w:rPr>
        <w:t>;</w:t>
      </w:r>
      <w:proofErr w:type="gramEnd"/>
    </w:p>
    <w:p w14:paraId="750F1162" w14:textId="77777777" w:rsidR="000C4F42" w:rsidRDefault="00000000">
      <w:pPr>
        <w:pStyle w:val="code"/>
        <w:rPr>
          <w:rFonts w:eastAsia="Courier New"/>
          <w:sz w:val="20"/>
        </w:rPr>
      </w:pPr>
      <w:r>
        <w:rPr>
          <w:rFonts w:eastAsia="Courier New"/>
          <w:sz w:val="20"/>
        </w:rPr>
        <w:t xml:space="preserve">      }</w:t>
      </w:r>
    </w:p>
    <w:p w14:paraId="750F1163" w14:textId="77777777" w:rsidR="000C4F42" w:rsidRDefault="00000000">
      <w:pPr>
        <w:pStyle w:val="code"/>
        <w:rPr>
          <w:rFonts w:eastAsia="Courier New"/>
          <w:sz w:val="20"/>
        </w:rPr>
      </w:pPr>
      <w:r>
        <w:rPr>
          <w:rFonts w:eastAsia="Courier New"/>
          <w:sz w:val="20"/>
        </w:rPr>
        <w:t xml:space="preserve">      </w:t>
      </w:r>
      <w:proofErr w:type="gramStart"/>
      <w:r>
        <w:rPr>
          <w:rFonts w:eastAsia="Courier New"/>
          <w:sz w:val="20"/>
        </w:rPr>
        <w:t>else{</w:t>
      </w:r>
      <w:proofErr w:type="gramEnd"/>
    </w:p>
    <w:p w14:paraId="750F1164" w14:textId="77777777" w:rsidR="000C4F42" w:rsidRDefault="00000000">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8)</w:t>
      </w:r>
    </w:p>
    <w:p w14:paraId="750F1165" w14:textId="77777777" w:rsidR="000C4F42" w:rsidRDefault="00000000">
      <w:pPr>
        <w:pStyle w:val="code"/>
        <w:rPr>
          <w:rFonts w:eastAsia="Courier New"/>
          <w:sz w:val="20"/>
        </w:rPr>
      </w:pPr>
      <w:r>
        <w:rPr>
          <w:rFonts w:eastAsia="Courier New"/>
          <w:sz w:val="20"/>
        </w:rPr>
        <w:t xml:space="preserve">            </w:t>
      </w:r>
      <w:proofErr w:type="spellStart"/>
      <w:r>
        <w:rPr>
          <w:rFonts w:eastAsia="Courier New"/>
          <w:sz w:val="20"/>
        </w:rPr>
        <w:t>alpha_item_explicit_codec_config</w:t>
      </w:r>
      <w:proofErr w:type="spellEnd"/>
      <w:r>
        <w:rPr>
          <w:rFonts w:eastAsia="Courier New"/>
          <w:sz w:val="20"/>
        </w:rPr>
        <w:t>[</w:t>
      </w:r>
      <w:proofErr w:type="spellStart"/>
      <w:r>
        <w:rPr>
          <w:rFonts w:eastAsia="Courier New"/>
          <w:sz w:val="20"/>
        </w:rPr>
        <w:t>alpha_item_codec_config_size</w:t>
      </w:r>
      <w:proofErr w:type="spellEnd"/>
      <w:proofErr w:type="gramStart"/>
      <w:r>
        <w:rPr>
          <w:rFonts w:eastAsia="Courier New"/>
          <w:sz w:val="20"/>
        </w:rPr>
        <w:t>];</w:t>
      </w:r>
      <w:proofErr w:type="gramEnd"/>
    </w:p>
    <w:p w14:paraId="750F1166" w14:textId="77777777" w:rsidR="000C4F42" w:rsidRDefault="00000000">
      <w:pPr>
        <w:pStyle w:val="code"/>
        <w:rPr>
          <w:rFonts w:eastAsia="Courier New"/>
          <w:sz w:val="20"/>
        </w:rPr>
      </w:pPr>
      <w:r>
        <w:rPr>
          <w:rFonts w:eastAsia="Courier New"/>
          <w:sz w:val="20"/>
        </w:rPr>
        <w:t xml:space="preserve">         </w:t>
      </w:r>
      <w:proofErr w:type="spellStart"/>
      <w:r>
        <w:rPr>
          <w:rFonts w:eastAsia="Courier New"/>
          <w:sz w:val="20"/>
        </w:rPr>
        <w:t>alpha_item_codec_config</w:t>
      </w:r>
      <w:proofErr w:type="spellEnd"/>
      <w:r>
        <w:rPr>
          <w:rFonts w:eastAsia="Courier New"/>
          <w:sz w:val="20"/>
        </w:rPr>
        <w:t xml:space="preserve"> = </w:t>
      </w:r>
      <w:proofErr w:type="spellStart"/>
      <w:r>
        <w:rPr>
          <w:rFonts w:eastAsia="Courier New"/>
          <w:sz w:val="20"/>
        </w:rPr>
        <w:t>alpha_item_explicit_codec_</w:t>
      </w:r>
      <w:proofErr w:type="gramStart"/>
      <w:r>
        <w:rPr>
          <w:rFonts w:eastAsia="Courier New"/>
          <w:sz w:val="20"/>
        </w:rPr>
        <w:t>config</w:t>
      </w:r>
      <w:proofErr w:type="spellEnd"/>
      <w:r>
        <w:rPr>
          <w:rFonts w:eastAsia="Courier New"/>
          <w:sz w:val="20"/>
        </w:rPr>
        <w:t>;</w:t>
      </w:r>
      <w:proofErr w:type="gramEnd"/>
    </w:p>
    <w:p w14:paraId="750F1167" w14:textId="77777777" w:rsidR="000C4F42" w:rsidRDefault="00000000">
      <w:pPr>
        <w:pStyle w:val="code"/>
        <w:rPr>
          <w:rFonts w:eastAsia="Courier New"/>
          <w:sz w:val="20"/>
        </w:rPr>
      </w:pPr>
      <w:r>
        <w:rPr>
          <w:rFonts w:eastAsia="Courier New"/>
          <w:sz w:val="20"/>
        </w:rPr>
        <w:t xml:space="preserve">      }</w:t>
      </w:r>
    </w:p>
    <w:p w14:paraId="750F1168" w14:textId="77777777" w:rsidR="000C4F42" w:rsidRDefault="00000000">
      <w:pPr>
        <w:pStyle w:val="code"/>
        <w:rPr>
          <w:rFonts w:eastAsia="Courier New"/>
          <w:sz w:val="20"/>
        </w:rPr>
      </w:pPr>
      <w:r>
        <w:rPr>
          <w:rFonts w:eastAsia="Courier New"/>
          <w:sz w:val="20"/>
        </w:rPr>
        <w:t xml:space="preserve">   }</w:t>
      </w:r>
    </w:p>
    <w:p w14:paraId="750F1169" w14:textId="77777777" w:rsidR="000C4F42" w:rsidRDefault="00000000">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gainmap_item_codec_config</w:t>
      </w:r>
      <w:proofErr w:type="spellEnd"/>
      <w:r>
        <w:rPr>
          <w:rFonts w:eastAsia="Courier New"/>
          <w:sz w:val="20"/>
        </w:rPr>
        <w:t>[]; // non-parsed variable</w:t>
      </w:r>
    </w:p>
    <w:p w14:paraId="750F116A" w14:textId="77777777" w:rsidR="000C4F42" w:rsidRDefault="00000000">
      <w:pPr>
        <w:pStyle w:val="code"/>
        <w:rPr>
          <w:rFonts w:eastAsia="Courier New"/>
          <w:sz w:val="20"/>
        </w:rPr>
      </w:pPr>
      <w:r>
        <w:rPr>
          <w:rFonts w:eastAsia="Courier New"/>
          <w:sz w:val="20"/>
        </w:rPr>
        <w:t xml:space="preserve">   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gainmap_item_data_size</w:t>
      </w:r>
      <w:proofErr w:type="spellEnd"/>
      <w:r>
        <w:rPr>
          <w:rFonts w:eastAsia="Courier New"/>
          <w:sz w:val="20"/>
        </w:rPr>
        <w:t xml:space="preserve"> &gt; </w:t>
      </w:r>
      <w:proofErr w:type="gramStart"/>
      <w:r>
        <w:rPr>
          <w:rFonts w:eastAsia="Courier New"/>
          <w:sz w:val="20"/>
        </w:rPr>
        <w:t>0){</w:t>
      </w:r>
      <w:proofErr w:type="gramEnd"/>
    </w:p>
    <w:p w14:paraId="750F116B" w14:textId="77777777" w:rsidR="000C4F42" w:rsidRDefault="00000000">
      <w:pPr>
        <w:pStyle w:val="code"/>
        <w:rPr>
          <w:rFonts w:eastAsia="Courier New"/>
          <w:sz w:val="20"/>
        </w:rPr>
      </w:pPr>
      <w:r>
        <w:rPr>
          <w:rFonts w:eastAsia="Courier New"/>
          <w:sz w:val="20"/>
        </w:rPr>
        <w:t xml:space="preserve">      </w:t>
      </w:r>
      <w:proofErr w:type="gramStart"/>
      <w:r>
        <w:rPr>
          <w:rFonts w:eastAsia="Courier New"/>
          <w:sz w:val="20"/>
        </w:rPr>
        <w:t>if(</w:t>
      </w:r>
      <w:proofErr w:type="spellStart"/>
      <w:proofErr w:type="gramEnd"/>
      <w:r>
        <w:rPr>
          <w:rFonts w:eastAsia="Courier New"/>
          <w:sz w:val="20"/>
        </w:rPr>
        <w:t>gainmap_item_codec_config_size</w:t>
      </w:r>
      <w:proofErr w:type="spellEnd"/>
      <w:r>
        <w:rPr>
          <w:rFonts w:eastAsia="Courier New"/>
          <w:sz w:val="20"/>
        </w:rPr>
        <w:t xml:space="preserve"> == 0){</w:t>
      </w:r>
    </w:p>
    <w:p w14:paraId="750F116C" w14:textId="77777777" w:rsidR="000C4F42" w:rsidRDefault="00000000">
      <w:pPr>
        <w:pStyle w:val="code"/>
        <w:rPr>
          <w:rFonts w:eastAsia="Courier New"/>
          <w:sz w:val="20"/>
        </w:rPr>
      </w:pPr>
      <w:r>
        <w:rPr>
          <w:rFonts w:eastAsia="Courier New"/>
          <w:sz w:val="20"/>
        </w:rPr>
        <w:t xml:space="preserve">         </w:t>
      </w:r>
      <w:proofErr w:type="spellStart"/>
      <w:r>
        <w:rPr>
          <w:rFonts w:eastAsia="Courier New"/>
          <w:sz w:val="20"/>
        </w:rPr>
        <w:t>gainmap_item_codec_config_size</w:t>
      </w:r>
      <w:proofErr w:type="spellEnd"/>
      <w:r>
        <w:rPr>
          <w:rFonts w:eastAsia="Courier New"/>
          <w:sz w:val="20"/>
        </w:rPr>
        <w:t xml:space="preserve"> = </w:t>
      </w:r>
      <w:proofErr w:type="spellStart"/>
      <w:r>
        <w:rPr>
          <w:rFonts w:eastAsia="Courier New"/>
          <w:sz w:val="20"/>
        </w:rPr>
        <w:t>main_item_codec_config_</w:t>
      </w:r>
      <w:proofErr w:type="gramStart"/>
      <w:r>
        <w:rPr>
          <w:rFonts w:eastAsia="Courier New"/>
          <w:sz w:val="20"/>
        </w:rPr>
        <w:t>size</w:t>
      </w:r>
      <w:proofErr w:type="spellEnd"/>
      <w:r>
        <w:rPr>
          <w:rFonts w:eastAsia="Courier New"/>
          <w:sz w:val="20"/>
        </w:rPr>
        <w:t>;</w:t>
      </w:r>
      <w:proofErr w:type="gramEnd"/>
    </w:p>
    <w:p w14:paraId="750F116D" w14:textId="77777777" w:rsidR="000C4F42" w:rsidRDefault="00000000">
      <w:pPr>
        <w:pStyle w:val="code"/>
        <w:rPr>
          <w:rFonts w:eastAsia="Courier New"/>
          <w:sz w:val="20"/>
        </w:rPr>
      </w:pPr>
      <w:r>
        <w:rPr>
          <w:rFonts w:eastAsia="Courier New"/>
          <w:sz w:val="20"/>
        </w:rPr>
        <w:t xml:space="preserve">         </w:t>
      </w:r>
      <w:proofErr w:type="spellStart"/>
      <w:r>
        <w:rPr>
          <w:rFonts w:eastAsia="Courier New"/>
          <w:sz w:val="20"/>
        </w:rPr>
        <w:t>gainmap_item_codec_config</w:t>
      </w:r>
      <w:proofErr w:type="spellEnd"/>
      <w:r>
        <w:rPr>
          <w:rFonts w:eastAsia="Courier New"/>
          <w:sz w:val="20"/>
        </w:rPr>
        <w:t xml:space="preserve"> = </w:t>
      </w:r>
      <w:proofErr w:type="spellStart"/>
      <w:r>
        <w:rPr>
          <w:rFonts w:eastAsia="Courier New"/>
          <w:sz w:val="20"/>
        </w:rPr>
        <w:t>main_item_codec_</w:t>
      </w:r>
      <w:proofErr w:type="gramStart"/>
      <w:r>
        <w:rPr>
          <w:rFonts w:eastAsia="Courier New"/>
          <w:sz w:val="20"/>
        </w:rPr>
        <w:t>config</w:t>
      </w:r>
      <w:proofErr w:type="spellEnd"/>
      <w:r>
        <w:rPr>
          <w:rFonts w:eastAsia="Courier New"/>
          <w:sz w:val="20"/>
        </w:rPr>
        <w:t>;</w:t>
      </w:r>
      <w:proofErr w:type="gramEnd"/>
    </w:p>
    <w:p w14:paraId="750F116E" w14:textId="77777777" w:rsidR="000C4F42" w:rsidRDefault="00000000">
      <w:pPr>
        <w:pStyle w:val="code"/>
        <w:rPr>
          <w:rFonts w:eastAsia="Courier New"/>
          <w:sz w:val="20"/>
        </w:rPr>
      </w:pPr>
      <w:r>
        <w:rPr>
          <w:rFonts w:eastAsia="Courier New"/>
          <w:sz w:val="20"/>
        </w:rPr>
        <w:t xml:space="preserve">      }</w:t>
      </w:r>
    </w:p>
    <w:p w14:paraId="750F116F" w14:textId="77777777" w:rsidR="000C4F42" w:rsidRDefault="00000000">
      <w:pPr>
        <w:pStyle w:val="code"/>
        <w:rPr>
          <w:rFonts w:eastAsia="Courier New"/>
          <w:sz w:val="20"/>
        </w:rPr>
      </w:pPr>
      <w:r>
        <w:rPr>
          <w:rFonts w:eastAsia="Courier New"/>
          <w:sz w:val="20"/>
        </w:rPr>
        <w:t xml:space="preserve">      </w:t>
      </w:r>
      <w:proofErr w:type="gramStart"/>
      <w:r>
        <w:rPr>
          <w:rFonts w:eastAsia="Courier New"/>
          <w:sz w:val="20"/>
        </w:rPr>
        <w:t>else{</w:t>
      </w:r>
      <w:proofErr w:type="gramEnd"/>
    </w:p>
    <w:p w14:paraId="750F1170" w14:textId="77777777" w:rsidR="000C4F42" w:rsidRDefault="00000000">
      <w:pPr>
        <w:pStyle w:val="code"/>
        <w:rPr>
          <w:rFonts w:eastAsia="Courier New"/>
          <w:sz w:val="20"/>
        </w:rPr>
      </w:pPr>
      <w:r>
        <w:rPr>
          <w:rFonts w:eastAsia="Courier New"/>
          <w:sz w:val="20"/>
        </w:rPr>
        <w:t xml:space="preserve">         unsigned </w:t>
      </w:r>
      <w:proofErr w:type="gramStart"/>
      <w:r>
        <w:rPr>
          <w:rFonts w:eastAsia="Courier New"/>
          <w:sz w:val="20"/>
        </w:rPr>
        <w:t>int(</w:t>
      </w:r>
      <w:proofErr w:type="gramEnd"/>
      <w:r>
        <w:rPr>
          <w:rFonts w:eastAsia="Courier New"/>
          <w:sz w:val="20"/>
        </w:rPr>
        <w:t>8)</w:t>
      </w:r>
    </w:p>
    <w:p w14:paraId="750F1171" w14:textId="77777777" w:rsidR="000C4F42" w:rsidRDefault="00000000">
      <w:pPr>
        <w:pStyle w:val="code"/>
        <w:rPr>
          <w:rFonts w:eastAsia="Courier New"/>
          <w:sz w:val="20"/>
        </w:rPr>
      </w:pPr>
      <w:r>
        <w:rPr>
          <w:rFonts w:eastAsia="Courier New"/>
          <w:sz w:val="20"/>
        </w:rPr>
        <w:t xml:space="preserve">            gainmap_item_explicit_codec_config[gainmap_item_codec_config_size</w:t>
      </w:r>
      <w:proofErr w:type="gramStart"/>
      <w:r>
        <w:rPr>
          <w:rFonts w:eastAsia="Courier New"/>
          <w:sz w:val="20"/>
        </w:rPr>
        <w:t>];</w:t>
      </w:r>
      <w:proofErr w:type="gramEnd"/>
    </w:p>
    <w:p w14:paraId="750F1172" w14:textId="77777777" w:rsidR="000C4F42" w:rsidRDefault="00000000">
      <w:pPr>
        <w:pStyle w:val="code"/>
        <w:rPr>
          <w:rFonts w:eastAsia="Courier New"/>
          <w:sz w:val="20"/>
        </w:rPr>
      </w:pPr>
      <w:r>
        <w:rPr>
          <w:rFonts w:eastAsia="Courier New"/>
          <w:sz w:val="20"/>
        </w:rPr>
        <w:t xml:space="preserve">         </w:t>
      </w:r>
      <w:proofErr w:type="spellStart"/>
      <w:r>
        <w:rPr>
          <w:rFonts w:eastAsia="Courier New"/>
          <w:sz w:val="20"/>
        </w:rPr>
        <w:t>gainmap_item_codec_config</w:t>
      </w:r>
      <w:proofErr w:type="spellEnd"/>
      <w:r>
        <w:rPr>
          <w:rFonts w:eastAsia="Courier New"/>
          <w:sz w:val="20"/>
        </w:rPr>
        <w:t xml:space="preserve"> = </w:t>
      </w:r>
      <w:proofErr w:type="spellStart"/>
      <w:r>
        <w:rPr>
          <w:rFonts w:eastAsia="Courier New"/>
          <w:sz w:val="20"/>
        </w:rPr>
        <w:t>gainmap_item_explicit_codec_</w:t>
      </w:r>
      <w:proofErr w:type="gramStart"/>
      <w:r>
        <w:rPr>
          <w:rFonts w:eastAsia="Courier New"/>
          <w:sz w:val="20"/>
        </w:rPr>
        <w:t>config</w:t>
      </w:r>
      <w:proofErr w:type="spellEnd"/>
      <w:r>
        <w:rPr>
          <w:rFonts w:eastAsia="Courier New"/>
          <w:sz w:val="20"/>
        </w:rPr>
        <w:t>;</w:t>
      </w:r>
      <w:proofErr w:type="gramEnd"/>
    </w:p>
    <w:p w14:paraId="750F1173" w14:textId="77777777" w:rsidR="000C4F42" w:rsidRDefault="00000000">
      <w:pPr>
        <w:pStyle w:val="code"/>
        <w:rPr>
          <w:rFonts w:eastAsia="Courier New"/>
          <w:sz w:val="20"/>
        </w:rPr>
      </w:pPr>
      <w:r>
        <w:rPr>
          <w:rFonts w:eastAsia="Courier New"/>
          <w:sz w:val="20"/>
        </w:rPr>
        <w:t xml:space="preserve">      }</w:t>
      </w:r>
    </w:p>
    <w:p w14:paraId="750F1174" w14:textId="77777777" w:rsidR="000C4F42" w:rsidRDefault="00000000">
      <w:pPr>
        <w:pStyle w:val="code"/>
        <w:rPr>
          <w:rFonts w:eastAsia="Courier New"/>
          <w:sz w:val="20"/>
        </w:rPr>
      </w:pPr>
      <w:r>
        <w:rPr>
          <w:rFonts w:eastAsia="Courier New"/>
          <w:sz w:val="20"/>
        </w:rPr>
        <w:t xml:space="preserve">   }</w:t>
      </w:r>
    </w:p>
    <w:p w14:paraId="750F1175" w14:textId="77777777" w:rsidR="000C4F42" w:rsidRDefault="000C4F42">
      <w:pPr>
        <w:pStyle w:val="code"/>
        <w:rPr>
          <w:rFonts w:eastAsia="Courier New"/>
          <w:sz w:val="20"/>
        </w:rPr>
      </w:pPr>
    </w:p>
    <w:p w14:paraId="750F1176"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icc_flag</w:t>
      </w:r>
      <w:proofErr w:type="spellEnd"/>
      <w:r>
        <w:rPr>
          <w:rFonts w:eastAsia="Courier New"/>
          <w:sz w:val="20"/>
        </w:rPr>
        <w:t>)</w:t>
      </w:r>
    </w:p>
    <w:p w14:paraId="750F1177" w14:textId="77777777" w:rsidR="000C4F42" w:rsidRDefault="00000000">
      <w:pPr>
        <w:pStyle w:val="code"/>
        <w:rPr>
          <w:rFonts w:eastAsia="Courier New"/>
          <w:sz w:val="20"/>
        </w:rPr>
      </w:pPr>
      <w:r>
        <w:rPr>
          <w:rFonts w:eastAsia="Courier New"/>
          <w:sz w:val="20"/>
        </w:rPr>
        <w:lastRenderedPageBreak/>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icc_data</w:t>
      </w:r>
      <w:proofErr w:type="spellEnd"/>
      <w:r>
        <w:rPr>
          <w:rFonts w:eastAsia="Courier New"/>
          <w:sz w:val="20"/>
        </w:rPr>
        <w:t>[icc_data_size_minus1 + 1];</w:t>
      </w:r>
    </w:p>
    <w:p w14:paraId="750F1178"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tmap_icc_flag</w:t>
      </w:r>
      <w:proofErr w:type="spellEnd"/>
      <w:r>
        <w:rPr>
          <w:rFonts w:eastAsia="Courier New"/>
          <w:sz w:val="20"/>
        </w:rPr>
        <w:t>)</w:t>
      </w:r>
    </w:p>
    <w:p w14:paraId="750F1179"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tmap_icc_data</w:t>
      </w:r>
      <w:proofErr w:type="spellEnd"/>
      <w:r>
        <w:rPr>
          <w:rFonts w:eastAsia="Courier New"/>
          <w:sz w:val="20"/>
        </w:rPr>
        <w:t>[tmap_icc_data_size_minus1 + 1];</w:t>
      </w:r>
    </w:p>
    <w:p w14:paraId="750F117A"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gainmap_metadata_size</w:t>
      </w:r>
      <w:proofErr w:type="spellEnd"/>
      <w:r>
        <w:rPr>
          <w:rFonts w:eastAsia="Courier New"/>
          <w:sz w:val="20"/>
        </w:rPr>
        <w:t xml:space="preserve"> &gt; 0)</w:t>
      </w:r>
    </w:p>
    <w:p w14:paraId="750F117B"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gainmap_metadata</w:t>
      </w:r>
      <w:proofErr w:type="spellEnd"/>
      <w:r>
        <w:rPr>
          <w:rFonts w:eastAsia="Courier New"/>
          <w:sz w:val="20"/>
        </w:rPr>
        <w:t>[</w:t>
      </w:r>
      <w:proofErr w:type="spellStart"/>
      <w:r>
        <w:rPr>
          <w:rFonts w:eastAsia="Courier New"/>
          <w:sz w:val="20"/>
        </w:rPr>
        <w:t>gainmap_metadata_size</w:t>
      </w:r>
      <w:proofErr w:type="spellEnd"/>
      <w:r>
        <w:rPr>
          <w:rFonts w:eastAsia="Courier New"/>
          <w:sz w:val="20"/>
        </w:rPr>
        <w:t>];</w:t>
      </w:r>
    </w:p>
    <w:p w14:paraId="750F117C" w14:textId="77777777" w:rsidR="000C4F42" w:rsidRDefault="000C4F42">
      <w:pPr>
        <w:pStyle w:val="code"/>
        <w:rPr>
          <w:rFonts w:eastAsia="Courier New"/>
          <w:sz w:val="20"/>
        </w:rPr>
      </w:pPr>
    </w:p>
    <w:p w14:paraId="750F117D"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alpha_flag</w:t>
      </w:r>
      <w:proofErr w:type="spellEnd"/>
      <w:r>
        <w:rPr>
          <w:rFonts w:eastAsia="Courier New"/>
          <w:sz w:val="20"/>
        </w:rPr>
        <w:t xml:space="preserve"> &amp;&amp; </w:t>
      </w:r>
      <w:proofErr w:type="spellStart"/>
      <w:r>
        <w:rPr>
          <w:rFonts w:eastAsia="Courier New"/>
          <w:sz w:val="20"/>
        </w:rPr>
        <w:t>alpha_item_data_size</w:t>
      </w:r>
      <w:proofErr w:type="spellEnd"/>
      <w:r>
        <w:rPr>
          <w:rFonts w:eastAsia="Courier New"/>
          <w:sz w:val="20"/>
        </w:rPr>
        <w:t xml:space="preserve"> &gt; 0)</w:t>
      </w:r>
    </w:p>
    <w:p w14:paraId="750F117E"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alpha_item_data</w:t>
      </w:r>
      <w:proofErr w:type="spellEnd"/>
      <w:r>
        <w:rPr>
          <w:rFonts w:eastAsia="Courier New"/>
          <w:sz w:val="20"/>
        </w:rPr>
        <w:t>[</w:t>
      </w:r>
      <w:proofErr w:type="spellStart"/>
      <w:r>
        <w:rPr>
          <w:rFonts w:eastAsia="Courier New"/>
          <w:sz w:val="20"/>
        </w:rPr>
        <w:t>alpha_item_data_size</w:t>
      </w:r>
      <w:proofErr w:type="spellEnd"/>
      <w:r>
        <w:rPr>
          <w:rFonts w:eastAsia="Courier New"/>
          <w:sz w:val="20"/>
        </w:rPr>
        <w:t>];</w:t>
      </w:r>
    </w:p>
    <w:p w14:paraId="750F117F"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hdr_flag</w:t>
      </w:r>
      <w:proofErr w:type="spellEnd"/>
      <w:r>
        <w:rPr>
          <w:rFonts w:eastAsia="Courier New"/>
          <w:sz w:val="20"/>
        </w:rPr>
        <w:t xml:space="preserve"> &amp;&amp; </w:t>
      </w:r>
      <w:proofErr w:type="spellStart"/>
      <w:r>
        <w:rPr>
          <w:rFonts w:eastAsia="Courier New"/>
          <w:sz w:val="20"/>
        </w:rPr>
        <w:t>gainmap_flag</w:t>
      </w:r>
      <w:proofErr w:type="spellEnd"/>
      <w:r>
        <w:rPr>
          <w:rFonts w:eastAsia="Courier New"/>
          <w:sz w:val="20"/>
        </w:rPr>
        <w:t xml:space="preserve"> &amp;&amp; </w:t>
      </w:r>
      <w:proofErr w:type="spellStart"/>
      <w:r>
        <w:rPr>
          <w:rFonts w:eastAsia="Courier New"/>
          <w:sz w:val="20"/>
        </w:rPr>
        <w:t>gainmap_item_data_size</w:t>
      </w:r>
      <w:proofErr w:type="spellEnd"/>
      <w:r>
        <w:rPr>
          <w:rFonts w:eastAsia="Courier New"/>
          <w:sz w:val="20"/>
        </w:rPr>
        <w:t xml:space="preserve"> &gt; 0)</w:t>
      </w:r>
    </w:p>
    <w:p w14:paraId="750F1180"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gainmap_item_data</w:t>
      </w:r>
      <w:proofErr w:type="spellEnd"/>
      <w:r>
        <w:rPr>
          <w:rFonts w:eastAsia="Courier New"/>
          <w:sz w:val="20"/>
        </w:rPr>
        <w:t>[</w:t>
      </w:r>
      <w:proofErr w:type="spellStart"/>
      <w:r>
        <w:rPr>
          <w:rFonts w:eastAsia="Courier New"/>
          <w:sz w:val="20"/>
        </w:rPr>
        <w:t>gainmap_item_data_size</w:t>
      </w:r>
      <w:proofErr w:type="spellEnd"/>
      <w:r>
        <w:rPr>
          <w:rFonts w:eastAsia="Courier New"/>
          <w:sz w:val="20"/>
        </w:rPr>
        <w:t>];</w:t>
      </w:r>
    </w:p>
    <w:p w14:paraId="750F1181" w14:textId="77777777" w:rsidR="000C4F42" w:rsidRDefault="000C4F42">
      <w:pPr>
        <w:pStyle w:val="code"/>
        <w:rPr>
          <w:rFonts w:eastAsia="Courier New"/>
          <w:sz w:val="20"/>
        </w:rPr>
      </w:pPr>
    </w:p>
    <w:p w14:paraId="750F1182" w14:textId="77777777" w:rsidR="000C4F42" w:rsidRDefault="00000000">
      <w:pPr>
        <w:pStyle w:val="code"/>
        <w:rPr>
          <w:rFonts w:eastAsia="Courier New"/>
          <w:sz w:val="20"/>
        </w:rPr>
      </w:pP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main_item_data</w:t>
      </w:r>
      <w:proofErr w:type="spellEnd"/>
      <w:r>
        <w:rPr>
          <w:rFonts w:eastAsia="Courier New"/>
          <w:sz w:val="20"/>
        </w:rPr>
        <w:t>[main_item_data_size_minus1 + 1];</w:t>
      </w:r>
    </w:p>
    <w:p w14:paraId="750F1183" w14:textId="77777777" w:rsidR="000C4F42" w:rsidRDefault="000C4F42">
      <w:pPr>
        <w:pStyle w:val="code"/>
        <w:rPr>
          <w:rFonts w:eastAsia="Courier New"/>
          <w:sz w:val="20"/>
        </w:rPr>
      </w:pPr>
    </w:p>
    <w:p w14:paraId="750F1184"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exif_flag</w:t>
      </w:r>
      <w:proofErr w:type="spellEnd"/>
      <w:r>
        <w:rPr>
          <w:rFonts w:eastAsia="Courier New"/>
          <w:sz w:val="20"/>
        </w:rPr>
        <w:t>)</w:t>
      </w:r>
    </w:p>
    <w:p w14:paraId="750F1185"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exif_data</w:t>
      </w:r>
      <w:proofErr w:type="spellEnd"/>
      <w:r>
        <w:rPr>
          <w:rFonts w:eastAsia="Courier New"/>
          <w:sz w:val="20"/>
        </w:rPr>
        <w:t>[exif_data_size_minus1 + 1];</w:t>
      </w:r>
    </w:p>
    <w:p w14:paraId="750F1186" w14:textId="77777777" w:rsidR="000C4F42" w:rsidRDefault="00000000">
      <w:pPr>
        <w:pStyle w:val="code"/>
        <w:rPr>
          <w:rFonts w:eastAsia="Courier New"/>
          <w:sz w:val="20"/>
        </w:rPr>
      </w:pPr>
      <w:r>
        <w:rPr>
          <w:rFonts w:eastAsia="Courier New"/>
          <w:sz w:val="20"/>
        </w:rPr>
        <w:tab/>
        <w:t>if (</w:t>
      </w:r>
      <w:proofErr w:type="spellStart"/>
      <w:r>
        <w:rPr>
          <w:rFonts w:eastAsia="Courier New"/>
          <w:sz w:val="20"/>
        </w:rPr>
        <w:t>xmp_flag</w:t>
      </w:r>
      <w:proofErr w:type="spellEnd"/>
      <w:r>
        <w:rPr>
          <w:rFonts w:eastAsia="Courier New"/>
          <w:sz w:val="20"/>
        </w:rPr>
        <w:t>)</w:t>
      </w:r>
    </w:p>
    <w:p w14:paraId="750F1187" w14:textId="77777777" w:rsidR="000C4F42" w:rsidRDefault="00000000">
      <w:pPr>
        <w:pStyle w:val="code"/>
        <w:rPr>
          <w:rFonts w:eastAsia="Courier New"/>
          <w:sz w:val="20"/>
        </w:rPr>
      </w:pPr>
      <w:r>
        <w:rPr>
          <w:rFonts w:eastAsia="Courier New"/>
          <w:sz w:val="20"/>
        </w:rPr>
        <w:tab/>
      </w:r>
      <w:r>
        <w:rPr>
          <w:rFonts w:eastAsia="Courier New"/>
          <w:sz w:val="20"/>
        </w:rPr>
        <w:tab/>
        <w:t xml:space="preserve">unsigned </w:t>
      </w:r>
      <w:proofErr w:type="gramStart"/>
      <w:r>
        <w:rPr>
          <w:rFonts w:eastAsia="Courier New"/>
          <w:sz w:val="20"/>
        </w:rPr>
        <w:t>int(</w:t>
      </w:r>
      <w:proofErr w:type="gramEnd"/>
      <w:r>
        <w:rPr>
          <w:rFonts w:eastAsia="Courier New"/>
          <w:sz w:val="20"/>
        </w:rPr>
        <w:t xml:space="preserve">8) </w:t>
      </w:r>
      <w:proofErr w:type="spellStart"/>
      <w:r>
        <w:rPr>
          <w:rFonts w:eastAsia="Courier New"/>
          <w:sz w:val="20"/>
        </w:rPr>
        <w:t>xmp_data</w:t>
      </w:r>
      <w:proofErr w:type="spellEnd"/>
      <w:r>
        <w:rPr>
          <w:rFonts w:eastAsia="Courier New"/>
          <w:sz w:val="20"/>
        </w:rPr>
        <w:t>[xmp_data_size_minus1 + 1];</w:t>
      </w:r>
    </w:p>
    <w:p w14:paraId="750F1188" w14:textId="77777777" w:rsidR="000C4F42" w:rsidRDefault="00000000">
      <w:pPr>
        <w:pStyle w:val="code"/>
        <w:rPr>
          <w:rFonts w:eastAsia="Courier New"/>
          <w:sz w:val="20"/>
        </w:rPr>
      </w:pPr>
      <w:r>
        <w:rPr>
          <w:rFonts w:eastAsia="Courier New"/>
          <w:sz w:val="20"/>
        </w:rPr>
        <w:t>}</w:t>
      </w:r>
    </w:p>
    <w:p w14:paraId="750F1189" w14:textId="77777777" w:rsidR="000C4F42" w:rsidRDefault="000C4F42">
      <w:pPr>
        <w:rPr>
          <w:highlight w:val="yellow"/>
        </w:rPr>
      </w:pPr>
    </w:p>
    <w:p w14:paraId="750F118A" w14:textId="77777777" w:rsidR="000C4F42" w:rsidRDefault="00000000">
      <w:pPr>
        <w:pStyle w:val="Heading4"/>
        <w:rPr>
          <w:lang w:val="en-CA"/>
        </w:rPr>
      </w:pPr>
      <w:bookmarkStart w:id="1683" w:name="_tpim7xt8bw2n"/>
      <w:bookmarkEnd w:id="1683"/>
      <w:r>
        <w:rPr>
          <w:lang w:val="en-CA"/>
        </w:rPr>
        <w:t>O.3.3</w:t>
      </w:r>
      <w:r>
        <w:rPr>
          <w:lang w:val="en-CA"/>
        </w:rPr>
        <w:tab/>
        <w:t>Semantics</w:t>
      </w:r>
    </w:p>
    <w:p w14:paraId="750F118B" w14:textId="77777777" w:rsidR="000C4F42" w:rsidRDefault="00000000">
      <w:pPr>
        <w:pStyle w:val="semantics"/>
      </w:pPr>
      <w:r>
        <w:rPr>
          <w:rStyle w:val="codeZchn"/>
          <w:rFonts w:eastAsia="Arial"/>
        </w:rPr>
        <w:t>version</w:t>
      </w:r>
      <w:r>
        <w:t xml:space="preserve">: specifies the version of the </w:t>
      </w:r>
      <w:proofErr w:type="spellStart"/>
      <w:r>
        <w:rPr>
          <w:rStyle w:val="codeZchn"/>
          <w:rFonts w:eastAsia="Arial"/>
        </w:rPr>
        <w:t>MinimizedImageBox</w:t>
      </w:r>
      <w:proofErr w:type="spellEnd"/>
      <w:r>
        <w:t xml:space="preserve">. The </w:t>
      </w:r>
      <w:r>
        <w:rPr>
          <w:rStyle w:val="codeZchn"/>
          <w:rFonts w:eastAsia="Arial"/>
        </w:rPr>
        <w:t>version</w:t>
      </w:r>
      <w:r>
        <w:t xml:space="preserve"> shall be set to 0 in this version of this document.</w:t>
      </w:r>
    </w:p>
    <w:p w14:paraId="750F118C" w14:textId="77777777" w:rsidR="000C4F42" w:rsidRDefault="00000000">
      <w:pPr>
        <w:pStyle w:val="semantics"/>
      </w:pPr>
      <w:proofErr w:type="spellStart"/>
      <w:r>
        <w:rPr>
          <w:rStyle w:val="codeZchn"/>
          <w:rFonts w:eastAsia="Courier New"/>
        </w:rPr>
        <w:t>explicit_codec_types_flag</w:t>
      </w:r>
      <w:proofErr w:type="spellEnd"/>
      <w:r>
        <w:t xml:space="preserve">: </w:t>
      </w:r>
      <w:r>
        <w:rPr>
          <w:rFonts w:ascii="Arial;sans-serif" w:hAnsi="Arial;sans-serif"/>
          <w:color w:val="000000"/>
          <w:sz w:val="20"/>
        </w:rPr>
        <w:t xml:space="preserve">0 specifies that </w:t>
      </w:r>
      <w:proofErr w:type="spellStart"/>
      <w:r>
        <w:rPr>
          <w:rFonts w:ascii="Courier New;monospace" w:hAnsi="Courier New;monospace"/>
          <w:color w:val="000000"/>
          <w:sz w:val="20"/>
        </w:rPr>
        <w:t>infe_type</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codec_config_type</w:t>
      </w:r>
      <w:proofErr w:type="spellEnd"/>
      <w:r>
        <w:rPr>
          <w:rFonts w:ascii="Arial;sans-serif" w:hAnsi="Arial;sans-serif"/>
          <w:color w:val="000000"/>
          <w:sz w:val="20"/>
        </w:rPr>
        <w:t xml:space="preserve">, are not present and are inferred as specified for the brand carried in </w:t>
      </w:r>
      <w:proofErr w:type="spellStart"/>
      <w:r>
        <w:rPr>
          <w:rFonts w:ascii="Courier New;monospace" w:hAnsi="Courier New;monospace"/>
          <w:color w:val="000000"/>
          <w:sz w:val="20"/>
        </w:rPr>
        <w:t>minor_version</w:t>
      </w:r>
      <w:proofErr w:type="spellEnd"/>
      <w:r>
        <w:rPr>
          <w:color w:val="000000"/>
        </w:rPr>
        <w:t xml:space="preserve"> </w:t>
      </w:r>
      <w:r>
        <w:rPr>
          <w:rFonts w:ascii="Arial;sans-serif" w:hAnsi="Arial;sans-serif"/>
          <w:color w:val="000000"/>
          <w:sz w:val="20"/>
        </w:rPr>
        <w:t xml:space="preserve">of the </w:t>
      </w:r>
      <w:proofErr w:type="spellStart"/>
      <w:r>
        <w:rPr>
          <w:rFonts w:ascii="Courier New;monospace" w:hAnsi="Courier New;monospace"/>
          <w:color w:val="000000"/>
          <w:sz w:val="20"/>
        </w:rPr>
        <w:t>FileTypeBox</w:t>
      </w:r>
      <w:proofErr w:type="spellEnd"/>
      <w:r>
        <w:rPr>
          <w:rFonts w:ascii="Courier New;monospace" w:hAnsi="Courier New;monospace"/>
          <w:color w:val="000000"/>
          <w:sz w:val="20"/>
        </w:rPr>
        <w:t>.</w:t>
      </w:r>
      <w:r>
        <w:rPr>
          <w:color w:val="000000"/>
        </w:rPr>
        <w:t xml:space="preserve"> </w:t>
      </w:r>
      <w:r>
        <w:rPr>
          <w:rFonts w:ascii="Arial;sans-serif" w:hAnsi="Arial;sans-serif"/>
          <w:color w:val="000000"/>
          <w:sz w:val="20"/>
        </w:rPr>
        <w:t xml:space="preserve">1 specifies that </w:t>
      </w:r>
      <w:proofErr w:type="spellStart"/>
      <w:r>
        <w:rPr>
          <w:rFonts w:ascii="Courier New;monospace" w:hAnsi="Courier New;monospace"/>
          <w:color w:val="000000"/>
          <w:sz w:val="20"/>
        </w:rPr>
        <w:t>infe_type</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codec_config_type</w:t>
      </w:r>
      <w:proofErr w:type="spellEnd"/>
      <w:r>
        <w:rPr>
          <w:color w:val="000000"/>
        </w:rPr>
        <w:t xml:space="preserve"> </w:t>
      </w:r>
      <w:r>
        <w:rPr>
          <w:rFonts w:ascii="Arial;sans-serif" w:hAnsi="Arial;sans-serif"/>
          <w:color w:val="000000"/>
          <w:sz w:val="20"/>
        </w:rPr>
        <w:t xml:space="preserve">are present. </w:t>
      </w:r>
      <w:proofErr w:type="spellStart"/>
      <w:r>
        <w:rPr>
          <w:rFonts w:ascii="Courier New;monospace" w:hAnsi="Courier New;monospace"/>
          <w:color w:val="000000"/>
          <w:sz w:val="20"/>
        </w:rPr>
        <w:t>explicit_codec_types_flag</w:t>
      </w:r>
      <w:proofErr w:type="spellEnd"/>
      <w:r>
        <w:rPr>
          <w:color w:val="000000"/>
        </w:rPr>
        <w:t xml:space="preserve"> </w:t>
      </w:r>
      <w:r>
        <w:rPr>
          <w:rFonts w:ascii="Arial;sans-serif" w:hAnsi="Arial;sans-serif"/>
          <w:color w:val="000000"/>
          <w:sz w:val="20"/>
        </w:rPr>
        <w:t xml:space="preserve">shall be equal to 1, when the </w:t>
      </w:r>
      <w:proofErr w:type="spellStart"/>
      <w:r>
        <w:rPr>
          <w:rFonts w:ascii="Courier New;monospace" w:hAnsi="Courier New;monospace"/>
          <w:color w:val="000000"/>
          <w:sz w:val="20"/>
        </w:rPr>
        <w:t>major_brand</w:t>
      </w:r>
      <w:proofErr w:type="spellEnd"/>
      <w:r>
        <w:rPr>
          <w:color w:val="000000"/>
        </w:rPr>
        <w:t xml:space="preserve"> </w:t>
      </w:r>
      <w:r>
        <w:rPr>
          <w:rFonts w:ascii="Arial;sans-serif" w:hAnsi="Arial;sans-serif"/>
          <w:color w:val="000000"/>
          <w:sz w:val="20"/>
        </w:rPr>
        <w:t xml:space="preserve">in the </w:t>
      </w:r>
      <w:proofErr w:type="spellStart"/>
      <w:r>
        <w:rPr>
          <w:rFonts w:ascii="Courier New;monospace" w:hAnsi="Courier New;monospace"/>
          <w:color w:val="000000"/>
          <w:sz w:val="20"/>
        </w:rPr>
        <w:t>FileTypeBox</w:t>
      </w:r>
      <w:proofErr w:type="spellEnd"/>
      <w:r>
        <w:rPr>
          <w:color w:val="000000"/>
        </w:rPr>
        <w:t xml:space="preserve"> </w:t>
      </w:r>
      <w:r>
        <w:rPr>
          <w:rFonts w:ascii="Arial;sans-serif" w:hAnsi="Arial;sans-serif"/>
          <w:color w:val="000000"/>
          <w:sz w:val="20"/>
        </w:rPr>
        <w:t>is neither ‘mif3’ nor a brand derived from ‘mif3</w:t>
      </w:r>
      <w:proofErr w:type="gramStart"/>
      <w:r>
        <w:rPr>
          <w:rFonts w:ascii="Arial;sans-serif" w:hAnsi="Arial;sans-serif"/>
          <w:color w:val="000000"/>
          <w:sz w:val="20"/>
        </w:rPr>
        <w:t>’</w:t>
      </w:r>
      <w:proofErr w:type="gramEnd"/>
      <w:r>
        <w:rPr>
          <w:rFonts w:ascii="Arial;sans-serif" w:hAnsi="Arial;sans-serif"/>
          <w:color w:val="000000"/>
          <w:sz w:val="20"/>
        </w:rPr>
        <w:t xml:space="preserve"> or </w:t>
      </w:r>
      <w:proofErr w:type="spellStart"/>
      <w:r>
        <w:rPr>
          <w:rFonts w:ascii="Courier New;monospace" w:hAnsi="Courier New;monospace"/>
          <w:color w:val="000000"/>
          <w:sz w:val="20"/>
        </w:rPr>
        <w:t>minor_version</w:t>
      </w:r>
      <w:proofErr w:type="spellEnd"/>
      <w:r>
        <w:rPr>
          <w:color w:val="000000"/>
        </w:rPr>
        <w:t xml:space="preserve"> </w:t>
      </w:r>
      <w:r>
        <w:rPr>
          <w:rFonts w:ascii="Arial;sans-serif" w:hAnsi="Arial;sans-serif"/>
          <w:color w:val="000000"/>
          <w:sz w:val="20"/>
        </w:rPr>
        <w:t xml:space="preserve">does not specify a brand that specified the inference of </w:t>
      </w:r>
      <w:proofErr w:type="spellStart"/>
      <w:r>
        <w:rPr>
          <w:rFonts w:ascii="Courier New;monospace" w:hAnsi="Courier New;monospace"/>
          <w:color w:val="000000"/>
          <w:sz w:val="20"/>
        </w:rPr>
        <w:t>infe_type</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codec_config_type</w:t>
      </w:r>
      <w:proofErr w:type="spellEnd"/>
      <w:r>
        <w:rPr>
          <w:rFonts w:ascii="Arial;sans-serif" w:hAnsi="Arial;sans-serif"/>
          <w:color w:val="000000"/>
          <w:sz w:val="20"/>
        </w:rPr>
        <w:t xml:space="preserve">. When the </w:t>
      </w:r>
      <w:proofErr w:type="spellStart"/>
      <w:r>
        <w:rPr>
          <w:rFonts w:ascii="Courier New;monospace" w:hAnsi="Courier New;monospace"/>
          <w:color w:val="000000"/>
          <w:sz w:val="20"/>
        </w:rPr>
        <w:t>major_brand</w:t>
      </w:r>
      <w:proofErr w:type="spellEnd"/>
      <w:r>
        <w:rPr>
          <w:color w:val="000000"/>
        </w:rPr>
        <w:t xml:space="preserve"> </w:t>
      </w:r>
      <w:r>
        <w:rPr>
          <w:rFonts w:ascii="Arial;sans-serif" w:hAnsi="Arial;sans-serif"/>
          <w:color w:val="000000"/>
          <w:sz w:val="20"/>
        </w:rPr>
        <w:t xml:space="preserve">in the </w:t>
      </w:r>
      <w:proofErr w:type="spellStart"/>
      <w:r>
        <w:rPr>
          <w:rFonts w:ascii="Courier New;monospace" w:hAnsi="Courier New;monospace"/>
          <w:color w:val="000000"/>
          <w:sz w:val="20"/>
        </w:rPr>
        <w:t>FileTypeBox</w:t>
      </w:r>
      <w:proofErr w:type="spellEnd"/>
      <w:r>
        <w:rPr>
          <w:color w:val="000000"/>
        </w:rPr>
        <w:t xml:space="preserve"> </w:t>
      </w:r>
      <w:r>
        <w:rPr>
          <w:rFonts w:ascii="Arial;sans-serif" w:hAnsi="Arial;sans-serif"/>
          <w:color w:val="000000"/>
          <w:sz w:val="20"/>
        </w:rPr>
        <w:t xml:space="preserve">is ‘mif3’ or a brand derived from ‘mif3’, </w:t>
      </w:r>
      <w:proofErr w:type="spellStart"/>
      <w:r>
        <w:rPr>
          <w:rFonts w:ascii="Courier New;monospace" w:hAnsi="Courier New;monospace"/>
          <w:color w:val="000000"/>
          <w:sz w:val="20"/>
        </w:rPr>
        <w:t>minor_version</w:t>
      </w:r>
      <w:proofErr w:type="spellEnd"/>
      <w:r>
        <w:rPr>
          <w:color w:val="000000"/>
        </w:rPr>
        <w:t xml:space="preserve"> </w:t>
      </w:r>
      <w:r>
        <w:rPr>
          <w:rFonts w:ascii="Arial;sans-serif" w:hAnsi="Arial;sans-serif"/>
          <w:color w:val="000000"/>
          <w:sz w:val="20"/>
        </w:rPr>
        <w:t xml:space="preserve">specifies a brand, and </w:t>
      </w:r>
      <w:proofErr w:type="spellStart"/>
      <w:r>
        <w:rPr>
          <w:rFonts w:ascii="Arial;sans-serif" w:hAnsi="Arial;sans-serif"/>
          <w:color w:val="000000"/>
          <w:sz w:val="20"/>
        </w:rPr>
        <w:t>e</w:t>
      </w:r>
      <w:r>
        <w:rPr>
          <w:rFonts w:ascii="Courier New;monospace" w:hAnsi="Courier New;monospace"/>
          <w:color w:val="000000"/>
          <w:sz w:val="20"/>
        </w:rPr>
        <w:t>xplicit_codec_types_flag</w:t>
      </w:r>
      <w:proofErr w:type="spellEnd"/>
      <w:r>
        <w:rPr>
          <w:rFonts w:ascii="Courier New;monospace" w:hAnsi="Courier New;monospace"/>
          <w:color w:val="000000"/>
          <w:sz w:val="20"/>
        </w:rPr>
        <w:t xml:space="preserve"> </w:t>
      </w:r>
      <w:r>
        <w:rPr>
          <w:rFonts w:ascii="Arial;sans-serif" w:hAnsi="Arial;sans-serif"/>
          <w:color w:val="000000"/>
          <w:sz w:val="20"/>
        </w:rPr>
        <w:t xml:space="preserve">is equal to 1, </w:t>
      </w:r>
      <w:proofErr w:type="spellStart"/>
      <w:r>
        <w:rPr>
          <w:rFonts w:ascii="Courier New;monospace" w:hAnsi="Courier New;monospace"/>
          <w:color w:val="000000"/>
          <w:sz w:val="20"/>
        </w:rPr>
        <w:t>infe_type</w:t>
      </w:r>
      <w:proofErr w:type="spellEnd"/>
      <w:r>
        <w:rPr>
          <w:color w:val="000000"/>
        </w:rPr>
        <w:t xml:space="preserve"> </w:t>
      </w:r>
      <w:r>
        <w:rPr>
          <w:rFonts w:ascii="Arial;sans-serif" w:hAnsi="Arial;sans-serif"/>
          <w:color w:val="000000"/>
          <w:sz w:val="20"/>
        </w:rPr>
        <w:t xml:space="preserve">and </w:t>
      </w:r>
      <w:proofErr w:type="spellStart"/>
      <w:r>
        <w:rPr>
          <w:rFonts w:ascii="Courier New;monospace" w:hAnsi="Courier New;monospace"/>
          <w:color w:val="000000"/>
          <w:sz w:val="20"/>
        </w:rPr>
        <w:t>codec_config_type</w:t>
      </w:r>
      <w:proofErr w:type="spellEnd"/>
      <w:r>
        <w:rPr>
          <w:color w:val="000000"/>
        </w:rPr>
        <w:t xml:space="preserve"> </w:t>
      </w:r>
      <w:r>
        <w:rPr>
          <w:rFonts w:ascii="Arial;sans-serif" w:hAnsi="Arial;sans-serif"/>
          <w:color w:val="000000"/>
          <w:sz w:val="20"/>
        </w:rPr>
        <w:t xml:space="preserve">that are present in the </w:t>
      </w:r>
      <w:proofErr w:type="spellStart"/>
      <w:r>
        <w:rPr>
          <w:rFonts w:ascii="Courier New" w:hAnsi="Courier New"/>
          <w:color w:val="000000"/>
          <w:sz w:val="20"/>
        </w:rPr>
        <w:t>MinimizedImageBox</w:t>
      </w:r>
      <w:proofErr w:type="spellEnd"/>
      <w:r>
        <w:rPr>
          <w:rFonts w:ascii="Arial;sans-serif" w:hAnsi="Arial;sans-serif"/>
          <w:color w:val="000000"/>
          <w:sz w:val="20"/>
        </w:rPr>
        <w:t xml:space="preserve"> are in effect instead of those that would be inferred based on the brand carried in </w:t>
      </w:r>
      <w:proofErr w:type="spellStart"/>
      <w:r>
        <w:rPr>
          <w:rFonts w:ascii="Courier New;monospace" w:hAnsi="Courier New;monospace"/>
          <w:color w:val="000000"/>
          <w:sz w:val="20"/>
        </w:rPr>
        <w:t>minor_version</w:t>
      </w:r>
      <w:proofErr w:type="spellEnd"/>
      <w:r>
        <w:rPr>
          <w:rFonts w:ascii="Arial;sans-serif" w:hAnsi="Arial;sans-serif"/>
          <w:color w:val="000000"/>
          <w:sz w:val="20"/>
        </w:rPr>
        <w:t>.</w:t>
      </w:r>
    </w:p>
    <w:p w14:paraId="750F118D" w14:textId="77777777" w:rsidR="000C4F42" w:rsidRDefault="00000000">
      <w:pPr>
        <w:pStyle w:val="semantics"/>
      </w:pPr>
      <w:proofErr w:type="spellStart"/>
      <w:r>
        <w:rPr>
          <w:rStyle w:val="codeZchn"/>
          <w:rFonts w:eastAsia="Courier New"/>
          <w:color w:val="000000"/>
          <w:sz w:val="20"/>
        </w:rPr>
        <w:t>float_flag</w:t>
      </w:r>
      <w:proofErr w:type="spellEnd"/>
      <w:r>
        <w:rPr>
          <w:rFonts w:ascii="Arial;sans-serif" w:hAnsi="Arial;sans-serif"/>
          <w:color w:val="000000"/>
          <w:sz w:val="20"/>
        </w:rPr>
        <w:t xml:space="preserve">: specifies the format of the pixel values of the reconstructed main and alpha image items as the </w:t>
      </w:r>
      <w:proofErr w:type="spellStart"/>
      <w:r>
        <w:rPr>
          <w:rStyle w:val="codeZchn"/>
          <w:rFonts w:eastAsia="Arial"/>
          <w:color w:val="000000"/>
          <w:sz w:val="20"/>
        </w:rPr>
        <w:t>component_format</w:t>
      </w:r>
      <w:proofErr w:type="spellEnd"/>
      <w:r>
        <w:rPr>
          <w:rFonts w:ascii="Arial;sans-serif" w:hAnsi="Arial;sans-serif"/>
          <w:color w:val="000000"/>
          <w:sz w:val="20"/>
        </w:rPr>
        <w:t xml:space="preserve"> 0 and 1 values, as specified in </w:t>
      </w:r>
      <w:proofErr w:type="spellStart"/>
      <w:r>
        <w:rPr>
          <w:rStyle w:val="codeZchn"/>
          <w:rFonts w:eastAsia="Courier New"/>
          <w:color w:val="000000"/>
          <w:sz w:val="20"/>
        </w:rPr>
        <w:t>PixelInformationProperty</w:t>
      </w:r>
      <w:proofErr w:type="spellEnd"/>
      <w:r>
        <w:rPr>
          <w:rFonts w:ascii="Arial;sans-serif" w:hAnsi="Arial;sans-serif"/>
          <w:color w:val="000000"/>
          <w:sz w:val="20"/>
        </w:rPr>
        <w:t xml:space="preserve"> with </w:t>
      </w:r>
      <w:r>
        <w:rPr>
          <w:rFonts w:ascii="Courier New" w:hAnsi="Courier New"/>
          <w:color w:val="000000"/>
          <w:sz w:val="20"/>
        </w:rPr>
        <w:t>px_flags&amp;</w:t>
      </w:r>
      <w:proofErr w:type="gramStart"/>
      <w:r>
        <w:rPr>
          <w:rFonts w:ascii="Courier New" w:hAnsi="Courier New"/>
          <w:color w:val="000000"/>
          <w:sz w:val="20"/>
        </w:rPr>
        <w:t>1!=</w:t>
      </w:r>
      <w:proofErr w:type="gramEnd"/>
      <w:r>
        <w:rPr>
          <w:rFonts w:ascii="Courier New" w:hAnsi="Courier New"/>
          <w:color w:val="000000"/>
          <w:sz w:val="20"/>
        </w:rPr>
        <w:t>0</w:t>
      </w:r>
      <w:r>
        <w:rPr>
          <w:rFonts w:ascii="Arial;sans-serif" w:hAnsi="Arial;sans-serif"/>
          <w:color w:val="000000"/>
          <w:sz w:val="20"/>
        </w:rPr>
        <w:t xml:space="preserve"> in clause 6.5.6.</w:t>
      </w:r>
    </w:p>
    <w:p w14:paraId="750F118E" w14:textId="77777777" w:rsidR="000C4F42" w:rsidRDefault="00000000">
      <w:pPr>
        <w:pStyle w:val="semantics"/>
      </w:pPr>
      <w:proofErr w:type="spellStart"/>
      <w:r>
        <w:rPr>
          <w:rStyle w:val="codeZchn"/>
          <w:rFonts w:eastAsia="Courier New"/>
          <w:color w:val="000000"/>
          <w:sz w:val="20"/>
        </w:rPr>
        <w:t>full_range_</w:t>
      </w:r>
      <w:proofErr w:type="gramStart"/>
      <w:r>
        <w:rPr>
          <w:rStyle w:val="codeZchn"/>
          <w:rFonts w:eastAsia="Courier New"/>
          <w:color w:val="000000"/>
          <w:sz w:val="20"/>
        </w:rPr>
        <w:t>flag</w:t>
      </w:r>
      <w:proofErr w:type="spellEnd"/>
      <w:r>
        <w:rPr>
          <w:rFonts w:ascii="Arial;sans-serif" w:hAnsi="Arial;sans-serif"/>
          <w:color w:val="000000"/>
          <w:sz w:val="20"/>
        </w:rPr>
        <w:t>:</w:t>
      </w:r>
      <w:proofErr w:type="gramEnd"/>
      <w:r>
        <w:rPr>
          <w:rFonts w:ascii="Arial;sans-serif" w:hAnsi="Arial;sans-serif"/>
          <w:color w:val="000000"/>
          <w:sz w:val="20"/>
        </w:rPr>
        <w:t xml:space="preserve"> is a binary value representing the </w:t>
      </w:r>
      <w:proofErr w:type="spellStart"/>
      <w:r>
        <w:rPr>
          <w:rFonts w:ascii="Courier New;monospace" w:hAnsi="Courier New;monospace"/>
          <w:color w:val="000000"/>
          <w:sz w:val="20"/>
        </w:rPr>
        <w:t>VideoFullRangeFlag</w:t>
      </w:r>
      <w:proofErr w:type="spellEnd"/>
      <w:r>
        <w:rPr>
          <w:rFonts w:ascii="Arial;sans-serif" w:hAnsi="Arial;sans-serif"/>
          <w:color w:val="000000"/>
          <w:sz w:val="20"/>
        </w:rPr>
        <w:t xml:space="preserve"> as defined in Rec. ITU-T H.273 | ISO/IEC 23091-2 for the main image when </w:t>
      </w:r>
      <w:proofErr w:type="spellStart"/>
      <w:r>
        <w:rPr>
          <w:rFonts w:ascii="Courier New;monospace" w:hAnsi="Courier New;monospace"/>
          <w:color w:val="000000"/>
          <w:sz w:val="20"/>
        </w:rPr>
        <w:t>float_flag</w:t>
      </w:r>
      <w:proofErr w:type="spellEnd"/>
      <w:r>
        <w:rPr>
          <w:rFonts w:ascii="Arial;sans-serif" w:hAnsi="Arial;sans-serif"/>
          <w:color w:val="000000"/>
          <w:sz w:val="20"/>
        </w:rPr>
        <w:t xml:space="preserve"> is 0. Values 0 and 1 are reserved when </w:t>
      </w:r>
      <w:proofErr w:type="spellStart"/>
      <w:r>
        <w:rPr>
          <w:rFonts w:ascii="Courier New;monospace" w:hAnsi="Courier New;monospace"/>
          <w:color w:val="000000"/>
          <w:sz w:val="20"/>
        </w:rPr>
        <w:t>float_flag</w:t>
      </w:r>
      <w:proofErr w:type="spellEnd"/>
      <w:r>
        <w:rPr>
          <w:rFonts w:ascii="Arial;sans-serif" w:hAnsi="Arial;sans-serif"/>
          <w:color w:val="000000"/>
          <w:sz w:val="20"/>
        </w:rPr>
        <w:t xml:space="preserve"> is 1.</w:t>
      </w:r>
    </w:p>
    <w:p w14:paraId="750F118F" w14:textId="77777777" w:rsidR="000C4F42" w:rsidRDefault="00000000">
      <w:pPr>
        <w:pStyle w:val="semantics"/>
      </w:pPr>
      <w:proofErr w:type="spellStart"/>
      <w:r>
        <w:rPr>
          <w:rStyle w:val="codeZchn"/>
          <w:rFonts w:eastAsia="Courier New"/>
          <w:color w:val="000000"/>
          <w:sz w:val="20"/>
        </w:rPr>
        <w:t>alpha_flag</w:t>
      </w:r>
      <w:proofErr w:type="spellEnd"/>
      <w:r>
        <w:rPr>
          <w:rFonts w:ascii="Arial;sans-serif" w:hAnsi="Arial;sans-serif"/>
          <w:color w:val="000000"/>
          <w:sz w:val="20"/>
        </w:rPr>
        <w:t xml:space="preserve">: 0 specifies that the image is opaque. </w:t>
      </w:r>
      <w:proofErr w:type="gramStart"/>
      <w:r>
        <w:rPr>
          <w:rFonts w:ascii="Arial;sans-serif" w:hAnsi="Arial;sans-serif"/>
          <w:color w:val="000000"/>
          <w:sz w:val="20"/>
        </w:rPr>
        <w:t>Otherwise</w:t>
      </w:r>
      <w:proofErr w:type="gramEnd"/>
      <w:r>
        <w:rPr>
          <w:rFonts w:ascii="Arial;sans-serif" w:hAnsi="Arial;sans-serif"/>
          <w:color w:val="000000"/>
          <w:sz w:val="20"/>
        </w:rPr>
        <w:t xml:space="preserve"> the image has an alpha layer, whether the codec has native translucency support or an alpha auxiliary image item is used.</w:t>
      </w:r>
    </w:p>
    <w:p w14:paraId="750F1190" w14:textId="77777777" w:rsidR="000C4F42" w:rsidRDefault="00000000">
      <w:pPr>
        <w:pStyle w:val="semantics"/>
      </w:pPr>
      <w:proofErr w:type="spellStart"/>
      <w:r>
        <w:rPr>
          <w:rStyle w:val="codeZchn"/>
          <w:rFonts w:eastAsia="Courier New"/>
        </w:rPr>
        <w:t>explicit_cicp_flag</w:t>
      </w:r>
      <w:proofErr w:type="spellEnd"/>
      <w:r>
        <w:t xml:space="preserve">: equal to 0 indicates the values of </w:t>
      </w:r>
      <w:proofErr w:type="spellStart"/>
      <w:r>
        <w:rPr>
          <w:rFonts w:ascii="Courier New" w:hAnsi="Courier New"/>
        </w:rPr>
        <w:t>ColourPrimaries</w:t>
      </w:r>
      <w:proofErr w:type="spellEnd"/>
      <w:r>
        <w:t xml:space="preserve">, </w:t>
      </w:r>
      <w:proofErr w:type="spellStart"/>
      <w:r>
        <w:rPr>
          <w:rFonts w:ascii="Courier New" w:hAnsi="Courier New"/>
        </w:rPr>
        <w:t>TransferCharacteristics</w:t>
      </w:r>
      <w:proofErr w:type="spellEnd"/>
      <w:r>
        <w:t xml:space="preserve"> and </w:t>
      </w:r>
      <w:proofErr w:type="spellStart"/>
      <w:r>
        <w:rPr>
          <w:rFonts w:ascii="Courier New" w:hAnsi="Courier New"/>
        </w:rPr>
        <w:t>MatrixCoefficients</w:t>
      </w:r>
      <w:proofErr w:type="spellEnd"/>
      <w:r>
        <w:t>, as defined in Rec. ITU-T H.273 | ISO/IEC 23091-2, are set to the values defined in Table XX2. When the value is equal to 1 it indicates that these values are signaled explicitly, as defined in Table XX2.</w:t>
      </w:r>
      <w:bookmarkStart w:id="1684" w:name="docs-internal-guid-08ae6a24-7fff-dd4d-b1"/>
      <w:bookmarkEnd w:id="1684"/>
    </w:p>
    <w:p w14:paraId="750F1191" w14:textId="77777777" w:rsidR="000C4F42" w:rsidRDefault="00000000">
      <w:pPr>
        <w:pStyle w:val="Caption"/>
        <w:keepNext/>
        <w:jc w:val="center"/>
        <w:rPr>
          <w:sz w:val="22"/>
          <w:szCs w:val="22"/>
        </w:rPr>
      </w:pPr>
      <w:r>
        <w:rPr>
          <w:sz w:val="22"/>
          <w:szCs w:val="22"/>
        </w:rPr>
        <w:t>Table XX2 - Values of CICP fields associated with the main image</w:t>
      </w:r>
    </w:p>
    <w:tbl>
      <w:tblPr>
        <w:tblW w:w="9863" w:type="dxa"/>
        <w:tblInd w:w="370" w:type="dxa"/>
        <w:tblLayout w:type="fixed"/>
        <w:tblCellMar>
          <w:top w:w="28" w:type="dxa"/>
          <w:left w:w="28" w:type="dxa"/>
          <w:bottom w:w="28" w:type="dxa"/>
          <w:right w:w="28" w:type="dxa"/>
        </w:tblCellMar>
        <w:tblLook w:val="04A0" w:firstRow="1" w:lastRow="0" w:firstColumn="1" w:lastColumn="0" w:noHBand="0" w:noVBand="1"/>
      </w:tblPr>
      <w:tblGrid>
        <w:gridCol w:w="1008"/>
        <w:gridCol w:w="635"/>
        <w:gridCol w:w="2067"/>
        <w:gridCol w:w="1748"/>
        <w:gridCol w:w="1310"/>
        <w:gridCol w:w="1656"/>
        <w:gridCol w:w="1439"/>
      </w:tblGrid>
      <w:tr w:rsidR="000C4F42" w14:paraId="750F1199" w14:textId="77777777">
        <w:tc>
          <w:tcPr>
            <w:tcW w:w="1007" w:type="dxa"/>
            <w:tcBorders>
              <w:top w:val="single" w:sz="8" w:space="0" w:color="000000"/>
              <w:left w:val="single" w:sz="8" w:space="0" w:color="000000"/>
              <w:bottom w:val="single" w:sz="8" w:space="0" w:color="000000"/>
              <w:right w:val="single" w:sz="8" w:space="0" w:color="000000"/>
            </w:tcBorders>
            <w:vAlign w:val="center"/>
          </w:tcPr>
          <w:p w14:paraId="750F1192" w14:textId="77777777" w:rsidR="000C4F42" w:rsidRDefault="00000000">
            <w:pPr>
              <w:pStyle w:val="TableContents"/>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explicit_cicp_flag</w:t>
            </w:r>
            <w:proofErr w:type="spellEnd"/>
          </w:p>
        </w:tc>
        <w:tc>
          <w:tcPr>
            <w:tcW w:w="635" w:type="dxa"/>
            <w:tcBorders>
              <w:top w:val="single" w:sz="8" w:space="0" w:color="000000"/>
              <w:left w:val="single" w:sz="8" w:space="0" w:color="000000"/>
              <w:bottom w:val="single" w:sz="8" w:space="0" w:color="000000"/>
              <w:right w:val="single" w:sz="8" w:space="0" w:color="000000"/>
            </w:tcBorders>
            <w:vAlign w:val="center"/>
          </w:tcPr>
          <w:p w14:paraId="750F1193" w14:textId="77777777" w:rsidR="000C4F42" w:rsidRDefault="00000000">
            <w:pPr>
              <w:pStyle w:val="TableContents"/>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icc_flag</w:t>
            </w:r>
            <w:proofErr w:type="spellEnd"/>
          </w:p>
        </w:tc>
        <w:tc>
          <w:tcPr>
            <w:tcW w:w="2067" w:type="dxa"/>
            <w:tcBorders>
              <w:top w:val="single" w:sz="8" w:space="0" w:color="000000"/>
              <w:left w:val="single" w:sz="8" w:space="0" w:color="000000"/>
              <w:bottom w:val="single" w:sz="8" w:space="0" w:color="000000"/>
              <w:right w:val="single" w:sz="8" w:space="0" w:color="000000"/>
            </w:tcBorders>
            <w:vAlign w:val="center"/>
          </w:tcPr>
          <w:p w14:paraId="750F1194" w14:textId="77777777" w:rsidR="000C4F42" w:rsidRDefault="00000000">
            <w:pPr>
              <w:pStyle w:val="TableContents"/>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chroma_subsampling</w:t>
            </w:r>
            <w:proofErr w:type="spellEnd"/>
          </w:p>
        </w:tc>
        <w:tc>
          <w:tcPr>
            <w:tcW w:w="1748" w:type="dxa"/>
            <w:tcBorders>
              <w:top w:val="single" w:sz="8" w:space="0" w:color="000000"/>
              <w:left w:val="single" w:sz="8" w:space="0" w:color="000000"/>
              <w:bottom w:val="single" w:sz="8" w:space="0" w:color="000000"/>
              <w:right w:val="single" w:sz="8" w:space="0" w:color="000000"/>
            </w:tcBorders>
            <w:vAlign w:val="center"/>
          </w:tcPr>
          <w:p w14:paraId="750F1195" w14:textId="77777777" w:rsidR="000C4F42" w:rsidRDefault="00000000">
            <w:pPr>
              <w:pStyle w:val="TableContents"/>
              <w:spacing w:before="0" w:after="0"/>
              <w:jc w:val="center"/>
              <w:rPr>
                <w:b/>
                <w:bCs/>
                <w:sz w:val="20"/>
                <w:szCs w:val="20"/>
              </w:rPr>
            </w:pPr>
            <w:r>
              <w:rPr>
                <w:b/>
                <w:bCs/>
                <w:sz w:val="20"/>
                <w:szCs w:val="20"/>
              </w:rPr>
              <w:t>Main image on-screen colors</w:t>
            </w:r>
          </w:p>
        </w:tc>
        <w:tc>
          <w:tcPr>
            <w:tcW w:w="1310" w:type="dxa"/>
            <w:tcBorders>
              <w:top w:val="single" w:sz="8" w:space="0" w:color="000000"/>
              <w:left w:val="single" w:sz="8" w:space="0" w:color="000000"/>
              <w:bottom w:val="single" w:sz="8" w:space="0" w:color="000000"/>
              <w:right w:val="single" w:sz="8" w:space="0" w:color="000000"/>
            </w:tcBorders>
            <w:vAlign w:val="center"/>
          </w:tcPr>
          <w:p w14:paraId="750F1196" w14:textId="77777777" w:rsidR="000C4F42" w:rsidRDefault="00000000">
            <w:pPr>
              <w:pStyle w:val="TableContents"/>
              <w:spacing w:before="0" w:after="0"/>
              <w:jc w:val="center"/>
              <w:rPr>
                <w:b/>
                <w:bCs/>
                <w:sz w:val="20"/>
                <w:szCs w:val="20"/>
              </w:rPr>
            </w:pPr>
            <w:proofErr w:type="spellStart"/>
            <w:r>
              <w:rPr>
                <w:rFonts w:ascii="Courier New" w:hAnsi="Courier New"/>
                <w:b/>
                <w:bCs/>
                <w:sz w:val="20"/>
                <w:szCs w:val="20"/>
              </w:rPr>
              <w:t>ColourPrimaries</w:t>
            </w:r>
            <w:proofErr w:type="spellEnd"/>
            <w:r>
              <w:rPr>
                <w:b/>
                <w:bCs/>
                <w:sz w:val="20"/>
                <w:szCs w:val="20"/>
              </w:rPr>
              <w:br/>
              <w:t>is set to</w:t>
            </w:r>
          </w:p>
        </w:tc>
        <w:tc>
          <w:tcPr>
            <w:tcW w:w="1656" w:type="dxa"/>
            <w:tcBorders>
              <w:top w:val="single" w:sz="8" w:space="0" w:color="000000"/>
              <w:left w:val="single" w:sz="8" w:space="0" w:color="000000"/>
              <w:bottom w:val="single" w:sz="8" w:space="0" w:color="000000"/>
              <w:right w:val="single" w:sz="8" w:space="0" w:color="000000"/>
            </w:tcBorders>
            <w:vAlign w:val="center"/>
          </w:tcPr>
          <w:p w14:paraId="750F1197" w14:textId="77777777" w:rsidR="000C4F42" w:rsidRDefault="00000000">
            <w:pPr>
              <w:pStyle w:val="TableContents"/>
              <w:spacing w:before="0" w:after="0"/>
              <w:jc w:val="center"/>
              <w:rPr>
                <w:b/>
                <w:bCs/>
                <w:sz w:val="20"/>
                <w:szCs w:val="20"/>
              </w:rPr>
            </w:pPr>
            <w:proofErr w:type="spellStart"/>
            <w:r>
              <w:rPr>
                <w:rFonts w:ascii="Courier New" w:hAnsi="Courier New"/>
                <w:b/>
                <w:bCs/>
                <w:sz w:val="20"/>
                <w:szCs w:val="20"/>
              </w:rPr>
              <w:t>TransferCharacteristics</w:t>
            </w:r>
            <w:proofErr w:type="spellEnd"/>
            <w:r>
              <w:rPr>
                <w:b/>
                <w:bCs/>
                <w:sz w:val="20"/>
                <w:szCs w:val="20"/>
              </w:rPr>
              <w:br/>
              <w:t>is set to</w:t>
            </w:r>
          </w:p>
        </w:tc>
        <w:tc>
          <w:tcPr>
            <w:tcW w:w="1439" w:type="dxa"/>
            <w:tcBorders>
              <w:top w:val="single" w:sz="8" w:space="0" w:color="000000"/>
              <w:left w:val="single" w:sz="8" w:space="0" w:color="000000"/>
              <w:bottom w:val="single" w:sz="8" w:space="0" w:color="000000"/>
              <w:right w:val="single" w:sz="8" w:space="0" w:color="000000"/>
            </w:tcBorders>
            <w:vAlign w:val="center"/>
          </w:tcPr>
          <w:p w14:paraId="750F1198" w14:textId="77777777" w:rsidR="000C4F42" w:rsidRDefault="00000000">
            <w:pPr>
              <w:pStyle w:val="TableContents"/>
              <w:spacing w:before="0" w:after="0"/>
              <w:jc w:val="center"/>
              <w:rPr>
                <w:b/>
                <w:bCs/>
                <w:sz w:val="20"/>
                <w:szCs w:val="20"/>
              </w:rPr>
            </w:pPr>
            <w:proofErr w:type="spellStart"/>
            <w:r>
              <w:rPr>
                <w:rFonts w:ascii="Courier New" w:hAnsi="Courier New"/>
                <w:b/>
                <w:bCs/>
                <w:sz w:val="20"/>
                <w:szCs w:val="20"/>
              </w:rPr>
              <w:t>MatrixCoefficients</w:t>
            </w:r>
            <w:proofErr w:type="spellEnd"/>
            <w:r>
              <w:rPr>
                <w:b/>
                <w:bCs/>
                <w:sz w:val="20"/>
                <w:szCs w:val="20"/>
              </w:rPr>
              <w:br/>
              <w:t>is set to</w:t>
            </w:r>
          </w:p>
        </w:tc>
      </w:tr>
      <w:tr w:rsidR="000C4F42" w14:paraId="750F11A1" w14:textId="77777777">
        <w:tc>
          <w:tcPr>
            <w:tcW w:w="1007" w:type="dxa"/>
            <w:vMerge w:val="restart"/>
            <w:tcBorders>
              <w:top w:val="single" w:sz="8" w:space="0" w:color="000000"/>
              <w:left w:val="single" w:sz="8" w:space="0" w:color="000000"/>
              <w:bottom w:val="single" w:sz="8" w:space="0" w:color="000000"/>
              <w:right w:val="single" w:sz="8" w:space="0" w:color="000000"/>
            </w:tcBorders>
            <w:vAlign w:val="center"/>
          </w:tcPr>
          <w:p w14:paraId="750F119A" w14:textId="77777777" w:rsidR="000C4F42" w:rsidRDefault="00000000">
            <w:pPr>
              <w:pStyle w:val="TableContents"/>
              <w:spacing w:before="0" w:after="0"/>
              <w:jc w:val="center"/>
              <w:rPr>
                <w:sz w:val="20"/>
                <w:szCs w:val="20"/>
              </w:rPr>
            </w:pPr>
            <w:r>
              <w:rPr>
                <w:sz w:val="20"/>
                <w:szCs w:val="20"/>
              </w:rPr>
              <w:t>0</w:t>
            </w: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14:paraId="750F119B" w14:textId="77777777" w:rsidR="000C4F42" w:rsidRDefault="00000000">
            <w:pPr>
              <w:pStyle w:val="TableContents"/>
              <w:spacing w:before="0" w:after="0"/>
              <w:jc w:val="center"/>
              <w:rPr>
                <w:sz w:val="20"/>
                <w:szCs w:val="20"/>
              </w:rPr>
            </w:pPr>
            <w:r>
              <w:rPr>
                <w:sz w:val="20"/>
                <w:szCs w:val="20"/>
              </w:rPr>
              <w:t>0</w:t>
            </w:r>
          </w:p>
        </w:tc>
        <w:tc>
          <w:tcPr>
            <w:tcW w:w="2067" w:type="dxa"/>
            <w:tcBorders>
              <w:top w:val="single" w:sz="8" w:space="0" w:color="000000"/>
              <w:left w:val="single" w:sz="8" w:space="0" w:color="000000"/>
              <w:bottom w:val="single" w:sz="8" w:space="0" w:color="000000"/>
              <w:right w:val="single" w:sz="8" w:space="0" w:color="000000"/>
            </w:tcBorders>
            <w:vAlign w:val="center"/>
          </w:tcPr>
          <w:p w14:paraId="750F119C" w14:textId="77777777" w:rsidR="000C4F42" w:rsidRDefault="00000000">
            <w:pPr>
              <w:pStyle w:val="TableContents"/>
              <w:spacing w:before="0" w:after="0"/>
              <w:jc w:val="left"/>
              <w:rPr>
                <w:sz w:val="20"/>
                <w:szCs w:val="20"/>
              </w:rPr>
            </w:pPr>
            <w:r>
              <w:rPr>
                <w:sz w:val="20"/>
                <w:szCs w:val="20"/>
              </w:rPr>
              <w:t>0 (4:0:0)</w:t>
            </w:r>
          </w:p>
        </w:tc>
        <w:tc>
          <w:tcPr>
            <w:tcW w:w="1748" w:type="dxa"/>
            <w:tcBorders>
              <w:top w:val="single" w:sz="8" w:space="0" w:color="000000"/>
              <w:left w:val="single" w:sz="8" w:space="0" w:color="000000"/>
              <w:bottom w:val="single" w:sz="8" w:space="0" w:color="000000"/>
              <w:right w:val="single" w:sz="8" w:space="0" w:color="000000"/>
            </w:tcBorders>
            <w:vAlign w:val="center"/>
          </w:tcPr>
          <w:p w14:paraId="750F119D" w14:textId="77777777" w:rsidR="000C4F42" w:rsidRDefault="00000000">
            <w:pPr>
              <w:pStyle w:val="TableContents"/>
              <w:spacing w:before="0" w:after="0"/>
              <w:jc w:val="center"/>
              <w:rPr>
                <w:sz w:val="20"/>
                <w:szCs w:val="20"/>
              </w:rPr>
            </w:pPr>
            <w:r>
              <w:rPr>
                <w:sz w:val="20"/>
                <w:szCs w:val="20"/>
              </w:rPr>
              <w:t>Grayscale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14:paraId="750F119E" w14:textId="77777777" w:rsidR="000C4F42" w:rsidRDefault="00000000">
            <w:pPr>
              <w:pStyle w:val="TableContents"/>
              <w:spacing w:before="0" w:after="0"/>
              <w:jc w:val="center"/>
              <w:rPr>
                <w:sz w:val="20"/>
                <w:szCs w:val="20"/>
              </w:rPr>
            </w:pPr>
            <w:r>
              <w:rPr>
                <w:sz w:val="20"/>
                <w:szCs w:val="20"/>
              </w:rPr>
              <w:t>1</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14:paraId="750F119F" w14:textId="77777777" w:rsidR="000C4F42" w:rsidRDefault="00000000">
            <w:pPr>
              <w:pStyle w:val="TableContents"/>
              <w:spacing w:before="0" w:after="0"/>
              <w:jc w:val="center"/>
              <w:rPr>
                <w:sz w:val="20"/>
                <w:szCs w:val="20"/>
              </w:rPr>
            </w:pPr>
            <w:r>
              <w:rPr>
                <w:sz w:val="20"/>
                <w:szCs w:val="20"/>
              </w:rPr>
              <w:t>13</w:t>
            </w:r>
          </w:p>
        </w:tc>
        <w:tc>
          <w:tcPr>
            <w:tcW w:w="1439" w:type="dxa"/>
            <w:tcBorders>
              <w:top w:val="single" w:sz="8" w:space="0" w:color="000000"/>
              <w:left w:val="single" w:sz="8" w:space="0" w:color="000000"/>
              <w:bottom w:val="single" w:sz="8" w:space="0" w:color="000000"/>
              <w:right w:val="single" w:sz="8" w:space="0" w:color="000000"/>
            </w:tcBorders>
            <w:vAlign w:val="center"/>
          </w:tcPr>
          <w:p w14:paraId="750F11A0" w14:textId="77777777" w:rsidR="000C4F42" w:rsidRDefault="00000000">
            <w:pPr>
              <w:pStyle w:val="TableContents"/>
              <w:spacing w:before="0" w:after="0"/>
              <w:jc w:val="center"/>
              <w:rPr>
                <w:sz w:val="20"/>
                <w:szCs w:val="20"/>
              </w:rPr>
            </w:pPr>
            <w:r>
              <w:rPr>
                <w:sz w:val="20"/>
                <w:szCs w:val="20"/>
              </w:rPr>
              <w:t>2</w:t>
            </w:r>
          </w:p>
        </w:tc>
      </w:tr>
      <w:tr w:rsidR="000C4F42" w14:paraId="750F11A9"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A2" w14:textId="77777777" w:rsidR="000C4F42" w:rsidRDefault="000C4F42">
            <w:pPr>
              <w:pStyle w:val="TableContents"/>
              <w:spacing w:before="0" w:after="0"/>
              <w:jc w:val="center"/>
              <w:rPr>
                <w:sz w:val="20"/>
                <w:szCs w:val="20"/>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14:paraId="750F11A3" w14:textId="77777777" w:rsidR="000C4F42" w:rsidRDefault="000C4F42">
            <w:pPr>
              <w:pStyle w:val="TableContents"/>
              <w:spacing w:before="0" w:after="0"/>
              <w:jc w:val="center"/>
              <w:rPr>
                <w:sz w:val="20"/>
                <w:szCs w:val="20"/>
              </w:rPr>
            </w:pPr>
          </w:p>
        </w:tc>
        <w:tc>
          <w:tcPr>
            <w:tcW w:w="2067" w:type="dxa"/>
            <w:tcBorders>
              <w:top w:val="single" w:sz="8" w:space="0" w:color="000000"/>
              <w:left w:val="single" w:sz="8" w:space="0" w:color="000000"/>
              <w:bottom w:val="single" w:sz="8" w:space="0" w:color="000000"/>
              <w:right w:val="single" w:sz="8" w:space="0" w:color="000000"/>
            </w:tcBorders>
            <w:vAlign w:val="center"/>
          </w:tcPr>
          <w:p w14:paraId="750F11A4" w14:textId="77777777" w:rsidR="000C4F42" w:rsidRDefault="00000000">
            <w:pPr>
              <w:pStyle w:val="TableContents"/>
              <w:spacing w:before="0" w:after="0"/>
              <w:jc w:val="left"/>
              <w:rPr>
                <w:sz w:val="20"/>
                <w:szCs w:val="20"/>
              </w:rPr>
            </w:pPr>
            <w:r>
              <w:rPr>
                <w:sz w:val="20"/>
                <w:szCs w:val="20"/>
              </w:rPr>
              <w:t>1, 2 or 3 (4:2:X or 4:4:4)</w:t>
            </w:r>
          </w:p>
        </w:tc>
        <w:tc>
          <w:tcPr>
            <w:tcW w:w="1748" w:type="dxa"/>
            <w:tcBorders>
              <w:top w:val="single" w:sz="8" w:space="0" w:color="000000"/>
              <w:left w:val="single" w:sz="8" w:space="0" w:color="000000"/>
              <w:bottom w:val="single" w:sz="8" w:space="0" w:color="000000"/>
              <w:right w:val="single" w:sz="8" w:space="0" w:color="000000"/>
            </w:tcBorders>
            <w:vAlign w:val="center"/>
          </w:tcPr>
          <w:p w14:paraId="750F11A5" w14:textId="77777777" w:rsidR="000C4F42" w:rsidRDefault="00000000">
            <w:pPr>
              <w:pStyle w:val="TableContents"/>
              <w:spacing w:before="0" w:after="0"/>
              <w:jc w:val="center"/>
              <w:rPr>
                <w:sz w:val="20"/>
                <w:szCs w:val="20"/>
              </w:rPr>
            </w:pPr>
            <w:r>
              <w:rPr>
                <w:sz w:val="20"/>
                <w:szCs w:val="20"/>
              </w:rPr>
              <w:t>sRGB</w:t>
            </w:r>
          </w:p>
        </w:tc>
        <w:tc>
          <w:tcPr>
            <w:tcW w:w="1310" w:type="dxa"/>
            <w:vMerge/>
            <w:tcBorders>
              <w:top w:val="single" w:sz="8" w:space="0" w:color="000000"/>
              <w:left w:val="single" w:sz="8" w:space="0" w:color="000000"/>
              <w:bottom w:val="single" w:sz="8" w:space="0" w:color="000000"/>
              <w:right w:val="single" w:sz="8" w:space="0" w:color="000000"/>
            </w:tcBorders>
            <w:vAlign w:val="center"/>
          </w:tcPr>
          <w:p w14:paraId="750F11A6" w14:textId="77777777" w:rsidR="000C4F42" w:rsidRDefault="000C4F42">
            <w:pPr>
              <w:pStyle w:val="TableContents"/>
              <w:spacing w:before="0" w:after="0"/>
              <w:jc w:val="center"/>
              <w:rPr>
                <w:sz w:val="20"/>
                <w:szCs w:val="20"/>
              </w:rPr>
            </w:pPr>
          </w:p>
        </w:tc>
        <w:tc>
          <w:tcPr>
            <w:tcW w:w="1656" w:type="dxa"/>
            <w:vMerge/>
            <w:tcBorders>
              <w:top w:val="single" w:sz="8" w:space="0" w:color="000000"/>
              <w:left w:val="single" w:sz="8" w:space="0" w:color="000000"/>
              <w:bottom w:val="single" w:sz="8" w:space="0" w:color="000000"/>
              <w:right w:val="single" w:sz="8" w:space="0" w:color="000000"/>
            </w:tcBorders>
            <w:vAlign w:val="center"/>
          </w:tcPr>
          <w:p w14:paraId="750F11A7" w14:textId="77777777" w:rsidR="000C4F42" w:rsidRDefault="000C4F42">
            <w:pPr>
              <w:pStyle w:val="TableContents"/>
              <w:spacing w:before="0" w:after="0"/>
              <w:jc w:val="center"/>
              <w:rPr>
                <w:sz w:val="20"/>
                <w:szCs w:val="20"/>
              </w:rPr>
            </w:pPr>
          </w:p>
        </w:tc>
        <w:tc>
          <w:tcPr>
            <w:tcW w:w="1439" w:type="dxa"/>
            <w:tcBorders>
              <w:top w:val="single" w:sz="8" w:space="0" w:color="000000"/>
              <w:left w:val="single" w:sz="8" w:space="0" w:color="000000"/>
              <w:bottom w:val="single" w:sz="8" w:space="0" w:color="000000"/>
              <w:right w:val="single" w:sz="8" w:space="0" w:color="000000"/>
            </w:tcBorders>
            <w:vAlign w:val="center"/>
          </w:tcPr>
          <w:p w14:paraId="750F11A8" w14:textId="77777777" w:rsidR="000C4F42" w:rsidRDefault="00000000">
            <w:pPr>
              <w:pStyle w:val="TableContents"/>
              <w:spacing w:before="0" w:after="0"/>
              <w:jc w:val="center"/>
              <w:rPr>
                <w:sz w:val="20"/>
                <w:szCs w:val="20"/>
              </w:rPr>
            </w:pPr>
            <w:r>
              <w:rPr>
                <w:sz w:val="20"/>
                <w:szCs w:val="20"/>
              </w:rPr>
              <w:t>6</w:t>
            </w:r>
          </w:p>
        </w:tc>
      </w:tr>
      <w:tr w:rsidR="000C4F42" w14:paraId="750F11B1"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AA" w14:textId="77777777" w:rsidR="000C4F42" w:rsidRDefault="000C4F42">
            <w:pPr>
              <w:pStyle w:val="TableContents"/>
              <w:spacing w:before="0" w:after="0"/>
              <w:jc w:val="center"/>
              <w:rPr>
                <w:sz w:val="20"/>
                <w:szCs w:val="20"/>
              </w:rPr>
            </w:pP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14:paraId="750F11AB" w14:textId="77777777" w:rsidR="000C4F42" w:rsidRDefault="00000000">
            <w:pPr>
              <w:pStyle w:val="TableContents"/>
              <w:spacing w:before="0" w:after="0"/>
              <w:jc w:val="center"/>
              <w:rPr>
                <w:sz w:val="20"/>
                <w:szCs w:val="20"/>
              </w:rPr>
            </w:pPr>
            <w:r>
              <w:rPr>
                <w:sz w:val="20"/>
                <w:szCs w:val="20"/>
              </w:rPr>
              <w:t>1</w:t>
            </w:r>
          </w:p>
        </w:tc>
        <w:tc>
          <w:tcPr>
            <w:tcW w:w="2067" w:type="dxa"/>
            <w:tcBorders>
              <w:top w:val="single" w:sz="8" w:space="0" w:color="000000"/>
              <w:left w:val="single" w:sz="8" w:space="0" w:color="000000"/>
              <w:bottom w:val="single" w:sz="8" w:space="0" w:color="000000"/>
              <w:right w:val="single" w:sz="8" w:space="0" w:color="000000"/>
            </w:tcBorders>
            <w:vAlign w:val="center"/>
          </w:tcPr>
          <w:p w14:paraId="750F11AC" w14:textId="77777777" w:rsidR="000C4F42" w:rsidRDefault="00000000">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14:paraId="750F11AD" w14:textId="77777777" w:rsidR="000C4F42" w:rsidRDefault="00000000">
            <w:pPr>
              <w:pStyle w:val="TableContents"/>
              <w:spacing w:before="0" w:after="0"/>
              <w:jc w:val="center"/>
              <w:rPr>
                <w:sz w:val="20"/>
                <w:szCs w:val="20"/>
              </w:rPr>
            </w:pPr>
            <w:r>
              <w:rPr>
                <w:sz w:val="20"/>
                <w:szCs w:val="20"/>
              </w:rPr>
              <w:t>Defined by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14:paraId="750F11AE" w14:textId="77777777" w:rsidR="000C4F42" w:rsidRDefault="00000000">
            <w:pPr>
              <w:pStyle w:val="TableContents"/>
              <w:spacing w:before="0" w:after="0"/>
              <w:jc w:val="center"/>
              <w:rPr>
                <w:sz w:val="20"/>
                <w:szCs w:val="20"/>
              </w:rPr>
            </w:pPr>
            <w:r>
              <w:rPr>
                <w:sz w:val="20"/>
                <w:szCs w:val="20"/>
              </w:rPr>
              <w:t>2</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14:paraId="750F11AF" w14:textId="77777777" w:rsidR="000C4F42" w:rsidRDefault="00000000">
            <w:pPr>
              <w:pStyle w:val="TableContents"/>
              <w:spacing w:before="0" w:after="0"/>
              <w:jc w:val="center"/>
              <w:rPr>
                <w:sz w:val="20"/>
                <w:szCs w:val="20"/>
              </w:rPr>
            </w:pPr>
            <w:r>
              <w:rPr>
                <w:sz w:val="20"/>
                <w:szCs w:val="20"/>
              </w:rPr>
              <w:t>2</w:t>
            </w:r>
          </w:p>
        </w:tc>
        <w:tc>
          <w:tcPr>
            <w:tcW w:w="1439" w:type="dxa"/>
            <w:tcBorders>
              <w:top w:val="single" w:sz="8" w:space="0" w:color="000000"/>
              <w:left w:val="single" w:sz="8" w:space="0" w:color="000000"/>
              <w:bottom w:val="single" w:sz="8" w:space="0" w:color="000000"/>
              <w:right w:val="single" w:sz="8" w:space="0" w:color="000000"/>
            </w:tcBorders>
            <w:vAlign w:val="center"/>
          </w:tcPr>
          <w:p w14:paraId="750F11B0" w14:textId="77777777" w:rsidR="000C4F42" w:rsidRDefault="00000000">
            <w:pPr>
              <w:pStyle w:val="TableContents"/>
              <w:spacing w:before="0" w:after="0"/>
              <w:jc w:val="center"/>
              <w:rPr>
                <w:sz w:val="20"/>
                <w:szCs w:val="20"/>
              </w:rPr>
            </w:pPr>
            <w:r>
              <w:rPr>
                <w:sz w:val="20"/>
                <w:szCs w:val="20"/>
              </w:rPr>
              <w:t>2</w:t>
            </w:r>
          </w:p>
        </w:tc>
      </w:tr>
      <w:tr w:rsidR="000C4F42" w14:paraId="750F11B9"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B2" w14:textId="77777777" w:rsidR="000C4F42" w:rsidRDefault="000C4F42">
            <w:pPr>
              <w:pStyle w:val="TableContents"/>
              <w:spacing w:before="0" w:after="0"/>
              <w:jc w:val="center"/>
              <w:rPr>
                <w:sz w:val="20"/>
                <w:szCs w:val="20"/>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14:paraId="750F11B3" w14:textId="77777777" w:rsidR="000C4F42" w:rsidRDefault="000C4F42">
            <w:pPr>
              <w:pStyle w:val="TableContents"/>
              <w:spacing w:before="0" w:after="0"/>
              <w:jc w:val="center"/>
              <w:rPr>
                <w:sz w:val="20"/>
                <w:szCs w:val="20"/>
              </w:rPr>
            </w:pPr>
          </w:p>
        </w:tc>
        <w:tc>
          <w:tcPr>
            <w:tcW w:w="2067" w:type="dxa"/>
            <w:tcBorders>
              <w:top w:val="single" w:sz="8" w:space="0" w:color="000000"/>
              <w:left w:val="single" w:sz="8" w:space="0" w:color="000000"/>
              <w:bottom w:val="single" w:sz="8" w:space="0" w:color="000000"/>
              <w:right w:val="single" w:sz="8" w:space="0" w:color="000000"/>
            </w:tcBorders>
            <w:vAlign w:val="center"/>
          </w:tcPr>
          <w:p w14:paraId="750F11B4" w14:textId="77777777" w:rsidR="000C4F42" w:rsidRDefault="00000000">
            <w:pPr>
              <w:pStyle w:val="TableContents"/>
              <w:spacing w:before="0" w:after="0"/>
              <w:jc w:val="left"/>
              <w:rPr>
                <w:sz w:val="20"/>
                <w:szCs w:val="20"/>
              </w:rPr>
            </w:pPr>
            <w:r>
              <w:rPr>
                <w:sz w:val="20"/>
                <w:szCs w:val="20"/>
              </w:rPr>
              <w:t>1, 2 or 3 (4:2:X or 4:4:4)</w:t>
            </w:r>
          </w:p>
        </w:tc>
        <w:tc>
          <w:tcPr>
            <w:tcW w:w="1748" w:type="dxa"/>
            <w:vMerge/>
            <w:tcBorders>
              <w:top w:val="single" w:sz="8" w:space="0" w:color="000000"/>
              <w:left w:val="single" w:sz="8" w:space="0" w:color="000000"/>
              <w:bottom w:val="single" w:sz="8" w:space="0" w:color="000000"/>
              <w:right w:val="single" w:sz="8" w:space="0" w:color="000000"/>
            </w:tcBorders>
            <w:vAlign w:val="center"/>
          </w:tcPr>
          <w:p w14:paraId="750F11B5" w14:textId="77777777" w:rsidR="000C4F42" w:rsidRDefault="000C4F42">
            <w:pPr>
              <w:pStyle w:val="TableContents"/>
              <w:spacing w:before="0" w:after="0"/>
              <w:jc w:val="center"/>
              <w:rPr>
                <w:sz w:val="20"/>
                <w:szCs w:val="20"/>
              </w:rPr>
            </w:pPr>
          </w:p>
        </w:tc>
        <w:tc>
          <w:tcPr>
            <w:tcW w:w="1310" w:type="dxa"/>
            <w:vMerge/>
            <w:tcBorders>
              <w:top w:val="single" w:sz="8" w:space="0" w:color="000000"/>
              <w:left w:val="single" w:sz="8" w:space="0" w:color="000000"/>
              <w:bottom w:val="single" w:sz="8" w:space="0" w:color="000000"/>
              <w:right w:val="single" w:sz="8" w:space="0" w:color="000000"/>
            </w:tcBorders>
            <w:vAlign w:val="center"/>
          </w:tcPr>
          <w:p w14:paraId="750F11B6" w14:textId="77777777" w:rsidR="000C4F42" w:rsidRDefault="000C4F42">
            <w:pPr>
              <w:pStyle w:val="TableContents"/>
              <w:spacing w:before="0" w:after="0"/>
              <w:jc w:val="center"/>
              <w:rPr>
                <w:sz w:val="20"/>
                <w:szCs w:val="20"/>
              </w:rPr>
            </w:pPr>
          </w:p>
        </w:tc>
        <w:tc>
          <w:tcPr>
            <w:tcW w:w="1656" w:type="dxa"/>
            <w:vMerge/>
            <w:tcBorders>
              <w:top w:val="single" w:sz="8" w:space="0" w:color="000000"/>
              <w:left w:val="single" w:sz="8" w:space="0" w:color="000000"/>
              <w:bottom w:val="single" w:sz="8" w:space="0" w:color="000000"/>
              <w:right w:val="single" w:sz="8" w:space="0" w:color="000000"/>
            </w:tcBorders>
            <w:vAlign w:val="center"/>
          </w:tcPr>
          <w:p w14:paraId="750F11B7" w14:textId="77777777" w:rsidR="000C4F42" w:rsidRDefault="000C4F42">
            <w:pPr>
              <w:pStyle w:val="TableContents"/>
              <w:spacing w:before="0" w:after="0"/>
              <w:jc w:val="center"/>
              <w:rPr>
                <w:sz w:val="20"/>
                <w:szCs w:val="20"/>
              </w:rPr>
            </w:pPr>
          </w:p>
        </w:tc>
        <w:tc>
          <w:tcPr>
            <w:tcW w:w="1439" w:type="dxa"/>
            <w:tcBorders>
              <w:top w:val="single" w:sz="8" w:space="0" w:color="000000"/>
              <w:left w:val="single" w:sz="8" w:space="0" w:color="000000"/>
              <w:bottom w:val="single" w:sz="8" w:space="0" w:color="000000"/>
              <w:right w:val="single" w:sz="8" w:space="0" w:color="000000"/>
            </w:tcBorders>
            <w:vAlign w:val="center"/>
          </w:tcPr>
          <w:p w14:paraId="750F11B8" w14:textId="77777777" w:rsidR="000C4F42" w:rsidRDefault="00000000">
            <w:pPr>
              <w:pStyle w:val="TableContents"/>
              <w:spacing w:before="0" w:after="0"/>
              <w:jc w:val="center"/>
              <w:rPr>
                <w:sz w:val="20"/>
                <w:szCs w:val="20"/>
              </w:rPr>
            </w:pPr>
            <w:r>
              <w:rPr>
                <w:sz w:val="20"/>
                <w:szCs w:val="20"/>
              </w:rPr>
              <w:t>6</w:t>
            </w:r>
          </w:p>
        </w:tc>
      </w:tr>
      <w:tr w:rsidR="000C4F42" w14:paraId="750F11C1" w14:textId="77777777">
        <w:tc>
          <w:tcPr>
            <w:tcW w:w="1007" w:type="dxa"/>
            <w:vMerge w:val="restart"/>
            <w:tcBorders>
              <w:top w:val="single" w:sz="8" w:space="0" w:color="000000"/>
              <w:left w:val="single" w:sz="8" w:space="0" w:color="000000"/>
              <w:bottom w:val="single" w:sz="8" w:space="0" w:color="000000"/>
              <w:right w:val="single" w:sz="8" w:space="0" w:color="000000"/>
            </w:tcBorders>
            <w:vAlign w:val="center"/>
          </w:tcPr>
          <w:p w14:paraId="750F11BA" w14:textId="77777777" w:rsidR="000C4F42" w:rsidRDefault="00000000">
            <w:pPr>
              <w:pStyle w:val="TableContents"/>
              <w:spacing w:before="0" w:after="0"/>
              <w:jc w:val="center"/>
              <w:rPr>
                <w:sz w:val="20"/>
                <w:szCs w:val="20"/>
              </w:rPr>
            </w:pPr>
            <w:r>
              <w:rPr>
                <w:sz w:val="20"/>
                <w:szCs w:val="20"/>
              </w:rPr>
              <w:t>1</w:t>
            </w: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14:paraId="750F11BB" w14:textId="77777777" w:rsidR="000C4F42" w:rsidRDefault="00000000">
            <w:pPr>
              <w:pStyle w:val="TableContents"/>
              <w:spacing w:before="0" w:after="0"/>
              <w:jc w:val="center"/>
              <w:rPr>
                <w:sz w:val="20"/>
                <w:szCs w:val="20"/>
              </w:rPr>
            </w:pPr>
            <w:r>
              <w:rPr>
                <w:sz w:val="20"/>
                <w:szCs w:val="20"/>
              </w:rPr>
              <w:t>any</w:t>
            </w:r>
          </w:p>
        </w:tc>
        <w:tc>
          <w:tcPr>
            <w:tcW w:w="2067" w:type="dxa"/>
            <w:tcBorders>
              <w:top w:val="single" w:sz="8" w:space="0" w:color="000000"/>
              <w:left w:val="single" w:sz="8" w:space="0" w:color="000000"/>
              <w:bottom w:val="single" w:sz="8" w:space="0" w:color="000000"/>
              <w:right w:val="single" w:sz="8" w:space="0" w:color="000000"/>
            </w:tcBorders>
            <w:vAlign w:val="center"/>
          </w:tcPr>
          <w:p w14:paraId="750F11BC" w14:textId="77777777" w:rsidR="000C4F42" w:rsidRDefault="00000000">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14:paraId="750F11BD" w14:textId="77777777" w:rsidR="000C4F42" w:rsidRDefault="00000000">
            <w:pPr>
              <w:pStyle w:val="TableContents"/>
              <w:spacing w:before="0" w:after="0"/>
              <w:jc w:val="center"/>
              <w:rPr>
                <w:sz w:val="20"/>
                <w:szCs w:val="20"/>
              </w:rPr>
            </w:pPr>
            <w:r>
              <w:rPr>
                <w:sz w:val="20"/>
                <w:szCs w:val="20"/>
              </w:rPr>
              <w:t>Defined by the CICP triplet and/or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14:paraId="750F11BE" w14:textId="77777777" w:rsidR="000C4F42" w:rsidRDefault="00000000">
            <w:pPr>
              <w:pStyle w:val="TableContents"/>
              <w:spacing w:before="0" w:after="0"/>
              <w:jc w:val="center"/>
              <w:rPr>
                <w:rFonts w:ascii="Courier New" w:hAnsi="Courier New"/>
                <w:sz w:val="20"/>
                <w:szCs w:val="20"/>
              </w:rPr>
            </w:pPr>
            <w:proofErr w:type="spellStart"/>
            <w:r>
              <w:rPr>
                <w:rFonts w:ascii="Courier New" w:hAnsi="Courier New"/>
                <w:sz w:val="20"/>
                <w:szCs w:val="20"/>
              </w:rPr>
              <w:t>colour_primaries</w:t>
            </w:r>
            <w:proofErr w:type="spellEnd"/>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14:paraId="750F11BF" w14:textId="77777777" w:rsidR="000C4F42" w:rsidRDefault="00000000">
            <w:pPr>
              <w:pStyle w:val="TableContents"/>
              <w:spacing w:before="0" w:after="0"/>
              <w:jc w:val="center"/>
              <w:rPr>
                <w:rFonts w:ascii="Courier New" w:hAnsi="Courier New"/>
                <w:sz w:val="20"/>
                <w:szCs w:val="20"/>
              </w:rPr>
            </w:pPr>
            <w:proofErr w:type="spellStart"/>
            <w:r>
              <w:rPr>
                <w:rFonts w:ascii="Courier New" w:hAnsi="Courier New"/>
                <w:sz w:val="20"/>
                <w:szCs w:val="20"/>
              </w:rPr>
              <w:t>transfer_characteristics</w:t>
            </w:r>
            <w:proofErr w:type="spellEnd"/>
          </w:p>
        </w:tc>
        <w:tc>
          <w:tcPr>
            <w:tcW w:w="1439" w:type="dxa"/>
            <w:tcBorders>
              <w:top w:val="single" w:sz="8" w:space="0" w:color="000000"/>
              <w:left w:val="single" w:sz="8" w:space="0" w:color="000000"/>
              <w:bottom w:val="single" w:sz="8" w:space="0" w:color="000000"/>
              <w:right w:val="single" w:sz="8" w:space="0" w:color="000000"/>
            </w:tcBorders>
            <w:vAlign w:val="center"/>
          </w:tcPr>
          <w:p w14:paraId="750F11C0" w14:textId="77777777" w:rsidR="000C4F42" w:rsidRDefault="00000000">
            <w:pPr>
              <w:pStyle w:val="TableContents"/>
              <w:spacing w:before="0" w:after="0"/>
              <w:jc w:val="center"/>
              <w:rPr>
                <w:rFonts w:ascii="Courier New" w:hAnsi="Courier New"/>
                <w:sz w:val="20"/>
                <w:szCs w:val="20"/>
              </w:rPr>
            </w:pPr>
            <w:r>
              <w:rPr>
                <w:rFonts w:ascii="Courier New" w:hAnsi="Courier New"/>
                <w:sz w:val="20"/>
                <w:szCs w:val="20"/>
              </w:rPr>
              <w:t>2</w:t>
            </w:r>
          </w:p>
        </w:tc>
      </w:tr>
      <w:tr w:rsidR="000C4F42" w14:paraId="750F11C9" w14:textId="77777777">
        <w:tc>
          <w:tcPr>
            <w:tcW w:w="1007" w:type="dxa"/>
            <w:vMerge/>
            <w:tcBorders>
              <w:top w:val="single" w:sz="8" w:space="0" w:color="000000"/>
              <w:left w:val="single" w:sz="8" w:space="0" w:color="000000"/>
              <w:bottom w:val="single" w:sz="8" w:space="0" w:color="000000"/>
              <w:right w:val="single" w:sz="8" w:space="0" w:color="000000"/>
            </w:tcBorders>
            <w:vAlign w:val="center"/>
          </w:tcPr>
          <w:p w14:paraId="750F11C2" w14:textId="77777777" w:rsidR="000C4F42" w:rsidRDefault="000C4F42">
            <w:pPr>
              <w:pStyle w:val="TableContents"/>
              <w:spacing w:before="0" w:after="0"/>
              <w:jc w:val="center"/>
              <w:rPr>
                <w:sz w:val="20"/>
                <w:szCs w:val="20"/>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14:paraId="750F11C3" w14:textId="77777777" w:rsidR="000C4F42" w:rsidRDefault="000C4F42">
            <w:pPr>
              <w:pStyle w:val="TableContents"/>
              <w:spacing w:before="0" w:after="0"/>
              <w:jc w:val="center"/>
              <w:rPr>
                <w:sz w:val="20"/>
                <w:szCs w:val="20"/>
              </w:rPr>
            </w:pPr>
          </w:p>
        </w:tc>
        <w:tc>
          <w:tcPr>
            <w:tcW w:w="2067" w:type="dxa"/>
            <w:tcBorders>
              <w:top w:val="single" w:sz="8" w:space="0" w:color="000000"/>
              <w:left w:val="single" w:sz="8" w:space="0" w:color="000000"/>
              <w:bottom w:val="single" w:sz="8" w:space="0" w:color="000000"/>
              <w:right w:val="single" w:sz="8" w:space="0" w:color="000000"/>
            </w:tcBorders>
            <w:vAlign w:val="center"/>
          </w:tcPr>
          <w:p w14:paraId="750F11C4" w14:textId="77777777" w:rsidR="000C4F42" w:rsidRDefault="00000000">
            <w:pPr>
              <w:pStyle w:val="TableContents"/>
              <w:spacing w:before="0" w:after="0"/>
              <w:jc w:val="left"/>
              <w:rPr>
                <w:sz w:val="20"/>
                <w:szCs w:val="20"/>
              </w:rPr>
            </w:pPr>
            <w:r>
              <w:rPr>
                <w:sz w:val="20"/>
                <w:szCs w:val="20"/>
              </w:rPr>
              <w:t>1, 2 or 3 (4:2:X or 4:4:4)</w:t>
            </w:r>
          </w:p>
        </w:tc>
        <w:tc>
          <w:tcPr>
            <w:tcW w:w="1748" w:type="dxa"/>
            <w:vMerge/>
            <w:tcBorders>
              <w:top w:val="single" w:sz="8" w:space="0" w:color="000000"/>
              <w:left w:val="single" w:sz="8" w:space="0" w:color="000000"/>
              <w:bottom w:val="single" w:sz="8" w:space="0" w:color="000000"/>
              <w:right w:val="single" w:sz="8" w:space="0" w:color="000000"/>
            </w:tcBorders>
            <w:vAlign w:val="center"/>
          </w:tcPr>
          <w:p w14:paraId="750F11C5" w14:textId="77777777" w:rsidR="000C4F42" w:rsidRDefault="000C4F42">
            <w:pPr>
              <w:pStyle w:val="TableContents"/>
              <w:spacing w:before="0" w:after="0"/>
              <w:jc w:val="center"/>
              <w:rPr>
                <w:sz w:val="20"/>
                <w:szCs w:val="20"/>
              </w:rPr>
            </w:pPr>
          </w:p>
        </w:tc>
        <w:tc>
          <w:tcPr>
            <w:tcW w:w="1310" w:type="dxa"/>
            <w:vMerge/>
            <w:tcBorders>
              <w:top w:val="single" w:sz="8" w:space="0" w:color="000000"/>
              <w:left w:val="single" w:sz="8" w:space="0" w:color="000000"/>
              <w:bottom w:val="single" w:sz="8" w:space="0" w:color="000000"/>
              <w:right w:val="single" w:sz="8" w:space="0" w:color="000000"/>
            </w:tcBorders>
            <w:vAlign w:val="center"/>
          </w:tcPr>
          <w:p w14:paraId="750F11C6" w14:textId="77777777" w:rsidR="000C4F42" w:rsidRDefault="000C4F42">
            <w:pPr>
              <w:pStyle w:val="TableContents"/>
              <w:spacing w:before="0" w:after="0"/>
              <w:jc w:val="center"/>
              <w:rPr>
                <w:rFonts w:ascii="Courier New" w:hAnsi="Courier New"/>
                <w:sz w:val="20"/>
                <w:szCs w:val="20"/>
              </w:rPr>
            </w:pPr>
          </w:p>
        </w:tc>
        <w:tc>
          <w:tcPr>
            <w:tcW w:w="1656" w:type="dxa"/>
            <w:vMerge/>
            <w:tcBorders>
              <w:top w:val="single" w:sz="8" w:space="0" w:color="000000"/>
              <w:left w:val="single" w:sz="8" w:space="0" w:color="000000"/>
              <w:bottom w:val="single" w:sz="8" w:space="0" w:color="000000"/>
              <w:right w:val="single" w:sz="8" w:space="0" w:color="000000"/>
            </w:tcBorders>
            <w:vAlign w:val="center"/>
          </w:tcPr>
          <w:p w14:paraId="750F11C7" w14:textId="77777777" w:rsidR="000C4F42" w:rsidRDefault="000C4F42">
            <w:pPr>
              <w:pStyle w:val="TableContents"/>
              <w:spacing w:before="0" w:after="0"/>
              <w:jc w:val="center"/>
              <w:rPr>
                <w:rFonts w:ascii="Courier New" w:hAnsi="Courier New"/>
                <w:sz w:val="20"/>
                <w:szCs w:val="20"/>
              </w:rPr>
            </w:pPr>
          </w:p>
        </w:tc>
        <w:tc>
          <w:tcPr>
            <w:tcW w:w="1439" w:type="dxa"/>
            <w:tcBorders>
              <w:top w:val="single" w:sz="8" w:space="0" w:color="000000"/>
              <w:left w:val="single" w:sz="8" w:space="0" w:color="000000"/>
              <w:bottom w:val="single" w:sz="8" w:space="0" w:color="000000"/>
              <w:right w:val="single" w:sz="8" w:space="0" w:color="000000"/>
            </w:tcBorders>
            <w:vAlign w:val="center"/>
          </w:tcPr>
          <w:p w14:paraId="750F11C8" w14:textId="77777777" w:rsidR="000C4F42" w:rsidRDefault="00000000">
            <w:pPr>
              <w:pStyle w:val="TableContents"/>
              <w:spacing w:before="0" w:after="0"/>
              <w:jc w:val="center"/>
              <w:rPr>
                <w:rFonts w:ascii="Courier New" w:hAnsi="Courier New"/>
                <w:sz w:val="20"/>
                <w:szCs w:val="20"/>
              </w:rPr>
            </w:pPr>
            <w:proofErr w:type="spellStart"/>
            <w:r>
              <w:rPr>
                <w:rFonts w:ascii="Courier New" w:hAnsi="Courier New"/>
                <w:sz w:val="20"/>
                <w:szCs w:val="20"/>
              </w:rPr>
              <w:t>matrix_coefficients</w:t>
            </w:r>
            <w:proofErr w:type="spellEnd"/>
          </w:p>
        </w:tc>
      </w:tr>
    </w:tbl>
    <w:p w14:paraId="750F11CA" w14:textId="77777777" w:rsidR="000C4F42" w:rsidRDefault="00000000">
      <w:pPr>
        <w:pStyle w:val="semantics"/>
      </w:pPr>
      <w:proofErr w:type="spellStart"/>
      <w:r>
        <w:rPr>
          <w:rStyle w:val="codeZchn"/>
          <w:rFonts w:eastAsia="Courier New"/>
        </w:rPr>
        <w:t>hdr_flag</w:t>
      </w:r>
      <w:proofErr w:type="spellEnd"/>
      <w:r>
        <w:t xml:space="preserve">: 0 specifies that the image is SDR (Standard Dynamic Range) and has no associated HDR-related signaling (High Dynamic Range). 1 specifies that the image is either SDR with </w:t>
      </w:r>
      <w:proofErr w:type="gramStart"/>
      <w:r>
        <w:t>a</w:t>
      </w:r>
      <w:proofErr w:type="gramEnd"/>
      <w:r>
        <w:t xml:space="preserve"> SDR-to-HDR gain map, or HDR with an optional HDR-to-SDR gain map.</w:t>
      </w:r>
    </w:p>
    <w:p w14:paraId="750F11CB" w14:textId="77777777" w:rsidR="000C4F42" w:rsidRDefault="00000000">
      <w:pPr>
        <w:pStyle w:val="semantics"/>
      </w:pPr>
      <w:proofErr w:type="spellStart"/>
      <w:r>
        <w:rPr>
          <w:rStyle w:val="codeZchn"/>
          <w:rFonts w:eastAsia="Courier New"/>
        </w:rPr>
        <w:t>icc_flag</w:t>
      </w:r>
      <w:proofErr w:type="spellEnd"/>
      <w:r>
        <w:t xml:space="preserve">: equal to 1 indicates that the main image is associated with an </w:t>
      </w:r>
      <w:r>
        <w:rPr>
          <w:bCs/>
        </w:rPr>
        <w:t>ICC profile</w:t>
      </w:r>
      <w:r>
        <w:t xml:space="preserve"> as defined in ISO 15076-1 or ICC.1</w:t>
      </w:r>
      <w:r>
        <w:rPr>
          <w:vertAlign w:val="superscript"/>
        </w:rPr>
        <w:t>[13]</w:t>
      </w:r>
      <w:r>
        <w:t>.</w:t>
      </w:r>
    </w:p>
    <w:p w14:paraId="750F11CC" w14:textId="77777777" w:rsidR="000C4F42" w:rsidRDefault="00000000">
      <w:pPr>
        <w:pStyle w:val="semantics"/>
      </w:pPr>
      <w:proofErr w:type="spellStart"/>
      <w:r>
        <w:rPr>
          <w:rStyle w:val="codeZchn"/>
          <w:rFonts w:eastAsia="Courier New"/>
        </w:rPr>
        <w:t>exif_flag</w:t>
      </w:r>
      <w:proofErr w:type="spellEnd"/>
      <w:r>
        <w:t xml:space="preserve">: equal to 1 indicates the presence of </w:t>
      </w:r>
      <w:r>
        <w:rPr>
          <w:bCs/>
        </w:rPr>
        <w:t>Exif</w:t>
      </w:r>
      <w:r>
        <w:t xml:space="preserve"> metadata.</w:t>
      </w:r>
    </w:p>
    <w:p w14:paraId="750F11CD" w14:textId="77777777" w:rsidR="000C4F42" w:rsidRDefault="00000000">
      <w:pPr>
        <w:pStyle w:val="semantics"/>
      </w:pPr>
      <w:proofErr w:type="spellStart"/>
      <w:r>
        <w:rPr>
          <w:rStyle w:val="codeZchn"/>
          <w:rFonts w:eastAsia="Courier New"/>
        </w:rPr>
        <w:t>xmp_flag</w:t>
      </w:r>
      <w:proofErr w:type="spellEnd"/>
      <w:r>
        <w:t xml:space="preserve">: equal to 1 indicates the presence of </w:t>
      </w:r>
      <w:r>
        <w:rPr>
          <w:bCs/>
        </w:rPr>
        <w:t>XMP</w:t>
      </w:r>
      <w:r>
        <w:t xml:space="preserve"> metadata.</w:t>
      </w:r>
    </w:p>
    <w:p w14:paraId="750F11CE" w14:textId="77777777" w:rsidR="000C4F42" w:rsidRDefault="00000000">
      <w:pPr>
        <w:pStyle w:val="semantics"/>
      </w:pPr>
      <w:proofErr w:type="spellStart"/>
      <w:r>
        <w:rPr>
          <w:rStyle w:val="codeZchn"/>
          <w:rFonts w:eastAsia="Courier New"/>
        </w:rPr>
        <w:t>chroma_subsampling</w:t>
      </w:r>
      <w:proofErr w:type="spellEnd"/>
      <w:r>
        <w:t>: Specifies the number of colour channels and the subsampling of the chroma channels, as defined in Table XX1, of the main image.</w:t>
      </w:r>
    </w:p>
    <w:p w14:paraId="750F11CF" w14:textId="77777777" w:rsidR="000C4F42" w:rsidRDefault="00000000">
      <w:pPr>
        <w:pStyle w:val="Caption"/>
        <w:keepNext/>
        <w:jc w:val="center"/>
        <w:rPr>
          <w:sz w:val="22"/>
          <w:szCs w:val="22"/>
        </w:rPr>
      </w:pPr>
      <w:r>
        <w:rPr>
          <w:sz w:val="22"/>
          <w:szCs w:val="22"/>
        </w:rPr>
        <w:t>Table XX1 - Chroma subsampling</w:t>
      </w:r>
    </w:p>
    <w:tbl>
      <w:tblPr>
        <w:tblW w:w="9598" w:type="dxa"/>
        <w:tblInd w:w="748" w:type="dxa"/>
        <w:tblLayout w:type="fixed"/>
        <w:tblCellMar>
          <w:top w:w="28" w:type="dxa"/>
          <w:left w:w="28" w:type="dxa"/>
          <w:bottom w:w="28" w:type="dxa"/>
          <w:right w:w="28" w:type="dxa"/>
        </w:tblCellMar>
        <w:tblLook w:val="04A0" w:firstRow="1" w:lastRow="0" w:firstColumn="1" w:lastColumn="0" w:noHBand="0" w:noVBand="1"/>
      </w:tblPr>
      <w:tblGrid>
        <w:gridCol w:w="2769"/>
        <w:gridCol w:w="3021"/>
        <w:gridCol w:w="3808"/>
      </w:tblGrid>
      <w:tr w:rsidR="000C4F42" w14:paraId="750F11D3"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0" w14:textId="77777777" w:rsidR="000C4F42" w:rsidRDefault="00000000">
            <w:pPr>
              <w:pStyle w:val="TableContents"/>
              <w:spacing w:before="0" w:after="0"/>
              <w:jc w:val="center"/>
            </w:pPr>
            <w:r>
              <w:rPr>
                <w:rFonts w:ascii="Arial;sans-serif" w:hAnsi="Arial;sans-serif"/>
                <w:b/>
                <w:color w:val="000000"/>
              </w:rPr>
              <w:t xml:space="preserve">Value of </w:t>
            </w:r>
            <w:proofErr w:type="spellStart"/>
            <w:r>
              <w:rPr>
                <w:rFonts w:ascii="Courier New;monospace" w:hAnsi="Courier New;monospace"/>
                <w:b/>
                <w:color w:val="000000"/>
              </w:rPr>
              <w:t>chroma_subsampling</w:t>
            </w:r>
            <w:proofErr w:type="spellEnd"/>
          </w:p>
        </w:tc>
        <w:tc>
          <w:tcPr>
            <w:tcW w:w="3021" w:type="dxa"/>
            <w:tcBorders>
              <w:top w:val="single" w:sz="8" w:space="0" w:color="000000"/>
              <w:left w:val="single" w:sz="8" w:space="0" w:color="000000"/>
              <w:bottom w:val="single" w:sz="8" w:space="0" w:color="000000"/>
              <w:right w:val="single" w:sz="8" w:space="0" w:color="000000"/>
            </w:tcBorders>
            <w:vAlign w:val="center"/>
          </w:tcPr>
          <w:p w14:paraId="750F11D1" w14:textId="77777777" w:rsidR="000C4F42" w:rsidRDefault="00000000">
            <w:pPr>
              <w:pStyle w:val="TableContents"/>
              <w:spacing w:before="0" w:after="0"/>
              <w:jc w:val="center"/>
              <w:rPr>
                <w:b/>
                <w:bCs/>
              </w:rPr>
            </w:pPr>
            <w:r>
              <w:rPr>
                <w:b/>
                <w:bCs/>
              </w:rPr>
              <w:t>Number of color channels</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2" w14:textId="77777777" w:rsidR="000C4F42" w:rsidRDefault="00000000">
            <w:pPr>
              <w:pStyle w:val="TableContents"/>
              <w:spacing w:before="0" w:after="0"/>
              <w:jc w:val="center"/>
              <w:rPr>
                <w:b/>
                <w:bCs/>
              </w:rPr>
            </w:pPr>
            <w:r>
              <w:rPr>
                <w:b/>
                <w:bCs/>
              </w:rPr>
              <w:t>Chroma subsampling</w:t>
            </w:r>
          </w:p>
        </w:tc>
      </w:tr>
      <w:tr w:rsidR="000C4F42" w14:paraId="750F11D7"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4" w14:textId="77777777" w:rsidR="000C4F42" w:rsidRDefault="00000000">
            <w:pPr>
              <w:pStyle w:val="TableContents"/>
              <w:spacing w:before="0" w:after="0"/>
              <w:jc w:val="center"/>
            </w:pPr>
            <w:r>
              <w:t>0</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D5" w14:textId="77777777" w:rsidR="000C4F42" w:rsidRDefault="00000000">
            <w:pPr>
              <w:pStyle w:val="TableContents"/>
              <w:spacing w:before="0" w:after="0"/>
              <w:jc w:val="left"/>
            </w:pPr>
            <w:r>
              <w:t>1 (for example grayscale)</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6" w14:textId="77777777" w:rsidR="000C4F42" w:rsidRDefault="00000000">
            <w:pPr>
              <w:pStyle w:val="TableContents"/>
              <w:spacing w:before="0" w:after="0"/>
              <w:jc w:val="left"/>
            </w:pPr>
            <w:r>
              <w:t>monochrome (4:0:0)</w:t>
            </w:r>
          </w:p>
        </w:tc>
      </w:tr>
      <w:tr w:rsidR="000C4F42" w14:paraId="750F11DB"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8" w14:textId="77777777" w:rsidR="000C4F42" w:rsidRDefault="00000000">
            <w:pPr>
              <w:pStyle w:val="TableContents"/>
              <w:spacing w:before="0" w:after="0"/>
              <w:jc w:val="center"/>
            </w:pPr>
            <w:r>
              <w:t>1</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D9" w14:textId="77777777" w:rsidR="000C4F42" w:rsidRDefault="00000000">
            <w:pPr>
              <w:pStyle w:val="TableContents"/>
              <w:spacing w:before="0" w:after="0"/>
              <w:jc w:val="left"/>
            </w:pPr>
            <w: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A" w14:textId="77777777" w:rsidR="000C4F42" w:rsidRDefault="00000000">
            <w:pPr>
              <w:pStyle w:val="TableContents"/>
              <w:spacing w:before="0" w:after="0"/>
              <w:jc w:val="left"/>
            </w:pPr>
            <w:r>
              <w:t>subsampled both horizontally and vertically by a factor 2 (4:2:0)</w:t>
            </w:r>
          </w:p>
        </w:tc>
      </w:tr>
      <w:tr w:rsidR="000C4F42" w14:paraId="750F11DF"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DC" w14:textId="77777777" w:rsidR="000C4F42" w:rsidRDefault="00000000">
            <w:pPr>
              <w:pStyle w:val="TableContents"/>
              <w:spacing w:before="0" w:after="0"/>
              <w:jc w:val="center"/>
            </w:pPr>
            <w:r>
              <w:t>2</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DD" w14:textId="77777777" w:rsidR="000C4F42" w:rsidRDefault="00000000">
            <w:pPr>
              <w:pStyle w:val="TableContents"/>
              <w:spacing w:before="0" w:after="0"/>
              <w:jc w:val="left"/>
            </w:pPr>
            <w: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DE" w14:textId="77777777" w:rsidR="000C4F42" w:rsidRDefault="00000000">
            <w:pPr>
              <w:pStyle w:val="TableContents"/>
              <w:spacing w:before="0" w:after="0"/>
              <w:jc w:val="left"/>
            </w:pPr>
            <w:r>
              <w:t>subsampled by a factor 2 horizontally (4:2:2)</w:t>
            </w:r>
          </w:p>
        </w:tc>
      </w:tr>
      <w:tr w:rsidR="000C4F42" w14:paraId="750F11E3" w14:textId="77777777">
        <w:tc>
          <w:tcPr>
            <w:tcW w:w="2769" w:type="dxa"/>
            <w:tcBorders>
              <w:top w:val="single" w:sz="8" w:space="0" w:color="000000"/>
              <w:left w:val="single" w:sz="8" w:space="0" w:color="000000"/>
              <w:bottom w:val="single" w:sz="8" w:space="0" w:color="000000"/>
              <w:right w:val="single" w:sz="8" w:space="0" w:color="000000"/>
            </w:tcBorders>
            <w:vAlign w:val="center"/>
          </w:tcPr>
          <w:p w14:paraId="750F11E0" w14:textId="77777777" w:rsidR="000C4F42" w:rsidRDefault="00000000">
            <w:pPr>
              <w:pStyle w:val="TableContents"/>
              <w:spacing w:before="0" w:after="0"/>
              <w:jc w:val="center"/>
            </w:pPr>
            <w:r>
              <w:t>3</w:t>
            </w:r>
          </w:p>
        </w:tc>
        <w:tc>
          <w:tcPr>
            <w:tcW w:w="3021" w:type="dxa"/>
            <w:tcBorders>
              <w:top w:val="single" w:sz="8" w:space="0" w:color="000000"/>
              <w:left w:val="single" w:sz="8" w:space="0" w:color="000000"/>
              <w:bottom w:val="single" w:sz="8" w:space="0" w:color="000000"/>
              <w:right w:val="single" w:sz="8" w:space="0" w:color="000000"/>
            </w:tcBorders>
            <w:vAlign w:val="center"/>
          </w:tcPr>
          <w:p w14:paraId="750F11E1" w14:textId="77777777" w:rsidR="000C4F42" w:rsidRDefault="00000000">
            <w:pPr>
              <w:pStyle w:val="TableContents"/>
              <w:spacing w:before="0" w:after="0"/>
              <w:jc w:val="left"/>
            </w:pPr>
            <w:r>
              <w:t>3 (for example RGB or YUV)</w:t>
            </w:r>
          </w:p>
        </w:tc>
        <w:tc>
          <w:tcPr>
            <w:tcW w:w="3808" w:type="dxa"/>
            <w:tcBorders>
              <w:top w:val="single" w:sz="8" w:space="0" w:color="000000"/>
              <w:left w:val="single" w:sz="8" w:space="0" w:color="000000"/>
              <w:bottom w:val="single" w:sz="8" w:space="0" w:color="000000"/>
              <w:right w:val="single" w:sz="8" w:space="0" w:color="000000"/>
            </w:tcBorders>
            <w:vAlign w:val="center"/>
          </w:tcPr>
          <w:p w14:paraId="750F11E2" w14:textId="77777777" w:rsidR="000C4F42" w:rsidRDefault="00000000">
            <w:pPr>
              <w:pStyle w:val="TableContents"/>
              <w:spacing w:before="0" w:after="0"/>
              <w:jc w:val="left"/>
            </w:pPr>
            <w:r>
              <w:t>no (4:4:4)</w:t>
            </w:r>
          </w:p>
        </w:tc>
      </w:tr>
    </w:tbl>
    <w:p w14:paraId="750F11E4" w14:textId="77777777" w:rsidR="000C4F42" w:rsidRDefault="00000000">
      <w:pPr>
        <w:pStyle w:val="semantics"/>
      </w:pPr>
      <w:bookmarkStart w:id="1685" w:name="OLE_LINK3"/>
      <w:bookmarkStart w:id="1686" w:name="OLE_LINK4"/>
      <w:r>
        <w:rPr>
          <w:rFonts w:ascii="Courier New" w:eastAsia="Courier New" w:hAnsi="Courier New" w:cs="Courier New"/>
        </w:rPr>
        <w:t>orientation_minus1</w:t>
      </w:r>
      <w:r>
        <w:t xml:space="preserve">: </w:t>
      </w:r>
      <w:bookmarkEnd w:id="1685"/>
      <w:bookmarkEnd w:id="1686"/>
      <w:r>
        <w:t>plus 1 specifies the Exif orientation value as defined for the Orientation tag in JEITA CP-3451.</w:t>
      </w:r>
    </w:p>
    <w:p w14:paraId="750F11E5" w14:textId="77777777" w:rsidR="000C4F42" w:rsidRDefault="00000000">
      <w:pPr>
        <w:pStyle w:val="semantics"/>
      </w:pPr>
      <w:proofErr w:type="spellStart"/>
      <w:r>
        <w:rPr>
          <w:rStyle w:val="codeZchn"/>
          <w:rFonts w:eastAsia="Arial"/>
        </w:rPr>
        <w:t>large_dimensions_flag</w:t>
      </w:r>
      <w:proofErr w:type="spellEnd"/>
      <w:r>
        <w:t xml:space="preserve">: if set to 0, the length of the fields signaled among </w:t>
      </w:r>
      <w:r>
        <w:rPr>
          <w:rStyle w:val="codeZchn"/>
          <w:rFonts w:eastAsia="Arial"/>
        </w:rPr>
        <w:t>width_minus1</w:t>
      </w:r>
      <w:r>
        <w:t xml:space="preserve">, </w:t>
      </w:r>
      <w:r>
        <w:rPr>
          <w:rStyle w:val="codeZchn"/>
          <w:rFonts w:eastAsia="Arial"/>
        </w:rPr>
        <w:t>height_minus1</w:t>
      </w:r>
      <w:r>
        <w:t xml:space="preserve">, </w:t>
      </w:r>
      <w:r>
        <w:rPr>
          <w:rStyle w:val="codeZchn"/>
          <w:rFonts w:eastAsia="Arial"/>
        </w:rPr>
        <w:t>gainmap_width_minus1</w:t>
      </w:r>
      <w:r>
        <w:t xml:space="preserve"> and </w:t>
      </w:r>
      <w:r>
        <w:rPr>
          <w:rStyle w:val="codeZchn"/>
          <w:rFonts w:eastAsia="Arial"/>
        </w:rPr>
        <w:t>gainmap_height_minus1</w:t>
      </w:r>
      <w:r>
        <w:t xml:space="preserve"> is 7 bits; otherwise, it is 15 bits.</w:t>
      </w:r>
    </w:p>
    <w:p w14:paraId="750F11E6" w14:textId="77777777" w:rsidR="000C4F42" w:rsidRDefault="00000000">
      <w:pPr>
        <w:pStyle w:val="semantics"/>
      </w:pPr>
      <w:r>
        <w:rPr>
          <w:rStyle w:val="codeZchn"/>
          <w:rFonts w:eastAsia="Courier New"/>
        </w:rPr>
        <w:t>width_minus1</w:t>
      </w:r>
      <w:r>
        <w:t>: plus 1 specifies the width of the reconstructed image in pixels.</w:t>
      </w:r>
    </w:p>
    <w:p w14:paraId="750F11E7" w14:textId="77777777" w:rsidR="000C4F42" w:rsidRDefault="00000000">
      <w:pPr>
        <w:pStyle w:val="semantics"/>
      </w:pPr>
      <w:r>
        <w:rPr>
          <w:rStyle w:val="codeZchn"/>
          <w:rFonts w:eastAsia="Courier New"/>
        </w:rPr>
        <w:t>height_minus1</w:t>
      </w:r>
      <w:r>
        <w:t>: plus 1 specifies the height of the reconstructed image in pixels.</w:t>
      </w:r>
    </w:p>
    <w:p w14:paraId="750F11E8" w14:textId="77777777" w:rsidR="000C4F42" w:rsidRDefault="00000000">
      <w:pPr>
        <w:pStyle w:val="semantics"/>
      </w:pPr>
      <w:proofErr w:type="spellStart"/>
      <w:r>
        <w:rPr>
          <w:rStyle w:val="codeZchn"/>
          <w:rFonts w:eastAsia="Courier New"/>
        </w:rPr>
        <w:t>chroma_is_horizontally_centered</w:t>
      </w:r>
      <w:proofErr w:type="spellEnd"/>
      <w:r>
        <w:t xml:space="preserve">: 0 specifies that the chroma samples of the main image are co-located horizontally with the luma samples of the main image, otherwise they are horizontally centered between the luma samples of the main image. 0 unless </w:t>
      </w:r>
      <w:proofErr w:type="spellStart"/>
      <w:r>
        <w:rPr>
          <w:rStyle w:val="codeZchn"/>
          <w:rFonts w:eastAsia="Courier New"/>
        </w:rPr>
        <w:t>chroma_subsampling</w:t>
      </w:r>
      <w:proofErr w:type="spellEnd"/>
      <w:r>
        <w:t xml:space="preserve"> is 1 or 2.</w:t>
      </w:r>
    </w:p>
    <w:p w14:paraId="750F11E9" w14:textId="77777777" w:rsidR="000C4F42" w:rsidRDefault="00000000">
      <w:pPr>
        <w:pStyle w:val="semantics"/>
      </w:pPr>
      <w:proofErr w:type="spellStart"/>
      <w:r>
        <w:rPr>
          <w:rStyle w:val="codeZchn"/>
          <w:rFonts w:eastAsia="Courier New"/>
        </w:rPr>
        <w:t>chroma_is_vertically_centered</w:t>
      </w:r>
      <w:proofErr w:type="spellEnd"/>
      <w:r>
        <w:t xml:space="preserve">: 0 specifies that the chroma samples of the main image are co-located vertically with the luma samples of the main image, otherwise they are vertically centered between the luma samples of the main image. 0 unless </w:t>
      </w:r>
      <w:proofErr w:type="spellStart"/>
      <w:r>
        <w:rPr>
          <w:rStyle w:val="codeZchn"/>
          <w:rFonts w:eastAsia="Courier New"/>
        </w:rPr>
        <w:t>chroma_subsampling</w:t>
      </w:r>
      <w:proofErr w:type="spellEnd"/>
      <w:r>
        <w:t xml:space="preserve"> is 1.</w:t>
      </w:r>
    </w:p>
    <w:p w14:paraId="750F11EA" w14:textId="77777777" w:rsidR="000C4F42" w:rsidRDefault="00000000">
      <w:pPr>
        <w:pStyle w:val="semantics"/>
      </w:pPr>
      <w:r>
        <w:rPr>
          <w:rStyle w:val="codeZchn"/>
          <w:rFonts w:eastAsia="Courier New"/>
        </w:rPr>
        <w:t>bit_depth_log2_minus4</w:t>
      </w:r>
      <w:r>
        <w:t xml:space="preserve">: specifies the format of floating-point numbers used for the pixel values of the reconstructed main and alpha image items. The values 0, 1, and 2 respectively correspond to the </w:t>
      </w:r>
      <w:proofErr w:type="spellStart"/>
      <w:r>
        <w:rPr>
          <w:rStyle w:val="codeZchn"/>
          <w:rFonts w:eastAsia="Courier New"/>
        </w:rPr>
        <w:t>bits_per_channel</w:t>
      </w:r>
      <w:proofErr w:type="spellEnd"/>
      <w:r>
        <w:t xml:space="preserve"> values 16, 32 and 64, as specified in </w:t>
      </w:r>
      <w:proofErr w:type="spellStart"/>
      <w:r>
        <w:rPr>
          <w:rStyle w:val="codeZchn"/>
          <w:rFonts w:eastAsia="Courier New"/>
        </w:rPr>
        <w:t>PixelInformationProperty</w:t>
      </w:r>
      <w:proofErr w:type="spellEnd"/>
      <w:r>
        <w:t xml:space="preserve"> in clause 6.5.6. Other values are reserved. When </w:t>
      </w:r>
      <w:proofErr w:type="spellStart"/>
      <w:r>
        <w:rPr>
          <w:rStyle w:val="codeZchn"/>
          <w:rFonts w:eastAsia="Courier New"/>
        </w:rPr>
        <w:t>float_flag</w:t>
      </w:r>
      <w:proofErr w:type="spellEnd"/>
      <w:r>
        <w:t xml:space="preserve"> is set to 0, the value is undefined.</w:t>
      </w:r>
    </w:p>
    <w:p w14:paraId="750F11EB" w14:textId="77777777" w:rsidR="000C4F42" w:rsidRDefault="00000000">
      <w:pPr>
        <w:pStyle w:val="semantics"/>
      </w:pPr>
      <w:proofErr w:type="spellStart"/>
      <w:r>
        <w:rPr>
          <w:rStyle w:val="codeZchn"/>
          <w:rFonts w:eastAsia="Courier New"/>
        </w:rPr>
        <w:lastRenderedPageBreak/>
        <w:t>high_bit_depth_flag</w:t>
      </w:r>
      <w:proofErr w:type="spellEnd"/>
      <w:r>
        <w:t xml:space="preserve">: 0 specifies that the number of bits per channel for the pixel values of the reconstructed main and alpha image items, as specified in </w:t>
      </w:r>
      <w:proofErr w:type="spellStart"/>
      <w:r>
        <w:rPr>
          <w:rStyle w:val="codeZchn"/>
          <w:rFonts w:eastAsia="Courier New"/>
        </w:rPr>
        <w:t>PixelInformationProperty</w:t>
      </w:r>
      <w:proofErr w:type="spellEnd"/>
      <w:r>
        <w:t xml:space="preserve"> in clause 6.5.6, is 8. </w:t>
      </w:r>
      <w:proofErr w:type="gramStart"/>
      <w:r>
        <w:t>Otherwise</w:t>
      </w:r>
      <w:proofErr w:type="gramEnd"/>
      <w:r>
        <w:t xml:space="preserve"> </w:t>
      </w:r>
      <w:r>
        <w:rPr>
          <w:rStyle w:val="codeZchn"/>
          <w:rFonts w:eastAsia="Courier New"/>
        </w:rPr>
        <w:t>bit_depth_minus9</w:t>
      </w:r>
      <w:r>
        <w:t xml:space="preserve"> is signaled. When </w:t>
      </w:r>
      <w:proofErr w:type="spellStart"/>
      <w:r>
        <w:rPr>
          <w:rStyle w:val="codeZchn"/>
          <w:rFonts w:eastAsia="Courier New"/>
        </w:rPr>
        <w:t>float_flag</w:t>
      </w:r>
      <w:proofErr w:type="spellEnd"/>
      <w:r>
        <w:t xml:space="preserve"> is set to 1, the value is undefined.</w:t>
      </w:r>
    </w:p>
    <w:p w14:paraId="750F11EC" w14:textId="77777777" w:rsidR="000C4F42" w:rsidRDefault="00000000">
      <w:pPr>
        <w:pStyle w:val="semantics"/>
      </w:pPr>
      <w:r>
        <w:rPr>
          <w:rStyle w:val="codeZchn"/>
          <w:rFonts w:eastAsia="Courier New"/>
        </w:rPr>
        <w:t>bit_depth_minus9</w:t>
      </w:r>
      <w:r>
        <w:t xml:space="preserve">: specifies the number of bits, minus nine, per channel for the pixel values of the reconstructed main and alpha image items, as specified in </w:t>
      </w:r>
      <w:proofErr w:type="spellStart"/>
      <w:r>
        <w:rPr>
          <w:rStyle w:val="codeZchn"/>
          <w:rFonts w:eastAsia="Courier New"/>
        </w:rPr>
        <w:t>PixelInformationProperty</w:t>
      </w:r>
      <w:proofErr w:type="spellEnd"/>
      <w:r>
        <w:t xml:space="preserve"> in clause 6.5.6. When </w:t>
      </w:r>
      <w:proofErr w:type="spellStart"/>
      <w:r>
        <w:rPr>
          <w:rStyle w:val="codeZchn"/>
          <w:rFonts w:eastAsia="Courier New"/>
        </w:rPr>
        <w:t>high_bit_depth_flag</w:t>
      </w:r>
      <w:proofErr w:type="spellEnd"/>
      <w:r>
        <w:t xml:space="preserve"> is set to 0 or </w:t>
      </w:r>
      <w:proofErr w:type="spellStart"/>
      <w:r>
        <w:rPr>
          <w:rStyle w:val="codeZchn"/>
          <w:rFonts w:eastAsia="Courier New"/>
        </w:rPr>
        <w:t>float_flag</w:t>
      </w:r>
      <w:proofErr w:type="spellEnd"/>
      <w:r>
        <w:t xml:space="preserve"> is set to 1, the value is undefined.</w:t>
      </w:r>
    </w:p>
    <w:p w14:paraId="750F11ED" w14:textId="77777777" w:rsidR="000C4F42" w:rsidRDefault="00000000">
      <w:pPr>
        <w:pStyle w:val="semantics"/>
      </w:pPr>
      <w:proofErr w:type="spellStart"/>
      <w:r>
        <w:rPr>
          <w:rStyle w:val="codeZchn"/>
          <w:rFonts w:eastAsia="Courier New"/>
        </w:rPr>
        <w:t>alpha_is_premultiplied</w:t>
      </w:r>
      <w:proofErr w:type="spellEnd"/>
      <w:r>
        <w:t xml:space="preserve">: when set to 1 specifies that the color channels are pre-multiplied by the alpha channel, otherwise the color channels are not pre-multiplied. Ignored if </w:t>
      </w:r>
      <w:proofErr w:type="spellStart"/>
      <w:r>
        <w:rPr>
          <w:rStyle w:val="codeZchn"/>
          <w:rFonts w:eastAsia="Courier New"/>
        </w:rPr>
        <w:t>alpha_flag</w:t>
      </w:r>
      <w:proofErr w:type="spellEnd"/>
      <w:r>
        <w:t xml:space="preserve"> is 0.</w:t>
      </w:r>
    </w:p>
    <w:p w14:paraId="750F11EE" w14:textId="77777777" w:rsidR="000C4F42" w:rsidRDefault="00000000">
      <w:pPr>
        <w:pStyle w:val="semantics"/>
      </w:pPr>
      <w:proofErr w:type="spellStart"/>
      <w:r>
        <w:rPr>
          <w:rStyle w:val="codeZchn"/>
          <w:rFonts w:eastAsia="Courier New"/>
        </w:rPr>
        <w:t>colour_</w:t>
      </w:r>
      <w:proofErr w:type="gramStart"/>
      <w:r>
        <w:rPr>
          <w:rStyle w:val="codeZchn"/>
          <w:rFonts w:eastAsia="Courier New"/>
        </w:rPr>
        <w:t>primaries</w:t>
      </w:r>
      <w:proofErr w:type="spellEnd"/>
      <w:r>
        <w:t>:</w:t>
      </w:r>
      <w:proofErr w:type="gramEnd"/>
      <w:r>
        <w:t xml:space="preserve"> carries a </w:t>
      </w:r>
      <w:proofErr w:type="spellStart"/>
      <w:r>
        <w:rPr>
          <w:rStyle w:val="codeZchn"/>
          <w:rFonts w:eastAsia="Arial"/>
        </w:rPr>
        <w:t>ColourPrimaries</w:t>
      </w:r>
      <w:proofErr w:type="spellEnd"/>
      <w:r>
        <w:t xml:space="preserve"> value as defined in Rec. ITU-T H.273 | ISO/IEC 23091-2 for the main image.</w:t>
      </w:r>
    </w:p>
    <w:p w14:paraId="750F11EF" w14:textId="77777777" w:rsidR="000C4F42" w:rsidRDefault="00000000">
      <w:pPr>
        <w:pStyle w:val="semantics"/>
      </w:pPr>
      <w:proofErr w:type="spellStart"/>
      <w:r>
        <w:rPr>
          <w:rStyle w:val="codeZchn"/>
          <w:rFonts w:eastAsia="Courier New"/>
        </w:rPr>
        <w:t>transfer_</w:t>
      </w:r>
      <w:proofErr w:type="gramStart"/>
      <w:r>
        <w:rPr>
          <w:rStyle w:val="codeZchn"/>
          <w:rFonts w:eastAsia="Courier New"/>
        </w:rPr>
        <w:t>characteristics</w:t>
      </w:r>
      <w:proofErr w:type="spellEnd"/>
      <w:r>
        <w:t>:</w:t>
      </w:r>
      <w:proofErr w:type="gramEnd"/>
      <w:r>
        <w:t xml:space="preserve"> carries a </w:t>
      </w:r>
      <w:proofErr w:type="spellStart"/>
      <w:r>
        <w:rPr>
          <w:rStyle w:val="codeZchn"/>
          <w:rFonts w:eastAsia="Arial"/>
        </w:rPr>
        <w:t>TransferCharacteristics</w:t>
      </w:r>
      <w:proofErr w:type="spellEnd"/>
      <w:r>
        <w:t xml:space="preserve"> value as defined in Rec. ITU-T H.273 | ISO/IEC 23091-2 for the main image.</w:t>
      </w:r>
    </w:p>
    <w:p w14:paraId="750F11F0" w14:textId="77777777" w:rsidR="000C4F42" w:rsidRDefault="00000000">
      <w:pPr>
        <w:pStyle w:val="semantics"/>
      </w:pPr>
      <w:proofErr w:type="spellStart"/>
      <w:r>
        <w:rPr>
          <w:rStyle w:val="codeZchn"/>
          <w:rFonts w:eastAsia="Courier New"/>
        </w:rPr>
        <w:t>matrix_</w:t>
      </w:r>
      <w:proofErr w:type="gramStart"/>
      <w:r>
        <w:rPr>
          <w:rStyle w:val="codeZchn"/>
          <w:rFonts w:eastAsia="Courier New"/>
        </w:rPr>
        <w:t>coefficients</w:t>
      </w:r>
      <w:proofErr w:type="spellEnd"/>
      <w:r>
        <w:t>:</w:t>
      </w:r>
      <w:proofErr w:type="gramEnd"/>
      <w:r>
        <w:t xml:space="preserve"> carries a </w:t>
      </w:r>
      <w:proofErr w:type="spellStart"/>
      <w:r>
        <w:rPr>
          <w:rStyle w:val="codeZchn"/>
          <w:rFonts w:eastAsia="Arial"/>
        </w:rPr>
        <w:t>MatrixCoefficients</w:t>
      </w:r>
      <w:proofErr w:type="spellEnd"/>
      <w:r>
        <w:t xml:space="preserve"> value as defined in Rec. ITU-T H.273 | ISO/IEC 23091-2 for the main image.</w:t>
      </w:r>
    </w:p>
    <w:p w14:paraId="750F11F1" w14:textId="77777777" w:rsidR="000C4F42" w:rsidRDefault="00000000">
      <w:pPr>
        <w:pStyle w:val="semantics"/>
      </w:pPr>
      <w:proofErr w:type="spellStart"/>
      <w:r>
        <w:rPr>
          <w:rStyle w:val="codeZchn"/>
          <w:rFonts w:eastAsia="Courier New"/>
        </w:rPr>
        <w:t>infe_</w:t>
      </w:r>
      <w:proofErr w:type="gramStart"/>
      <w:r>
        <w:rPr>
          <w:rStyle w:val="codeZchn"/>
          <w:rFonts w:eastAsia="Courier New"/>
        </w:rPr>
        <w:t>type</w:t>
      </w:r>
      <w:proofErr w:type="spellEnd"/>
      <w:r>
        <w:t>:</w:t>
      </w:r>
      <w:proofErr w:type="gramEnd"/>
      <w:r>
        <w:t xml:space="preserve"> carries the coded image item type. Corresponds to the </w:t>
      </w:r>
      <w:proofErr w:type="spellStart"/>
      <w:r>
        <w:rPr>
          <w:rStyle w:val="codeZchn"/>
          <w:rFonts w:eastAsia="Courier New"/>
        </w:rPr>
        <w:t>item_type</w:t>
      </w:r>
      <w:proofErr w:type="spellEnd"/>
      <w:r>
        <w:t xml:space="preserve"> field of the version 2 of the </w:t>
      </w:r>
      <w:proofErr w:type="spellStart"/>
      <w:r>
        <w:rPr>
          <w:rStyle w:val="codeZchn"/>
          <w:rFonts w:eastAsia="Courier New"/>
        </w:rPr>
        <w:t>ItemInfoEntry</w:t>
      </w:r>
      <w:proofErr w:type="spellEnd"/>
      <w:r>
        <w:t xml:space="preserve"> box. Defined by the brand carried by the </w:t>
      </w:r>
      <w:proofErr w:type="spellStart"/>
      <w:r>
        <w:rPr>
          <w:rStyle w:val="codeZchn"/>
          <w:rFonts w:eastAsia="Courier New"/>
        </w:rPr>
        <w:t>minor_version</w:t>
      </w:r>
      <w:proofErr w:type="spellEnd"/>
      <w:r>
        <w:t xml:space="preserve"> of the </w:t>
      </w:r>
      <w:proofErr w:type="spellStart"/>
      <w:r>
        <w:rPr>
          <w:rStyle w:val="codeZchn"/>
          <w:rFonts w:eastAsia="Courier New"/>
        </w:rPr>
        <w:t>FileTypeBox</w:t>
      </w:r>
      <w:proofErr w:type="spellEnd"/>
      <w:r>
        <w:t xml:space="preserve"> if </w:t>
      </w:r>
      <w:proofErr w:type="spellStart"/>
      <w:r>
        <w:rPr>
          <w:rStyle w:val="codeZchn"/>
          <w:rFonts w:eastAsia="Courier New"/>
        </w:rPr>
        <w:t>explicit_codec_types_flag</w:t>
      </w:r>
      <w:proofErr w:type="spellEnd"/>
      <w:r>
        <w:t xml:space="preserve"> is 0.</w:t>
      </w:r>
    </w:p>
    <w:p w14:paraId="750F11F2" w14:textId="77777777" w:rsidR="000C4F42" w:rsidRDefault="00000000">
      <w:pPr>
        <w:pStyle w:val="semantics"/>
      </w:pPr>
      <w:proofErr w:type="spellStart"/>
      <w:r>
        <w:rPr>
          <w:rStyle w:val="codeZchn"/>
          <w:rFonts w:eastAsia="Courier New"/>
        </w:rPr>
        <w:t>codec_config_</w:t>
      </w:r>
      <w:proofErr w:type="gramStart"/>
      <w:r>
        <w:rPr>
          <w:rStyle w:val="codeZchn"/>
          <w:rFonts w:eastAsia="Courier New"/>
        </w:rPr>
        <w:t>type</w:t>
      </w:r>
      <w:proofErr w:type="spellEnd"/>
      <w:r>
        <w:t>:</w:t>
      </w:r>
      <w:proofErr w:type="gramEnd"/>
      <w:r>
        <w:t xml:space="preserve"> carries the codec configuration property box type. Defined by the brand carried by the </w:t>
      </w:r>
      <w:proofErr w:type="spellStart"/>
      <w:r>
        <w:rPr>
          <w:rStyle w:val="codeZchn"/>
          <w:rFonts w:eastAsia="Courier New"/>
        </w:rPr>
        <w:t>minor_version</w:t>
      </w:r>
      <w:proofErr w:type="spellEnd"/>
      <w:r>
        <w:t xml:space="preserve"> of the </w:t>
      </w:r>
      <w:proofErr w:type="spellStart"/>
      <w:r>
        <w:rPr>
          <w:rStyle w:val="codeZchn"/>
          <w:rFonts w:eastAsia="Courier New"/>
        </w:rPr>
        <w:t>FileTypeBox</w:t>
      </w:r>
      <w:proofErr w:type="spellEnd"/>
      <w:r>
        <w:t xml:space="preserve"> if </w:t>
      </w:r>
      <w:proofErr w:type="spellStart"/>
      <w:r>
        <w:rPr>
          <w:rStyle w:val="codeZchn"/>
          <w:rFonts w:eastAsia="Courier New"/>
        </w:rPr>
        <w:t>explicit_codec_types_flag</w:t>
      </w:r>
      <w:proofErr w:type="spellEnd"/>
      <w:r>
        <w:t xml:space="preserve"> is 0.</w:t>
      </w:r>
    </w:p>
    <w:p w14:paraId="750F11F3" w14:textId="77777777" w:rsidR="000C4F42" w:rsidRDefault="00000000">
      <w:pPr>
        <w:pStyle w:val="semantics"/>
      </w:pPr>
      <w:proofErr w:type="spellStart"/>
      <w:r>
        <w:rPr>
          <w:rStyle w:val="codeZchn"/>
          <w:rFonts w:eastAsia="Courier New"/>
        </w:rPr>
        <w:t>gainmap_flag</w:t>
      </w:r>
      <w:proofErr w:type="spellEnd"/>
      <w:r>
        <w:t xml:space="preserve">: 0 specifies that the file has no tone-mapped image and no associated HDR-related ISO 21496-1 gain map. </w:t>
      </w:r>
      <w:proofErr w:type="gramStart"/>
      <w:r>
        <w:t>Otherwise</w:t>
      </w:r>
      <w:proofErr w:type="gramEnd"/>
      <w:r>
        <w:t xml:space="preserve"> the file contains a tone-mapped image and is associated with a gain map, whether the codec has native gain map support or a separate </w:t>
      </w:r>
      <w:r>
        <w:rPr>
          <w:b/>
        </w:rPr>
        <w:t>gain map image item</w:t>
      </w:r>
      <w:r>
        <w:t xml:space="preserve"> is used. 0 if </w:t>
      </w:r>
      <w:proofErr w:type="spellStart"/>
      <w:r>
        <w:rPr>
          <w:rStyle w:val="codeZchn"/>
          <w:rFonts w:eastAsia="Courier New"/>
        </w:rPr>
        <w:t>hdr_flag</w:t>
      </w:r>
      <w:proofErr w:type="spellEnd"/>
      <w:r>
        <w:t xml:space="preserve"> is 0.</w:t>
      </w:r>
    </w:p>
    <w:p w14:paraId="750F11F4" w14:textId="77777777" w:rsidR="000C4F42" w:rsidRDefault="00000000">
      <w:pPr>
        <w:pStyle w:val="semantics"/>
      </w:pPr>
      <w:proofErr w:type="spellStart"/>
      <w:r>
        <w:rPr>
          <w:rStyle w:val="codeZchn"/>
          <w:rFonts w:eastAsia="Courier New"/>
        </w:rPr>
        <w:t>gainmap_dimension_same_as_main_item_flag</w:t>
      </w:r>
      <w:proofErr w:type="spellEnd"/>
      <w:r>
        <w:t xml:space="preserve">: 0 specifies that the values of </w:t>
      </w:r>
      <w:r>
        <w:rPr>
          <w:rStyle w:val="codeZchn"/>
          <w:rFonts w:eastAsia="Courier New"/>
        </w:rPr>
        <w:t>gainmap_width_minus1</w:t>
      </w:r>
      <w:r>
        <w:t xml:space="preserve"> and </w:t>
      </w:r>
      <w:r>
        <w:rPr>
          <w:rStyle w:val="codeZchn"/>
          <w:rFonts w:eastAsia="Courier New"/>
        </w:rPr>
        <w:t>gainmap_height_minus1</w:t>
      </w:r>
      <w:r>
        <w:t xml:space="preserve"> are signaled. 1 specifies that the values of </w:t>
      </w:r>
      <w:r>
        <w:rPr>
          <w:rStyle w:val="codeZchn"/>
          <w:rFonts w:eastAsia="Courier New"/>
        </w:rPr>
        <w:t>gainmap_width_minus1</w:t>
      </w:r>
      <w:r>
        <w:t xml:space="preserve"> and </w:t>
      </w:r>
      <w:r>
        <w:rPr>
          <w:rStyle w:val="codeZchn"/>
          <w:rFonts w:eastAsia="Courier New"/>
        </w:rPr>
        <w:t>gainmap_height_minus1</w:t>
      </w:r>
      <w:r>
        <w:t xml:space="preserve"> are copied from </w:t>
      </w:r>
      <w:r>
        <w:rPr>
          <w:rStyle w:val="codeZchn"/>
          <w:rFonts w:eastAsia="Courier New"/>
        </w:rPr>
        <w:t>width_minus1</w:t>
      </w:r>
      <w:r>
        <w:t xml:space="preserve"> and </w:t>
      </w:r>
      <w:r>
        <w:rPr>
          <w:rStyle w:val="codeZchn"/>
          <w:rFonts w:eastAsia="Courier New"/>
        </w:rPr>
        <w:t>height_minus1</w:t>
      </w:r>
      <w:r>
        <w:t>, respectively, instead of being signaled.</w:t>
      </w:r>
    </w:p>
    <w:p w14:paraId="750F11F5" w14:textId="77777777" w:rsidR="000C4F42" w:rsidRDefault="00000000">
      <w:pPr>
        <w:pStyle w:val="semantics"/>
      </w:pPr>
      <w:r>
        <w:rPr>
          <w:rStyle w:val="codeZchn"/>
          <w:rFonts w:eastAsia="Courier New"/>
        </w:rPr>
        <w:t>gainmap_width_minus1</w:t>
      </w:r>
      <w:r>
        <w:t xml:space="preserve">: carries the width minus one of the gain map </w:t>
      </w:r>
      <w:proofErr w:type="gramStart"/>
      <w:r>
        <w:t>image</w:t>
      </w:r>
      <w:proofErr w:type="gramEnd"/>
      <w:r>
        <w:t xml:space="preserve"> in pixels.</w:t>
      </w:r>
    </w:p>
    <w:p w14:paraId="750F11F6" w14:textId="77777777" w:rsidR="000C4F42" w:rsidRDefault="00000000">
      <w:pPr>
        <w:pStyle w:val="semantics"/>
      </w:pPr>
      <w:r>
        <w:rPr>
          <w:rStyle w:val="codeZchn"/>
          <w:rFonts w:eastAsia="Courier New"/>
        </w:rPr>
        <w:t>gainmap_height_minus1</w:t>
      </w:r>
      <w:r>
        <w:t xml:space="preserve">: carries the height minus one of the gain map </w:t>
      </w:r>
      <w:proofErr w:type="gramStart"/>
      <w:r>
        <w:t>image</w:t>
      </w:r>
      <w:proofErr w:type="gramEnd"/>
      <w:r>
        <w:t xml:space="preserve"> in pixels.</w:t>
      </w:r>
    </w:p>
    <w:p w14:paraId="750F11F7" w14:textId="77777777" w:rsidR="000C4F42" w:rsidRDefault="00000000">
      <w:pPr>
        <w:pStyle w:val="semantics"/>
      </w:pPr>
      <w:proofErr w:type="spellStart"/>
      <w:r>
        <w:rPr>
          <w:rStyle w:val="codeZchn"/>
          <w:rFonts w:eastAsia="Courier New"/>
        </w:rPr>
        <w:t>gainmap_matrix_</w:t>
      </w:r>
      <w:proofErr w:type="gramStart"/>
      <w:r>
        <w:rPr>
          <w:rStyle w:val="codeZchn"/>
          <w:rFonts w:eastAsia="Courier New"/>
        </w:rPr>
        <w:t>coefficients</w:t>
      </w:r>
      <w:proofErr w:type="spellEnd"/>
      <w:r>
        <w:t>:</w:t>
      </w:r>
      <w:proofErr w:type="gramEnd"/>
      <w:r>
        <w:t xml:space="preserve"> carries a </w:t>
      </w:r>
      <w:proofErr w:type="spellStart"/>
      <w:r>
        <w:rPr>
          <w:rStyle w:val="codeZchn"/>
          <w:rFonts w:eastAsia="Arial"/>
        </w:rPr>
        <w:t>MatrixCoefficients</w:t>
      </w:r>
      <w:proofErr w:type="spellEnd"/>
      <w:r>
        <w:t xml:space="preserve"> value as defined in Rec. ITU-T H.273 | ISO/IEC 23091-2 for the gain map image.</w:t>
      </w:r>
    </w:p>
    <w:p w14:paraId="750F11F8" w14:textId="77777777" w:rsidR="000C4F42" w:rsidRDefault="00000000">
      <w:pPr>
        <w:pStyle w:val="semantics"/>
      </w:pPr>
      <w:proofErr w:type="spellStart"/>
      <w:r>
        <w:rPr>
          <w:rStyle w:val="codeZchn"/>
          <w:rFonts w:eastAsia="Courier New"/>
        </w:rPr>
        <w:t>gainmap_full_range_</w:t>
      </w:r>
      <w:proofErr w:type="gramStart"/>
      <w:r>
        <w:rPr>
          <w:rStyle w:val="codeZchn"/>
          <w:rFonts w:eastAsia="Courier New"/>
        </w:rPr>
        <w:t>flag</w:t>
      </w:r>
      <w:proofErr w:type="spellEnd"/>
      <w:r>
        <w:t>:</w:t>
      </w:r>
      <w:proofErr w:type="gramEnd"/>
      <w:r>
        <w:t xml:space="preserve"> </w:t>
      </w:r>
      <w:r>
        <w:rPr>
          <w:rFonts w:ascii="Arial;sans-serif" w:hAnsi="Arial;sans-serif"/>
          <w:color w:val="000000"/>
          <w:sz w:val="20"/>
        </w:rPr>
        <w:t xml:space="preserve">is a binary value representing the </w:t>
      </w:r>
      <w:proofErr w:type="spellStart"/>
      <w:r>
        <w:rPr>
          <w:rFonts w:ascii="Courier New;monospace" w:hAnsi="Courier New;monospace"/>
          <w:color w:val="000000"/>
          <w:sz w:val="20"/>
        </w:rPr>
        <w:t>VideoFullRangeFlag</w:t>
      </w:r>
      <w:proofErr w:type="spellEnd"/>
      <w:r>
        <w:rPr>
          <w:color w:val="000000"/>
        </w:rPr>
        <w:t xml:space="preserve"> </w:t>
      </w:r>
      <w:r>
        <w:rPr>
          <w:rFonts w:ascii="Arial;sans-serif" w:hAnsi="Arial;sans-serif"/>
          <w:color w:val="000000"/>
          <w:sz w:val="20"/>
        </w:rPr>
        <w:t xml:space="preserve">as defined in Rec. ITU-T H.273 | ISO/IEC 23091-2 for the gain map image when </w:t>
      </w:r>
      <w:proofErr w:type="spellStart"/>
      <w:r>
        <w:rPr>
          <w:rFonts w:ascii="Courier New;monospace" w:hAnsi="Courier New;monospace"/>
          <w:color w:val="000000"/>
          <w:sz w:val="20"/>
        </w:rPr>
        <w:t>float_flag</w:t>
      </w:r>
      <w:proofErr w:type="spellEnd"/>
      <w:r>
        <w:rPr>
          <w:color w:val="000000"/>
        </w:rPr>
        <w:t xml:space="preserve"> </w:t>
      </w:r>
      <w:r>
        <w:rPr>
          <w:rFonts w:ascii="Arial;sans-serif" w:hAnsi="Arial;sans-serif"/>
          <w:color w:val="000000"/>
          <w:sz w:val="20"/>
        </w:rPr>
        <w:t xml:space="preserve">is 0. Values 0 and 1 are reserved when </w:t>
      </w:r>
      <w:proofErr w:type="spellStart"/>
      <w:r>
        <w:rPr>
          <w:rFonts w:ascii="Courier New;monospace" w:hAnsi="Courier New;monospace"/>
          <w:color w:val="000000"/>
          <w:sz w:val="20"/>
        </w:rPr>
        <w:t>float_flag</w:t>
      </w:r>
      <w:proofErr w:type="spellEnd"/>
      <w:r>
        <w:rPr>
          <w:color w:val="000000"/>
        </w:rPr>
        <w:t xml:space="preserve"> </w:t>
      </w:r>
      <w:r>
        <w:rPr>
          <w:rFonts w:ascii="Arial;sans-serif" w:hAnsi="Arial;sans-serif"/>
          <w:color w:val="000000"/>
          <w:sz w:val="20"/>
        </w:rPr>
        <w:t>is 1.</w:t>
      </w:r>
    </w:p>
    <w:p w14:paraId="750F11F9" w14:textId="77777777" w:rsidR="000C4F42" w:rsidRDefault="00000000">
      <w:pPr>
        <w:pStyle w:val="semantics"/>
      </w:pPr>
      <w:proofErr w:type="spellStart"/>
      <w:r>
        <w:rPr>
          <w:rStyle w:val="codeZchn"/>
          <w:rFonts w:eastAsia="Courier New"/>
        </w:rPr>
        <w:t>gainmap_chroma_subsampling</w:t>
      </w:r>
      <w:proofErr w:type="spellEnd"/>
      <w:r>
        <w:t>: Specifies the number of colour channels and the subsampling of the chroma channels, as defined in Table XX1, of the gain map image.</w:t>
      </w:r>
    </w:p>
    <w:p w14:paraId="750F11FA" w14:textId="77777777" w:rsidR="000C4F42" w:rsidRDefault="00000000">
      <w:pPr>
        <w:pStyle w:val="semantics"/>
      </w:pPr>
      <w:proofErr w:type="spellStart"/>
      <w:r>
        <w:rPr>
          <w:rStyle w:val="codeZchn"/>
          <w:rFonts w:eastAsia="Courier New"/>
        </w:rPr>
        <w:t>gainmap_chroma_is_horizontally_centered</w:t>
      </w:r>
      <w:proofErr w:type="spellEnd"/>
      <w:r>
        <w:t xml:space="preserve">: 0 specifies that the chroma samples of the gain map image are co-located horizontally with the luma samples of the gain map image, otherwise they are horizontally centered between the luma samples of the gain map image. Ignored unless </w:t>
      </w:r>
      <w:proofErr w:type="spellStart"/>
      <w:r>
        <w:rPr>
          <w:rStyle w:val="codeZchn"/>
          <w:rFonts w:eastAsia="Courier New"/>
        </w:rPr>
        <w:t>gainmap_chroma_subsampling</w:t>
      </w:r>
      <w:proofErr w:type="spellEnd"/>
      <w:r>
        <w:t xml:space="preserve"> is 1 or 2.</w:t>
      </w:r>
    </w:p>
    <w:p w14:paraId="750F11FB" w14:textId="77777777" w:rsidR="000C4F42" w:rsidRDefault="00000000">
      <w:pPr>
        <w:pStyle w:val="semantics"/>
      </w:pPr>
      <w:proofErr w:type="spellStart"/>
      <w:r>
        <w:rPr>
          <w:rStyle w:val="codeZchn"/>
          <w:rFonts w:eastAsia="Courier New"/>
        </w:rPr>
        <w:t>gainmap_chroma_is_vertically_centered</w:t>
      </w:r>
      <w:proofErr w:type="spellEnd"/>
      <w:r>
        <w:t xml:space="preserve">: 0 specifies that the chroma samples of the gain map image are co-located vertically with the luma samples of the gain map image, otherwise they are vertically </w:t>
      </w:r>
      <w:r>
        <w:lastRenderedPageBreak/>
        <w:t xml:space="preserve">centered between the luma samples of the gain map image. Ignored unless </w:t>
      </w:r>
      <w:proofErr w:type="spellStart"/>
      <w:r>
        <w:rPr>
          <w:rStyle w:val="codeZchn"/>
          <w:rFonts w:eastAsia="Courier New"/>
        </w:rPr>
        <w:t>gainmap_chroma_subsampling</w:t>
      </w:r>
      <w:proofErr w:type="spellEnd"/>
      <w:r>
        <w:t xml:space="preserve"> is 1.</w:t>
      </w:r>
    </w:p>
    <w:p w14:paraId="750F11FC" w14:textId="77777777" w:rsidR="000C4F42" w:rsidRDefault="00000000">
      <w:pPr>
        <w:pStyle w:val="semantics"/>
      </w:pPr>
      <w:proofErr w:type="spellStart"/>
      <w:r>
        <w:rPr>
          <w:rStyle w:val="codeZchn"/>
          <w:rFonts w:eastAsia="Courier New"/>
        </w:rPr>
        <w:t>gainmap_float_flag</w:t>
      </w:r>
      <w:proofErr w:type="spellEnd"/>
      <w:r>
        <w:t xml:space="preserve">: specifies the format of the pixel values of the reconstructed gain map image item as the </w:t>
      </w:r>
      <w:proofErr w:type="spellStart"/>
      <w:r>
        <w:rPr>
          <w:rStyle w:val="codeZchn"/>
          <w:rFonts w:eastAsia="Arial"/>
        </w:rPr>
        <w:t>component_format</w:t>
      </w:r>
      <w:proofErr w:type="spellEnd"/>
      <w:r>
        <w:t xml:space="preserve"> values, as specified in </w:t>
      </w:r>
      <w:proofErr w:type="spellStart"/>
      <w:r>
        <w:rPr>
          <w:rStyle w:val="codeZchn"/>
          <w:rFonts w:eastAsia="Courier New"/>
        </w:rPr>
        <w:t>PixelInformationProperty</w:t>
      </w:r>
      <w:proofErr w:type="spellEnd"/>
      <w:r>
        <w:t xml:space="preserve"> with </w:t>
      </w:r>
      <w:r>
        <w:rPr>
          <w:rFonts w:ascii="Courier New" w:hAnsi="Courier New"/>
        </w:rPr>
        <w:t>px_flags&amp;</w:t>
      </w:r>
      <w:proofErr w:type="gramStart"/>
      <w:r>
        <w:rPr>
          <w:rFonts w:ascii="Courier New" w:hAnsi="Courier New"/>
        </w:rPr>
        <w:t>1!=</w:t>
      </w:r>
      <w:proofErr w:type="gramEnd"/>
      <w:r>
        <w:rPr>
          <w:rFonts w:ascii="Courier New" w:hAnsi="Courier New"/>
        </w:rPr>
        <w:t>0</w:t>
      </w:r>
      <w:r>
        <w:t xml:space="preserve"> in clause 6.5.6.</w:t>
      </w:r>
    </w:p>
    <w:p w14:paraId="750F11FD" w14:textId="77777777" w:rsidR="000C4F42" w:rsidRDefault="00000000">
      <w:pPr>
        <w:pStyle w:val="semantics"/>
      </w:pPr>
      <w:r>
        <w:rPr>
          <w:rStyle w:val="codeZchn"/>
          <w:rFonts w:eastAsia="Courier New"/>
        </w:rPr>
        <w:t>gainmap_bit_depth_log2_minus4</w:t>
      </w:r>
      <w:r>
        <w:t xml:space="preserve">: specifies the format of floating-point numbers used for the pixel values of the reconstructed gain map image item. The values 0, 1, and 2 respectively correspond to the </w:t>
      </w:r>
      <w:proofErr w:type="spellStart"/>
      <w:r>
        <w:rPr>
          <w:rStyle w:val="codeZchn"/>
          <w:rFonts w:eastAsia="Courier New"/>
        </w:rPr>
        <w:t>bits_per_channel</w:t>
      </w:r>
      <w:proofErr w:type="spellEnd"/>
      <w:r>
        <w:t xml:space="preserve"> values 16, 32 and 64, as specified in </w:t>
      </w:r>
      <w:proofErr w:type="spellStart"/>
      <w:r>
        <w:rPr>
          <w:rStyle w:val="codeZchn"/>
          <w:rFonts w:eastAsia="Courier New"/>
        </w:rPr>
        <w:t>PixelInformationProperty</w:t>
      </w:r>
      <w:proofErr w:type="spellEnd"/>
      <w:r>
        <w:t xml:space="preserve"> in clause 6.5.6. Other values are reserved. When </w:t>
      </w:r>
      <w:proofErr w:type="spellStart"/>
      <w:r>
        <w:rPr>
          <w:rStyle w:val="codeZchn"/>
          <w:rFonts w:eastAsia="Courier New"/>
        </w:rPr>
        <w:t>float_flag</w:t>
      </w:r>
      <w:proofErr w:type="spellEnd"/>
      <w:r>
        <w:t xml:space="preserve"> is set to 0, the value is undefined.</w:t>
      </w:r>
    </w:p>
    <w:p w14:paraId="750F11FE" w14:textId="77777777" w:rsidR="000C4F42" w:rsidRDefault="00000000">
      <w:pPr>
        <w:pStyle w:val="semantics"/>
      </w:pPr>
      <w:proofErr w:type="spellStart"/>
      <w:r>
        <w:rPr>
          <w:rStyle w:val="codeZchn"/>
          <w:rFonts w:eastAsia="Courier New"/>
        </w:rPr>
        <w:t>gainmap_high_bit_depth_flag</w:t>
      </w:r>
      <w:proofErr w:type="spellEnd"/>
      <w:r>
        <w:t xml:space="preserve">: 0 specifies that the number of bits per channel for the pixel values of the reconstructed gain map image item, as specified in </w:t>
      </w:r>
      <w:proofErr w:type="spellStart"/>
      <w:r>
        <w:rPr>
          <w:rStyle w:val="codeZchn"/>
          <w:rFonts w:eastAsia="Courier New"/>
        </w:rPr>
        <w:t>PixelInformationProperty</w:t>
      </w:r>
      <w:proofErr w:type="spellEnd"/>
      <w:r>
        <w:t xml:space="preserve"> in clause 6.5.6, is 8. Otherwise </w:t>
      </w:r>
      <w:r>
        <w:rPr>
          <w:rStyle w:val="codeZchn"/>
          <w:rFonts w:eastAsia="Courier New"/>
        </w:rPr>
        <w:t>gainmap_bit_depth_minus9</w:t>
      </w:r>
      <w:r>
        <w:t xml:space="preserve"> is signaled. When </w:t>
      </w:r>
      <w:proofErr w:type="spellStart"/>
      <w:r>
        <w:rPr>
          <w:rStyle w:val="codeZchn"/>
          <w:rFonts w:eastAsia="Courier New"/>
        </w:rPr>
        <w:t>gainmap_float_flag</w:t>
      </w:r>
      <w:proofErr w:type="spellEnd"/>
      <w:r>
        <w:t xml:space="preserve"> is set to 1, the value is undefined.</w:t>
      </w:r>
    </w:p>
    <w:p w14:paraId="750F11FF" w14:textId="77777777" w:rsidR="000C4F42" w:rsidRDefault="00000000">
      <w:pPr>
        <w:pStyle w:val="semantics"/>
        <w:rPr>
          <w:rFonts w:ascii="Courier New" w:eastAsia="Courier New" w:hAnsi="Courier New" w:cs="Courier New"/>
        </w:rPr>
      </w:pPr>
      <w:r>
        <w:rPr>
          <w:rStyle w:val="codeZchn"/>
          <w:rFonts w:eastAsia="Courier New"/>
        </w:rPr>
        <w:t>gainmap_bit_depth_minus9</w:t>
      </w:r>
      <w:r>
        <w:t xml:space="preserve">: specifies the number of bits, minus nine, per channel for the pixel values of the reconstructed gain map image item, as specified in </w:t>
      </w:r>
      <w:proofErr w:type="spellStart"/>
      <w:r>
        <w:rPr>
          <w:rStyle w:val="codeZchn"/>
          <w:rFonts w:eastAsia="Courier New"/>
        </w:rPr>
        <w:t>PixelInformationProperty</w:t>
      </w:r>
      <w:proofErr w:type="spellEnd"/>
      <w:r>
        <w:t xml:space="preserve"> in clause 6.5.6. When </w:t>
      </w:r>
      <w:proofErr w:type="spellStart"/>
      <w:r>
        <w:rPr>
          <w:rStyle w:val="codeZchn"/>
          <w:rFonts w:eastAsia="Courier New"/>
        </w:rPr>
        <w:t>high_bit_depth_flag</w:t>
      </w:r>
      <w:proofErr w:type="spellEnd"/>
      <w:r>
        <w:t xml:space="preserve"> is set to 0 or </w:t>
      </w:r>
      <w:proofErr w:type="spellStart"/>
      <w:r>
        <w:rPr>
          <w:rStyle w:val="codeZchn"/>
          <w:rFonts w:eastAsia="Courier New"/>
        </w:rPr>
        <w:t>float_flag</w:t>
      </w:r>
      <w:proofErr w:type="spellEnd"/>
      <w:r>
        <w:t xml:space="preserve"> is set to 1, the value is undefined.</w:t>
      </w:r>
    </w:p>
    <w:p w14:paraId="750F1200" w14:textId="77777777" w:rsidR="000C4F42" w:rsidRDefault="00000000">
      <w:pPr>
        <w:pStyle w:val="semantics"/>
      </w:pPr>
      <w:proofErr w:type="spellStart"/>
      <w:r>
        <w:rPr>
          <w:rStyle w:val="codeZchn"/>
          <w:rFonts w:eastAsia="Courier New"/>
        </w:rPr>
        <w:t>tmap_icc_flag</w:t>
      </w:r>
      <w:proofErr w:type="spellEnd"/>
      <w:r>
        <w:rPr>
          <w:rFonts w:ascii="Courier New" w:eastAsia="Courier New" w:hAnsi="Courier New" w:cs="Courier New"/>
        </w:rPr>
        <w:t>:</w:t>
      </w:r>
      <w:r>
        <w:t xml:space="preserve"> if 1, specifies that the tone-mapped image is associated with an </w:t>
      </w:r>
      <w:r>
        <w:rPr>
          <w:b/>
        </w:rPr>
        <w:t>ICC profile</w:t>
      </w:r>
      <w:r>
        <w:t xml:space="preserve"> as defined in ISO 15076-1 or ICC.1</w:t>
      </w:r>
      <w:r>
        <w:rPr>
          <w:vertAlign w:val="superscript"/>
        </w:rPr>
        <w:t>[23]</w:t>
      </w:r>
      <w:r>
        <w:t xml:space="preserve">. 0 if </w:t>
      </w:r>
      <w:proofErr w:type="spellStart"/>
      <w:r>
        <w:rPr>
          <w:rStyle w:val="codeZchn"/>
          <w:rFonts w:eastAsia="Courier New"/>
        </w:rPr>
        <w:t>gainmap_flag</w:t>
      </w:r>
      <w:proofErr w:type="spellEnd"/>
      <w:r>
        <w:t xml:space="preserve"> is 0.</w:t>
      </w:r>
    </w:p>
    <w:p w14:paraId="750F1201" w14:textId="77777777" w:rsidR="000C4F42" w:rsidRDefault="00000000">
      <w:pPr>
        <w:pStyle w:val="semantics"/>
      </w:pPr>
      <w:proofErr w:type="spellStart"/>
      <w:r>
        <w:rPr>
          <w:rStyle w:val="codeZchn"/>
          <w:rFonts w:eastAsia="Courier New"/>
        </w:rPr>
        <w:t>tmap_explicit_cicp_flag</w:t>
      </w:r>
      <w:proofErr w:type="spellEnd"/>
      <w:r>
        <w:rPr>
          <w:rFonts w:ascii="Courier New" w:eastAsia="Courier New" w:hAnsi="Courier New" w:cs="Courier New"/>
        </w:rPr>
        <w:t>:</w:t>
      </w:r>
      <w:r>
        <w:t xml:space="preserve"> 0 specifies sRGB on-screen colors as the values of </w:t>
      </w:r>
      <w:proofErr w:type="spellStart"/>
      <w:r>
        <w:rPr>
          <w:rFonts w:ascii="Courier New" w:hAnsi="Courier New"/>
        </w:rPr>
        <w:t>ColourPrimaries</w:t>
      </w:r>
      <w:proofErr w:type="spellEnd"/>
      <w:r>
        <w:t xml:space="preserve">, </w:t>
      </w:r>
      <w:proofErr w:type="spellStart"/>
      <w:r>
        <w:rPr>
          <w:rFonts w:ascii="Courier New" w:hAnsi="Courier New"/>
        </w:rPr>
        <w:t>TransferCharacteristics</w:t>
      </w:r>
      <w:proofErr w:type="spellEnd"/>
      <w:r>
        <w:t xml:space="preserve"> and </w:t>
      </w:r>
      <w:proofErr w:type="spellStart"/>
      <w:r>
        <w:rPr>
          <w:rFonts w:ascii="Courier New" w:hAnsi="Courier New"/>
        </w:rPr>
        <w:t>MatrixCoefficients</w:t>
      </w:r>
      <w:proofErr w:type="spellEnd"/>
      <w:r>
        <w:t xml:space="preserve">, as defined in Rec. ITU-T H.273 | ISO/IEC 23091-2, associated with the tone-mapped </w:t>
      </w:r>
      <w:proofErr w:type="gramStart"/>
      <w:r>
        <w:t>image,  set</w:t>
      </w:r>
      <w:proofErr w:type="gramEnd"/>
      <w:r>
        <w:t xml:space="preserve"> to the values defined in Table XX3. </w:t>
      </w:r>
      <w:proofErr w:type="gramStart"/>
      <w:r>
        <w:t>Otherwise</w:t>
      </w:r>
      <w:proofErr w:type="gramEnd"/>
      <w:r>
        <w:t xml:space="preserve"> these values are signaled explicitly, as defined in Table XX3.</w:t>
      </w:r>
      <w:bookmarkStart w:id="1687" w:name="docs-internal-guid-72371b90-7fff-c96b-50"/>
      <w:bookmarkEnd w:id="1687"/>
    </w:p>
    <w:p w14:paraId="750F1202" w14:textId="77777777" w:rsidR="000C4F42" w:rsidRDefault="00000000">
      <w:pPr>
        <w:pStyle w:val="Caption"/>
        <w:keepNext/>
        <w:jc w:val="center"/>
        <w:rPr>
          <w:sz w:val="22"/>
          <w:szCs w:val="22"/>
        </w:rPr>
      </w:pPr>
      <w:r>
        <w:rPr>
          <w:sz w:val="22"/>
          <w:szCs w:val="22"/>
        </w:rPr>
        <w:t>Table XX3 - Values of CICP fields associated with the tone-mapped image</w:t>
      </w:r>
    </w:p>
    <w:tbl>
      <w:tblPr>
        <w:tblW w:w="9992" w:type="dxa"/>
        <w:tblInd w:w="334" w:type="dxa"/>
        <w:tblLayout w:type="fixed"/>
        <w:tblCellMar>
          <w:top w:w="28" w:type="dxa"/>
          <w:left w:w="28" w:type="dxa"/>
          <w:bottom w:w="28" w:type="dxa"/>
          <w:right w:w="28" w:type="dxa"/>
        </w:tblCellMar>
        <w:tblLook w:val="04A0" w:firstRow="1" w:lastRow="0" w:firstColumn="1" w:lastColumn="0" w:noHBand="0" w:noVBand="1"/>
      </w:tblPr>
      <w:tblGrid>
        <w:gridCol w:w="1098"/>
        <w:gridCol w:w="3935"/>
        <w:gridCol w:w="1441"/>
        <w:gridCol w:w="1900"/>
        <w:gridCol w:w="1618"/>
      </w:tblGrid>
      <w:tr w:rsidR="000C4F42" w14:paraId="750F1208" w14:textId="77777777">
        <w:tc>
          <w:tcPr>
            <w:tcW w:w="1098" w:type="dxa"/>
            <w:tcBorders>
              <w:top w:val="single" w:sz="8" w:space="0" w:color="000000"/>
              <w:left w:val="single" w:sz="8" w:space="0" w:color="000000"/>
              <w:bottom w:val="single" w:sz="8" w:space="0" w:color="000000"/>
              <w:right w:val="single" w:sz="8" w:space="0" w:color="000000"/>
            </w:tcBorders>
            <w:vAlign w:val="center"/>
          </w:tcPr>
          <w:p w14:paraId="750F1203" w14:textId="77777777" w:rsidR="000C4F42" w:rsidRDefault="00000000">
            <w:pPr>
              <w:spacing w:before="0" w:after="0"/>
              <w:jc w:val="center"/>
              <w:rPr>
                <w:b/>
                <w:bCs/>
                <w:sz w:val="20"/>
                <w:szCs w:val="20"/>
              </w:rPr>
            </w:pPr>
            <w:r>
              <w:rPr>
                <w:b/>
                <w:bCs/>
                <w:sz w:val="20"/>
                <w:szCs w:val="20"/>
              </w:rPr>
              <w:t xml:space="preserve">value of </w:t>
            </w:r>
            <w:proofErr w:type="spellStart"/>
            <w:r>
              <w:rPr>
                <w:rFonts w:ascii="Courier New" w:hAnsi="Courier New"/>
                <w:b/>
                <w:bCs/>
                <w:sz w:val="20"/>
                <w:szCs w:val="20"/>
              </w:rPr>
              <w:t>tmap_explicit_cicp_flag</w:t>
            </w:r>
            <w:proofErr w:type="spellEnd"/>
          </w:p>
        </w:tc>
        <w:tc>
          <w:tcPr>
            <w:tcW w:w="3935" w:type="dxa"/>
            <w:tcBorders>
              <w:top w:val="single" w:sz="8" w:space="0" w:color="000000"/>
              <w:left w:val="single" w:sz="8" w:space="0" w:color="000000"/>
              <w:bottom w:val="single" w:sz="8" w:space="0" w:color="000000"/>
              <w:right w:val="single" w:sz="8" w:space="0" w:color="000000"/>
            </w:tcBorders>
            <w:vAlign w:val="center"/>
          </w:tcPr>
          <w:p w14:paraId="750F1204" w14:textId="77777777" w:rsidR="000C4F42" w:rsidRDefault="00000000">
            <w:pPr>
              <w:spacing w:before="0" w:after="0"/>
              <w:jc w:val="center"/>
              <w:rPr>
                <w:b/>
                <w:bCs/>
                <w:sz w:val="20"/>
                <w:szCs w:val="20"/>
              </w:rPr>
            </w:pPr>
            <w:r>
              <w:rPr>
                <w:b/>
                <w:bCs/>
                <w:sz w:val="20"/>
                <w:szCs w:val="20"/>
              </w:rPr>
              <w:t>Tone-mapped image on-screen colors</w:t>
            </w:r>
          </w:p>
        </w:tc>
        <w:tc>
          <w:tcPr>
            <w:tcW w:w="1441" w:type="dxa"/>
            <w:tcBorders>
              <w:top w:val="single" w:sz="8" w:space="0" w:color="000000"/>
              <w:left w:val="single" w:sz="8" w:space="0" w:color="000000"/>
              <w:bottom w:val="single" w:sz="8" w:space="0" w:color="000000"/>
              <w:right w:val="single" w:sz="8" w:space="0" w:color="000000"/>
            </w:tcBorders>
            <w:vAlign w:val="center"/>
          </w:tcPr>
          <w:p w14:paraId="750F1205" w14:textId="77777777" w:rsidR="000C4F42" w:rsidRDefault="00000000">
            <w:pPr>
              <w:spacing w:before="0" w:after="0"/>
              <w:jc w:val="center"/>
              <w:rPr>
                <w:b/>
                <w:bCs/>
                <w:sz w:val="20"/>
                <w:szCs w:val="20"/>
              </w:rPr>
            </w:pPr>
            <w:proofErr w:type="spellStart"/>
            <w:r>
              <w:rPr>
                <w:rFonts w:ascii="Courier New" w:hAnsi="Courier New"/>
                <w:b/>
                <w:bCs/>
                <w:sz w:val="20"/>
                <w:szCs w:val="20"/>
              </w:rPr>
              <w:t>ColourPrimaries</w:t>
            </w:r>
            <w:proofErr w:type="spellEnd"/>
            <w:r>
              <w:rPr>
                <w:b/>
                <w:bCs/>
                <w:sz w:val="20"/>
                <w:szCs w:val="20"/>
              </w:rPr>
              <w:br/>
              <w:t>is set to</w:t>
            </w:r>
          </w:p>
        </w:tc>
        <w:tc>
          <w:tcPr>
            <w:tcW w:w="1900" w:type="dxa"/>
            <w:tcBorders>
              <w:top w:val="single" w:sz="8" w:space="0" w:color="000000"/>
              <w:left w:val="single" w:sz="8" w:space="0" w:color="000000"/>
              <w:bottom w:val="single" w:sz="8" w:space="0" w:color="000000"/>
              <w:right w:val="single" w:sz="8" w:space="0" w:color="000000"/>
            </w:tcBorders>
            <w:vAlign w:val="center"/>
          </w:tcPr>
          <w:p w14:paraId="750F1206" w14:textId="77777777" w:rsidR="000C4F42" w:rsidRDefault="00000000">
            <w:pPr>
              <w:spacing w:before="0" w:after="0"/>
              <w:jc w:val="center"/>
              <w:rPr>
                <w:b/>
                <w:bCs/>
                <w:sz w:val="20"/>
                <w:szCs w:val="20"/>
              </w:rPr>
            </w:pPr>
            <w:proofErr w:type="spellStart"/>
            <w:r>
              <w:rPr>
                <w:rFonts w:ascii="Courier New" w:hAnsi="Courier New"/>
                <w:b/>
                <w:bCs/>
                <w:sz w:val="20"/>
                <w:szCs w:val="20"/>
              </w:rPr>
              <w:t>TransferCharacteristics</w:t>
            </w:r>
            <w:proofErr w:type="spellEnd"/>
            <w:r>
              <w:rPr>
                <w:b/>
                <w:bCs/>
                <w:sz w:val="20"/>
                <w:szCs w:val="20"/>
              </w:rPr>
              <w:br/>
              <w:t>is set to</w:t>
            </w:r>
          </w:p>
        </w:tc>
        <w:tc>
          <w:tcPr>
            <w:tcW w:w="1618" w:type="dxa"/>
            <w:tcBorders>
              <w:top w:val="single" w:sz="8" w:space="0" w:color="000000"/>
              <w:left w:val="single" w:sz="8" w:space="0" w:color="000000"/>
              <w:bottom w:val="single" w:sz="8" w:space="0" w:color="000000"/>
              <w:right w:val="single" w:sz="8" w:space="0" w:color="000000"/>
            </w:tcBorders>
            <w:vAlign w:val="center"/>
          </w:tcPr>
          <w:p w14:paraId="750F1207" w14:textId="77777777" w:rsidR="000C4F42" w:rsidRDefault="00000000">
            <w:pPr>
              <w:spacing w:before="0" w:after="0"/>
              <w:jc w:val="center"/>
              <w:rPr>
                <w:b/>
                <w:bCs/>
                <w:sz w:val="20"/>
                <w:szCs w:val="20"/>
              </w:rPr>
            </w:pPr>
            <w:proofErr w:type="spellStart"/>
            <w:r>
              <w:rPr>
                <w:rFonts w:ascii="Courier New" w:hAnsi="Courier New"/>
                <w:b/>
                <w:bCs/>
                <w:sz w:val="20"/>
                <w:szCs w:val="20"/>
              </w:rPr>
              <w:t>MatrixCoefficients</w:t>
            </w:r>
            <w:proofErr w:type="spellEnd"/>
            <w:r>
              <w:rPr>
                <w:b/>
                <w:bCs/>
                <w:sz w:val="20"/>
                <w:szCs w:val="20"/>
              </w:rPr>
              <w:br/>
              <w:t>is set to</w:t>
            </w:r>
          </w:p>
        </w:tc>
      </w:tr>
      <w:tr w:rsidR="000C4F42" w14:paraId="750F120E" w14:textId="77777777">
        <w:tc>
          <w:tcPr>
            <w:tcW w:w="1098" w:type="dxa"/>
            <w:tcBorders>
              <w:top w:val="single" w:sz="8" w:space="0" w:color="000000"/>
              <w:left w:val="single" w:sz="8" w:space="0" w:color="000000"/>
              <w:bottom w:val="single" w:sz="8" w:space="0" w:color="000000"/>
              <w:right w:val="single" w:sz="8" w:space="0" w:color="000000"/>
            </w:tcBorders>
            <w:vAlign w:val="center"/>
          </w:tcPr>
          <w:p w14:paraId="750F1209" w14:textId="77777777" w:rsidR="000C4F42" w:rsidRDefault="00000000">
            <w:pPr>
              <w:spacing w:before="0" w:after="0"/>
              <w:jc w:val="center"/>
              <w:rPr>
                <w:sz w:val="20"/>
                <w:szCs w:val="20"/>
              </w:rPr>
            </w:pPr>
            <w:r>
              <w:rPr>
                <w:sz w:val="20"/>
                <w:szCs w:val="20"/>
              </w:rPr>
              <w:t>0</w:t>
            </w:r>
          </w:p>
        </w:tc>
        <w:tc>
          <w:tcPr>
            <w:tcW w:w="3935" w:type="dxa"/>
            <w:tcBorders>
              <w:top w:val="single" w:sz="8" w:space="0" w:color="000000"/>
              <w:left w:val="single" w:sz="8" w:space="0" w:color="000000"/>
              <w:bottom w:val="single" w:sz="8" w:space="0" w:color="000000"/>
              <w:right w:val="single" w:sz="8" w:space="0" w:color="000000"/>
            </w:tcBorders>
            <w:vAlign w:val="center"/>
          </w:tcPr>
          <w:p w14:paraId="750F120A" w14:textId="77777777" w:rsidR="000C4F42" w:rsidRDefault="00000000">
            <w:pPr>
              <w:spacing w:before="0" w:after="0"/>
              <w:jc w:val="center"/>
              <w:rPr>
                <w:sz w:val="20"/>
                <w:szCs w:val="20"/>
              </w:rPr>
            </w:pPr>
            <w:r>
              <w:rPr>
                <w:sz w:val="20"/>
                <w:szCs w:val="20"/>
              </w:rPr>
              <w:t>sRGB</w:t>
            </w:r>
          </w:p>
        </w:tc>
        <w:tc>
          <w:tcPr>
            <w:tcW w:w="1441" w:type="dxa"/>
            <w:tcBorders>
              <w:top w:val="single" w:sz="8" w:space="0" w:color="000000"/>
              <w:left w:val="single" w:sz="8" w:space="0" w:color="000000"/>
              <w:bottom w:val="single" w:sz="8" w:space="0" w:color="000000"/>
              <w:right w:val="single" w:sz="8" w:space="0" w:color="000000"/>
            </w:tcBorders>
            <w:vAlign w:val="center"/>
          </w:tcPr>
          <w:p w14:paraId="750F120B" w14:textId="77777777" w:rsidR="000C4F42" w:rsidRDefault="00000000">
            <w:pPr>
              <w:spacing w:before="0" w:after="0"/>
              <w:jc w:val="center"/>
              <w:rPr>
                <w:sz w:val="20"/>
                <w:szCs w:val="20"/>
              </w:rPr>
            </w:pPr>
            <w:r>
              <w:rPr>
                <w:sz w:val="20"/>
                <w:szCs w:val="20"/>
              </w:rPr>
              <w:t>1</w:t>
            </w:r>
          </w:p>
        </w:tc>
        <w:tc>
          <w:tcPr>
            <w:tcW w:w="1900" w:type="dxa"/>
            <w:tcBorders>
              <w:top w:val="single" w:sz="8" w:space="0" w:color="000000"/>
              <w:left w:val="single" w:sz="8" w:space="0" w:color="000000"/>
              <w:bottom w:val="single" w:sz="8" w:space="0" w:color="000000"/>
              <w:right w:val="single" w:sz="8" w:space="0" w:color="000000"/>
            </w:tcBorders>
            <w:vAlign w:val="center"/>
          </w:tcPr>
          <w:p w14:paraId="750F120C" w14:textId="77777777" w:rsidR="000C4F42" w:rsidRDefault="00000000">
            <w:pPr>
              <w:spacing w:before="0" w:after="0"/>
              <w:jc w:val="center"/>
              <w:rPr>
                <w:sz w:val="20"/>
                <w:szCs w:val="20"/>
              </w:rPr>
            </w:pPr>
            <w:r>
              <w:rPr>
                <w:sz w:val="20"/>
                <w:szCs w:val="20"/>
              </w:rPr>
              <w:t>13</w:t>
            </w:r>
          </w:p>
        </w:tc>
        <w:tc>
          <w:tcPr>
            <w:tcW w:w="1618" w:type="dxa"/>
            <w:tcBorders>
              <w:top w:val="single" w:sz="8" w:space="0" w:color="000000"/>
              <w:left w:val="single" w:sz="8" w:space="0" w:color="000000"/>
              <w:bottom w:val="single" w:sz="8" w:space="0" w:color="000000"/>
              <w:right w:val="single" w:sz="8" w:space="0" w:color="000000"/>
            </w:tcBorders>
            <w:vAlign w:val="center"/>
          </w:tcPr>
          <w:p w14:paraId="750F120D" w14:textId="77777777" w:rsidR="000C4F42" w:rsidRDefault="00000000">
            <w:pPr>
              <w:spacing w:before="0" w:after="0"/>
              <w:jc w:val="center"/>
              <w:rPr>
                <w:sz w:val="20"/>
                <w:szCs w:val="20"/>
              </w:rPr>
            </w:pPr>
            <w:r>
              <w:rPr>
                <w:sz w:val="20"/>
                <w:szCs w:val="20"/>
              </w:rPr>
              <w:t>6</w:t>
            </w:r>
          </w:p>
        </w:tc>
      </w:tr>
      <w:tr w:rsidR="000C4F42" w14:paraId="750F1215" w14:textId="77777777">
        <w:tc>
          <w:tcPr>
            <w:tcW w:w="1098" w:type="dxa"/>
            <w:tcBorders>
              <w:top w:val="single" w:sz="8" w:space="0" w:color="000000"/>
              <w:left w:val="single" w:sz="8" w:space="0" w:color="000000"/>
              <w:bottom w:val="single" w:sz="8" w:space="0" w:color="000000"/>
              <w:right w:val="single" w:sz="8" w:space="0" w:color="000000"/>
            </w:tcBorders>
            <w:vAlign w:val="center"/>
          </w:tcPr>
          <w:p w14:paraId="750F120F" w14:textId="77777777" w:rsidR="000C4F42" w:rsidRDefault="00000000">
            <w:pPr>
              <w:spacing w:before="0" w:after="0"/>
              <w:jc w:val="center"/>
              <w:rPr>
                <w:sz w:val="20"/>
                <w:szCs w:val="20"/>
              </w:rPr>
            </w:pPr>
            <w:r>
              <w:rPr>
                <w:sz w:val="20"/>
                <w:szCs w:val="20"/>
              </w:rPr>
              <w:t>1</w:t>
            </w:r>
          </w:p>
        </w:tc>
        <w:tc>
          <w:tcPr>
            <w:tcW w:w="3935" w:type="dxa"/>
            <w:tcBorders>
              <w:top w:val="single" w:sz="8" w:space="0" w:color="000000"/>
              <w:left w:val="single" w:sz="8" w:space="0" w:color="000000"/>
              <w:bottom w:val="single" w:sz="8" w:space="0" w:color="000000"/>
              <w:right w:val="single" w:sz="8" w:space="0" w:color="000000"/>
            </w:tcBorders>
            <w:vAlign w:val="center"/>
          </w:tcPr>
          <w:p w14:paraId="750F1210" w14:textId="77777777" w:rsidR="000C4F42" w:rsidRDefault="00000000">
            <w:pPr>
              <w:spacing w:before="0" w:after="0"/>
              <w:jc w:val="center"/>
              <w:rPr>
                <w:sz w:val="20"/>
                <w:szCs w:val="20"/>
              </w:rPr>
            </w:pPr>
            <w:r>
              <w:rPr>
                <w:sz w:val="20"/>
                <w:szCs w:val="20"/>
              </w:rPr>
              <w:t>Defined by the CICP triplet and/or the ICC</w:t>
            </w:r>
          </w:p>
          <w:p w14:paraId="750F1211" w14:textId="77777777" w:rsidR="000C4F42" w:rsidRDefault="00000000">
            <w:pPr>
              <w:spacing w:before="0" w:after="0"/>
              <w:jc w:val="center"/>
              <w:rPr>
                <w:sz w:val="20"/>
                <w:szCs w:val="20"/>
              </w:rPr>
            </w:pPr>
            <w:r>
              <w:rPr>
                <w:sz w:val="20"/>
                <w:szCs w:val="20"/>
              </w:rPr>
              <w:t>profile associated with the tone-mapped image</w:t>
            </w:r>
          </w:p>
        </w:tc>
        <w:tc>
          <w:tcPr>
            <w:tcW w:w="1441" w:type="dxa"/>
            <w:tcBorders>
              <w:top w:val="single" w:sz="8" w:space="0" w:color="000000"/>
              <w:left w:val="single" w:sz="8" w:space="0" w:color="000000"/>
              <w:bottom w:val="single" w:sz="8" w:space="0" w:color="000000"/>
              <w:right w:val="single" w:sz="8" w:space="0" w:color="000000"/>
            </w:tcBorders>
            <w:vAlign w:val="center"/>
          </w:tcPr>
          <w:p w14:paraId="750F1212" w14:textId="77777777" w:rsidR="000C4F42" w:rsidRDefault="00000000">
            <w:pPr>
              <w:spacing w:before="0" w:after="0"/>
              <w:jc w:val="center"/>
              <w:rPr>
                <w:rFonts w:ascii="Courier New" w:hAnsi="Courier New"/>
                <w:sz w:val="20"/>
                <w:szCs w:val="20"/>
              </w:rPr>
            </w:pPr>
            <w:proofErr w:type="spellStart"/>
            <w:r>
              <w:rPr>
                <w:rFonts w:ascii="Courier New" w:hAnsi="Courier New"/>
                <w:sz w:val="20"/>
                <w:szCs w:val="20"/>
              </w:rPr>
              <w:t>tmap_colour_primaries</w:t>
            </w:r>
            <w:proofErr w:type="spellEnd"/>
          </w:p>
        </w:tc>
        <w:tc>
          <w:tcPr>
            <w:tcW w:w="1900" w:type="dxa"/>
            <w:tcBorders>
              <w:top w:val="single" w:sz="8" w:space="0" w:color="000000"/>
              <w:left w:val="single" w:sz="8" w:space="0" w:color="000000"/>
              <w:bottom w:val="single" w:sz="8" w:space="0" w:color="000000"/>
              <w:right w:val="single" w:sz="8" w:space="0" w:color="000000"/>
            </w:tcBorders>
            <w:vAlign w:val="center"/>
          </w:tcPr>
          <w:p w14:paraId="750F1213" w14:textId="77777777" w:rsidR="000C4F42" w:rsidRDefault="00000000">
            <w:pPr>
              <w:spacing w:before="0" w:after="0"/>
              <w:jc w:val="center"/>
              <w:rPr>
                <w:rFonts w:ascii="Courier New" w:hAnsi="Courier New"/>
                <w:sz w:val="20"/>
                <w:szCs w:val="20"/>
              </w:rPr>
            </w:pPr>
            <w:proofErr w:type="spellStart"/>
            <w:r>
              <w:rPr>
                <w:rFonts w:ascii="Courier New" w:hAnsi="Courier New"/>
                <w:sz w:val="20"/>
                <w:szCs w:val="20"/>
              </w:rPr>
              <w:t>tmap_transfer_characteristics</w:t>
            </w:r>
            <w:proofErr w:type="spellEnd"/>
          </w:p>
        </w:tc>
        <w:tc>
          <w:tcPr>
            <w:tcW w:w="1618" w:type="dxa"/>
            <w:tcBorders>
              <w:top w:val="single" w:sz="8" w:space="0" w:color="000000"/>
              <w:left w:val="single" w:sz="8" w:space="0" w:color="000000"/>
              <w:bottom w:val="single" w:sz="8" w:space="0" w:color="000000"/>
              <w:right w:val="single" w:sz="8" w:space="0" w:color="000000"/>
            </w:tcBorders>
            <w:vAlign w:val="center"/>
          </w:tcPr>
          <w:p w14:paraId="750F1214" w14:textId="77777777" w:rsidR="000C4F42" w:rsidRDefault="00000000">
            <w:pPr>
              <w:spacing w:before="0" w:after="0"/>
              <w:jc w:val="center"/>
              <w:rPr>
                <w:rFonts w:ascii="Courier New" w:hAnsi="Courier New"/>
                <w:sz w:val="20"/>
                <w:szCs w:val="20"/>
              </w:rPr>
            </w:pPr>
            <w:proofErr w:type="spellStart"/>
            <w:r>
              <w:rPr>
                <w:rFonts w:ascii="Courier New" w:hAnsi="Courier New"/>
                <w:sz w:val="20"/>
                <w:szCs w:val="20"/>
              </w:rPr>
              <w:t>tmap_matrix_coefficients</w:t>
            </w:r>
            <w:proofErr w:type="spellEnd"/>
          </w:p>
        </w:tc>
      </w:tr>
    </w:tbl>
    <w:p w14:paraId="750F1216" w14:textId="77777777" w:rsidR="000C4F42" w:rsidRDefault="00000000">
      <w:pPr>
        <w:pStyle w:val="semantics"/>
      </w:pPr>
      <w:proofErr w:type="spellStart"/>
      <w:r>
        <w:rPr>
          <w:rStyle w:val="codeZchn"/>
          <w:rFonts w:eastAsia="Courier New"/>
        </w:rPr>
        <w:t>tmap_colour_</w:t>
      </w:r>
      <w:proofErr w:type="gramStart"/>
      <w:r>
        <w:rPr>
          <w:rStyle w:val="codeZchn"/>
          <w:rFonts w:eastAsia="Courier New"/>
        </w:rPr>
        <w:t>primaries</w:t>
      </w:r>
      <w:proofErr w:type="spellEnd"/>
      <w:r>
        <w:rPr>
          <w:rFonts w:ascii="Courier New" w:eastAsia="Courier New" w:hAnsi="Courier New" w:cs="Courier New"/>
        </w:rPr>
        <w:t>:</w:t>
      </w:r>
      <w:proofErr w:type="gramEnd"/>
      <w:r>
        <w:t xml:space="preserve"> carries a </w:t>
      </w:r>
      <w:proofErr w:type="spellStart"/>
      <w:r>
        <w:rPr>
          <w:rStyle w:val="codeZchn"/>
          <w:rFonts w:eastAsia="Arial"/>
        </w:rPr>
        <w:t>ColourPrimaries</w:t>
      </w:r>
      <w:proofErr w:type="spellEnd"/>
      <w:r>
        <w:t xml:space="preserve"> value as defined in Rec. ITU-T H.273 | ISO/IEC 23091-2 for the tone-mapped image.</w:t>
      </w:r>
    </w:p>
    <w:p w14:paraId="750F1217" w14:textId="77777777" w:rsidR="000C4F42" w:rsidRDefault="00000000">
      <w:pPr>
        <w:pStyle w:val="semantics"/>
      </w:pPr>
      <w:proofErr w:type="spellStart"/>
      <w:r>
        <w:rPr>
          <w:rStyle w:val="codeZchn"/>
          <w:rFonts w:eastAsia="Courier New"/>
        </w:rPr>
        <w:t>tmap_transfer_</w:t>
      </w:r>
      <w:proofErr w:type="gramStart"/>
      <w:r>
        <w:rPr>
          <w:rStyle w:val="codeZchn"/>
          <w:rFonts w:eastAsia="Courier New"/>
        </w:rPr>
        <w:t>characteristics</w:t>
      </w:r>
      <w:proofErr w:type="spellEnd"/>
      <w:r>
        <w:rPr>
          <w:rFonts w:ascii="Courier New" w:eastAsia="Courier New" w:hAnsi="Courier New" w:cs="Courier New"/>
        </w:rPr>
        <w:t>:</w:t>
      </w:r>
      <w:proofErr w:type="gramEnd"/>
      <w:r>
        <w:t xml:space="preserve"> carries a </w:t>
      </w:r>
      <w:proofErr w:type="spellStart"/>
      <w:r>
        <w:rPr>
          <w:rStyle w:val="codeZchn"/>
          <w:rFonts w:eastAsia="Arial"/>
        </w:rPr>
        <w:t>TransferCharacteristics</w:t>
      </w:r>
      <w:proofErr w:type="spellEnd"/>
      <w:r>
        <w:t xml:space="preserve"> value as defined in Rec. ITU-T H.273 | ISO/IEC 23091-2 for the tone-mapped image.</w:t>
      </w:r>
    </w:p>
    <w:p w14:paraId="750F1218" w14:textId="77777777" w:rsidR="000C4F42" w:rsidRDefault="00000000">
      <w:pPr>
        <w:pStyle w:val="semantics"/>
      </w:pPr>
      <w:proofErr w:type="spellStart"/>
      <w:r>
        <w:rPr>
          <w:rStyle w:val="codeZchn"/>
          <w:rFonts w:eastAsia="Courier New"/>
        </w:rPr>
        <w:t>tmap_matrix_</w:t>
      </w:r>
      <w:proofErr w:type="gramStart"/>
      <w:r>
        <w:rPr>
          <w:rStyle w:val="codeZchn"/>
          <w:rFonts w:eastAsia="Courier New"/>
        </w:rPr>
        <w:t>coefficients</w:t>
      </w:r>
      <w:proofErr w:type="spellEnd"/>
      <w:r>
        <w:rPr>
          <w:rFonts w:ascii="Courier New" w:eastAsia="Courier New" w:hAnsi="Courier New" w:cs="Courier New"/>
        </w:rPr>
        <w:t>:</w:t>
      </w:r>
      <w:proofErr w:type="gramEnd"/>
      <w:r>
        <w:t xml:space="preserve"> carries a </w:t>
      </w:r>
      <w:proofErr w:type="spellStart"/>
      <w:r>
        <w:rPr>
          <w:rStyle w:val="codeZchn"/>
          <w:rFonts w:eastAsia="Arial"/>
        </w:rPr>
        <w:t>MatrixCoefficients</w:t>
      </w:r>
      <w:proofErr w:type="spellEnd"/>
      <w:r>
        <w:t xml:space="preserve"> value as defined in Rec. ITU-T H.273 | ISO/IEC 23091-2 for the tone-mapped image.</w:t>
      </w:r>
    </w:p>
    <w:p w14:paraId="750F1219" w14:textId="77777777" w:rsidR="000C4F42" w:rsidRDefault="00000000">
      <w:pPr>
        <w:pStyle w:val="semantics"/>
      </w:pPr>
      <w:proofErr w:type="spellStart"/>
      <w:r>
        <w:rPr>
          <w:rStyle w:val="codeZchn"/>
          <w:rFonts w:eastAsia="Courier New"/>
        </w:rPr>
        <w:t>tmap_full_range_</w:t>
      </w:r>
      <w:proofErr w:type="gramStart"/>
      <w:r>
        <w:rPr>
          <w:rStyle w:val="codeZchn"/>
          <w:rFonts w:eastAsia="Courier New"/>
        </w:rPr>
        <w:t>flag</w:t>
      </w:r>
      <w:proofErr w:type="spellEnd"/>
      <w:r>
        <w:rPr>
          <w:rFonts w:ascii="Courier New" w:eastAsia="Courier New" w:hAnsi="Courier New" w:cs="Courier New"/>
        </w:rPr>
        <w:t>:</w:t>
      </w:r>
      <w:proofErr w:type="gramEnd"/>
      <w:r>
        <w:t xml:space="preserve"> </w:t>
      </w:r>
      <w:r>
        <w:rPr>
          <w:rStyle w:val="codeZchn"/>
          <w:rFonts w:ascii="Arial;sans-serif" w:eastAsia="Courier New" w:hAnsi="Arial;sans-serif"/>
          <w:color w:val="000000"/>
          <w:sz w:val="20"/>
        </w:rPr>
        <w:t xml:space="preserve">is a binary value representing the </w:t>
      </w:r>
      <w:proofErr w:type="spellStart"/>
      <w:r>
        <w:rPr>
          <w:rStyle w:val="codeZchn"/>
          <w:rFonts w:ascii="Courier New;monospace" w:eastAsia="Courier New" w:hAnsi="Courier New;monospace"/>
          <w:color w:val="000000"/>
          <w:sz w:val="20"/>
        </w:rPr>
        <w:t>VideoFullRangeFlag</w:t>
      </w:r>
      <w:proofErr w:type="spellEnd"/>
      <w:r>
        <w:rPr>
          <w:rStyle w:val="codeZchn"/>
          <w:rFonts w:eastAsia="Courier New"/>
          <w:color w:val="000000"/>
        </w:rPr>
        <w:t xml:space="preserve"> </w:t>
      </w:r>
      <w:r>
        <w:rPr>
          <w:rStyle w:val="codeZchn"/>
          <w:rFonts w:ascii="Arial;sans-serif" w:eastAsia="Courier New" w:hAnsi="Arial;sans-serif"/>
          <w:color w:val="000000"/>
          <w:sz w:val="20"/>
        </w:rPr>
        <w:t xml:space="preserve">as defined in Rec. ITU-T H.273 | ISO/IEC 23091-2 for the tone-mapped image when </w:t>
      </w:r>
      <w:proofErr w:type="spellStart"/>
      <w:r>
        <w:rPr>
          <w:rStyle w:val="codeZchn"/>
          <w:rFonts w:ascii="Courier New;monospace" w:eastAsia="Courier New" w:hAnsi="Courier New;monospace"/>
          <w:color w:val="000000"/>
          <w:sz w:val="20"/>
        </w:rPr>
        <w:t>float_flag</w:t>
      </w:r>
      <w:proofErr w:type="spellEnd"/>
      <w:r>
        <w:rPr>
          <w:rStyle w:val="codeZchn"/>
          <w:rFonts w:eastAsia="Courier New"/>
          <w:color w:val="000000"/>
        </w:rPr>
        <w:t xml:space="preserve"> </w:t>
      </w:r>
      <w:r>
        <w:rPr>
          <w:rStyle w:val="codeZchn"/>
          <w:rFonts w:ascii="Arial;sans-serif" w:eastAsia="Courier New" w:hAnsi="Arial;sans-serif"/>
          <w:color w:val="000000"/>
          <w:sz w:val="20"/>
        </w:rPr>
        <w:t xml:space="preserve">is 0. Values 0 and 1 are reserved when </w:t>
      </w:r>
      <w:proofErr w:type="spellStart"/>
      <w:r>
        <w:rPr>
          <w:rStyle w:val="codeZchn"/>
          <w:rFonts w:ascii="Courier New;monospace" w:eastAsia="Courier New" w:hAnsi="Courier New;monospace"/>
          <w:color w:val="000000"/>
          <w:sz w:val="20"/>
        </w:rPr>
        <w:t>float_flag</w:t>
      </w:r>
      <w:proofErr w:type="spellEnd"/>
      <w:r>
        <w:rPr>
          <w:rStyle w:val="codeZchn"/>
          <w:rFonts w:eastAsia="Courier New"/>
          <w:color w:val="000000"/>
        </w:rPr>
        <w:t xml:space="preserve"> </w:t>
      </w:r>
      <w:r>
        <w:rPr>
          <w:rStyle w:val="codeZchn"/>
          <w:rFonts w:ascii="Arial;sans-serif" w:eastAsia="Courier New" w:hAnsi="Arial;sans-serif"/>
          <w:color w:val="000000"/>
          <w:sz w:val="20"/>
        </w:rPr>
        <w:t xml:space="preserve">is 1. Set to 1 if </w:t>
      </w:r>
      <w:proofErr w:type="spellStart"/>
      <w:r>
        <w:rPr>
          <w:rStyle w:val="codeZchn"/>
          <w:rFonts w:ascii="Courier New;monospace" w:eastAsia="Courier New" w:hAnsi="Courier New;monospace"/>
          <w:color w:val="000000"/>
          <w:sz w:val="20"/>
        </w:rPr>
        <w:t>tmap_explicit_cicp_flag</w:t>
      </w:r>
      <w:proofErr w:type="spellEnd"/>
      <w:r>
        <w:rPr>
          <w:rStyle w:val="codeZchn"/>
          <w:rFonts w:eastAsia="Courier New"/>
          <w:color w:val="000000"/>
        </w:rPr>
        <w:t xml:space="preserve"> </w:t>
      </w:r>
      <w:r>
        <w:rPr>
          <w:rStyle w:val="codeZchn"/>
          <w:rFonts w:ascii="Arial;sans-serif" w:eastAsia="Courier New" w:hAnsi="Arial;sans-serif"/>
          <w:color w:val="000000"/>
          <w:sz w:val="20"/>
        </w:rPr>
        <w:t>is 0.</w:t>
      </w:r>
    </w:p>
    <w:p w14:paraId="750F121A" w14:textId="77777777" w:rsidR="000C4F42" w:rsidRDefault="00000000">
      <w:pPr>
        <w:pStyle w:val="semantics"/>
      </w:pPr>
      <w:proofErr w:type="spellStart"/>
      <w:r>
        <w:rPr>
          <w:rStyle w:val="codeZchn"/>
          <w:rFonts w:eastAsia="Courier New"/>
        </w:rPr>
        <w:t>clli_flag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ContentLightLevel</w:t>
      </w:r>
      <w:proofErr w:type="spellEnd"/>
      <w:r>
        <w:t xml:space="preserve"> attached to the main image. </w:t>
      </w:r>
      <w:proofErr w:type="gramStart"/>
      <w:r>
        <w:t>Otherwise</w:t>
      </w:r>
      <w:proofErr w:type="gramEnd"/>
      <w:r>
        <w:t xml:space="preserve"> no such signaling is present. 0 if </w:t>
      </w:r>
      <w:proofErr w:type="spellStart"/>
      <w:r>
        <w:rPr>
          <w:rStyle w:val="codeZchn"/>
          <w:rFonts w:eastAsia="Courier New"/>
        </w:rPr>
        <w:t>hdr_flag</w:t>
      </w:r>
      <w:proofErr w:type="spellEnd"/>
      <w:r>
        <w:t xml:space="preserve"> is 0.</w:t>
      </w:r>
    </w:p>
    <w:p w14:paraId="750F121B" w14:textId="77777777" w:rsidR="000C4F42" w:rsidRDefault="00000000">
      <w:pPr>
        <w:pStyle w:val="semantics"/>
      </w:pPr>
      <w:proofErr w:type="spellStart"/>
      <w:r>
        <w:rPr>
          <w:rStyle w:val="codeZchn"/>
          <w:rFonts w:eastAsia="Courier New"/>
        </w:rPr>
        <w:t>mdcv_flag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MasteringDisplayColourVolume</w:t>
      </w:r>
      <w:proofErr w:type="spellEnd"/>
      <w:r>
        <w:t xml:space="preserve"> attached to the main image. </w:t>
      </w:r>
      <w:proofErr w:type="gramStart"/>
      <w:r>
        <w:t>Otherwise</w:t>
      </w:r>
      <w:proofErr w:type="gramEnd"/>
      <w:r>
        <w:t xml:space="preserve"> no such signaling is present. 0 if </w:t>
      </w:r>
      <w:proofErr w:type="spellStart"/>
      <w:r>
        <w:rPr>
          <w:rStyle w:val="codeZchn"/>
          <w:rFonts w:eastAsia="Courier New"/>
        </w:rPr>
        <w:t>hdr_flag</w:t>
      </w:r>
      <w:proofErr w:type="spellEnd"/>
      <w:r>
        <w:t xml:space="preserve"> is 0.</w:t>
      </w:r>
    </w:p>
    <w:p w14:paraId="750F121C" w14:textId="77777777" w:rsidR="000C4F42" w:rsidRDefault="00000000">
      <w:pPr>
        <w:pStyle w:val="semantics"/>
      </w:pPr>
      <w:proofErr w:type="spellStart"/>
      <w:r>
        <w:rPr>
          <w:rStyle w:val="codeZchn"/>
          <w:rFonts w:eastAsia="Courier New"/>
        </w:rPr>
        <w:lastRenderedPageBreak/>
        <w:t>cclv_flag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ContentColourVolume</w:t>
      </w:r>
      <w:proofErr w:type="spellEnd"/>
      <w:r>
        <w:t xml:space="preserve"> attached to the main image. </w:t>
      </w:r>
      <w:proofErr w:type="gramStart"/>
      <w:r>
        <w:t>Otherwise</w:t>
      </w:r>
      <w:proofErr w:type="gramEnd"/>
      <w:r>
        <w:t xml:space="preserve"> no such signaling is present. 0 if </w:t>
      </w:r>
      <w:proofErr w:type="spellStart"/>
      <w:r>
        <w:rPr>
          <w:rStyle w:val="codeZchn"/>
          <w:rFonts w:eastAsia="Courier New"/>
        </w:rPr>
        <w:t>hdr_flag</w:t>
      </w:r>
      <w:proofErr w:type="spellEnd"/>
      <w:r>
        <w:t xml:space="preserve"> is 0.</w:t>
      </w:r>
    </w:p>
    <w:p w14:paraId="750F121D" w14:textId="77777777" w:rsidR="000C4F42" w:rsidRDefault="00000000">
      <w:pPr>
        <w:pStyle w:val="semantics"/>
      </w:pPr>
      <w:proofErr w:type="spellStart"/>
      <w:r>
        <w:rPr>
          <w:rStyle w:val="codeZchn"/>
          <w:rFonts w:eastAsia="Courier New"/>
        </w:rPr>
        <w:t>amve_flag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AmbientViewingEnvironment</w:t>
      </w:r>
      <w:proofErr w:type="spellEnd"/>
      <w:r>
        <w:t xml:space="preserve"> attached to the main image. </w:t>
      </w:r>
      <w:proofErr w:type="gramStart"/>
      <w:r>
        <w:t>Otherwise</w:t>
      </w:r>
      <w:proofErr w:type="gramEnd"/>
      <w:r>
        <w:t xml:space="preserve"> no such signaling is present. 0 if </w:t>
      </w:r>
      <w:proofErr w:type="spellStart"/>
      <w:r>
        <w:rPr>
          <w:rStyle w:val="codeZchn"/>
          <w:rFonts w:eastAsia="Courier New"/>
        </w:rPr>
        <w:t>hdr_flag</w:t>
      </w:r>
      <w:proofErr w:type="spellEnd"/>
      <w:r>
        <w:t xml:space="preserve"> is 0.</w:t>
      </w:r>
    </w:p>
    <w:p w14:paraId="750F121E" w14:textId="77777777" w:rsidR="000C4F42" w:rsidRDefault="00000000">
      <w:pPr>
        <w:pStyle w:val="semantics"/>
      </w:pPr>
      <w:proofErr w:type="spellStart"/>
      <w:r>
        <w:rPr>
          <w:rStyle w:val="codeZchn"/>
          <w:rFonts w:eastAsia="Courier New"/>
        </w:rPr>
        <w:t>reve_flag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ReferenceViewingEnvironment</w:t>
      </w:r>
      <w:proofErr w:type="spellEnd"/>
      <w:r>
        <w:t xml:space="preserve"> attached to the main image. </w:t>
      </w:r>
      <w:proofErr w:type="gramStart"/>
      <w:r>
        <w:t>Otherwise</w:t>
      </w:r>
      <w:proofErr w:type="gramEnd"/>
      <w:r>
        <w:t xml:space="preserve"> no such signaling is present. 0 if </w:t>
      </w:r>
      <w:proofErr w:type="spellStart"/>
      <w:r>
        <w:rPr>
          <w:rStyle w:val="codeZchn"/>
          <w:rFonts w:eastAsia="Courier New"/>
        </w:rPr>
        <w:t>hdr_flag</w:t>
      </w:r>
      <w:proofErr w:type="spellEnd"/>
      <w:r>
        <w:t xml:space="preserve"> is 0.</w:t>
      </w:r>
    </w:p>
    <w:p w14:paraId="750F121F" w14:textId="77777777" w:rsidR="000C4F42" w:rsidRDefault="00000000">
      <w:pPr>
        <w:pStyle w:val="semantics"/>
      </w:pPr>
      <w:proofErr w:type="spellStart"/>
      <w:r>
        <w:rPr>
          <w:rStyle w:val="codeZchn"/>
          <w:rFonts w:eastAsia="Courier New"/>
        </w:rPr>
        <w:t>ndwt_flag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NominalDiffuseWhite</w:t>
      </w:r>
      <w:proofErr w:type="spellEnd"/>
      <w:r>
        <w:t xml:space="preserve"> attached to the main image. </w:t>
      </w:r>
      <w:proofErr w:type="gramStart"/>
      <w:r>
        <w:t>Otherwise</w:t>
      </w:r>
      <w:proofErr w:type="gramEnd"/>
      <w:r>
        <w:t xml:space="preserve"> no such signaling is present. 0 if </w:t>
      </w:r>
      <w:proofErr w:type="spellStart"/>
      <w:r>
        <w:rPr>
          <w:rStyle w:val="codeZchn"/>
          <w:rFonts w:eastAsia="Courier New"/>
        </w:rPr>
        <w:t>hdr_flag</w:t>
      </w:r>
      <w:proofErr w:type="spellEnd"/>
      <w:r>
        <w:t xml:space="preserve"> is 0.</w:t>
      </w:r>
    </w:p>
    <w:p w14:paraId="750F1220" w14:textId="77777777" w:rsidR="000C4F42" w:rsidRDefault="00000000">
      <w:pPr>
        <w:pStyle w:val="semantics"/>
      </w:pPr>
      <w:proofErr w:type="spellStart"/>
      <w:r>
        <w:rPr>
          <w:rStyle w:val="codeZchn"/>
          <w:rFonts w:eastAsia="Courier New"/>
        </w:rPr>
        <w:t>clli</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ContentLightLevelBox</w:t>
      </w:r>
      <w:proofErr w:type="spellEnd"/>
      <w:r>
        <w:t xml:space="preserve"> as defined in ISO/IEC 14496-12 attached to the main image. Only present if </w:t>
      </w:r>
      <w:proofErr w:type="spellStart"/>
      <w:r>
        <w:rPr>
          <w:rStyle w:val="codeZchn"/>
          <w:rFonts w:eastAsia="Courier New"/>
        </w:rPr>
        <w:t>clli_flag</w:t>
      </w:r>
      <w:proofErr w:type="spellEnd"/>
      <w:r>
        <w:t xml:space="preserve"> is 1.</w:t>
      </w:r>
    </w:p>
    <w:p w14:paraId="750F1221" w14:textId="77777777" w:rsidR="000C4F42" w:rsidRDefault="00000000">
      <w:pPr>
        <w:pStyle w:val="semantics"/>
      </w:pPr>
      <w:r>
        <w:rPr>
          <w:rStyle w:val="codeZchn"/>
          <w:rFonts w:eastAsia="Courier New"/>
        </w:rPr>
        <w:t>mdcv</w:t>
      </w:r>
      <w:r>
        <w:rPr>
          <w:rFonts w:ascii="Courier New" w:eastAsia="Courier New" w:hAnsi="Courier New" w:cs="Courier New"/>
        </w:rPr>
        <w:t xml:space="preserve">: </w:t>
      </w:r>
      <w:r>
        <w:t xml:space="preserve">The box body of the </w:t>
      </w:r>
      <w:proofErr w:type="spellStart"/>
      <w:r>
        <w:rPr>
          <w:rStyle w:val="codeZchn"/>
          <w:rFonts w:eastAsia="Arial"/>
        </w:rPr>
        <w:t>MasteringDisplayColourVolumeBox</w:t>
      </w:r>
      <w:proofErr w:type="spellEnd"/>
      <w:r>
        <w:t xml:space="preserve"> as defined in ISO/IEC 14496-12 attached to the main image. Only present if </w:t>
      </w:r>
      <w:r>
        <w:rPr>
          <w:rStyle w:val="codeZchn"/>
          <w:rFonts w:eastAsia="Courier New"/>
        </w:rPr>
        <w:t>mdcv</w:t>
      </w:r>
      <w:r>
        <w:rPr>
          <w:rStyle w:val="codeZchn"/>
          <w:rFonts w:eastAsia="Courier New"/>
          <w:lang w:val="en-CA"/>
        </w:rPr>
        <w:t>_flag</w:t>
      </w:r>
      <w:r>
        <w:t xml:space="preserve"> is 1.</w:t>
      </w:r>
    </w:p>
    <w:p w14:paraId="750F1222" w14:textId="77777777" w:rsidR="000C4F42" w:rsidRDefault="00000000">
      <w:pPr>
        <w:pStyle w:val="semantics"/>
      </w:pPr>
      <w:r>
        <w:rPr>
          <w:rStyle w:val="codeZchn"/>
          <w:rFonts w:eastAsia="Courier New"/>
        </w:rPr>
        <w:t>cclv</w:t>
      </w:r>
      <w:r>
        <w:rPr>
          <w:rFonts w:ascii="Courier New" w:eastAsia="Courier New" w:hAnsi="Courier New" w:cs="Courier New"/>
        </w:rPr>
        <w:t xml:space="preserve">: </w:t>
      </w:r>
      <w:r>
        <w:t xml:space="preserve">The box body of the </w:t>
      </w:r>
      <w:proofErr w:type="spellStart"/>
      <w:r>
        <w:rPr>
          <w:rStyle w:val="codeZchn"/>
          <w:rFonts w:eastAsia="Arial"/>
        </w:rPr>
        <w:t>ContentColourVolumeBox</w:t>
      </w:r>
      <w:proofErr w:type="spellEnd"/>
      <w:r>
        <w:t xml:space="preserve"> as defined in ISO/IEC 14496-12 attached to the main image. Only present if </w:t>
      </w:r>
      <w:r>
        <w:rPr>
          <w:rStyle w:val="codeZchn"/>
          <w:rFonts w:eastAsia="Courier New"/>
        </w:rPr>
        <w:t>cclv</w:t>
      </w:r>
      <w:r>
        <w:rPr>
          <w:rStyle w:val="codeZchn"/>
          <w:rFonts w:eastAsia="Courier New"/>
          <w:lang w:val="en-CA"/>
        </w:rPr>
        <w:t>_flag</w:t>
      </w:r>
      <w:r>
        <w:t xml:space="preserve"> is 1.</w:t>
      </w:r>
    </w:p>
    <w:p w14:paraId="750F1223" w14:textId="77777777" w:rsidR="000C4F42" w:rsidRDefault="00000000">
      <w:pPr>
        <w:pStyle w:val="semantics"/>
      </w:pPr>
      <w:proofErr w:type="spellStart"/>
      <w:r>
        <w:rPr>
          <w:rStyle w:val="codeZchn"/>
          <w:rFonts w:eastAsia="Courier New"/>
        </w:rPr>
        <w:t>amve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AmbientViewingEnvironmentBox</w:t>
      </w:r>
      <w:proofErr w:type="spellEnd"/>
      <w:r>
        <w:t xml:space="preserve"> as defined in ISO/IEC 14496-12 attached to the main image. Only present if </w:t>
      </w:r>
      <w:proofErr w:type="spellStart"/>
      <w:r>
        <w:rPr>
          <w:rStyle w:val="codeZchn"/>
          <w:rFonts w:eastAsia="Courier New"/>
        </w:rPr>
        <w:t>amve</w:t>
      </w:r>
      <w:proofErr w:type="spellEnd"/>
      <w:r>
        <w:rPr>
          <w:rStyle w:val="codeZchn"/>
          <w:rFonts w:eastAsia="Courier New"/>
          <w:lang w:val="en-CA"/>
        </w:rPr>
        <w:t>_flag</w:t>
      </w:r>
      <w:r>
        <w:t xml:space="preserve"> is 1.</w:t>
      </w:r>
    </w:p>
    <w:p w14:paraId="750F1224" w14:textId="77777777" w:rsidR="000C4F42" w:rsidRDefault="00000000">
      <w:pPr>
        <w:pStyle w:val="semantics"/>
      </w:pPr>
      <w:proofErr w:type="spellStart"/>
      <w:r>
        <w:rPr>
          <w:rStyle w:val="codeZchn"/>
          <w:rFonts w:eastAsia="Courier New"/>
        </w:rPr>
        <w:t>reve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ReferenceViewingEnvironmentBox</w:t>
      </w:r>
      <w:proofErr w:type="spellEnd"/>
      <w:r>
        <w:t xml:space="preserve"> attached to the main image. Only present if </w:t>
      </w:r>
      <w:proofErr w:type="spellStart"/>
      <w:r>
        <w:rPr>
          <w:rStyle w:val="codeZchn"/>
          <w:rFonts w:eastAsia="Courier New"/>
        </w:rPr>
        <w:t>reve</w:t>
      </w:r>
      <w:proofErr w:type="spellEnd"/>
      <w:r>
        <w:rPr>
          <w:rStyle w:val="codeZchn"/>
          <w:rFonts w:eastAsia="Courier New"/>
          <w:lang w:val="en-CA"/>
        </w:rPr>
        <w:t>_flag</w:t>
      </w:r>
      <w:r>
        <w:t xml:space="preserve"> is 1.</w:t>
      </w:r>
    </w:p>
    <w:p w14:paraId="750F1225" w14:textId="77777777" w:rsidR="000C4F42" w:rsidRDefault="00000000">
      <w:pPr>
        <w:pStyle w:val="semantics"/>
      </w:pPr>
      <w:proofErr w:type="spellStart"/>
      <w:r>
        <w:rPr>
          <w:rStyle w:val="codeZchn"/>
          <w:rFonts w:eastAsia="Courier New"/>
        </w:rPr>
        <w:t>ndwt</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NominalDiffuseWhiteBox</w:t>
      </w:r>
      <w:proofErr w:type="spellEnd"/>
      <w:r>
        <w:t xml:space="preserve"> attached to the main image. Only present if </w:t>
      </w:r>
      <w:proofErr w:type="spellStart"/>
      <w:r>
        <w:rPr>
          <w:rStyle w:val="codeZchn"/>
          <w:rFonts w:eastAsia="Courier New"/>
        </w:rPr>
        <w:t>ndwt</w:t>
      </w:r>
      <w:proofErr w:type="spellEnd"/>
      <w:r>
        <w:rPr>
          <w:rStyle w:val="codeZchn"/>
          <w:rFonts w:eastAsia="Courier New"/>
          <w:lang w:val="en-CA"/>
        </w:rPr>
        <w:t>_flag</w:t>
      </w:r>
      <w:r>
        <w:t xml:space="preserve"> is 1.</w:t>
      </w:r>
    </w:p>
    <w:p w14:paraId="750F1226" w14:textId="77777777" w:rsidR="000C4F42" w:rsidRDefault="00000000">
      <w:pPr>
        <w:pStyle w:val="semantics"/>
      </w:pPr>
      <w:proofErr w:type="spellStart"/>
      <w:r>
        <w:rPr>
          <w:rStyle w:val="codeZchn"/>
          <w:rFonts w:eastAsia="Courier New"/>
        </w:rPr>
        <w:t>tmap_clli_flag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ContentLightLevel</w:t>
      </w:r>
      <w:proofErr w:type="spellEnd"/>
      <w:r>
        <w:t xml:space="preserve"> attached to the tone-mapped image. </w:t>
      </w:r>
      <w:proofErr w:type="gramStart"/>
      <w:r>
        <w:t>Otherwise</w:t>
      </w:r>
      <w:proofErr w:type="gramEnd"/>
      <w:r>
        <w:t xml:space="preserve"> no such signaling is present. 0 if </w:t>
      </w:r>
      <w:proofErr w:type="spellStart"/>
      <w:r>
        <w:rPr>
          <w:rStyle w:val="codeZchn"/>
          <w:rFonts w:eastAsia="Courier New"/>
        </w:rPr>
        <w:t>gainmap_flag</w:t>
      </w:r>
      <w:proofErr w:type="spellEnd"/>
      <w:r>
        <w:t xml:space="preserve"> is 0.</w:t>
      </w:r>
    </w:p>
    <w:p w14:paraId="750F1227" w14:textId="77777777" w:rsidR="000C4F42" w:rsidRDefault="00000000">
      <w:pPr>
        <w:pStyle w:val="semantics"/>
      </w:pPr>
      <w:proofErr w:type="spellStart"/>
      <w:r>
        <w:rPr>
          <w:rStyle w:val="codeZchn"/>
          <w:rFonts w:eastAsia="Courier New"/>
        </w:rPr>
        <w:t>tmap_mdcv_flag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MasteringDisplayColourVolume</w:t>
      </w:r>
      <w:proofErr w:type="spellEnd"/>
      <w:r>
        <w:t xml:space="preserve"> attached to the tone-mapped image. </w:t>
      </w:r>
      <w:proofErr w:type="gramStart"/>
      <w:r>
        <w:t>Otherwise</w:t>
      </w:r>
      <w:proofErr w:type="gramEnd"/>
      <w:r>
        <w:t xml:space="preserve"> no such signaling is present. 0 if </w:t>
      </w:r>
      <w:proofErr w:type="spellStart"/>
      <w:r>
        <w:rPr>
          <w:rStyle w:val="codeZchn"/>
          <w:rFonts w:eastAsia="Courier New"/>
        </w:rPr>
        <w:t>gainmap_flag</w:t>
      </w:r>
      <w:proofErr w:type="spellEnd"/>
      <w:r>
        <w:t xml:space="preserve"> is 0.</w:t>
      </w:r>
    </w:p>
    <w:p w14:paraId="750F1228" w14:textId="77777777" w:rsidR="000C4F42" w:rsidRDefault="00000000">
      <w:pPr>
        <w:pStyle w:val="semantics"/>
      </w:pPr>
      <w:proofErr w:type="spellStart"/>
      <w:r>
        <w:rPr>
          <w:rStyle w:val="codeZchn"/>
          <w:rFonts w:eastAsia="Courier New"/>
        </w:rPr>
        <w:t>tmap_cclv_flag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ContentColourVolume</w:t>
      </w:r>
      <w:proofErr w:type="spellEnd"/>
      <w:r>
        <w:t xml:space="preserve"> attached to the tone-mapped image. </w:t>
      </w:r>
      <w:proofErr w:type="gramStart"/>
      <w:r>
        <w:t>Otherwise</w:t>
      </w:r>
      <w:proofErr w:type="gramEnd"/>
      <w:r>
        <w:t xml:space="preserve"> no such signaling is present. 0 if </w:t>
      </w:r>
      <w:proofErr w:type="spellStart"/>
      <w:r>
        <w:rPr>
          <w:rStyle w:val="codeZchn"/>
          <w:rFonts w:eastAsia="Courier New"/>
        </w:rPr>
        <w:t>gainmap_flag</w:t>
      </w:r>
      <w:proofErr w:type="spellEnd"/>
      <w:r>
        <w:t xml:space="preserve"> is 0.</w:t>
      </w:r>
    </w:p>
    <w:p w14:paraId="750F1229" w14:textId="77777777" w:rsidR="000C4F42" w:rsidRDefault="00000000">
      <w:pPr>
        <w:pStyle w:val="semantics"/>
      </w:pPr>
      <w:proofErr w:type="spellStart"/>
      <w:r>
        <w:rPr>
          <w:rStyle w:val="codeZchn"/>
          <w:rFonts w:eastAsia="Courier New"/>
        </w:rPr>
        <w:t>tmap_amve_flag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AmbientViewingEnvironment</w:t>
      </w:r>
      <w:proofErr w:type="spellEnd"/>
      <w:r>
        <w:t xml:space="preserve"> attached to the tone-mapped image. </w:t>
      </w:r>
      <w:proofErr w:type="gramStart"/>
      <w:r>
        <w:t>Otherwise</w:t>
      </w:r>
      <w:proofErr w:type="gramEnd"/>
      <w:r>
        <w:t xml:space="preserve"> no such signaling is present. 0 if </w:t>
      </w:r>
      <w:proofErr w:type="spellStart"/>
      <w:r>
        <w:rPr>
          <w:rStyle w:val="codeZchn"/>
          <w:rFonts w:eastAsia="Courier New"/>
        </w:rPr>
        <w:t>gainmap_flag</w:t>
      </w:r>
      <w:proofErr w:type="spellEnd"/>
      <w:r>
        <w:t xml:space="preserve"> is 0.</w:t>
      </w:r>
    </w:p>
    <w:p w14:paraId="750F122A" w14:textId="77777777" w:rsidR="000C4F42" w:rsidRDefault="00000000">
      <w:pPr>
        <w:pStyle w:val="semantics"/>
      </w:pPr>
      <w:proofErr w:type="spellStart"/>
      <w:r>
        <w:rPr>
          <w:rStyle w:val="codeZchn"/>
          <w:rFonts w:eastAsia="Courier New"/>
        </w:rPr>
        <w:t>tmap_reve_flag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ReferenceViewingEnvironment</w:t>
      </w:r>
      <w:proofErr w:type="spellEnd"/>
      <w:r>
        <w:t xml:space="preserve"> attached to the tone-mapped image. </w:t>
      </w:r>
      <w:proofErr w:type="gramStart"/>
      <w:r>
        <w:t>Otherwise</w:t>
      </w:r>
      <w:proofErr w:type="gramEnd"/>
      <w:r>
        <w:t xml:space="preserve"> no such signaling is present. 0 if </w:t>
      </w:r>
      <w:proofErr w:type="spellStart"/>
      <w:r>
        <w:rPr>
          <w:rStyle w:val="codeZchn"/>
          <w:rFonts w:eastAsia="Courier New"/>
        </w:rPr>
        <w:t>gainmap_flag</w:t>
      </w:r>
      <w:proofErr w:type="spellEnd"/>
      <w:r>
        <w:t xml:space="preserve"> is 0.</w:t>
      </w:r>
    </w:p>
    <w:p w14:paraId="750F122B" w14:textId="77777777" w:rsidR="000C4F42" w:rsidRDefault="00000000">
      <w:pPr>
        <w:pStyle w:val="semantics"/>
      </w:pPr>
      <w:proofErr w:type="spellStart"/>
      <w:r>
        <w:rPr>
          <w:rStyle w:val="codeZchn"/>
          <w:rFonts w:eastAsia="Courier New"/>
        </w:rPr>
        <w:t>tmap_ndwt_flag</w:t>
      </w:r>
      <w:proofErr w:type="spellEnd"/>
      <w:r>
        <w:rPr>
          <w:rFonts w:ascii="Courier New" w:eastAsia="Courier New" w:hAnsi="Courier New" w:cs="Courier New"/>
        </w:rPr>
        <w:t xml:space="preserve">: </w:t>
      </w:r>
      <w:r>
        <w:t xml:space="preserve">1 specifies that there is signaling for </w:t>
      </w:r>
      <w:proofErr w:type="spellStart"/>
      <w:r>
        <w:rPr>
          <w:rStyle w:val="codeZchn"/>
          <w:rFonts w:eastAsia="Courier New"/>
        </w:rPr>
        <w:t>NominalDiffuseWhite</w:t>
      </w:r>
      <w:proofErr w:type="spellEnd"/>
      <w:r>
        <w:t xml:space="preserve"> attached to the tone-mapped image. </w:t>
      </w:r>
      <w:proofErr w:type="gramStart"/>
      <w:r>
        <w:t>Otherwise</w:t>
      </w:r>
      <w:proofErr w:type="gramEnd"/>
      <w:r>
        <w:t xml:space="preserve"> no such signaling is present. 0 if </w:t>
      </w:r>
      <w:proofErr w:type="spellStart"/>
      <w:r>
        <w:rPr>
          <w:rStyle w:val="codeZchn"/>
          <w:rFonts w:eastAsia="Courier New"/>
        </w:rPr>
        <w:t>gainmap_flag</w:t>
      </w:r>
      <w:proofErr w:type="spellEnd"/>
      <w:r>
        <w:t xml:space="preserve"> is 0.</w:t>
      </w:r>
    </w:p>
    <w:p w14:paraId="750F122C" w14:textId="77777777" w:rsidR="000C4F42" w:rsidRDefault="00000000">
      <w:pPr>
        <w:pStyle w:val="semantics"/>
      </w:pPr>
      <w:proofErr w:type="spellStart"/>
      <w:r>
        <w:rPr>
          <w:rStyle w:val="codeZchn"/>
          <w:rFonts w:eastAsia="Courier New"/>
        </w:rPr>
        <w:t>tmap_clli</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ContentLightLevelBox</w:t>
      </w:r>
      <w:proofErr w:type="spellEnd"/>
      <w:r>
        <w:t xml:space="preserve"> as defined in ISO/IEC 14496-12 attached to the tone-mapped image. Only present if </w:t>
      </w:r>
      <w:proofErr w:type="spellStart"/>
      <w:r>
        <w:rPr>
          <w:rStyle w:val="codeZchn"/>
          <w:rFonts w:eastAsia="Courier New"/>
        </w:rPr>
        <w:t>tmap_clli_flag</w:t>
      </w:r>
      <w:proofErr w:type="spellEnd"/>
      <w:r>
        <w:t xml:space="preserve"> is 1.</w:t>
      </w:r>
    </w:p>
    <w:p w14:paraId="750F122D" w14:textId="77777777" w:rsidR="000C4F42" w:rsidRDefault="00000000">
      <w:pPr>
        <w:pStyle w:val="semantics"/>
      </w:pPr>
      <w:proofErr w:type="spellStart"/>
      <w:r>
        <w:rPr>
          <w:rStyle w:val="codeZchn"/>
          <w:rFonts w:eastAsia="Courier New"/>
        </w:rPr>
        <w:t>tmap_mdcv</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MasteringDisplayColourVolumeBox</w:t>
      </w:r>
      <w:proofErr w:type="spellEnd"/>
      <w:r>
        <w:t xml:space="preserve"> as defined in ISO/IEC 14496-12 attached to the tone-mapped image. Only present if </w:t>
      </w:r>
      <w:proofErr w:type="spellStart"/>
      <w:r>
        <w:rPr>
          <w:rStyle w:val="codeZchn"/>
          <w:rFonts w:eastAsia="Courier New"/>
        </w:rPr>
        <w:t>tmap_mdcv_flag</w:t>
      </w:r>
      <w:proofErr w:type="spellEnd"/>
      <w:r>
        <w:t>is 1.</w:t>
      </w:r>
    </w:p>
    <w:p w14:paraId="750F122E" w14:textId="77777777" w:rsidR="000C4F42" w:rsidRDefault="00000000">
      <w:pPr>
        <w:pStyle w:val="semantics"/>
      </w:pPr>
      <w:proofErr w:type="spellStart"/>
      <w:r>
        <w:rPr>
          <w:rStyle w:val="codeZchn"/>
          <w:rFonts w:eastAsia="Courier New"/>
        </w:rPr>
        <w:t>tmap_cclv</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ContentColourVolumeBox</w:t>
      </w:r>
      <w:proofErr w:type="spellEnd"/>
      <w:r>
        <w:t xml:space="preserve"> as defined in ISO/IEC 14496-12 attached to the tone-mapped image. Only present if </w:t>
      </w:r>
      <w:proofErr w:type="spellStart"/>
      <w:r>
        <w:rPr>
          <w:rStyle w:val="codeZchn"/>
          <w:rFonts w:eastAsia="Courier New"/>
        </w:rPr>
        <w:t>tmap_cclv_flag</w:t>
      </w:r>
      <w:proofErr w:type="spellEnd"/>
      <w:r>
        <w:t xml:space="preserve"> is 1.</w:t>
      </w:r>
    </w:p>
    <w:p w14:paraId="750F122F" w14:textId="77777777" w:rsidR="000C4F42" w:rsidRDefault="00000000">
      <w:pPr>
        <w:pStyle w:val="semantics"/>
      </w:pPr>
      <w:proofErr w:type="spellStart"/>
      <w:r>
        <w:rPr>
          <w:rStyle w:val="codeZchn"/>
          <w:rFonts w:eastAsia="Courier New"/>
        </w:rPr>
        <w:t>tmap_amve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AmbientViewingEnvironmentBox</w:t>
      </w:r>
      <w:proofErr w:type="spellEnd"/>
      <w:r>
        <w:t xml:space="preserve"> as defined in ISO/IEC 14496-12 attached to the tone-mapped image. Only present if </w:t>
      </w:r>
      <w:proofErr w:type="spellStart"/>
      <w:r>
        <w:rPr>
          <w:rStyle w:val="codeZchn"/>
          <w:rFonts w:eastAsia="Courier New"/>
        </w:rPr>
        <w:t>tmap_amve_flag</w:t>
      </w:r>
      <w:proofErr w:type="spellEnd"/>
      <w:r>
        <w:t xml:space="preserve"> is 1.</w:t>
      </w:r>
    </w:p>
    <w:p w14:paraId="750F1230" w14:textId="77777777" w:rsidR="000C4F42" w:rsidRDefault="00000000">
      <w:pPr>
        <w:pStyle w:val="semantics"/>
      </w:pPr>
      <w:proofErr w:type="spellStart"/>
      <w:r>
        <w:rPr>
          <w:rStyle w:val="codeZchn"/>
          <w:rFonts w:eastAsia="Courier New"/>
        </w:rPr>
        <w:t>tmap_reve</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ReferenceViewingEnvironmentBox</w:t>
      </w:r>
      <w:proofErr w:type="spellEnd"/>
      <w:r>
        <w:t xml:space="preserve"> attached to the tone-mapped image. Only present if </w:t>
      </w:r>
      <w:proofErr w:type="spellStart"/>
      <w:r>
        <w:rPr>
          <w:rStyle w:val="codeZchn"/>
          <w:rFonts w:eastAsia="Courier New"/>
        </w:rPr>
        <w:t>tmap_reve_flag</w:t>
      </w:r>
      <w:proofErr w:type="spellEnd"/>
      <w:r>
        <w:t xml:space="preserve"> is 1.</w:t>
      </w:r>
    </w:p>
    <w:p w14:paraId="750F1231" w14:textId="77777777" w:rsidR="000C4F42" w:rsidRDefault="00000000">
      <w:pPr>
        <w:pStyle w:val="semantics"/>
      </w:pPr>
      <w:proofErr w:type="spellStart"/>
      <w:r>
        <w:rPr>
          <w:rStyle w:val="codeZchn"/>
          <w:rFonts w:eastAsia="Courier New"/>
        </w:rPr>
        <w:lastRenderedPageBreak/>
        <w:t>tmap_ndwt</w:t>
      </w:r>
      <w:proofErr w:type="spellEnd"/>
      <w:r>
        <w:rPr>
          <w:rFonts w:ascii="Courier New" w:eastAsia="Courier New" w:hAnsi="Courier New" w:cs="Courier New"/>
        </w:rPr>
        <w:t xml:space="preserve">: </w:t>
      </w:r>
      <w:r>
        <w:t xml:space="preserve">The box body of the </w:t>
      </w:r>
      <w:proofErr w:type="spellStart"/>
      <w:r>
        <w:rPr>
          <w:rStyle w:val="codeZchn"/>
          <w:rFonts w:eastAsia="Arial"/>
        </w:rPr>
        <w:t>NominalDiffuseWhiteBox</w:t>
      </w:r>
      <w:proofErr w:type="spellEnd"/>
      <w:r>
        <w:t xml:space="preserve"> attached to the tone-mapped image. Only present if </w:t>
      </w:r>
      <w:proofErr w:type="spellStart"/>
      <w:r>
        <w:rPr>
          <w:rStyle w:val="codeZchn"/>
          <w:rFonts w:eastAsia="Courier New"/>
        </w:rPr>
        <w:t>tmap_ndwt_flag</w:t>
      </w:r>
      <w:proofErr w:type="spellEnd"/>
      <w:r>
        <w:t xml:space="preserve"> is 1.</w:t>
      </w:r>
    </w:p>
    <w:p w14:paraId="750F1232" w14:textId="77777777" w:rsidR="000C4F42" w:rsidRDefault="00000000">
      <w:pPr>
        <w:pStyle w:val="semantics"/>
      </w:pPr>
      <w:proofErr w:type="spellStart"/>
      <w:r>
        <w:rPr>
          <w:rStyle w:val="codeZchn"/>
          <w:rFonts w:eastAsia="Courier New"/>
        </w:rPr>
        <w:t>large_metadata_flag</w:t>
      </w:r>
      <w:proofErr w:type="spellEnd"/>
      <w:r>
        <w:t xml:space="preserve">: 0 specifies that the length of the signaled fields among </w:t>
      </w:r>
      <w:r>
        <w:rPr>
          <w:rStyle w:val="codeZchn"/>
          <w:rFonts w:eastAsia="Courier New"/>
        </w:rPr>
        <w:t>icc_data_size_minus1</w:t>
      </w:r>
      <w:r>
        <w:t xml:space="preserve">, </w:t>
      </w:r>
      <w:r>
        <w:rPr>
          <w:rStyle w:val="codeZchn"/>
          <w:rFonts w:eastAsia="Courier New"/>
        </w:rPr>
        <w:t>tmap_icc_data_size_minus1</w:t>
      </w:r>
      <w:r>
        <w:t xml:space="preserve">, </w:t>
      </w:r>
      <w:proofErr w:type="spellStart"/>
      <w:r>
        <w:rPr>
          <w:rStyle w:val="codeZchn"/>
          <w:rFonts w:eastAsia="Courier New"/>
        </w:rPr>
        <w:t>gainmap_metadata_size</w:t>
      </w:r>
      <w:proofErr w:type="spellEnd"/>
      <w:r>
        <w:t xml:space="preserve">, </w:t>
      </w:r>
      <w:r>
        <w:rPr>
          <w:rStyle w:val="codeZchn"/>
          <w:rFonts w:eastAsia="Courier New"/>
        </w:rPr>
        <w:t>exif_data_size_minus1</w:t>
      </w:r>
      <w:r>
        <w:t xml:space="preserve"> and </w:t>
      </w:r>
      <w:r>
        <w:rPr>
          <w:rStyle w:val="codeZchn"/>
          <w:rFonts w:eastAsia="Courier New"/>
        </w:rPr>
        <w:t>xmp_data_size_minus1</w:t>
      </w:r>
      <w:r>
        <w:t xml:space="preserve"> is 10 bits, otherwise 20 bits. Undefined unless one of these fields is signaled.</w:t>
      </w:r>
    </w:p>
    <w:p w14:paraId="750F1233" w14:textId="77777777" w:rsidR="000C4F42" w:rsidRDefault="00000000">
      <w:pPr>
        <w:pStyle w:val="semantics"/>
      </w:pPr>
      <w:proofErr w:type="spellStart"/>
      <w:r>
        <w:rPr>
          <w:rStyle w:val="codeZchn"/>
          <w:rFonts w:eastAsia="Courier New"/>
        </w:rPr>
        <w:t>large_codec_config_flag</w:t>
      </w:r>
      <w:proofErr w:type="spellEnd"/>
      <w:r>
        <w:t xml:space="preserve">: 0 specifies that the length of the signaled fields among </w:t>
      </w:r>
      <w:proofErr w:type="spellStart"/>
      <w:r>
        <w:rPr>
          <w:rStyle w:val="codeZchn"/>
          <w:rFonts w:eastAsia="Courier New"/>
        </w:rPr>
        <w:t>gainmap_item_codec_config_size</w:t>
      </w:r>
      <w:proofErr w:type="spellEnd"/>
      <w:r>
        <w:t xml:space="preserve">, </w:t>
      </w:r>
      <w:proofErr w:type="spellStart"/>
      <w:r>
        <w:rPr>
          <w:rStyle w:val="codeZchn"/>
          <w:rFonts w:eastAsia="Courier New"/>
        </w:rPr>
        <w:t>main_item_codec_config_size</w:t>
      </w:r>
      <w:proofErr w:type="spellEnd"/>
      <w:r>
        <w:t xml:space="preserve"> and </w:t>
      </w:r>
      <w:proofErr w:type="spellStart"/>
      <w:r>
        <w:rPr>
          <w:rStyle w:val="codeZchn"/>
          <w:rFonts w:eastAsia="Courier New"/>
        </w:rPr>
        <w:t>alpha_item_codec_config_size</w:t>
      </w:r>
      <w:proofErr w:type="spellEnd"/>
      <w:r>
        <w:t xml:space="preserve"> is 3 bits, otherwise 12 bits.</w:t>
      </w:r>
    </w:p>
    <w:p w14:paraId="750F1234" w14:textId="77777777" w:rsidR="000C4F42" w:rsidRDefault="00000000">
      <w:pPr>
        <w:pStyle w:val="semantics"/>
      </w:pPr>
      <w:proofErr w:type="spellStart"/>
      <w:r>
        <w:rPr>
          <w:rStyle w:val="codeZchn"/>
          <w:rFonts w:eastAsia="Courier New"/>
        </w:rPr>
        <w:t>large_item_data_flag</w:t>
      </w:r>
      <w:proofErr w:type="spellEnd"/>
      <w:r>
        <w:t xml:space="preserve">: 0 specifies that the length of the signaled fields among </w:t>
      </w:r>
      <w:proofErr w:type="spellStart"/>
      <w:r>
        <w:rPr>
          <w:rStyle w:val="codeZchn"/>
          <w:rFonts w:eastAsia="Courier New"/>
        </w:rPr>
        <w:t>gainmap_item_data_size</w:t>
      </w:r>
      <w:proofErr w:type="spellEnd"/>
      <w:r>
        <w:t xml:space="preserve">, </w:t>
      </w:r>
      <w:r>
        <w:rPr>
          <w:rStyle w:val="codeZchn"/>
          <w:rFonts w:eastAsia="Courier New"/>
        </w:rPr>
        <w:t>main_item_data_size_minus1</w:t>
      </w:r>
      <w:r>
        <w:t xml:space="preserve"> and </w:t>
      </w:r>
      <w:proofErr w:type="spellStart"/>
      <w:r>
        <w:rPr>
          <w:rStyle w:val="codeZchn"/>
          <w:rFonts w:eastAsia="Courier New"/>
        </w:rPr>
        <w:t>alpha_item_data_size</w:t>
      </w:r>
      <w:proofErr w:type="spellEnd"/>
      <w:r>
        <w:t xml:space="preserve"> is 15 bits, otherwise 28 bits.</w:t>
      </w:r>
    </w:p>
    <w:p w14:paraId="750F1235" w14:textId="77777777" w:rsidR="000C4F42" w:rsidRDefault="00000000">
      <w:pPr>
        <w:pStyle w:val="semantics"/>
      </w:pPr>
      <w:r>
        <w:rPr>
          <w:rStyle w:val="codeZchn"/>
          <w:rFonts w:eastAsia="Courier New"/>
        </w:rPr>
        <w:t>icc_data_size_minus1</w:t>
      </w:r>
      <w:r>
        <w:t xml:space="preserve">: carries the size minus one in bytes of the </w:t>
      </w:r>
      <w:r>
        <w:rPr>
          <w:b/>
        </w:rPr>
        <w:t>ICC profile</w:t>
      </w:r>
      <w:r>
        <w:t xml:space="preserve"> as defined in ISO 15076-1 or ICC.1</w:t>
      </w:r>
      <w:r>
        <w:rPr>
          <w:vertAlign w:val="superscript"/>
        </w:rPr>
        <w:t>[23]</w:t>
      </w:r>
      <w:r>
        <w:t xml:space="preserve">, associated with the main image. Undefined if </w:t>
      </w:r>
      <w:proofErr w:type="spellStart"/>
      <w:r>
        <w:rPr>
          <w:rStyle w:val="codeZchn"/>
          <w:rFonts w:eastAsia="Courier New"/>
        </w:rPr>
        <w:t>icc_flag</w:t>
      </w:r>
      <w:proofErr w:type="spellEnd"/>
      <w:r>
        <w:t xml:space="preserve"> is 0.</w:t>
      </w:r>
    </w:p>
    <w:p w14:paraId="750F1236" w14:textId="77777777" w:rsidR="000C4F42" w:rsidRDefault="00000000">
      <w:pPr>
        <w:pStyle w:val="semantics"/>
      </w:pPr>
      <w:r>
        <w:rPr>
          <w:rStyle w:val="codeZchn"/>
          <w:rFonts w:eastAsia="Courier New"/>
        </w:rPr>
        <w:t>tmap_icc_data_size_minus1</w:t>
      </w:r>
      <w:r>
        <w:t xml:space="preserve">: carries the size minus one in bytes of the </w:t>
      </w:r>
      <w:r>
        <w:rPr>
          <w:b/>
        </w:rPr>
        <w:t>ICC profile</w:t>
      </w:r>
      <w:r>
        <w:t xml:space="preserve"> as defined in ISO 15076-1 or ICC.1</w:t>
      </w:r>
      <w:r>
        <w:rPr>
          <w:vertAlign w:val="superscript"/>
        </w:rPr>
        <w:t>[23]</w:t>
      </w:r>
      <w:r>
        <w:t xml:space="preserve">, associated with the tone-mapped image. Undefined if </w:t>
      </w:r>
      <w:proofErr w:type="spellStart"/>
      <w:r>
        <w:rPr>
          <w:rStyle w:val="codeZchn"/>
          <w:rFonts w:eastAsia="Courier New"/>
        </w:rPr>
        <w:t>tmap_icc_flag</w:t>
      </w:r>
      <w:proofErr w:type="spellEnd"/>
      <w:r>
        <w:t xml:space="preserve"> is 0.</w:t>
      </w:r>
    </w:p>
    <w:p w14:paraId="750F1237" w14:textId="77777777" w:rsidR="000C4F42" w:rsidRDefault="00000000">
      <w:pPr>
        <w:pStyle w:val="semantics"/>
      </w:pPr>
      <w:proofErr w:type="spellStart"/>
      <w:r>
        <w:rPr>
          <w:rStyle w:val="codeZchn"/>
          <w:rFonts w:eastAsia="Courier New"/>
        </w:rPr>
        <w:t>gainmap_metadata_</w:t>
      </w:r>
      <w:proofErr w:type="gramStart"/>
      <w:r>
        <w:rPr>
          <w:rStyle w:val="codeZchn"/>
          <w:rFonts w:eastAsia="Courier New"/>
        </w:rPr>
        <w:t>size</w:t>
      </w:r>
      <w:proofErr w:type="spellEnd"/>
      <w:r>
        <w:t>:</w:t>
      </w:r>
      <w:proofErr w:type="gramEnd"/>
      <w:r>
        <w:t xml:space="preserve"> carries the size of the gain map metadata. 0 if </w:t>
      </w:r>
      <w:proofErr w:type="spellStart"/>
      <w:r>
        <w:rPr>
          <w:rStyle w:val="codeZchn"/>
          <w:rFonts w:eastAsia="Courier New"/>
        </w:rPr>
        <w:t>gainmap_flag</w:t>
      </w:r>
      <w:proofErr w:type="spellEnd"/>
      <w:r>
        <w:t xml:space="preserve"> is 0.</w:t>
      </w:r>
    </w:p>
    <w:p w14:paraId="750F1238" w14:textId="77777777" w:rsidR="000C4F42" w:rsidRDefault="00000000">
      <w:pPr>
        <w:pStyle w:val="semantics"/>
      </w:pPr>
      <w:proofErr w:type="spellStart"/>
      <w:r>
        <w:rPr>
          <w:rStyle w:val="codeZchn"/>
          <w:rFonts w:eastAsia="Courier New"/>
        </w:rPr>
        <w:t>gainmap_item_data_</w:t>
      </w:r>
      <w:proofErr w:type="gramStart"/>
      <w:r>
        <w:rPr>
          <w:rStyle w:val="codeZchn"/>
          <w:rFonts w:eastAsia="Courier New"/>
        </w:rPr>
        <w:t>size</w:t>
      </w:r>
      <w:proofErr w:type="spellEnd"/>
      <w:r>
        <w:t>:</w:t>
      </w:r>
      <w:proofErr w:type="gramEnd"/>
      <w:r>
        <w:t xml:space="preserve"> carries the size of the coded sample data for the HDR-related gain map image item in bytes. If </w:t>
      </w:r>
      <w:proofErr w:type="spellStart"/>
      <w:r>
        <w:rPr>
          <w:rStyle w:val="codeZchn"/>
          <w:rFonts w:eastAsia="Courier New"/>
        </w:rPr>
        <w:t>gainmap_flag</w:t>
      </w:r>
      <w:proofErr w:type="spellEnd"/>
      <w:r>
        <w:t xml:space="preserve"> is set to 1, a size of 0 is reserved for future use. 0 if </w:t>
      </w:r>
      <w:proofErr w:type="spellStart"/>
      <w:r>
        <w:rPr>
          <w:rStyle w:val="codeZchn"/>
          <w:rFonts w:eastAsia="Courier New"/>
        </w:rPr>
        <w:t>gainmap_flag</w:t>
      </w:r>
      <w:proofErr w:type="spellEnd"/>
      <w:r>
        <w:t xml:space="preserve"> is 0.</w:t>
      </w:r>
    </w:p>
    <w:p w14:paraId="750F1239" w14:textId="77777777" w:rsidR="000C4F42" w:rsidRDefault="00000000">
      <w:pPr>
        <w:pStyle w:val="semantics"/>
      </w:pPr>
      <w:proofErr w:type="spellStart"/>
      <w:r>
        <w:rPr>
          <w:rStyle w:val="codeZchn"/>
          <w:rFonts w:eastAsia="Courier New"/>
        </w:rPr>
        <w:t>gainmap_item_codec_config_</w:t>
      </w:r>
      <w:proofErr w:type="gramStart"/>
      <w:r>
        <w:rPr>
          <w:rStyle w:val="codeZchn"/>
          <w:rFonts w:eastAsia="Courier New"/>
        </w:rPr>
        <w:t>size</w:t>
      </w:r>
      <w:proofErr w:type="spellEnd"/>
      <w:r>
        <w:t>:</w:t>
      </w:r>
      <w:proofErr w:type="gramEnd"/>
      <w:r>
        <w:t xml:space="preserve"> carries the size of the codec configuration for the gain map auxiliary image item in bytes. The value 0 is replaced by the value of </w:t>
      </w:r>
      <w:proofErr w:type="spellStart"/>
      <w:r>
        <w:rPr>
          <w:rStyle w:val="codeZchn"/>
          <w:rFonts w:eastAsia="Courier New"/>
        </w:rPr>
        <w:t>main_item_codec_config_size</w:t>
      </w:r>
      <w:proofErr w:type="spellEnd"/>
      <w:r>
        <w:t xml:space="preserve"> and specifies that the </w:t>
      </w:r>
      <w:proofErr w:type="spellStart"/>
      <w:r>
        <w:rPr>
          <w:rStyle w:val="codeZchn"/>
          <w:rFonts w:eastAsia="Courier New"/>
        </w:rPr>
        <w:t>gainmap_item_codec_config</w:t>
      </w:r>
      <w:proofErr w:type="spellEnd"/>
      <w:r>
        <w:t xml:space="preserve"> payload is identical to the </w:t>
      </w:r>
      <w:proofErr w:type="spellStart"/>
      <w:r>
        <w:rPr>
          <w:rFonts w:ascii="Courier New" w:hAnsi="Courier New"/>
        </w:rPr>
        <w:t>main_item_codec_config</w:t>
      </w:r>
      <w:proofErr w:type="spellEnd"/>
      <w:r>
        <w:t xml:space="preserve"> payload. 0 if </w:t>
      </w:r>
      <w:proofErr w:type="spellStart"/>
      <w:r>
        <w:rPr>
          <w:rStyle w:val="codeZchn"/>
          <w:rFonts w:eastAsia="Courier New"/>
        </w:rPr>
        <w:t>gainmap_item_data_size</w:t>
      </w:r>
      <w:proofErr w:type="spellEnd"/>
      <w:r>
        <w:t xml:space="preserve"> is 0.</w:t>
      </w:r>
    </w:p>
    <w:p w14:paraId="750F123A" w14:textId="77777777" w:rsidR="000C4F42" w:rsidRDefault="00000000">
      <w:pPr>
        <w:pStyle w:val="semantics"/>
      </w:pPr>
      <w:proofErr w:type="spellStart"/>
      <w:r>
        <w:rPr>
          <w:rStyle w:val="codeZchn"/>
          <w:rFonts w:eastAsia="Courier New"/>
        </w:rPr>
        <w:t>main_item_codec_config_</w:t>
      </w:r>
      <w:proofErr w:type="gramStart"/>
      <w:r>
        <w:rPr>
          <w:rStyle w:val="codeZchn"/>
          <w:rFonts w:eastAsia="Courier New"/>
        </w:rPr>
        <w:t>size</w:t>
      </w:r>
      <w:proofErr w:type="spellEnd"/>
      <w:r>
        <w:t>:</w:t>
      </w:r>
      <w:proofErr w:type="gramEnd"/>
      <w:r>
        <w:t xml:space="preserve"> carries the size of the codec configuration for the main image item in bytes.</w:t>
      </w:r>
    </w:p>
    <w:p w14:paraId="750F123B" w14:textId="77777777" w:rsidR="000C4F42" w:rsidRDefault="00000000">
      <w:pPr>
        <w:pStyle w:val="semantics"/>
      </w:pPr>
      <w:r>
        <w:rPr>
          <w:rStyle w:val="codeZchn"/>
          <w:rFonts w:eastAsia="Courier New"/>
        </w:rPr>
        <w:t>main_item_data_size_minus1</w:t>
      </w:r>
      <w:r>
        <w:t>: carries the size minus one of the coded sample data for the main image item in bytes.</w:t>
      </w:r>
    </w:p>
    <w:p w14:paraId="750F123C" w14:textId="77777777" w:rsidR="000C4F42" w:rsidRDefault="00000000">
      <w:pPr>
        <w:pStyle w:val="semantics"/>
      </w:pPr>
      <w:proofErr w:type="spellStart"/>
      <w:r>
        <w:rPr>
          <w:rStyle w:val="codeZchn"/>
          <w:rFonts w:eastAsia="Courier New"/>
        </w:rPr>
        <w:t>alpha_item_data_</w:t>
      </w:r>
      <w:proofErr w:type="gramStart"/>
      <w:r>
        <w:rPr>
          <w:rStyle w:val="codeZchn"/>
          <w:rFonts w:eastAsia="Courier New"/>
        </w:rPr>
        <w:t>size</w:t>
      </w:r>
      <w:proofErr w:type="spellEnd"/>
      <w:r>
        <w:t>:</w:t>
      </w:r>
      <w:proofErr w:type="gramEnd"/>
      <w:r>
        <w:t xml:space="preserve"> carries the size of the coded sample data for the alpha auxiliary image item in bytes. If </w:t>
      </w:r>
      <w:proofErr w:type="spellStart"/>
      <w:r>
        <w:rPr>
          <w:rStyle w:val="codeZchn"/>
          <w:rFonts w:eastAsia="Courier New"/>
        </w:rPr>
        <w:t>alpha_flag</w:t>
      </w:r>
      <w:proofErr w:type="spellEnd"/>
      <w:r>
        <w:t xml:space="preserve"> is set to 1, the value 0 specifies that the codec has native translucency support and that the alpha samples are coded alongside the color samples in the </w:t>
      </w:r>
      <w:proofErr w:type="spellStart"/>
      <w:r>
        <w:rPr>
          <w:rStyle w:val="codeZchn"/>
          <w:rFonts w:eastAsia="Courier New"/>
        </w:rPr>
        <w:t>main_item_data</w:t>
      </w:r>
      <w:proofErr w:type="spellEnd"/>
      <w:r>
        <w:t xml:space="preserve"> chunk. 0 if </w:t>
      </w:r>
      <w:proofErr w:type="spellStart"/>
      <w:r>
        <w:rPr>
          <w:rStyle w:val="codeZchn"/>
          <w:rFonts w:eastAsia="Courier New"/>
        </w:rPr>
        <w:t>alpha_flag</w:t>
      </w:r>
      <w:proofErr w:type="spellEnd"/>
      <w:r>
        <w:t xml:space="preserve"> is 0.</w:t>
      </w:r>
    </w:p>
    <w:p w14:paraId="750F123D" w14:textId="77777777" w:rsidR="000C4F42" w:rsidRDefault="00000000">
      <w:pPr>
        <w:pStyle w:val="semantics"/>
      </w:pPr>
      <w:proofErr w:type="spellStart"/>
      <w:r>
        <w:rPr>
          <w:rStyle w:val="codeZchn"/>
          <w:rFonts w:eastAsia="Courier New"/>
        </w:rPr>
        <w:t>alpha_item_codec_config_</w:t>
      </w:r>
      <w:proofErr w:type="gramStart"/>
      <w:r>
        <w:rPr>
          <w:rStyle w:val="codeZchn"/>
          <w:rFonts w:eastAsia="Courier New"/>
        </w:rPr>
        <w:t>size</w:t>
      </w:r>
      <w:proofErr w:type="spellEnd"/>
      <w:r>
        <w:t>:</w:t>
      </w:r>
      <w:proofErr w:type="gramEnd"/>
      <w:r>
        <w:t xml:space="preserve"> carries the size of the codec configuration for the alpha auxiliary image item in bytes. The value 0 is replaced by the value of </w:t>
      </w:r>
      <w:proofErr w:type="spellStart"/>
      <w:r>
        <w:rPr>
          <w:rStyle w:val="codeZchn"/>
          <w:rFonts w:eastAsia="Courier New"/>
        </w:rPr>
        <w:t>main_item_codec_config_size</w:t>
      </w:r>
      <w:proofErr w:type="spellEnd"/>
      <w:r>
        <w:t xml:space="preserve"> and specifies that the </w:t>
      </w:r>
      <w:proofErr w:type="spellStart"/>
      <w:r>
        <w:rPr>
          <w:rStyle w:val="codeZchn"/>
          <w:rFonts w:eastAsia="Courier New"/>
        </w:rPr>
        <w:t>alpha_item_codec_config</w:t>
      </w:r>
      <w:proofErr w:type="spellEnd"/>
      <w:r>
        <w:t xml:space="preserve"> payload is identical to the </w:t>
      </w:r>
      <w:proofErr w:type="spellStart"/>
      <w:r>
        <w:rPr>
          <w:rFonts w:ascii="Courier New" w:hAnsi="Courier New"/>
        </w:rPr>
        <w:t>main_item_codec_config</w:t>
      </w:r>
      <w:proofErr w:type="spellEnd"/>
      <w:r>
        <w:t xml:space="preserve"> payload. 0 if </w:t>
      </w:r>
      <w:proofErr w:type="spellStart"/>
      <w:r>
        <w:rPr>
          <w:rStyle w:val="codeZchn"/>
          <w:rFonts w:eastAsia="Courier New"/>
        </w:rPr>
        <w:t>alpha_item_data_size</w:t>
      </w:r>
      <w:proofErr w:type="spellEnd"/>
      <w:r>
        <w:t xml:space="preserve"> is 0.</w:t>
      </w:r>
    </w:p>
    <w:p w14:paraId="750F123E" w14:textId="77777777" w:rsidR="000C4F42" w:rsidRDefault="00000000">
      <w:pPr>
        <w:pStyle w:val="semantics"/>
      </w:pPr>
      <w:proofErr w:type="spellStart"/>
      <w:r>
        <w:rPr>
          <w:rStyle w:val="codeZchn"/>
          <w:rFonts w:eastAsia="Courier New"/>
        </w:rPr>
        <w:t>exif_xmp_compressed_flag</w:t>
      </w:r>
      <w:proofErr w:type="spellEnd"/>
      <w:r>
        <w:t xml:space="preserve">: </w:t>
      </w:r>
      <w:r>
        <w:rPr>
          <w:rFonts w:ascii="Times New Roman;serif" w:hAnsi="Times New Roman;serif"/>
          <w:color w:val="000000"/>
          <w:sz w:val="20"/>
        </w:rPr>
        <w:t xml:space="preserve">when set to 1, indicates that the </w:t>
      </w:r>
      <w:r>
        <w:rPr>
          <w:rFonts w:ascii="Times New Roman;serif" w:hAnsi="Times New Roman;serif"/>
          <w:b/>
          <w:bCs/>
          <w:color w:val="000000"/>
          <w:sz w:val="20"/>
        </w:rPr>
        <w:t>Exif</w:t>
      </w:r>
      <w:r>
        <w:rPr>
          <w:rFonts w:ascii="Times New Roman;serif" w:hAnsi="Times New Roman;serif"/>
          <w:color w:val="000000"/>
          <w:sz w:val="20"/>
        </w:rPr>
        <w:t xml:space="preserve"> metadata and </w:t>
      </w:r>
      <w:r>
        <w:rPr>
          <w:rFonts w:ascii="Times New Roman;serif" w:hAnsi="Times New Roman;serif"/>
          <w:b/>
          <w:bCs/>
          <w:color w:val="000000"/>
          <w:sz w:val="20"/>
        </w:rPr>
        <w:t>XMP</w:t>
      </w:r>
      <w:r>
        <w:rPr>
          <w:rFonts w:ascii="Times New Roman;serif" w:hAnsi="Times New Roman;serif"/>
          <w:color w:val="000000"/>
          <w:sz w:val="20"/>
        </w:rPr>
        <w:t xml:space="preserve"> metadata payloads, if present, are each compressed using the </w:t>
      </w:r>
      <w:proofErr w:type="gramStart"/>
      <w:r>
        <w:rPr>
          <w:rFonts w:ascii="Courier New" w:hAnsi="Courier New"/>
          <w:color w:val="000000"/>
          <w:sz w:val="20"/>
        </w:rPr>
        <w:t>deflate(</w:t>
      </w:r>
      <w:proofErr w:type="gramEnd"/>
      <w:r>
        <w:rPr>
          <w:rFonts w:ascii="Courier New" w:hAnsi="Courier New"/>
          <w:color w:val="000000"/>
          <w:sz w:val="20"/>
        </w:rPr>
        <w:t>)</w:t>
      </w:r>
      <w:r>
        <w:rPr>
          <w:rFonts w:ascii="Times New Roman;serif" w:hAnsi="Times New Roman;serif"/>
          <w:color w:val="000000"/>
          <w:sz w:val="20"/>
        </w:rPr>
        <w:t xml:space="preserve"> algorithm as defined in IETF RFC 1951. When set to 0, the </w:t>
      </w:r>
      <w:r>
        <w:rPr>
          <w:rFonts w:ascii="Times New Roman;serif" w:hAnsi="Times New Roman;serif"/>
          <w:b/>
          <w:bCs/>
          <w:color w:val="000000"/>
          <w:sz w:val="20"/>
        </w:rPr>
        <w:t>Exif</w:t>
      </w:r>
      <w:r>
        <w:rPr>
          <w:rFonts w:ascii="Times New Roman;serif" w:hAnsi="Times New Roman;serif"/>
          <w:color w:val="000000"/>
          <w:sz w:val="20"/>
        </w:rPr>
        <w:t xml:space="preserve"> metadata and </w:t>
      </w:r>
      <w:r>
        <w:rPr>
          <w:rFonts w:ascii="Times New Roman;serif" w:hAnsi="Times New Roman;serif"/>
          <w:b/>
          <w:bCs/>
          <w:color w:val="000000"/>
          <w:sz w:val="20"/>
        </w:rPr>
        <w:t xml:space="preserve">XMP </w:t>
      </w:r>
      <w:r>
        <w:rPr>
          <w:rFonts w:ascii="Times New Roman;serif" w:hAnsi="Times New Roman;serif"/>
          <w:color w:val="000000"/>
          <w:sz w:val="20"/>
        </w:rPr>
        <w:t xml:space="preserve">metadata payloads are not compressed. </w:t>
      </w:r>
    </w:p>
    <w:p w14:paraId="750F123F" w14:textId="77777777" w:rsidR="000C4F42" w:rsidRDefault="00000000">
      <w:pPr>
        <w:pStyle w:val="semantics"/>
      </w:pPr>
      <w:r>
        <w:rPr>
          <w:rStyle w:val="codeZchn"/>
          <w:rFonts w:eastAsia="Courier New"/>
        </w:rPr>
        <w:t>exif_data_size_minus1</w:t>
      </w:r>
      <w:r>
        <w:t xml:space="preserve">: </w:t>
      </w:r>
      <w:r>
        <w:rPr>
          <w:rFonts w:ascii="Times New Roman;serif" w:hAnsi="Times New Roman;serif"/>
          <w:color w:val="000000"/>
          <w:sz w:val="20"/>
        </w:rPr>
        <w:t xml:space="preserve">specifies the size minus one of the </w:t>
      </w:r>
      <w:r>
        <w:rPr>
          <w:rFonts w:ascii="Times New Roman;serif" w:hAnsi="Times New Roman;serif"/>
          <w:b/>
          <w:bCs/>
          <w:color w:val="000000"/>
          <w:sz w:val="20"/>
        </w:rPr>
        <w:t>Exif</w:t>
      </w:r>
      <w:r>
        <w:rPr>
          <w:rFonts w:ascii="Times New Roman;serif" w:hAnsi="Times New Roman;serif"/>
          <w:color w:val="000000"/>
          <w:sz w:val="20"/>
        </w:rPr>
        <w:t xml:space="preserve"> metadata in bytes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0. It specifies the size minus one of the compressed </w:t>
      </w:r>
      <w:r>
        <w:rPr>
          <w:rFonts w:ascii="Times New Roman;serif" w:hAnsi="Times New Roman;serif"/>
          <w:b/>
          <w:bCs/>
          <w:color w:val="000000"/>
          <w:sz w:val="20"/>
        </w:rPr>
        <w:t>Exif</w:t>
      </w:r>
      <w:r>
        <w:rPr>
          <w:rFonts w:ascii="Times New Roman;serif" w:hAnsi="Times New Roman;serif"/>
          <w:color w:val="000000"/>
          <w:sz w:val="20"/>
        </w:rPr>
        <w:t xml:space="preserve"> metadata in bytes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1. -1 if </w:t>
      </w:r>
      <w:proofErr w:type="spellStart"/>
      <w:r>
        <w:rPr>
          <w:rFonts w:ascii="Courier New" w:hAnsi="Courier New"/>
          <w:color w:val="000000"/>
          <w:sz w:val="20"/>
        </w:rPr>
        <w:t>exif_flag</w:t>
      </w:r>
      <w:proofErr w:type="spellEnd"/>
      <w:r>
        <w:rPr>
          <w:rFonts w:ascii="Times New Roman;serif" w:hAnsi="Times New Roman;serif"/>
          <w:color w:val="000000"/>
          <w:sz w:val="20"/>
        </w:rPr>
        <w:t xml:space="preserve"> is 0.</w:t>
      </w:r>
    </w:p>
    <w:p w14:paraId="750F1240" w14:textId="77777777" w:rsidR="000C4F42" w:rsidRDefault="00000000">
      <w:pPr>
        <w:pStyle w:val="semantics"/>
      </w:pPr>
      <w:r>
        <w:rPr>
          <w:rStyle w:val="codeZchn"/>
          <w:rFonts w:eastAsia="Courier New"/>
        </w:rPr>
        <w:t>xmp_data_size_minus1</w:t>
      </w:r>
      <w:r>
        <w:rPr>
          <w:rStyle w:val="codeZchn"/>
          <w:rFonts w:eastAsia="Arial"/>
        </w:rPr>
        <w:t>:</w:t>
      </w:r>
      <w:r>
        <w:t xml:space="preserve"> </w:t>
      </w:r>
      <w:r>
        <w:rPr>
          <w:rFonts w:ascii="Times New Roman;serif" w:hAnsi="Times New Roman;serif"/>
          <w:color w:val="000000"/>
          <w:sz w:val="20"/>
        </w:rPr>
        <w:t xml:space="preserve">specifies the size minus one of the </w:t>
      </w:r>
      <w:r>
        <w:rPr>
          <w:rFonts w:ascii="Times New Roman;serif" w:hAnsi="Times New Roman;serif"/>
          <w:b/>
          <w:bCs/>
          <w:color w:val="000000"/>
          <w:sz w:val="20"/>
        </w:rPr>
        <w:t>XMP</w:t>
      </w:r>
      <w:r>
        <w:rPr>
          <w:rFonts w:ascii="Times New Roman;serif" w:hAnsi="Times New Roman;serif"/>
          <w:color w:val="000000"/>
          <w:sz w:val="20"/>
        </w:rPr>
        <w:t xml:space="preserve"> metadata in bytes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0. It specifies the size minus one of the compressed </w:t>
      </w:r>
      <w:r>
        <w:rPr>
          <w:rFonts w:ascii="Times New Roman;serif" w:hAnsi="Times New Roman;serif"/>
          <w:b/>
          <w:bCs/>
          <w:color w:val="000000"/>
          <w:sz w:val="20"/>
        </w:rPr>
        <w:t>XMP</w:t>
      </w:r>
      <w:r>
        <w:rPr>
          <w:rFonts w:ascii="Times New Roman;serif" w:hAnsi="Times New Roman;serif"/>
          <w:color w:val="000000"/>
          <w:sz w:val="20"/>
        </w:rPr>
        <w:t xml:space="preserve"> metadata in bytes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1. -1 if </w:t>
      </w:r>
      <w:proofErr w:type="spellStart"/>
      <w:r>
        <w:rPr>
          <w:rFonts w:ascii="Courier New" w:hAnsi="Courier New"/>
          <w:color w:val="000000"/>
          <w:sz w:val="20"/>
        </w:rPr>
        <w:t>xmp_flag</w:t>
      </w:r>
      <w:proofErr w:type="spellEnd"/>
      <w:r>
        <w:rPr>
          <w:rFonts w:ascii="Times New Roman;serif" w:hAnsi="Times New Roman;serif"/>
          <w:color w:val="000000"/>
          <w:sz w:val="20"/>
        </w:rPr>
        <w:t xml:space="preserve"> is 0.</w:t>
      </w:r>
    </w:p>
    <w:p w14:paraId="750F1241" w14:textId="77777777" w:rsidR="000C4F42" w:rsidRDefault="00000000">
      <w:pPr>
        <w:pStyle w:val="semantics"/>
      </w:pPr>
      <w:proofErr w:type="spellStart"/>
      <w:r>
        <w:rPr>
          <w:rStyle w:val="codeZchn"/>
          <w:rFonts w:eastAsia="Courier New"/>
        </w:rPr>
        <w:t>trailing_bits</w:t>
      </w:r>
      <w:proofErr w:type="spellEnd"/>
      <w:r>
        <w:t>: padding bits to ensure payloads are 8-bit aligned. Shall be 0.</w:t>
      </w:r>
    </w:p>
    <w:p w14:paraId="750F1242" w14:textId="77777777" w:rsidR="000C4F42" w:rsidRDefault="00000000">
      <w:pPr>
        <w:pStyle w:val="semantics"/>
      </w:pPr>
      <w:proofErr w:type="spellStart"/>
      <w:r>
        <w:rPr>
          <w:rStyle w:val="codeZchn"/>
          <w:rFonts w:eastAsia="Courier New"/>
        </w:rPr>
        <w:lastRenderedPageBreak/>
        <w:t>main_item_codec_</w:t>
      </w:r>
      <w:proofErr w:type="gramStart"/>
      <w:r>
        <w:rPr>
          <w:rStyle w:val="codeZchn"/>
          <w:rFonts w:eastAsia="Courier New"/>
        </w:rPr>
        <w:t>config</w:t>
      </w:r>
      <w:proofErr w:type="spellEnd"/>
      <w:r>
        <w:t>:</w:t>
      </w:r>
      <w:proofErr w:type="gramEnd"/>
      <w:r>
        <w:t xml:space="preserve"> carries the main image item codec configuration data. When </w:t>
      </w:r>
      <w:proofErr w:type="spellStart"/>
      <w:r>
        <w:rPr>
          <w:rStyle w:val="codeZchn"/>
          <w:rFonts w:eastAsia="Courier New"/>
        </w:rPr>
        <w:t>main_item_codec_config_size</w:t>
      </w:r>
      <w:proofErr w:type="spellEnd"/>
      <w:r>
        <w:t xml:space="preserve"> is 0, </w:t>
      </w:r>
      <w:proofErr w:type="spellStart"/>
      <w:r>
        <w:rPr>
          <w:rStyle w:val="codeZchn"/>
          <w:rFonts w:eastAsia="Courier New"/>
        </w:rPr>
        <w:t>main_item_codec_config</w:t>
      </w:r>
      <w:proofErr w:type="spellEnd"/>
      <w:r>
        <w:t xml:space="preserve"> is not present.</w:t>
      </w:r>
    </w:p>
    <w:p w14:paraId="750F1243" w14:textId="77777777" w:rsidR="000C4F42" w:rsidRDefault="00000000">
      <w:pPr>
        <w:pStyle w:val="semantics"/>
      </w:pPr>
      <w:proofErr w:type="spellStart"/>
      <w:r>
        <w:rPr>
          <w:rStyle w:val="codeZchn"/>
          <w:rFonts w:eastAsia="Courier New"/>
        </w:rPr>
        <w:t>alpha_item_codec_</w:t>
      </w:r>
      <w:proofErr w:type="gramStart"/>
      <w:r>
        <w:rPr>
          <w:rStyle w:val="codeZchn"/>
          <w:rFonts w:eastAsia="Courier New"/>
        </w:rPr>
        <w:t>config</w:t>
      </w:r>
      <w:proofErr w:type="spellEnd"/>
      <w:r>
        <w:t>:</w:t>
      </w:r>
      <w:proofErr w:type="gramEnd"/>
      <w:r>
        <w:t xml:space="preserve"> carries the optional alpha image codec configuration data. When </w:t>
      </w:r>
      <w:proofErr w:type="spellStart"/>
      <w:r>
        <w:rPr>
          <w:rStyle w:val="codeZchn"/>
          <w:rFonts w:eastAsia="Courier New"/>
        </w:rPr>
        <w:t>alpha_item_codec_config_size</w:t>
      </w:r>
      <w:proofErr w:type="spellEnd"/>
      <w:r>
        <w:t xml:space="preserve"> is 0, </w:t>
      </w:r>
      <w:proofErr w:type="spellStart"/>
      <w:r>
        <w:rPr>
          <w:rStyle w:val="codeZchn"/>
          <w:rFonts w:eastAsia="Courier New"/>
        </w:rPr>
        <w:t>alpha_item_codec_config</w:t>
      </w:r>
      <w:proofErr w:type="spellEnd"/>
      <w:r>
        <w:t xml:space="preserve"> is not present.</w:t>
      </w:r>
    </w:p>
    <w:p w14:paraId="750F1244" w14:textId="77777777" w:rsidR="000C4F42" w:rsidRDefault="00000000">
      <w:pPr>
        <w:pStyle w:val="semantics"/>
      </w:pPr>
      <w:proofErr w:type="spellStart"/>
      <w:r>
        <w:rPr>
          <w:rStyle w:val="codeZchn"/>
          <w:rFonts w:eastAsia="Courier New"/>
        </w:rPr>
        <w:t>gainmap_item_codec_</w:t>
      </w:r>
      <w:proofErr w:type="gramStart"/>
      <w:r>
        <w:rPr>
          <w:rStyle w:val="codeZchn"/>
          <w:rFonts w:eastAsia="Courier New"/>
        </w:rPr>
        <w:t>config</w:t>
      </w:r>
      <w:proofErr w:type="spellEnd"/>
      <w:r>
        <w:t>:</w:t>
      </w:r>
      <w:proofErr w:type="gramEnd"/>
      <w:r>
        <w:t xml:space="preserve"> carries the HDR-related gain map image item codec configuration data. When </w:t>
      </w:r>
      <w:proofErr w:type="spellStart"/>
      <w:r>
        <w:rPr>
          <w:rStyle w:val="codeZchn"/>
          <w:rFonts w:eastAsia="Courier New"/>
        </w:rPr>
        <w:t>gainmap_item_codec_config_size</w:t>
      </w:r>
      <w:proofErr w:type="spellEnd"/>
      <w:r>
        <w:t xml:space="preserve"> is 0, </w:t>
      </w:r>
      <w:proofErr w:type="spellStart"/>
      <w:r>
        <w:rPr>
          <w:rStyle w:val="codeZchn"/>
          <w:rFonts w:eastAsia="Courier New"/>
        </w:rPr>
        <w:t>gainmap_item_codec_config</w:t>
      </w:r>
      <w:proofErr w:type="spellEnd"/>
      <w:r>
        <w:t xml:space="preserve"> is not present.</w:t>
      </w:r>
    </w:p>
    <w:p w14:paraId="750F1245" w14:textId="77777777" w:rsidR="000C4F42" w:rsidRDefault="00000000">
      <w:pPr>
        <w:pStyle w:val="semantics"/>
      </w:pPr>
      <w:proofErr w:type="spellStart"/>
      <w:r>
        <w:rPr>
          <w:rStyle w:val="codeZchn"/>
          <w:rFonts w:eastAsia="Courier New"/>
        </w:rPr>
        <w:t>icc_</w:t>
      </w:r>
      <w:proofErr w:type="gramStart"/>
      <w:r>
        <w:rPr>
          <w:rStyle w:val="codeZchn"/>
          <w:rFonts w:eastAsia="Courier New"/>
        </w:rPr>
        <w:t>data</w:t>
      </w:r>
      <w:proofErr w:type="spellEnd"/>
      <w:r>
        <w:t>:</w:t>
      </w:r>
      <w:proofErr w:type="gramEnd"/>
      <w:r>
        <w:t xml:space="preserve"> carries the </w:t>
      </w:r>
      <w:r>
        <w:rPr>
          <w:b/>
        </w:rPr>
        <w:t>ICC profile</w:t>
      </w:r>
      <w:r>
        <w:t xml:space="preserve"> data of the main image as defined in ISO 15076-1 or ICC.1</w:t>
      </w:r>
      <w:r>
        <w:rPr>
          <w:vertAlign w:val="superscript"/>
        </w:rPr>
        <w:t>[23]</w:t>
      </w:r>
      <w:r>
        <w:t xml:space="preserve">. When </w:t>
      </w:r>
      <w:proofErr w:type="spellStart"/>
      <w:r>
        <w:rPr>
          <w:rStyle w:val="codeZchn"/>
          <w:rFonts w:eastAsia="Courier New"/>
        </w:rPr>
        <w:t>icc_flag</w:t>
      </w:r>
      <w:proofErr w:type="spellEnd"/>
      <w:r>
        <w:t xml:space="preserve"> is 0, </w:t>
      </w:r>
      <w:proofErr w:type="spellStart"/>
      <w:r>
        <w:rPr>
          <w:rStyle w:val="codeZchn"/>
          <w:rFonts w:eastAsia="Courier New"/>
        </w:rPr>
        <w:t>icc_data</w:t>
      </w:r>
      <w:proofErr w:type="spellEnd"/>
      <w:r>
        <w:t xml:space="preserve"> is not present.</w:t>
      </w:r>
    </w:p>
    <w:p w14:paraId="750F1246" w14:textId="77777777" w:rsidR="000C4F42" w:rsidRDefault="00000000">
      <w:pPr>
        <w:pStyle w:val="semantics"/>
      </w:pPr>
      <w:proofErr w:type="spellStart"/>
      <w:r>
        <w:rPr>
          <w:rStyle w:val="codeZchn"/>
          <w:rFonts w:eastAsia="Courier New"/>
        </w:rPr>
        <w:t>tmap_icc_</w:t>
      </w:r>
      <w:proofErr w:type="gramStart"/>
      <w:r>
        <w:rPr>
          <w:rStyle w:val="codeZchn"/>
          <w:rFonts w:eastAsia="Courier New"/>
        </w:rPr>
        <w:t>data</w:t>
      </w:r>
      <w:proofErr w:type="spellEnd"/>
      <w:r>
        <w:t>:</w:t>
      </w:r>
      <w:proofErr w:type="gramEnd"/>
      <w:r>
        <w:t xml:space="preserve"> carries the </w:t>
      </w:r>
      <w:r>
        <w:rPr>
          <w:b/>
        </w:rPr>
        <w:t>ICC profile</w:t>
      </w:r>
      <w:r>
        <w:t xml:space="preserve"> data of the optional HDR-related tone-mapped image as defined in ISO 15076-1 or ICC.1</w:t>
      </w:r>
      <w:r>
        <w:rPr>
          <w:vertAlign w:val="superscript"/>
        </w:rPr>
        <w:t>[23]</w:t>
      </w:r>
      <w:r>
        <w:t xml:space="preserve">. When </w:t>
      </w:r>
      <w:proofErr w:type="spellStart"/>
      <w:r>
        <w:rPr>
          <w:rStyle w:val="codeZchn"/>
          <w:rFonts w:eastAsia="Courier New"/>
        </w:rPr>
        <w:t>tmap_icc_flag</w:t>
      </w:r>
      <w:proofErr w:type="spellEnd"/>
      <w:r>
        <w:t xml:space="preserve"> is 0, </w:t>
      </w:r>
      <w:proofErr w:type="spellStart"/>
      <w:r>
        <w:rPr>
          <w:rStyle w:val="codeZchn"/>
          <w:rFonts w:eastAsia="Courier New"/>
        </w:rPr>
        <w:t>tmap_icc_data</w:t>
      </w:r>
      <w:proofErr w:type="spellEnd"/>
      <w:r>
        <w:t xml:space="preserve"> is not present.</w:t>
      </w:r>
    </w:p>
    <w:p w14:paraId="750F1247" w14:textId="77777777" w:rsidR="000C4F42" w:rsidRDefault="00000000">
      <w:pPr>
        <w:pStyle w:val="semantics"/>
      </w:pPr>
      <w:proofErr w:type="spellStart"/>
      <w:r>
        <w:rPr>
          <w:rStyle w:val="codeZchn"/>
          <w:rFonts w:eastAsia="Courier New"/>
        </w:rPr>
        <w:t>gainmap_metadata</w:t>
      </w:r>
      <w:proofErr w:type="spellEnd"/>
      <w:r>
        <w:t xml:space="preserve">: Gain map metadata as defined by the </w:t>
      </w:r>
      <w:proofErr w:type="spellStart"/>
      <w:r>
        <w:rPr>
          <w:rStyle w:val="codeZchn"/>
          <w:rFonts w:eastAsia="Arial"/>
        </w:rPr>
        <w:t>GainMapMetadata</w:t>
      </w:r>
      <w:proofErr w:type="spellEnd"/>
      <w:r>
        <w:t xml:space="preserve"> struct in ISO 21496-1. Not present if </w:t>
      </w:r>
      <w:proofErr w:type="spellStart"/>
      <w:r>
        <w:rPr>
          <w:rStyle w:val="codeZchn"/>
          <w:rFonts w:eastAsia="Courier New"/>
        </w:rPr>
        <w:t>gainmap_metadata_size</w:t>
      </w:r>
      <w:proofErr w:type="spellEnd"/>
      <w:r>
        <w:t xml:space="preserve"> is 0.</w:t>
      </w:r>
    </w:p>
    <w:p w14:paraId="750F1248" w14:textId="77777777" w:rsidR="000C4F42" w:rsidRDefault="00000000">
      <w:pPr>
        <w:pStyle w:val="semantics"/>
      </w:pPr>
      <w:proofErr w:type="spellStart"/>
      <w:r>
        <w:rPr>
          <w:rStyle w:val="codeZchn"/>
          <w:rFonts w:eastAsia="Courier New"/>
        </w:rPr>
        <w:t>alpha_item_</w:t>
      </w:r>
      <w:proofErr w:type="gramStart"/>
      <w:r>
        <w:rPr>
          <w:rStyle w:val="codeZchn"/>
          <w:rFonts w:eastAsia="Courier New"/>
        </w:rPr>
        <w:t>data</w:t>
      </w:r>
      <w:proofErr w:type="spellEnd"/>
      <w:r>
        <w:t>:</w:t>
      </w:r>
      <w:proofErr w:type="gramEnd"/>
      <w:r>
        <w:t xml:space="preserve"> carries the coded sample data of the optional alpha image. When </w:t>
      </w:r>
      <w:proofErr w:type="spellStart"/>
      <w:r>
        <w:rPr>
          <w:rStyle w:val="codeZchn"/>
          <w:rFonts w:eastAsia="Courier New"/>
        </w:rPr>
        <w:t>alpha_item_data_size</w:t>
      </w:r>
      <w:proofErr w:type="spellEnd"/>
      <w:r>
        <w:t xml:space="preserve"> is 0, </w:t>
      </w:r>
      <w:proofErr w:type="spellStart"/>
      <w:r>
        <w:rPr>
          <w:rStyle w:val="codeZchn"/>
          <w:rFonts w:eastAsia="Courier New"/>
        </w:rPr>
        <w:t>alpha_item_data</w:t>
      </w:r>
      <w:proofErr w:type="spellEnd"/>
      <w:r>
        <w:t xml:space="preserve"> is not present.</w:t>
      </w:r>
    </w:p>
    <w:p w14:paraId="750F1249" w14:textId="77777777" w:rsidR="000C4F42" w:rsidRDefault="00000000">
      <w:pPr>
        <w:pStyle w:val="semantics"/>
      </w:pPr>
      <w:proofErr w:type="spellStart"/>
      <w:r>
        <w:rPr>
          <w:rStyle w:val="codeZchn"/>
          <w:rFonts w:eastAsia="Courier New"/>
        </w:rPr>
        <w:t>gainmap_item_</w:t>
      </w:r>
      <w:proofErr w:type="gramStart"/>
      <w:r>
        <w:rPr>
          <w:rStyle w:val="codeZchn"/>
          <w:rFonts w:eastAsia="Courier New"/>
        </w:rPr>
        <w:t>data</w:t>
      </w:r>
      <w:proofErr w:type="spellEnd"/>
      <w:r>
        <w:t>:</w:t>
      </w:r>
      <w:proofErr w:type="gramEnd"/>
      <w:r>
        <w:t xml:space="preserve"> carries the coded sample data of the optional gain map image. When </w:t>
      </w:r>
      <w:proofErr w:type="spellStart"/>
      <w:r>
        <w:rPr>
          <w:rStyle w:val="codeZchn"/>
          <w:rFonts w:eastAsia="Courier New"/>
        </w:rPr>
        <w:t>gainmap_item_data_size</w:t>
      </w:r>
      <w:proofErr w:type="spellEnd"/>
      <w:r>
        <w:t xml:space="preserve"> is 0, </w:t>
      </w:r>
      <w:proofErr w:type="spellStart"/>
      <w:r>
        <w:rPr>
          <w:rStyle w:val="codeZchn"/>
          <w:rFonts w:eastAsia="Courier New"/>
        </w:rPr>
        <w:t>gainmap_item_data</w:t>
      </w:r>
      <w:proofErr w:type="spellEnd"/>
      <w:r>
        <w:t xml:space="preserve"> is not present.</w:t>
      </w:r>
    </w:p>
    <w:p w14:paraId="750F124A" w14:textId="77777777" w:rsidR="000C4F42" w:rsidRDefault="00000000">
      <w:pPr>
        <w:pStyle w:val="semantics"/>
      </w:pPr>
      <w:proofErr w:type="spellStart"/>
      <w:r>
        <w:rPr>
          <w:rStyle w:val="codeZchn"/>
          <w:rFonts w:eastAsia="Courier New"/>
        </w:rPr>
        <w:t>main_item_</w:t>
      </w:r>
      <w:proofErr w:type="gramStart"/>
      <w:r>
        <w:rPr>
          <w:rStyle w:val="codeZchn"/>
          <w:rFonts w:eastAsia="Courier New"/>
        </w:rPr>
        <w:t>data</w:t>
      </w:r>
      <w:proofErr w:type="spellEnd"/>
      <w:r>
        <w:t>:</w:t>
      </w:r>
      <w:proofErr w:type="gramEnd"/>
      <w:r>
        <w:t xml:space="preserve"> carries the coded sample data of the main image.</w:t>
      </w:r>
    </w:p>
    <w:p w14:paraId="750F124B" w14:textId="77777777" w:rsidR="000C4F42" w:rsidRDefault="00000000">
      <w:pPr>
        <w:pStyle w:val="semantics"/>
      </w:pPr>
      <w:proofErr w:type="spellStart"/>
      <w:r>
        <w:rPr>
          <w:rStyle w:val="codeZchn"/>
          <w:rFonts w:eastAsia="Courier New"/>
        </w:rPr>
        <w:t>exif_</w:t>
      </w:r>
      <w:proofErr w:type="gramStart"/>
      <w:r>
        <w:rPr>
          <w:rStyle w:val="codeZchn"/>
          <w:rFonts w:eastAsia="Courier New"/>
        </w:rPr>
        <w:t>data</w:t>
      </w:r>
      <w:proofErr w:type="spellEnd"/>
      <w:r>
        <w:t>:</w:t>
      </w:r>
      <w:proofErr w:type="gramEnd"/>
      <w:r>
        <w:t xml:space="preserve"> </w:t>
      </w:r>
      <w:r>
        <w:rPr>
          <w:rFonts w:ascii="Times New Roman;serif" w:hAnsi="Times New Roman;serif"/>
          <w:color w:val="000000"/>
          <w:sz w:val="20"/>
        </w:rPr>
        <w:t xml:space="preserve">specifies the optional </w:t>
      </w:r>
      <w:r>
        <w:rPr>
          <w:rFonts w:ascii="Times New Roman;serif" w:hAnsi="Times New Roman;serif"/>
          <w:b/>
          <w:bCs/>
          <w:color w:val="000000"/>
          <w:sz w:val="20"/>
        </w:rPr>
        <w:t>Exif</w:t>
      </w:r>
      <w:r>
        <w:rPr>
          <w:rFonts w:ascii="Times New Roman;serif" w:hAnsi="Times New Roman;serif"/>
          <w:color w:val="000000"/>
          <w:sz w:val="20"/>
        </w:rPr>
        <w:t xml:space="preserve"> metadata corresponding to the </w:t>
      </w:r>
      <w:proofErr w:type="spellStart"/>
      <w:r>
        <w:rPr>
          <w:rFonts w:ascii="Courier New;monospace" w:hAnsi="Courier New;monospace"/>
          <w:color w:val="000000"/>
          <w:sz w:val="20"/>
        </w:rPr>
        <w:t>ExifDataBlock</w:t>
      </w:r>
      <w:proofErr w:type="spellEnd"/>
      <w:r>
        <w:rPr>
          <w:color w:val="000000"/>
        </w:rPr>
        <w:t xml:space="preserve"> </w:t>
      </w:r>
      <w:r>
        <w:rPr>
          <w:rFonts w:ascii="Times New Roman;serif" w:hAnsi="Times New Roman;serif"/>
          <w:color w:val="000000"/>
          <w:sz w:val="20"/>
        </w:rPr>
        <w:t xml:space="preserve">specified in clause A.2.1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0. Specifies the optional compressed </w:t>
      </w:r>
      <w:r>
        <w:rPr>
          <w:rFonts w:ascii="Times New Roman;serif" w:hAnsi="Times New Roman;serif"/>
          <w:b/>
          <w:bCs/>
          <w:color w:val="000000"/>
          <w:sz w:val="20"/>
        </w:rPr>
        <w:t>Exif</w:t>
      </w:r>
      <w:r>
        <w:rPr>
          <w:rFonts w:ascii="Times New Roman;serif" w:hAnsi="Times New Roman;serif"/>
          <w:color w:val="000000"/>
          <w:sz w:val="20"/>
        </w:rPr>
        <w:t xml:space="preserve"> metadata corresponding to the </w:t>
      </w:r>
      <w:proofErr w:type="spellStart"/>
      <w:r>
        <w:rPr>
          <w:rFonts w:ascii="Courier New;monospace" w:hAnsi="Courier New;monospace"/>
          <w:color w:val="000000"/>
          <w:sz w:val="20"/>
        </w:rPr>
        <w:t>ExifDataBlock</w:t>
      </w:r>
      <w:proofErr w:type="spellEnd"/>
      <w:r>
        <w:rPr>
          <w:color w:val="000000"/>
        </w:rPr>
        <w:t xml:space="preserve"> </w:t>
      </w:r>
      <w:r>
        <w:rPr>
          <w:rFonts w:ascii="Times New Roman;serif" w:hAnsi="Times New Roman;serif"/>
          <w:color w:val="000000"/>
          <w:sz w:val="20"/>
        </w:rPr>
        <w:t xml:space="preserve">specified in clause A.2.1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1. When </w:t>
      </w:r>
      <w:proofErr w:type="spellStart"/>
      <w:r>
        <w:rPr>
          <w:rFonts w:ascii="Courier New;monospace" w:hAnsi="Courier New;monospace"/>
          <w:color w:val="000000"/>
          <w:sz w:val="20"/>
        </w:rPr>
        <w:t>exif_flag</w:t>
      </w:r>
      <w:proofErr w:type="spellEnd"/>
      <w:r>
        <w:rPr>
          <w:color w:val="000000"/>
        </w:rPr>
        <w:t xml:space="preserve"> </w:t>
      </w:r>
      <w:r>
        <w:rPr>
          <w:rFonts w:ascii="Times New Roman;serif" w:hAnsi="Times New Roman;serif"/>
          <w:color w:val="000000"/>
          <w:sz w:val="20"/>
        </w:rPr>
        <w:t xml:space="preserve">is set to 0, </w:t>
      </w:r>
      <w:proofErr w:type="spellStart"/>
      <w:r>
        <w:rPr>
          <w:rFonts w:ascii="Courier New;monospace" w:hAnsi="Courier New;monospace"/>
          <w:color w:val="000000"/>
          <w:sz w:val="20"/>
        </w:rPr>
        <w:t>exif_data</w:t>
      </w:r>
      <w:proofErr w:type="spellEnd"/>
      <w:r>
        <w:rPr>
          <w:color w:val="000000"/>
        </w:rPr>
        <w:t xml:space="preserve"> </w:t>
      </w:r>
      <w:r>
        <w:rPr>
          <w:rFonts w:ascii="Times New Roman;serif" w:hAnsi="Times New Roman;serif"/>
          <w:color w:val="000000"/>
          <w:sz w:val="20"/>
        </w:rPr>
        <w:t>is not present.</w:t>
      </w:r>
    </w:p>
    <w:p w14:paraId="750F124C" w14:textId="77777777" w:rsidR="000C4F42" w:rsidRDefault="00000000">
      <w:pPr>
        <w:pStyle w:val="semantics"/>
      </w:pPr>
      <w:proofErr w:type="spellStart"/>
      <w:r>
        <w:rPr>
          <w:rStyle w:val="codeZchn"/>
          <w:rFonts w:eastAsia="Courier New"/>
        </w:rPr>
        <w:t>xmp_</w:t>
      </w:r>
      <w:proofErr w:type="gramStart"/>
      <w:r>
        <w:rPr>
          <w:rStyle w:val="codeZchn"/>
          <w:rFonts w:eastAsia="Courier New"/>
        </w:rPr>
        <w:t>data</w:t>
      </w:r>
      <w:proofErr w:type="spellEnd"/>
      <w:r>
        <w:t>:</w:t>
      </w:r>
      <w:proofErr w:type="gramEnd"/>
      <w:r>
        <w:t xml:space="preserve"> </w:t>
      </w:r>
      <w:r>
        <w:rPr>
          <w:rFonts w:ascii="Times New Roman;serif" w:hAnsi="Times New Roman;serif"/>
          <w:color w:val="000000"/>
          <w:sz w:val="20"/>
        </w:rPr>
        <w:t xml:space="preserve">specifies the optional </w:t>
      </w:r>
      <w:r>
        <w:rPr>
          <w:rFonts w:ascii="Times New Roman;serif" w:hAnsi="Times New Roman;serif"/>
          <w:b/>
          <w:bCs/>
          <w:color w:val="000000"/>
          <w:sz w:val="20"/>
        </w:rPr>
        <w:t>XMP</w:t>
      </w:r>
      <w:r>
        <w:rPr>
          <w:rFonts w:ascii="Times New Roman;serif" w:hAnsi="Times New Roman;serif"/>
          <w:color w:val="000000"/>
          <w:sz w:val="20"/>
        </w:rPr>
        <w:t xml:space="preserve"> metadata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0. Specifies the optional compressed </w:t>
      </w:r>
      <w:r>
        <w:rPr>
          <w:rFonts w:ascii="Times New Roman;serif" w:hAnsi="Times New Roman;serif"/>
          <w:b/>
          <w:bCs/>
          <w:color w:val="000000"/>
          <w:sz w:val="20"/>
        </w:rPr>
        <w:t>XMP</w:t>
      </w:r>
      <w:r>
        <w:rPr>
          <w:rFonts w:ascii="Times New Roman;serif" w:hAnsi="Times New Roman;serif"/>
          <w:color w:val="000000"/>
          <w:sz w:val="20"/>
        </w:rPr>
        <w:t xml:space="preserve"> metadata if </w:t>
      </w:r>
      <w:proofErr w:type="spellStart"/>
      <w:r>
        <w:rPr>
          <w:rFonts w:ascii="Courier New;monospace" w:hAnsi="Courier New;monospace"/>
          <w:color w:val="000000"/>
          <w:sz w:val="20"/>
        </w:rPr>
        <w:t>exif_xmp_compressed_flag</w:t>
      </w:r>
      <w:proofErr w:type="spellEnd"/>
      <w:r>
        <w:rPr>
          <w:color w:val="000000"/>
        </w:rPr>
        <w:t xml:space="preserve"> </w:t>
      </w:r>
      <w:r>
        <w:rPr>
          <w:rFonts w:ascii="Times New Roman;serif" w:hAnsi="Times New Roman;serif"/>
          <w:color w:val="000000"/>
          <w:sz w:val="20"/>
        </w:rPr>
        <w:t xml:space="preserve">equals 1. When </w:t>
      </w:r>
      <w:proofErr w:type="spellStart"/>
      <w:r>
        <w:rPr>
          <w:rFonts w:ascii="Courier New;monospace" w:hAnsi="Courier New;monospace"/>
          <w:color w:val="000000"/>
          <w:sz w:val="20"/>
        </w:rPr>
        <w:t>xmp_flag</w:t>
      </w:r>
      <w:proofErr w:type="spellEnd"/>
      <w:r>
        <w:rPr>
          <w:color w:val="000000"/>
        </w:rPr>
        <w:t xml:space="preserve"> </w:t>
      </w:r>
      <w:r>
        <w:rPr>
          <w:rFonts w:ascii="Times New Roman;serif" w:hAnsi="Times New Roman;serif"/>
          <w:color w:val="000000"/>
          <w:sz w:val="20"/>
        </w:rPr>
        <w:t xml:space="preserve">is set to 0, </w:t>
      </w:r>
      <w:proofErr w:type="spellStart"/>
      <w:r>
        <w:rPr>
          <w:rFonts w:ascii="Courier New;monospace" w:hAnsi="Courier New;monospace"/>
          <w:color w:val="000000"/>
          <w:sz w:val="20"/>
        </w:rPr>
        <w:t>xmp_data</w:t>
      </w:r>
      <w:proofErr w:type="spellEnd"/>
      <w:r>
        <w:rPr>
          <w:color w:val="000000"/>
        </w:rPr>
        <w:t xml:space="preserve"> </w:t>
      </w:r>
      <w:r>
        <w:rPr>
          <w:rFonts w:ascii="Times New Roman;serif" w:hAnsi="Times New Roman;serif"/>
          <w:color w:val="000000"/>
          <w:sz w:val="20"/>
        </w:rPr>
        <w:t>is not present.</w:t>
      </w:r>
    </w:p>
    <w:p w14:paraId="750F124D" w14:textId="77777777" w:rsidR="000C4F42" w:rsidRDefault="00000000">
      <w:pPr>
        <w:pStyle w:val="Heading3"/>
        <w:rPr>
          <w:lang w:val="en-CA"/>
        </w:rPr>
      </w:pPr>
      <w:bookmarkStart w:id="1688" w:name="_39mx8w5ff4s4"/>
      <w:bookmarkEnd w:id="1688"/>
      <w:r>
        <w:rPr>
          <w:lang w:val="en-CA"/>
        </w:rPr>
        <w:t>O.4</w:t>
      </w:r>
      <w:r>
        <w:rPr>
          <w:lang w:val="en-CA"/>
        </w:rPr>
        <w:tab/>
        <w:t xml:space="preserve">Equivalence with </w:t>
      </w:r>
      <w:proofErr w:type="spellStart"/>
      <w:r>
        <w:rPr>
          <w:lang w:val="en-CA"/>
        </w:rPr>
        <w:t>MetaBox</w:t>
      </w:r>
      <w:proofErr w:type="spellEnd"/>
    </w:p>
    <w:p w14:paraId="750F124E" w14:textId="77777777" w:rsidR="000C4F42" w:rsidRDefault="00000000">
      <w:r>
        <w:rPr>
          <w:rFonts w:ascii="Cambria;serif" w:hAnsi="Cambria;serif"/>
          <w:color w:val="000000"/>
        </w:rPr>
        <w:t xml:space="preserve">A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has a one-to-one mapping to a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rFonts w:ascii="Cambria;serif" w:hAnsi="Cambria;serif"/>
          <w:color w:val="000000"/>
        </w:rPr>
        <w:t xml:space="preserve">. Readers shall treat a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as if it were 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that are transformed from </w:t>
      </w:r>
      <w:proofErr w:type="spellStart"/>
      <w:r>
        <w:rPr>
          <w:rFonts w:ascii="Courier New;monospace" w:hAnsi="Courier New;monospace"/>
          <w:color w:val="000000"/>
        </w:rPr>
        <w:t>MinimizedImageBox</w:t>
      </w:r>
      <w:proofErr w:type="spellEnd"/>
      <w:r>
        <w:rPr>
          <w:color w:val="000000"/>
        </w:rPr>
        <w:t xml:space="preserve"> </w:t>
      </w:r>
      <w:r>
        <w:rPr>
          <w:rFonts w:ascii="Cambria;serif" w:hAnsi="Cambria;serif"/>
          <w:color w:val="000000"/>
        </w:rPr>
        <w:t xml:space="preserve">as specified in this subclause.  If readers do not explicitly reconstruct 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in memory upon parsing, the output image shall be the same as if they did.</w:t>
      </w:r>
    </w:p>
    <w:p w14:paraId="750F124F" w14:textId="77777777" w:rsidR="000C4F42" w:rsidRDefault="00000000">
      <w:pPr>
        <w:pStyle w:val="Note"/>
      </w:pPr>
      <w:r>
        <w:rPr>
          <w:rFonts w:ascii="Cambria;serif" w:hAnsi="Cambria;serif"/>
          <w:color w:val="000000"/>
          <w:sz w:val="20"/>
        </w:rPr>
        <w:t xml:space="preserve">NOTE 1 When a reader encounters the </w:t>
      </w:r>
      <w:proofErr w:type="spellStart"/>
      <w:r>
        <w:rPr>
          <w:rFonts w:ascii="Courier New;monospace" w:hAnsi="Courier New;monospace"/>
          <w:color w:val="000000"/>
          <w:sz w:val="20"/>
        </w:rPr>
        <w:t>MinimizedImageBox</w:t>
      </w:r>
      <w:proofErr w:type="spellEnd"/>
      <w:r>
        <w:rPr>
          <w:rFonts w:ascii="Cambria;serif" w:hAnsi="Cambria;serif"/>
          <w:color w:val="000000"/>
          <w:sz w:val="20"/>
        </w:rPr>
        <w:t xml:space="preserve">, it can create the equivalent </w:t>
      </w:r>
      <w:proofErr w:type="spellStart"/>
      <w:r>
        <w:rPr>
          <w:rFonts w:ascii="Courier New;monospace" w:hAnsi="Courier New;monospace"/>
          <w:color w:val="000000"/>
          <w:sz w:val="20"/>
        </w:rPr>
        <w:t>MetaBox</w:t>
      </w:r>
      <w:proofErr w:type="spellEnd"/>
      <w:r>
        <w:rPr>
          <w:color w:val="000000"/>
        </w:rPr>
        <w:t xml:space="preserve"> </w:t>
      </w:r>
      <w:r>
        <w:rPr>
          <w:rFonts w:ascii="Cambria;serif" w:hAnsi="Cambria;serif"/>
          <w:color w:val="000000"/>
          <w:sz w:val="20"/>
        </w:rPr>
        <w:t xml:space="preserve">and </w:t>
      </w:r>
      <w:proofErr w:type="spellStart"/>
      <w:r>
        <w:rPr>
          <w:rFonts w:ascii="Courier New;monospace" w:hAnsi="Courier New;monospace"/>
          <w:color w:val="000000"/>
          <w:sz w:val="20"/>
        </w:rPr>
        <w:t>MediaDataBox</w:t>
      </w:r>
      <w:proofErr w:type="spellEnd"/>
      <w:r>
        <w:rPr>
          <w:color w:val="000000"/>
        </w:rPr>
        <w:t xml:space="preserve"> </w:t>
      </w:r>
      <w:r>
        <w:rPr>
          <w:rFonts w:ascii="Cambria;serif" w:hAnsi="Cambria;serif"/>
          <w:color w:val="000000"/>
          <w:sz w:val="20"/>
        </w:rPr>
        <w:t xml:space="preserve">in memory and populate its contents based on the parsed contents of the </w:t>
      </w:r>
      <w:proofErr w:type="spellStart"/>
      <w:r>
        <w:rPr>
          <w:rFonts w:ascii="Courier New;monospace" w:hAnsi="Courier New;monospace"/>
          <w:color w:val="000000"/>
          <w:sz w:val="20"/>
        </w:rPr>
        <w:t>MinimizedImageBox</w:t>
      </w:r>
      <w:proofErr w:type="spellEnd"/>
      <w:r>
        <w:rPr>
          <w:color w:val="000000"/>
        </w:rPr>
        <w:t xml:space="preserve"> </w:t>
      </w:r>
      <w:r>
        <w:rPr>
          <w:rFonts w:ascii="Cambria;serif" w:hAnsi="Cambria;serif"/>
          <w:color w:val="000000"/>
          <w:sz w:val="20"/>
        </w:rPr>
        <w:t xml:space="preserve">to reuse regular </w:t>
      </w:r>
      <w:proofErr w:type="spellStart"/>
      <w:r>
        <w:rPr>
          <w:rFonts w:ascii="Courier New;monospace" w:hAnsi="Courier New;monospace"/>
          <w:color w:val="000000"/>
          <w:sz w:val="20"/>
        </w:rPr>
        <w:t>MetaBox</w:t>
      </w:r>
      <w:proofErr w:type="spellEnd"/>
      <w:r>
        <w:rPr>
          <w:color w:val="000000"/>
        </w:rPr>
        <w:t xml:space="preserve"> </w:t>
      </w:r>
      <w:r>
        <w:rPr>
          <w:rFonts w:ascii="Cambria;serif" w:hAnsi="Cambria;serif"/>
          <w:color w:val="000000"/>
          <w:sz w:val="20"/>
        </w:rPr>
        <w:t>handling implementation.</w:t>
      </w:r>
    </w:p>
    <w:p w14:paraId="750F1250" w14:textId="77777777" w:rsidR="000C4F42" w:rsidRDefault="00000000">
      <w:r>
        <w:rPr>
          <w:rFonts w:ascii="Cambria;serif" w:hAnsi="Cambria;serif"/>
          <w:color w:val="000000"/>
        </w:rPr>
        <w:t xml:space="preserve">File writers can either write an image file based on the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or write an image file based on the </w:t>
      </w:r>
      <w:proofErr w:type="spellStart"/>
      <w:r>
        <w:rPr>
          <w:rFonts w:ascii="Courier New;monospace" w:hAnsi="Courier New;monospace"/>
          <w:color w:val="000000"/>
        </w:rPr>
        <w:t>MinimizedImageBox</w:t>
      </w:r>
      <w:proofErr w:type="spellEnd"/>
      <w:r>
        <w:rPr>
          <w:rFonts w:ascii="Cambria;serif" w:hAnsi="Cambria;serif"/>
          <w:color w:val="000000"/>
        </w:rPr>
        <w:t>.</w:t>
      </w:r>
    </w:p>
    <w:p w14:paraId="750F1251" w14:textId="77777777" w:rsidR="000C4F42" w:rsidRDefault="00000000">
      <w:pPr>
        <w:pStyle w:val="Note"/>
      </w:pPr>
      <w:r>
        <w:rPr>
          <w:rFonts w:ascii="Cambria;serif" w:hAnsi="Cambria;serif"/>
          <w:color w:val="000000"/>
          <w:sz w:val="20"/>
        </w:rPr>
        <w:t xml:space="preserve">NOTE 2 File writers can write an image file based on the </w:t>
      </w:r>
      <w:proofErr w:type="spellStart"/>
      <w:r>
        <w:rPr>
          <w:rFonts w:ascii="Courier New;monospace" w:hAnsi="Courier New;monospace"/>
          <w:color w:val="000000"/>
          <w:sz w:val="20"/>
        </w:rPr>
        <w:t>MinimizedImageBox</w:t>
      </w:r>
      <w:proofErr w:type="spellEnd"/>
      <w:r>
        <w:rPr>
          <w:color w:val="000000"/>
        </w:rPr>
        <w:t xml:space="preserve"> </w:t>
      </w:r>
      <w:r>
        <w:rPr>
          <w:rFonts w:ascii="Cambria;serif" w:hAnsi="Cambria;serif"/>
          <w:color w:val="000000"/>
          <w:sz w:val="20"/>
        </w:rPr>
        <w:t xml:space="preserve">when the </w:t>
      </w:r>
      <w:proofErr w:type="spellStart"/>
      <w:r>
        <w:rPr>
          <w:rFonts w:ascii="Courier New;monospace" w:hAnsi="Courier New;monospace"/>
          <w:color w:val="000000"/>
          <w:sz w:val="20"/>
        </w:rPr>
        <w:t>MetaBox</w:t>
      </w:r>
      <w:proofErr w:type="spellEnd"/>
      <w:r>
        <w:rPr>
          <w:color w:val="000000"/>
        </w:rPr>
        <w:t xml:space="preserve"> </w:t>
      </w:r>
      <w:r>
        <w:rPr>
          <w:rFonts w:ascii="Cambria;serif" w:hAnsi="Cambria;serif"/>
          <w:color w:val="000000"/>
          <w:sz w:val="20"/>
        </w:rPr>
        <w:t xml:space="preserve">would result in considerable overhead compared to the image data payload. File writers can strip metadata such as Exif and XMP, entirely or to its strict minimum, to avoid bloating the </w:t>
      </w:r>
      <w:proofErr w:type="spellStart"/>
      <w:r>
        <w:rPr>
          <w:rFonts w:ascii="Courier New;monospace" w:hAnsi="Courier New;monospace"/>
          <w:color w:val="000000"/>
          <w:sz w:val="20"/>
        </w:rPr>
        <w:t>MinimizedImageBox</w:t>
      </w:r>
      <w:proofErr w:type="spellEnd"/>
      <w:r>
        <w:rPr>
          <w:rFonts w:ascii="Cambria;serif" w:hAnsi="Cambria;serif"/>
          <w:color w:val="000000"/>
          <w:sz w:val="20"/>
        </w:rPr>
        <w:t>.</w:t>
      </w:r>
    </w:p>
    <w:p w14:paraId="750F1252" w14:textId="77777777" w:rsidR="000C4F42" w:rsidRDefault="00000000">
      <w:r>
        <w:rPr>
          <w:rFonts w:ascii="Cambria;serif" w:hAnsi="Cambria;serif"/>
          <w:color w:val="000000"/>
        </w:rPr>
        <w:t xml:space="preserve">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has its sub-boxes described by the following subclauses.</w:t>
      </w:r>
    </w:p>
    <w:p w14:paraId="750F1253" w14:textId="77777777" w:rsidR="000C4F42" w:rsidRDefault="00000000">
      <w:pPr>
        <w:pStyle w:val="Heading4"/>
        <w:rPr>
          <w:lang w:val="en-CA"/>
        </w:rPr>
      </w:pPr>
      <w:bookmarkStart w:id="1689" w:name="_m6xg1do462c"/>
      <w:bookmarkEnd w:id="1689"/>
      <w:r>
        <w:rPr>
          <w:lang w:val="en-CA"/>
        </w:rPr>
        <w:t>O.4.1</w:t>
      </w:r>
      <w:r>
        <w:rPr>
          <w:lang w:val="en-CA"/>
        </w:rPr>
        <w:tab/>
      </w:r>
      <w:proofErr w:type="spellStart"/>
      <w:r>
        <w:rPr>
          <w:lang w:val="en-CA"/>
        </w:rPr>
        <w:t>HandlerBox</w:t>
      </w:r>
      <w:proofErr w:type="spellEnd"/>
    </w:p>
    <w:p w14:paraId="750F1254" w14:textId="77777777" w:rsidR="000C4F42" w:rsidRDefault="00000000">
      <w:r>
        <w:t xml:space="preserve">The equivalent </w:t>
      </w:r>
      <w:proofErr w:type="spellStart"/>
      <w:r>
        <w:rPr>
          <w:rStyle w:val="codeZchn"/>
          <w:rFonts w:eastAsia="Courier New"/>
          <w:lang w:val="en-CA"/>
        </w:rPr>
        <w:t>MetaBox</w:t>
      </w:r>
      <w:proofErr w:type="spellEnd"/>
      <w:r>
        <w:t xml:space="preserve"> shall have a </w:t>
      </w:r>
      <w:proofErr w:type="spellStart"/>
      <w:r>
        <w:rPr>
          <w:rStyle w:val="codeZchn"/>
          <w:rFonts w:eastAsia="Courier New"/>
          <w:lang w:val="en-CA"/>
        </w:rPr>
        <w:t>HandlerBox</w:t>
      </w:r>
      <w:proofErr w:type="spellEnd"/>
      <w:r>
        <w:t xml:space="preserve"> with </w:t>
      </w:r>
      <w:proofErr w:type="spellStart"/>
      <w:r>
        <w:rPr>
          <w:rStyle w:val="codeZchn"/>
          <w:rFonts w:eastAsia="Courier New"/>
          <w:lang w:val="en-CA"/>
        </w:rPr>
        <w:t>handler_type</w:t>
      </w:r>
      <w:proofErr w:type="spellEnd"/>
      <w:r>
        <w:t xml:space="preserve"> equal to </w:t>
      </w:r>
      <w:r>
        <w:rPr>
          <w:rStyle w:val="codeZchn"/>
          <w:rFonts w:eastAsia="Courier New"/>
          <w:lang w:val="en-CA"/>
        </w:rPr>
        <w:t>'</w:t>
      </w:r>
      <w:proofErr w:type="spellStart"/>
      <w:r>
        <w:rPr>
          <w:rStyle w:val="codeZchn"/>
          <w:rFonts w:eastAsia="Courier New"/>
          <w:lang w:val="en-CA"/>
        </w:rPr>
        <w:t>pict</w:t>
      </w:r>
      <w:proofErr w:type="spellEnd"/>
      <w:r>
        <w:rPr>
          <w:rStyle w:val="codeZchn"/>
          <w:rFonts w:eastAsia="Courier New"/>
          <w:lang w:val="en-CA"/>
        </w:rPr>
        <w:t>'</w:t>
      </w:r>
      <w:r>
        <w:t>.</w:t>
      </w:r>
    </w:p>
    <w:p w14:paraId="750F1255" w14:textId="77777777" w:rsidR="000C4F42" w:rsidRDefault="00000000">
      <w:pPr>
        <w:pStyle w:val="Heading4"/>
        <w:rPr>
          <w:lang w:val="en-CA"/>
        </w:rPr>
      </w:pPr>
      <w:bookmarkStart w:id="1690" w:name="_5ppu55w6ztlp"/>
      <w:bookmarkEnd w:id="1690"/>
      <w:r>
        <w:rPr>
          <w:lang w:val="en-CA"/>
        </w:rPr>
        <w:lastRenderedPageBreak/>
        <w:t>O.4.2</w:t>
      </w:r>
      <w:r>
        <w:rPr>
          <w:lang w:val="en-CA"/>
        </w:rPr>
        <w:tab/>
      </w:r>
      <w:proofErr w:type="spellStart"/>
      <w:r>
        <w:rPr>
          <w:lang w:val="en-CA"/>
        </w:rPr>
        <w:t>PrimaryItemBox</w:t>
      </w:r>
      <w:proofErr w:type="spellEnd"/>
    </w:p>
    <w:p w14:paraId="750F1256" w14:textId="77777777" w:rsidR="000C4F42" w:rsidRDefault="00000000">
      <w:r>
        <w:t xml:space="preserve">The equivalent </w:t>
      </w:r>
      <w:proofErr w:type="spellStart"/>
      <w:r>
        <w:rPr>
          <w:rStyle w:val="codeZchn"/>
          <w:rFonts w:eastAsia="Courier New"/>
          <w:lang w:val="en-CA"/>
        </w:rPr>
        <w:t>MetaBox</w:t>
      </w:r>
      <w:proofErr w:type="spellEnd"/>
      <w:r>
        <w:t xml:space="preserve"> shall have a </w:t>
      </w:r>
      <w:proofErr w:type="spellStart"/>
      <w:r>
        <w:rPr>
          <w:rStyle w:val="codeZchn"/>
          <w:rFonts w:eastAsia="Courier New"/>
          <w:lang w:val="en-CA"/>
        </w:rPr>
        <w:t>PrimaryItemBox</w:t>
      </w:r>
      <w:proofErr w:type="spellEnd"/>
      <w:r>
        <w:t xml:space="preserve"> with </w:t>
      </w:r>
      <w:proofErr w:type="spellStart"/>
      <w:r>
        <w:rPr>
          <w:rStyle w:val="codeZchn"/>
          <w:rFonts w:eastAsia="Courier New"/>
          <w:lang w:val="en-CA"/>
        </w:rPr>
        <w:t>item_ID</w:t>
      </w:r>
      <w:proofErr w:type="spellEnd"/>
      <w:r>
        <w:t xml:space="preserve"> set to 1.</w:t>
      </w:r>
    </w:p>
    <w:p w14:paraId="750F1257" w14:textId="77777777" w:rsidR="000C4F42" w:rsidRDefault="00000000">
      <w:pPr>
        <w:pStyle w:val="Heading4"/>
        <w:rPr>
          <w:lang w:val="en-CA"/>
        </w:rPr>
      </w:pPr>
      <w:bookmarkStart w:id="1691" w:name="_annkk9doc4do"/>
      <w:bookmarkEnd w:id="1691"/>
      <w:r>
        <w:rPr>
          <w:lang w:val="en-CA"/>
        </w:rPr>
        <w:t>O.4.3</w:t>
      </w:r>
      <w:r>
        <w:rPr>
          <w:lang w:val="en-CA"/>
        </w:rPr>
        <w:tab/>
      </w:r>
      <w:proofErr w:type="spellStart"/>
      <w:r>
        <w:rPr>
          <w:lang w:val="en-CA"/>
        </w:rPr>
        <w:t>ItemInfoBox</w:t>
      </w:r>
      <w:proofErr w:type="spellEnd"/>
    </w:p>
    <w:p w14:paraId="750F1258" w14:textId="77777777" w:rsidR="000C4F42" w:rsidRDefault="00000000">
      <w:r>
        <w:t xml:space="preserve">The equivalent </w:t>
      </w:r>
      <w:proofErr w:type="spellStart"/>
      <w:r>
        <w:rPr>
          <w:rStyle w:val="codeZchn"/>
          <w:rFonts w:eastAsia="Courier New"/>
          <w:lang w:val="en-CA"/>
        </w:rPr>
        <w:t>MetaBox</w:t>
      </w:r>
      <w:proofErr w:type="spellEnd"/>
      <w:r>
        <w:t xml:space="preserve"> shall have an </w:t>
      </w:r>
      <w:proofErr w:type="spellStart"/>
      <w:r>
        <w:rPr>
          <w:rStyle w:val="codeZchn"/>
          <w:rFonts w:eastAsia="Courier New"/>
          <w:lang w:val="en-CA"/>
        </w:rPr>
        <w:t>ItemInfoBox</w:t>
      </w:r>
      <w:proofErr w:type="spellEnd"/>
      <w:r>
        <w:t xml:space="preserve"> containing the following entries:</w:t>
      </w:r>
    </w:p>
    <w:p w14:paraId="750F1259" w14:textId="77777777" w:rsidR="000C4F42" w:rsidRDefault="00000000">
      <w:pPr>
        <w:pStyle w:val="ListParagraph"/>
        <w:numPr>
          <w:ilvl w:val="0"/>
          <w:numId w:val="2"/>
        </w:numPr>
      </w:pPr>
      <w:proofErr w:type="spellStart"/>
      <w:r>
        <w:rPr>
          <w:rStyle w:val="codeZchn"/>
          <w:rFonts w:eastAsia="Arial"/>
        </w:rPr>
        <w:t>ItemInfoEntry</w:t>
      </w:r>
      <w:proofErr w:type="spellEnd"/>
      <w:r>
        <w:t xml:space="preserve"> of version 2 with flags set to 0, </w:t>
      </w:r>
      <w:proofErr w:type="spellStart"/>
      <w:r>
        <w:rPr>
          <w:rStyle w:val="codeZchn"/>
          <w:rFonts w:eastAsia="Arial"/>
        </w:rPr>
        <w:t>item_ID</w:t>
      </w:r>
      <w:proofErr w:type="spellEnd"/>
      <w:r>
        <w:rPr>
          <w:rStyle w:val="codeZchn"/>
          <w:rFonts w:eastAsia="Arial"/>
        </w:rPr>
        <w:t xml:space="preserve"> </w:t>
      </w:r>
      <w:r>
        <w:t xml:space="preserve">set to 1 and </w:t>
      </w:r>
      <w:proofErr w:type="spellStart"/>
      <w:r>
        <w:rPr>
          <w:rStyle w:val="codeZchn"/>
          <w:rFonts w:eastAsia="Arial"/>
        </w:rPr>
        <w:t>item_type</w:t>
      </w:r>
      <w:proofErr w:type="spellEnd"/>
      <w:r>
        <w:t xml:space="preserve"> set to </w:t>
      </w:r>
      <w:proofErr w:type="spellStart"/>
      <w:r>
        <w:rPr>
          <w:rStyle w:val="codeZchn"/>
          <w:rFonts w:eastAsia="Arial"/>
        </w:rPr>
        <w:t>infe_type</w:t>
      </w:r>
      <w:proofErr w:type="spellEnd"/>
      <w:r>
        <w:t>. All other fields are set to null or 0 as appropriate.</w:t>
      </w:r>
    </w:p>
    <w:p w14:paraId="750F125A" w14:textId="77777777" w:rsidR="000C4F42" w:rsidRDefault="00000000">
      <w:pPr>
        <w:pStyle w:val="ListParagraph"/>
        <w:numPr>
          <w:ilvl w:val="0"/>
          <w:numId w:val="2"/>
        </w:numPr>
      </w:pPr>
      <w:r>
        <w:t xml:space="preserve">If </w:t>
      </w:r>
      <w:proofErr w:type="spellStart"/>
      <w:r>
        <w:rPr>
          <w:rStyle w:val="codeZchn"/>
          <w:rFonts w:eastAsia="Arial"/>
        </w:rPr>
        <w:t>alpha_item_data_size</w:t>
      </w:r>
      <w:proofErr w:type="spellEnd"/>
      <w:r>
        <w:t xml:space="preserve"> is not 0, </w:t>
      </w:r>
      <w:proofErr w:type="spellStart"/>
      <w:r>
        <w:rPr>
          <w:rStyle w:val="codeZchn"/>
          <w:rFonts w:eastAsia="Arial"/>
        </w:rPr>
        <w:t>ItemInfoEntry</w:t>
      </w:r>
      <w:proofErr w:type="spellEnd"/>
      <w:r>
        <w:t xml:space="preserve"> of version 2 with flags set to 1, </w:t>
      </w:r>
      <w:proofErr w:type="spellStart"/>
      <w:r>
        <w:rPr>
          <w:rStyle w:val="codeZchn"/>
          <w:rFonts w:eastAsia="Arial"/>
        </w:rPr>
        <w:t>item_ID</w:t>
      </w:r>
      <w:proofErr w:type="spellEnd"/>
      <w:r>
        <w:t xml:space="preserve"> set to 2 and </w:t>
      </w:r>
      <w:proofErr w:type="spellStart"/>
      <w:r>
        <w:rPr>
          <w:rStyle w:val="codeZchn"/>
          <w:rFonts w:eastAsia="Arial"/>
        </w:rPr>
        <w:t>item_type</w:t>
      </w:r>
      <w:proofErr w:type="spellEnd"/>
      <w:r>
        <w:t xml:space="preserve"> set to </w:t>
      </w:r>
      <w:proofErr w:type="spellStart"/>
      <w:r>
        <w:rPr>
          <w:rStyle w:val="codeZchn"/>
          <w:rFonts w:eastAsia="Arial"/>
        </w:rPr>
        <w:t>infe_type</w:t>
      </w:r>
      <w:proofErr w:type="spellEnd"/>
      <w:r>
        <w:t>. All other fields are set to null or 0 as appropriate.</w:t>
      </w:r>
    </w:p>
    <w:p w14:paraId="750F125B" w14:textId="77777777" w:rsidR="000C4F42" w:rsidRDefault="00000000">
      <w:pPr>
        <w:pStyle w:val="ListParagraph"/>
        <w:numPr>
          <w:ilvl w:val="0"/>
          <w:numId w:val="2"/>
        </w:numPr>
      </w:pPr>
      <w:r>
        <w:t xml:space="preserve">If </w:t>
      </w:r>
      <w:proofErr w:type="spellStart"/>
      <w:r>
        <w:rPr>
          <w:rStyle w:val="codeZchn"/>
          <w:rFonts w:eastAsia="Arial"/>
        </w:rPr>
        <w:t>gainmap_flag</w:t>
      </w:r>
      <w:proofErr w:type="spellEnd"/>
      <w:r>
        <w:t xml:space="preserve"> is 1, </w:t>
      </w:r>
      <w:proofErr w:type="spellStart"/>
      <w:r>
        <w:rPr>
          <w:rStyle w:val="codeZchn"/>
          <w:rFonts w:eastAsia="Arial"/>
        </w:rPr>
        <w:t>ItemInfoEntry</w:t>
      </w:r>
      <w:proofErr w:type="spellEnd"/>
      <w:r>
        <w:t xml:space="preserve"> of version 2 with flags set to 0, </w:t>
      </w:r>
      <w:proofErr w:type="spellStart"/>
      <w:r>
        <w:rPr>
          <w:rStyle w:val="codeZchn"/>
          <w:rFonts w:eastAsia="Arial"/>
        </w:rPr>
        <w:t>item_ID</w:t>
      </w:r>
      <w:proofErr w:type="spellEnd"/>
      <w:r>
        <w:t xml:space="preserve"> set to 3 and </w:t>
      </w:r>
      <w:proofErr w:type="spellStart"/>
      <w:r>
        <w:rPr>
          <w:rStyle w:val="codeZchn"/>
          <w:rFonts w:eastAsia="Arial"/>
        </w:rPr>
        <w:t>item_type</w:t>
      </w:r>
      <w:proofErr w:type="spellEnd"/>
      <w:r>
        <w:t xml:space="preserve"> set to </w:t>
      </w:r>
      <w:r>
        <w:rPr>
          <w:rStyle w:val="codeZchn"/>
          <w:rFonts w:eastAsia="Arial"/>
        </w:rPr>
        <w:t>'</w:t>
      </w:r>
      <w:proofErr w:type="spellStart"/>
      <w:r>
        <w:rPr>
          <w:rStyle w:val="codeZchn"/>
          <w:rFonts w:eastAsia="Arial"/>
        </w:rPr>
        <w:t>tmap</w:t>
      </w:r>
      <w:proofErr w:type="spellEnd"/>
      <w:r>
        <w:rPr>
          <w:rStyle w:val="codeZchn"/>
          <w:rFonts w:eastAsia="Arial"/>
        </w:rPr>
        <w:t>'</w:t>
      </w:r>
      <w:r>
        <w:t>. All other fields are set to null or 0 as appropriate.</w:t>
      </w:r>
    </w:p>
    <w:p w14:paraId="750F125C" w14:textId="77777777" w:rsidR="000C4F42" w:rsidRDefault="00000000">
      <w:pPr>
        <w:pStyle w:val="ListParagraph"/>
        <w:numPr>
          <w:ilvl w:val="0"/>
          <w:numId w:val="2"/>
        </w:numPr>
      </w:pPr>
      <w:r>
        <w:t xml:space="preserve">If </w:t>
      </w:r>
      <w:proofErr w:type="spellStart"/>
      <w:r>
        <w:rPr>
          <w:rStyle w:val="codeZchn"/>
          <w:rFonts w:eastAsia="Arial"/>
        </w:rPr>
        <w:t>gainmap_item_data_size</w:t>
      </w:r>
      <w:proofErr w:type="spellEnd"/>
      <w:r>
        <w:t xml:space="preserve"> is not 0, </w:t>
      </w:r>
      <w:proofErr w:type="spellStart"/>
      <w:r>
        <w:rPr>
          <w:rStyle w:val="codeZchn"/>
          <w:rFonts w:eastAsia="Arial"/>
        </w:rPr>
        <w:t>ItemInfoEntry</w:t>
      </w:r>
      <w:proofErr w:type="spellEnd"/>
      <w:r>
        <w:t xml:space="preserve"> of version 2 with flags set to 1, </w:t>
      </w:r>
      <w:proofErr w:type="spellStart"/>
      <w:r>
        <w:rPr>
          <w:rStyle w:val="codeZchn"/>
          <w:rFonts w:eastAsia="Arial"/>
        </w:rPr>
        <w:t>item_ID</w:t>
      </w:r>
      <w:proofErr w:type="spellEnd"/>
      <w:r>
        <w:t xml:space="preserve"> set to 4 and </w:t>
      </w:r>
      <w:proofErr w:type="spellStart"/>
      <w:r>
        <w:rPr>
          <w:rStyle w:val="codeZchn"/>
          <w:rFonts w:eastAsia="Arial"/>
        </w:rPr>
        <w:t>item_type</w:t>
      </w:r>
      <w:proofErr w:type="spellEnd"/>
      <w:r>
        <w:t xml:space="preserve"> set to </w:t>
      </w:r>
      <w:proofErr w:type="spellStart"/>
      <w:r>
        <w:rPr>
          <w:rStyle w:val="codeZchn"/>
          <w:rFonts w:eastAsia="Arial"/>
        </w:rPr>
        <w:t>infe_type</w:t>
      </w:r>
      <w:proofErr w:type="spellEnd"/>
      <w:r>
        <w:t>. All other fields are set to null or 0 as appropriate.</w:t>
      </w:r>
    </w:p>
    <w:p w14:paraId="750F125D" w14:textId="77777777" w:rsidR="000C4F42" w:rsidRDefault="00000000">
      <w:pPr>
        <w:numPr>
          <w:ilvl w:val="0"/>
          <w:numId w:val="2"/>
        </w:numPr>
        <w:tabs>
          <w:tab w:val="left" w:pos="0"/>
        </w:tabs>
        <w:ind w:left="709" w:hanging="283"/>
      </w:pPr>
      <w:r>
        <w:rPr>
          <w:rFonts w:ascii="Times New Roman;serif" w:hAnsi="Times New Roman;serif"/>
          <w:sz w:val="24"/>
        </w:rPr>
        <w:t xml:space="preserve">If </w:t>
      </w:r>
      <w:proofErr w:type="spellStart"/>
      <w:r>
        <w:rPr>
          <w:rFonts w:ascii="Courier New;monospace" w:hAnsi="Courier New;monospace"/>
        </w:rPr>
        <w:t>exif_flag</w:t>
      </w:r>
      <w:proofErr w:type="spellEnd"/>
      <w:r>
        <w:t xml:space="preserve"> </w:t>
      </w:r>
      <w:r>
        <w:rPr>
          <w:rFonts w:ascii="Times New Roman;serif" w:hAnsi="Times New Roman;serif"/>
          <w:sz w:val="24"/>
        </w:rPr>
        <w:t xml:space="preserve">is 1, and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0, </w:t>
      </w:r>
      <w:proofErr w:type="spellStart"/>
      <w:r>
        <w:rPr>
          <w:rFonts w:ascii="Courier New;monospace" w:hAnsi="Courier New;monospace"/>
        </w:rPr>
        <w:t>ItemInfoEntry</w:t>
      </w:r>
      <w:proofErr w:type="spellEnd"/>
      <w:r>
        <w:t xml:space="preserve"> </w:t>
      </w:r>
      <w:r>
        <w:rPr>
          <w:rFonts w:ascii="Times New Roman;serif" w:hAnsi="Times New Roman;serif"/>
          <w:sz w:val="24"/>
        </w:rPr>
        <w:t xml:space="preserve">of version 2 with flags set to 1, </w:t>
      </w:r>
      <w:proofErr w:type="spellStart"/>
      <w:r>
        <w:rPr>
          <w:rFonts w:ascii="Courier New;monospace" w:hAnsi="Courier New;monospace"/>
        </w:rPr>
        <w:t>item_ID</w:t>
      </w:r>
      <w:proofErr w:type="spellEnd"/>
      <w:r>
        <w:t xml:space="preserve"> </w:t>
      </w:r>
      <w:r>
        <w:rPr>
          <w:rFonts w:ascii="Times New Roman;serif" w:hAnsi="Times New Roman;serif"/>
          <w:sz w:val="24"/>
        </w:rPr>
        <w:t xml:space="preserve">set to 6 and </w:t>
      </w:r>
      <w:proofErr w:type="spellStart"/>
      <w:r>
        <w:rPr>
          <w:rFonts w:ascii="Courier New;monospace" w:hAnsi="Courier New;monospace"/>
        </w:rPr>
        <w:t>item_type</w:t>
      </w:r>
      <w:proofErr w:type="spellEnd"/>
      <w:r>
        <w:t xml:space="preserve"> </w:t>
      </w:r>
      <w:r>
        <w:rPr>
          <w:rFonts w:ascii="Times New Roman;serif" w:hAnsi="Times New Roman;serif"/>
          <w:sz w:val="24"/>
        </w:rPr>
        <w:t xml:space="preserve">set to </w:t>
      </w:r>
      <w:r>
        <w:rPr>
          <w:rFonts w:ascii="Courier New;monospace" w:hAnsi="Courier New;monospace"/>
        </w:rPr>
        <w:t>'Exif'</w:t>
      </w:r>
      <w:r>
        <w:rPr>
          <w:rFonts w:ascii="Times New Roman;serif" w:hAnsi="Times New Roman;serif"/>
          <w:sz w:val="24"/>
        </w:rPr>
        <w:t xml:space="preserve">. If </w:t>
      </w:r>
      <w:proofErr w:type="spellStart"/>
      <w:r>
        <w:rPr>
          <w:rFonts w:ascii="Courier New;monospace" w:hAnsi="Courier New;monospace"/>
        </w:rPr>
        <w:t>exif_flag</w:t>
      </w:r>
      <w:proofErr w:type="spellEnd"/>
      <w:r>
        <w:t xml:space="preserve"> </w:t>
      </w:r>
      <w:r>
        <w:rPr>
          <w:rFonts w:ascii="Times New Roman;serif" w:hAnsi="Times New Roman;serif"/>
          <w:sz w:val="24"/>
        </w:rPr>
        <w:t xml:space="preserve">is 1 and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1, </w:t>
      </w:r>
      <w:proofErr w:type="spellStart"/>
      <w:r>
        <w:rPr>
          <w:rFonts w:ascii="Courier New;monospace" w:hAnsi="Courier New;monospace"/>
        </w:rPr>
        <w:t>ItemInfoEntry</w:t>
      </w:r>
      <w:proofErr w:type="spellEnd"/>
      <w:r>
        <w:t xml:space="preserve"> </w:t>
      </w:r>
      <w:r>
        <w:rPr>
          <w:rFonts w:ascii="Times New Roman;serif" w:hAnsi="Times New Roman;serif"/>
          <w:sz w:val="24"/>
        </w:rPr>
        <w:t xml:space="preserve">of version 2 with flags set to 1, </w:t>
      </w:r>
      <w:proofErr w:type="spellStart"/>
      <w:r>
        <w:rPr>
          <w:rFonts w:ascii="Courier New;monospace" w:hAnsi="Courier New;monospace"/>
        </w:rPr>
        <w:t>item_ID</w:t>
      </w:r>
      <w:proofErr w:type="spellEnd"/>
      <w:r>
        <w:t xml:space="preserve"> </w:t>
      </w:r>
      <w:r>
        <w:rPr>
          <w:rFonts w:ascii="Times New Roman;serif" w:hAnsi="Times New Roman;serif"/>
          <w:sz w:val="24"/>
        </w:rPr>
        <w:t xml:space="preserve">set to 6 and </w:t>
      </w:r>
      <w:proofErr w:type="spellStart"/>
      <w:r>
        <w:rPr>
          <w:rFonts w:ascii="Courier New;monospace" w:hAnsi="Courier New;monospace"/>
        </w:rPr>
        <w:t>item_type</w:t>
      </w:r>
      <w:proofErr w:type="spellEnd"/>
      <w:r>
        <w:t xml:space="preserve"> </w:t>
      </w:r>
      <w:r>
        <w:rPr>
          <w:rFonts w:ascii="Times New Roman;serif" w:hAnsi="Times New Roman;serif"/>
          <w:sz w:val="24"/>
        </w:rPr>
        <w:t xml:space="preserve">set to </w:t>
      </w:r>
      <w:r>
        <w:rPr>
          <w:rFonts w:ascii="Courier New;monospace" w:hAnsi="Courier New;monospace"/>
        </w:rPr>
        <w:t>'</w:t>
      </w:r>
      <w:proofErr w:type="spellStart"/>
      <w:r>
        <w:rPr>
          <w:rFonts w:ascii="Courier New;monospace" w:hAnsi="Courier New;monospace"/>
        </w:rPr>
        <w:t>dExf</w:t>
      </w:r>
      <w:proofErr w:type="spellEnd"/>
      <w:r>
        <w:rPr>
          <w:rFonts w:ascii="Courier New;monospace" w:hAnsi="Courier New;monospace"/>
        </w:rPr>
        <w:t>'</w:t>
      </w:r>
      <w:r>
        <w:t xml:space="preserve">” </w:t>
      </w:r>
      <w:r>
        <w:rPr>
          <w:rFonts w:ascii="Times New Roman;serif" w:hAnsi="Times New Roman;serif"/>
          <w:sz w:val="24"/>
        </w:rPr>
        <w:t>to</w:t>
      </w:r>
      <w:r>
        <w:t xml:space="preserve"> </w:t>
      </w:r>
      <w:r>
        <w:rPr>
          <w:rFonts w:ascii="Times New Roman;serif" w:hAnsi="Times New Roman;serif"/>
          <w:sz w:val="24"/>
        </w:rPr>
        <w:t>indicate that the EXIF metadata is compressed and needs to be decoded before interpreted. All other fields are set to null or 0 as appropriate.</w:t>
      </w:r>
    </w:p>
    <w:p w14:paraId="750F125E" w14:textId="77777777" w:rsidR="000C4F42" w:rsidRDefault="00000000">
      <w:pPr>
        <w:numPr>
          <w:ilvl w:val="0"/>
          <w:numId w:val="2"/>
        </w:numPr>
        <w:tabs>
          <w:tab w:val="left" w:pos="0"/>
        </w:tabs>
        <w:ind w:left="709" w:hanging="283"/>
      </w:pPr>
      <w:r>
        <w:rPr>
          <w:rFonts w:ascii="Times New Roman;serif" w:hAnsi="Times New Roman;serif"/>
          <w:sz w:val="24"/>
        </w:rPr>
        <w:t xml:space="preserve">If </w:t>
      </w:r>
      <w:proofErr w:type="spellStart"/>
      <w:r>
        <w:rPr>
          <w:rFonts w:ascii="Courier New;monospace" w:hAnsi="Courier New;monospace"/>
        </w:rPr>
        <w:t>xmp_flag</w:t>
      </w:r>
      <w:proofErr w:type="spellEnd"/>
      <w:r>
        <w:rPr>
          <w:rFonts w:ascii="Courier New;monospace" w:hAnsi="Courier New;monospace"/>
        </w:rPr>
        <w:t xml:space="preserve"> </w:t>
      </w:r>
      <w:r>
        <w:rPr>
          <w:rFonts w:ascii="Times New Roman;serif" w:hAnsi="Times New Roman;serif"/>
          <w:sz w:val="24"/>
        </w:rPr>
        <w:t xml:space="preserve">is 1, and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0, </w:t>
      </w:r>
      <w:proofErr w:type="spellStart"/>
      <w:r>
        <w:rPr>
          <w:rFonts w:ascii="Times New Roman;serif" w:hAnsi="Times New Roman;serif"/>
          <w:sz w:val="24"/>
        </w:rPr>
        <w:t>ItemInfoEntry</w:t>
      </w:r>
      <w:proofErr w:type="spellEnd"/>
      <w:r>
        <w:rPr>
          <w:rFonts w:ascii="Times New Roman;serif" w:hAnsi="Times New Roman;serif"/>
          <w:sz w:val="24"/>
        </w:rPr>
        <w:t xml:space="preserve"> of version 2 with flags set to 1, </w:t>
      </w:r>
      <w:proofErr w:type="spellStart"/>
      <w:r>
        <w:rPr>
          <w:rFonts w:ascii="Times New Roman;serif" w:hAnsi="Times New Roman;serif"/>
          <w:sz w:val="24"/>
        </w:rPr>
        <w:t>item_ID</w:t>
      </w:r>
      <w:proofErr w:type="spellEnd"/>
      <w:r>
        <w:rPr>
          <w:rFonts w:ascii="Times New Roman;serif" w:hAnsi="Times New Roman;serif"/>
          <w:sz w:val="24"/>
        </w:rPr>
        <w:t xml:space="preserve"> set to 7 and </w:t>
      </w:r>
      <w:proofErr w:type="spellStart"/>
      <w:r>
        <w:rPr>
          <w:rFonts w:ascii="Times New Roman;serif" w:hAnsi="Times New Roman;serif"/>
          <w:sz w:val="24"/>
        </w:rPr>
        <w:t>item_type</w:t>
      </w:r>
      <w:proofErr w:type="spellEnd"/>
      <w:r>
        <w:rPr>
          <w:rFonts w:ascii="Times New Roman;serif" w:hAnsi="Times New Roman;serif"/>
          <w:sz w:val="24"/>
        </w:rPr>
        <w:t xml:space="preserve"> set to 'mime' and </w:t>
      </w:r>
      <w:proofErr w:type="spellStart"/>
      <w:r>
        <w:rPr>
          <w:rFonts w:ascii="Times New Roman;serif" w:hAnsi="Times New Roman;serif"/>
          <w:sz w:val="24"/>
        </w:rPr>
        <w:t>content_type</w:t>
      </w:r>
      <w:proofErr w:type="spellEnd"/>
      <w:r>
        <w:rPr>
          <w:rFonts w:ascii="Times New Roman;serif" w:hAnsi="Times New Roman;serif"/>
          <w:sz w:val="24"/>
        </w:rPr>
        <w:t xml:space="preserve"> set to 'application/</w:t>
      </w:r>
      <w:proofErr w:type="spellStart"/>
      <w:r>
        <w:rPr>
          <w:rFonts w:ascii="Times New Roman;serif" w:hAnsi="Times New Roman;serif"/>
          <w:sz w:val="24"/>
        </w:rPr>
        <w:t>rdf+xml</w:t>
      </w:r>
      <w:proofErr w:type="spellEnd"/>
      <w:r>
        <w:rPr>
          <w:rFonts w:ascii="Times New Roman;serif" w:hAnsi="Times New Roman;serif"/>
          <w:sz w:val="24"/>
        </w:rPr>
        <w:t xml:space="preserve">'. If </w:t>
      </w:r>
      <w:proofErr w:type="spellStart"/>
      <w:r>
        <w:rPr>
          <w:rFonts w:ascii="Courier New;monospace" w:hAnsi="Courier New;monospace"/>
        </w:rPr>
        <w:t>exif_xmp_compressed_flag</w:t>
      </w:r>
      <w:proofErr w:type="spellEnd"/>
      <w:r>
        <w:t xml:space="preserve"> </w:t>
      </w:r>
      <w:r>
        <w:rPr>
          <w:rFonts w:ascii="Times New Roman;serif" w:hAnsi="Times New Roman;serif"/>
          <w:sz w:val="24"/>
        </w:rPr>
        <w:t xml:space="preserve">is 1, the </w:t>
      </w:r>
      <w:proofErr w:type="spellStart"/>
      <w:r>
        <w:rPr>
          <w:rFonts w:ascii="Courier New;monospace" w:hAnsi="Courier New;monospace"/>
        </w:rPr>
        <w:t>content_encoding</w:t>
      </w:r>
      <w:proofErr w:type="spellEnd"/>
      <w:r>
        <w:t xml:space="preserve"> </w:t>
      </w:r>
      <w:r>
        <w:rPr>
          <w:rFonts w:ascii="Times New Roman;serif" w:hAnsi="Times New Roman;serif"/>
          <w:sz w:val="24"/>
        </w:rPr>
        <w:t>is set to “deflate” to</w:t>
      </w:r>
      <w:r>
        <w:t xml:space="preserve"> </w:t>
      </w:r>
      <w:r>
        <w:rPr>
          <w:rFonts w:ascii="Times New Roman;serif" w:hAnsi="Times New Roman;serif"/>
          <w:sz w:val="24"/>
        </w:rPr>
        <w:t>indicate that the XMP metadata is compressed and needs to be decoded before being interpreted. All other fields are set to null or 0 as appropriate.</w:t>
      </w:r>
    </w:p>
    <w:p w14:paraId="750F125F" w14:textId="77777777" w:rsidR="000C4F42" w:rsidRDefault="00000000">
      <w:pPr>
        <w:pStyle w:val="Heading4"/>
        <w:rPr>
          <w:lang w:val="en-CA"/>
        </w:rPr>
      </w:pPr>
      <w:bookmarkStart w:id="1692" w:name="_hmga2t1aicng"/>
      <w:bookmarkEnd w:id="1692"/>
      <w:r>
        <w:rPr>
          <w:lang w:val="en-CA"/>
        </w:rPr>
        <w:t>O.4.4</w:t>
      </w:r>
      <w:r>
        <w:rPr>
          <w:lang w:val="en-CA"/>
        </w:rPr>
        <w:tab/>
      </w:r>
      <w:proofErr w:type="spellStart"/>
      <w:r>
        <w:rPr>
          <w:lang w:val="en-CA"/>
        </w:rPr>
        <w:t>ItemReferenceBox</w:t>
      </w:r>
      <w:proofErr w:type="spellEnd"/>
    </w:p>
    <w:p w14:paraId="750F1260" w14:textId="77777777" w:rsidR="000C4F42" w:rsidRDefault="00000000">
      <w:r>
        <w:t xml:space="preserve">The </w:t>
      </w:r>
      <w:proofErr w:type="spellStart"/>
      <w:r>
        <w:rPr>
          <w:rStyle w:val="codeZchn"/>
          <w:rFonts w:eastAsia="Courier New"/>
          <w:lang w:val="en-CA"/>
        </w:rPr>
        <w:t>ItemReferenceBox</w:t>
      </w:r>
      <w:proofErr w:type="spellEnd"/>
      <w:r>
        <w:t xml:space="preserve"> is populated with the following entries:</w:t>
      </w:r>
    </w:p>
    <w:p w14:paraId="750F1261" w14:textId="77777777" w:rsidR="000C4F42" w:rsidRDefault="00000000">
      <w:pPr>
        <w:pStyle w:val="ListParagraph"/>
        <w:numPr>
          <w:ilvl w:val="0"/>
          <w:numId w:val="3"/>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2: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auxl</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2,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2" w14:textId="77777777" w:rsidR="000C4F42" w:rsidRDefault="00000000">
      <w:pPr>
        <w:pStyle w:val="ListParagraph"/>
        <w:numPr>
          <w:ilvl w:val="0"/>
          <w:numId w:val="3"/>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2 and </w:t>
      </w:r>
      <w:proofErr w:type="spellStart"/>
      <w:r>
        <w:rPr>
          <w:rStyle w:val="codeZchn"/>
          <w:rFonts w:eastAsia="Arial"/>
        </w:rPr>
        <w:t>alpha_is_premultiplied</w:t>
      </w:r>
      <w:proofErr w:type="spellEnd"/>
      <w:r>
        <w:t xml:space="preserve"> is set to 1: Item type reference with </w:t>
      </w:r>
      <w:proofErr w:type="spellStart"/>
      <w:r>
        <w:rPr>
          <w:rStyle w:val="codeZchn"/>
          <w:rFonts w:eastAsia="Arial"/>
        </w:rPr>
        <w:t>referenceType</w:t>
      </w:r>
      <w:proofErr w:type="spellEnd"/>
      <w:r>
        <w:t xml:space="preserve"> set to </w:t>
      </w:r>
      <w:r>
        <w:rPr>
          <w:rStyle w:val="codeZchn"/>
          <w:rFonts w:eastAsia="Arial"/>
        </w:rPr>
        <w:t>'prem'</w:t>
      </w:r>
      <w:r>
        <w:t xml:space="preserve">, </w:t>
      </w:r>
      <w:proofErr w:type="spellStart"/>
      <w:r>
        <w:rPr>
          <w:rStyle w:val="codeZchn"/>
          <w:rFonts w:eastAsia="Arial"/>
        </w:rPr>
        <w:t>from_item_ID</w:t>
      </w:r>
      <w:proofErr w:type="spellEnd"/>
      <w:r>
        <w:t xml:space="preserve"> set to 1,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2.</w:t>
      </w:r>
    </w:p>
    <w:p w14:paraId="750F1263" w14:textId="77777777" w:rsidR="000C4F42" w:rsidRDefault="00000000">
      <w:pPr>
        <w:pStyle w:val="ListParagraph"/>
        <w:numPr>
          <w:ilvl w:val="0"/>
          <w:numId w:val="3"/>
        </w:numPr>
      </w:pPr>
      <w:r>
        <w:t xml:space="preserve">If </w:t>
      </w:r>
      <w:proofErr w:type="spellStart"/>
      <w:r>
        <w:rPr>
          <w:rStyle w:val="codeZchn"/>
          <w:rFonts w:eastAsia="Arial"/>
        </w:rPr>
        <w:t>gainmap_flag</w:t>
      </w:r>
      <w:proofErr w:type="spellEnd"/>
      <w:r>
        <w:t xml:space="preserve"> is 1 and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4: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dimg</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3, </w:t>
      </w:r>
      <w:proofErr w:type="spellStart"/>
      <w:r>
        <w:rPr>
          <w:rStyle w:val="codeZchn"/>
          <w:rFonts w:eastAsia="Arial"/>
        </w:rPr>
        <w:t>reference_count</w:t>
      </w:r>
      <w:proofErr w:type="spellEnd"/>
      <w:r>
        <w:t xml:space="preserve"> set to 2 and the following </w:t>
      </w:r>
      <w:proofErr w:type="spellStart"/>
      <w:r>
        <w:rPr>
          <w:rStyle w:val="codeZchn"/>
          <w:rFonts w:eastAsia="Arial"/>
        </w:rPr>
        <w:t>to_item_ID</w:t>
      </w:r>
      <w:proofErr w:type="spellEnd"/>
      <w:r>
        <w:t xml:space="preserve"> entries: 1, 4.</w:t>
      </w:r>
    </w:p>
    <w:p w14:paraId="750F1264" w14:textId="77777777" w:rsidR="000C4F42" w:rsidRDefault="00000000">
      <w:pPr>
        <w:pStyle w:val="ListParagraph"/>
        <w:numPr>
          <w:ilvl w:val="0"/>
          <w:numId w:val="3"/>
        </w:numPr>
      </w:pPr>
      <w:r>
        <w:t xml:space="preserve">If </w:t>
      </w:r>
      <w:proofErr w:type="spellStart"/>
      <w:r>
        <w:rPr>
          <w:rStyle w:val="codeZchn"/>
          <w:rFonts w:eastAsia="Arial"/>
        </w:rPr>
        <w:t>gainmap_flag</w:t>
      </w:r>
      <w:proofErr w:type="spellEnd"/>
      <w:r>
        <w:t xml:space="preserve"> is 1 and </w:t>
      </w:r>
      <w:proofErr w:type="spellStart"/>
      <w:r>
        <w:rPr>
          <w:rStyle w:val="codeZchn"/>
          <w:rFonts w:eastAsia="Arial"/>
        </w:rPr>
        <w:t>ItemInfoBox</w:t>
      </w:r>
      <w:proofErr w:type="spellEnd"/>
      <w:r>
        <w:t xml:space="preserve"> has zero entry for </w:t>
      </w:r>
      <w:proofErr w:type="spellStart"/>
      <w:r>
        <w:rPr>
          <w:rStyle w:val="codeZchn"/>
          <w:rFonts w:eastAsia="Arial"/>
        </w:rPr>
        <w:t>item_ID</w:t>
      </w:r>
      <w:proofErr w:type="spellEnd"/>
      <w:r>
        <w:t xml:space="preserve"> 4: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dimg</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3,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5" w14:textId="77777777" w:rsidR="000C4F42" w:rsidRDefault="00000000">
      <w:pPr>
        <w:pStyle w:val="ListParagraph"/>
        <w:numPr>
          <w:ilvl w:val="0"/>
          <w:numId w:val="4"/>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6: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cdsc</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6,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6" w14:textId="77777777" w:rsidR="000C4F42" w:rsidRDefault="00000000">
      <w:pPr>
        <w:pStyle w:val="ListParagraph"/>
        <w:numPr>
          <w:ilvl w:val="0"/>
          <w:numId w:val="4"/>
        </w:numPr>
      </w:pPr>
      <w:r>
        <w:t xml:space="preserve">If </w:t>
      </w:r>
      <w:proofErr w:type="spellStart"/>
      <w:r>
        <w:rPr>
          <w:rStyle w:val="codeZchn"/>
          <w:rFonts w:eastAsia="Arial"/>
        </w:rPr>
        <w:t>ItemInfoBox</w:t>
      </w:r>
      <w:proofErr w:type="spellEnd"/>
      <w:r>
        <w:t xml:space="preserve"> has an entry for </w:t>
      </w:r>
      <w:proofErr w:type="spellStart"/>
      <w:r>
        <w:rPr>
          <w:rStyle w:val="codeZchn"/>
          <w:rFonts w:eastAsia="Arial"/>
        </w:rPr>
        <w:t>item_ID</w:t>
      </w:r>
      <w:proofErr w:type="spellEnd"/>
      <w:r>
        <w:t xml:space="preserve"> 7: item type reference with </w:t>
      </w:r>
      <w:proofErr w:type="spellStart"/>
      <w:r>
        <w:rPr>
          <w:rStyle w:val="codeZchn"/>
          <w:rFonts w:eastAsia="Arial"/>
        </w:rPr>
        <w:t>referenceType</w:t>
      </w:r>
      <w:proofErr w:type="spellEnd"/>
      <w:r>
        <w:t xml:space="preserve"> set to </w:t>
      </w:r>
      <w:r>
        <w:rPr>
          <w:rStyle w:val="codeZchn"/>
          <w:rFonts w:eastAsia="Arial"/>
        </w:rPr>
        <w:t>'</w:t>
      </w:r>
      <w:proofErr w:type="spellStart"/>
      <w:r>
        <w:rPr>
          <w:rStyle w:val="codeZchn"/>
          <w:rFonts w:eastAsia="Arial"/>
        </w:rPr>
        <w:t>cdsc</w:t>
      </w:r>
      <w:proofErr w:type="spellEnd"/>
      <w:r>
        <w:rPr>
          <w:rStyle w:val="codeZchn"/>
          <w:rFonts w:eastAsia="Arial"/>
        </w:rPr>
        <w:t>'</w:t>
      </w:r>
      <w:r>
        <w:t xml:space="preserve">, </w:t>
      </w:r>
      <w:proofErr w:type="spellStart"/>
      <w:r>
        <w:rPr>
          <w:rStyle w:val="codeZchn"/>
          <w:rFonts w:eastAsia="Arial"/>
        </w:rPr>
        <w:t>from_item_ID</w:t>
      </w:r>
      <w:proofErr w:type="spellEnd"/>
      <w:r>
        <w:t xml:space="preserve"> set to 7, </w:t>
      </w:r>
      <w:proofErr w:type="spellStart"/>
      <w:r>
        <w:rPr>
          <w:rStyle w:val="codeZchn"/>
          <w:rFonts w:eastAsia="Arial"/>
        </w:rPr>
        <w:t>reference_count</w:t>
      </w:r>
      <w:proofErr w:type="spellEnd"/>
      <w:r>
        <w:t xml:space="preserve"> set to 1 and </w:t>
      </w:r>
      <w:proofErr w:type="spellStart"/>
      <w:r>
        <w:rPr>
          <w:rStyle w:val="codeZchn"/>
          <w:rFonts w:eastAsia="Arial"/>
        </w:rPr>
        <w:t>to_item_ID</w:t>
      </w:r>
      <w:proofErr w:type="spellEnd"/>
      <w:r>
        <w:t xml:space="preserve"> set to 1.</w:t>
      </w:r>
    </w:p>
    <w:p w14:paraId="750F1267" w14:textId="77777777" w:rsidR="000C4F42" w:rsidRDefault="00000000">
      <w:r>
        <w:t xml:space="preserve">If the resulting </w:t>
      </w:r>
      <w:proofErr w:type="spellStart"/>
      <w:r>
        <w:rPr>
          <w:rStyle w:val="codeZchn"/>
          <w:rFonts w:eastAsia="Courier New"/>
          <w:lang w:val="en-CA"/>
        </w:rPr>
        <w:t>ItemReferenceBox</w:t>
      </w:r>
      <w:proofErr w:type="spellEnd"/>
      <w:r>
        <w:t xml:space="preserve"> contains at least one entry, it shall be added to the equivalent </w:t>
      </w:r>
      <w:proofErr w:type="spellStart"/>
      <w:r>
        <w:rPr>
          <w:rStyle w:val="codeZchn"/>
          <w:rFonts w:eastAsia="Courier New"/>
          <w:lang w:val="en-CA"/>
        </w:rPr>
        <w:t>MetaBox</w:t>
      </w:r>
      <w:proofErr w:type="spellEnd"/>
      <w:r>
        <w:t xml:space="preserve">. An empty </w:t>
      </w:r>
      <w:proofErr w:type="spellStart"/>
      <w:r>
        <w:rPr>
          <w:rStyle w:val="codeZchn"/>
          <w:rFonts w:eastAsia="Courier New"/>
          <w:lang w:val="en-CA"/>
        </w:rPr>
        <w:t>ItemReferenceBox</w:t>
      </w:r>
      <w:proofErr w:type="spellEnd"/>
      <w:r>
        <w:t xml:space="preserve"> shall be ignored.</w:t>
      </w:r>
    </w:p>
    <w:p w14:paraId="750F1268" w14:textId="77777777" w:rsidR="000C4F42" w:rsidRDefault="00000000">
      <w:pPr>
        <w:pStyle w:val="Heading4"/>
        <w:rPr>
          <w:lang w:val="en-CA"/>
        </w:rPr>
      </w:pPr>
      <w:bookmarkStart w:id="1693" w:name="_9v0owpe8fz26"/>
      <w:bookmarkEnd w:id="1693"/>
      <w:r>
        <w:rPr>
          <w:lang w:val="en-CA"/>
        </w:rPr>
        <w:lastRenderedPageBreak/>
        <w:t>O.4.5</w:t>
      </w:r>
      <w:r>
        <w:rPr>
          <w:lang w:val="en-CA"/>
        </w:rPr>
        <w:tab/>
      </w:r>
      <w:proofErr w:type="spellStart"/>
      <w:r>
        <w:rPr>
          <w:lang w:val="en-CA"/>
        </w:rPr>
        <w:t>EntityToGroupBox</w:t>
      </w:r>
      <w:proofErr w:type="spellEnd"/>
    </w:p>
    <w:p w14:paraId="750F1269" w14:textId="77777777" w:rsidR="000C4F42" w:rsidRDefault="00000000">
      <w:r>
        <w:t xml:space="preserve">If </w:t>
      </w:r>
      <w:proofErr w:type="spellStart"/>
      <w:r>
        <w:rPr>
          <w:rStyle w:val="codeZchn"/>
          <w:rFonts w:eastAsia="Courier New"/>
          <w:lang w:val="en-CA"/>
        </w:rPr>
        <w:t>gainmap_flag</w:t>
      </w:r>
      <w:proofErr w:type="spellEnd"/>
      <w:r>
        <w:t xml:space="preserve"> is 1, the equivalent </w:t>
      </w:r>
      <w:proofErr w:type="spellStart"/>
      <w:r>
        <w:rPr>
          <w:rStyle w:val="codeZchn"/>
          <w:rFonts w:eastAsia="Courier New"/>
          <w:lang w:val="en-CA"/>
        </w:rPr>
        <w:t>MetaBox</w:t>
      </w:r>
      <w:proofErr w:type="spellEnd"/>
      <w:r>
        <w:t xml:space="preserve"> shall have a </w:t>
      </w:r>
      <w:proofErr w:type="spellStart"/>
      <w:r>
        <w:rPr>
          <w:rStyle w:val="codeZchn"/>
          <w:rFonts w:eastAsia="Courier New"/>
          <w:lang w:val="en-CA"/>
        </w:rPr>
        <w:t>GroupsListBox</w:t>
      </w:r>
      <w:proofErr w:type="spellEnd"/>
      <w:r>
        <w:t xml:space="preserve"> containing a single sub-box. That sub-box is an </w:t>
      </w:r>
      <w:proofErr w:type="spellStart"/>
      <w:r>
        <w:rPr>
          <w:rStyle w:val="codeZchn"/>
          <w:rFonts w:eastAsia="Courier New"/>
          <w:lang w:val="en-CA"/>
        </w:rPr>
        <w:t>EntityToGroupBox</w:t>
      </w:r>
      <w:proofErr w:type="spellEnd"/>
      <w:r>
        <w:t xml:space="preserve"> with </w:t>
      </w:r>
      <w:proofErr w:type="spellStart"/>
      <w:r>
        <w:rPr>
          <w:rStyle w:val="codeZchn"/>
          <w:rFonts w:eastAsia="Courier New"/>
          <w:lang w:val="en-CA"/>
        </w:rPr>
        <w:t>grouping_type</w:t>
      </w:r>
      <w:proofErr w:type="spellEnd"/>
      <w:r>
        <w:t xml:space="preserve"> set to </w:t>
      </w:r>
      <w:r>
        <w:rPr>
          <w:rStyle w:val="codeZchn"/>
          <w:rFonts w:eastAsia="Courier New"/>
          <w:lang w:val="en-CA"/>
        </w:rPr>
        <w:t>'</w:t>
      </w:r>
      <w:proofErr w:type="spellStart"/>
      <w:r>
        <w:rPr>
          <w:rStyle w:val="codeZchn"/>
          <w:rFonts w:eastAsia="Courier New"/>
          <w:lang w:val="en-CA"/>
        </w:rPr>
        <w:t>altr</w:t>
      </w:r>
      <w:proofErr w:type="spellEnd"/>
      <w:r>
        <w:rPr>
          <w:rStyle w:val="codeZchn"/>
          <w:rFonts w:eastAsia="Courier New"/>
          <w:lang w:val="en-CA"/>
        </w:rPr>
        <w:t>'</w:t>
      </w:r>
      <w:r>
        <w:t xml:space="preserve">, version set 0, flags set to 0, </w:t>
      </w:r>
      <w:proofErr w:type="spellStart"/>
      <w:r>
        <w:rPr>
          <w:rStyle w:val="codeZchn"/>
          <w:rFonts w:eastAsia="Courier New"/>
          <w:lang w:val="en-CA"/>
        </w:rPr>
        <w:t>group_id</w:t>
      </w:r>
      <w:proofErr w:type="spellEnd"/>
      <w:r>
        <w:t xml:space="preserve"> set to 5, </w:t>
      </w:r>
      <w:proofErr w:type="spellStart"/>
      <w:r>
        <w:rPr>
          <w:rStyle w:val="codeZchn"/>
          <w:rFonts w:eastAsia="Courier New"/>
          <w:lang w:val="en-CA"/>
        </w:rPr>
        <w:t>num_entities_in_group</w:t>
      </w:r>
      <w:proofErr w:type="spellEnd"/>
      <w:r>
        <w:t xml:space="preserve"> set to 2 and the following </w:t>
      </w:r>
      <w:proofErr w:type="spellStart"/>
      <w:r>
        <w:rPr>
          <w:rStyle w:val="codeZchn"/>
          <w:rFonts w:eastAsia="Courier New"/>
          <w:lang w:val="en-CA"/>
        </w:rPr>
        <w:t>entity_id</w:t>
      </w:r>
      <w:proofErr w:type="spellEnd"/>
      <w:r>
        <w:t xml:space="preserve"> entries: 3, 1.</w:t>
      </w:r>
    </w:p>
    <w:p w14:paraId="750F126A" w14:textId="77777777" w:rsidR="000C4F42" w:rsidRDefault="00000000">
      <w:pPr>
        <w:pStyle w:val="Heading4"/>
        <w:rPr>
          <w:lang w:val="en-CA"/>
        </w:rPr>
      </w:pPr>
      <w:bookmarkStart w:id="1694" w:name="_7v3y8nktb720"/>
      <w:bookmarkEnd w:id="1694"/>
      <w:r>
        <w:rPr>
          <w:lang w:val="en-CA"/>
        </w:rPr>
        <w:t>O.4.6</w:t>
      </w:r>
      <w:r>
        <w:rPr>
          <w:lang w:val="en-CA"/>
        </w:rPr>
        <w:tab/>
      </w:r>
      <w:bookmarkStart w:id="1695" w:name="_Hlk173334870"/>
      <w:proofErr w:type="spellStart"/>
      <w:r>
        <w:rPr>
          <w:lang w:val="en-CA"/>
        </w:rPr>
        <w:t>ItemPropertiesBox</w:t>
      </w:r>
      <w:bookmarkEnd w:id="1695"/>
      <w:proofErr w:type="spellEnd"/>
    </w:p>
    <w:p w14:paraId="750F126B" w14:textId="77777777" w:rsidR="000C4F42" w:rsidRDefault="00000000">
      <w:r>
        <w:t xml:space="preserve">The equivalent </w:t>
      </w:r>
      <w:proofErr w:type="spellStart"/>
      <w:r>
        <w:rPr>
          <w:rStyle w:val="codeZchn"/>
          <w:rFonts w:eastAsia="Courier New"/>
          <w:lang w:val="en-CA"/>
        </w:rPr>
        <w:t>MetaBox</w:t>
      </w:r>
      <w:proofErr w:type="spellEnd"/>
      <w:r>
        <w:t xml:space="preserve"> shall have an </w:t>
      </w:r>
      <w:proofErr w:type="spellStart"/>
      <w:r>
        <w:rPr>
          <w:rStyle w:val="codeZchn"/>
          <w:rFonts w:eastAsia="Courier New"/>
          <w:lang w:val="en-CA"/>
        </w:rPr>
        <w:t>ItemPropertiesBox</w:t>
      </w:r>
      <w:proofErr w:type="spellEnd"/>
      <w:r>
        <w:t xml:space="preserve"> containing an </w:t>
      </w:r>
      <w:proofErr w:type="spellStart"/>
      <w:r>
        <w:rPr>
          <w:rStyle w:val="codeZchn"/>
          <w:rFonts w:eastAsia="Courier New"/>
          <w:lang w:val="en-CA"/>
        </w:rPr>
        <w:t>ItemPropertyContainerBox</w:t>
      </w:r>
      <w:proofErr w:type="spellEnd"/>
      <w:r>
        <w:t xml:space="preserve"> and an </w:t>
      </w:r>
      <w:proofErr w:type="spellStart"/>
      <w:r>
        <w:rPr>
          <w:rStyle w:val="codeZchn"/>
          <w:rFonts w:eastAsia="Courier New"/>
          <w:lang w:val="en-CA"/>
        </w:rPr>
        <w:t>ItemPropertyAssociationBox</w:t>
      </w:r>
      <w:proofErr w:type="spellEnd"/>
      <w:r>
        <w:t>.</w:t>
      </w:r>
    </w:p>
    <w:p w14:paraId="750F126C" w14:textId="77777777" w:rsidR="000C4F42" w:rsidRDefault="00000000">
      <w:r>
        <w:t xml:space="preserve">The </w:t>
      </w:r>
      <w:proofErr w:type="spellStart"/>
      <w:r>
        <w:rPr>
          <w:rStyle w:val="codeZchn"/>
          <w:rFonts w:eastAsia="Courier New"/>
          <w:lang w:val="en-CA"/>
        </w:rPr>
        <w:t>ItemPropertyContainerBox</w:t>
      </w:r>
      <w:proofErr w:type="spellEnd"/>
      <w:r>
        <w:t xml:space="preserve"> shall have 32 entries as listed below. Any entry for which the condition is not true is replaced with a </w:t>
      </w:r>
      <w:proofErr w:type="spellStart"/>
      <w:r>
        <w:rPr>
          <w:rStyle w:val="codeZchn"/>
          <w:rFonts w:eastAsia="Courier New"/>
          <w:lang w:val="en-CA"/>
        </w:rPr>
        <w:t>FreeSpaceBox</w:t>
      </w:r>
      <w:proofErr w:type="spellEnd"/>
      <w:r>
        <w:t>.</w:t>
      </w:r>
    </w:p>
    <w:tbl>
      <w:tblPr>
        <w:tblW w:w="10125" w:type="dxa"/>
        <w:tblLayout w:type="fixed"/>
        <w:tblCellMar>
          <w:top w:w="43" w:type="dxa"/>
          <w:left w:w="43" w:type="dxa"/>
          <w:bottom w:w="43" w:type="dxa"/>
          <w:right w:w="43" w:type="dxa"/>
        </w:tblCellMar>
        <w:tblLook w:val="0600" w:firstRow="0" w:lastRow="0" w:firstColumn="0" w:lastColumn="0" w:noHBand="1" w:noVBand="1"/>
      </w:tblPr>
      <w:tblGrid>
        <w:gridCol w:w="688"/>
        <w:gridCol w:w="3056"/>
        <w:gridCol w:w="6381"/>
      </w:tblGrid>
      <w:tr w:rsidR="000C4F42" w14:paraId="750F127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6D" w14:textId="77777777" w:rsidR="000C4F42" w:rsidRDefault="00000000">
            <w:pPr>
              <w:jc w:val="left"/>
            </w:pPr>
            <w:r>
              <w:rPr>
                <w:b/>
                <w:bCs/>
              </w:rPr>
              <w:t>Entry</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6E" w14:textId="77777777" w:rsidR="000C4F42" w:rsidRDefault="00000000">
            <w:pPr>
              <w:jc w:val="left"/>
            </w:pPr>
            <w:r>
              <w:rPr>
                <w:b/>
                <w:bCs/>
              </w:rPr>
              <w:t>Condition</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6F" w14:textId="77777777" w:rsidR="000C4F42" w:rsidRDefault="00000000">
            <w:pPr>
              <w:jc w:val="left"/>
            </w:pPr>
            <w:r>
              <w:rPr>
                <w:b/>
                <w:bCs/>
              </w:rPr>
              <w:t>Contents</w:t>
            </w:r>
          </w:p>
        </w:tc>
      </w:tr>
      <w:tr w:rsidR="000C4F42" w14:paraId="750F127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1" w14:textId="77777777" w:rsidR="000C4F42" w:rsidRDefault="00000000">
            <w:pPr>
              <w:jc w:val="left"/>
            </w:pPr>
            <w:r>
              <w:t>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2" w14:textId="77777777" w:rsidR="000C4F42" w:rsidRDefault="00000000">
            <w:pPr>
              <w:jc w:val="left"/>
            </w:pPr>
            <w:proofErr w:type="spellStart"/>
            <w:r>
              <w:rPr>
                <w:rStyle w:val="codeZchn"/>
                <w:rFonts w:eastAsia="Courier New"/>
                <w:lang w:val="en-CA"/>
              </w:rPr>
              <w:t>main_item_codec_config_size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3" w14:textId="77777777" w:rsidR="000C4F42" w:rsidRDefault="00000000">
            <w:pPr>
              <w:jc w:val="left"/>
            </w:pPr>
            <w:r>
              <w:t xml:space="preserve">Item property with the type set to </w:t>
            </w:r>
            <w:proofErr w:type="spellStart"/>
            <w:r>
              <w:rPr>
                <w:rStyle w:val="codeZchn"/>
                <w:rFonts w:eastAsia="Courier New"/>
                <w:lang w:val="en-CA"/>
              </w:rPr>
              <w:t>codec_config_type</w:t>
            </w:r>
            <w:proofErr w:type="spellEnd"/>
            <w:r>
              <w:t xml:space="preserve"> and with contents from </w:t>
            </w:r>
            <w:proofErr w:type="spellStart"/>
            <w:r>
              <w:rPr>
                <w:rStyle w:val="codeZchn"/>
                <w:rFonts w:eastAsia="Courier New"/>
                <w:lang w:val="en-CA"/>
              </w:rPr>
              <w:t>main_item_codec_config</w:t>
            </w:r>
            <w:proofErr w:type="spellEnd"/>
            <w:r>
              <w:t>.</w:t>
            </w:r>
          </w:p>
        </w:tc>
      </w:tr>
      <w:tr w:rsidR="000C4F42" w14:paraId="750F127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5" w14:textId="77777777" w:rsidR="000C4F42" w:rsidRDefault="00000000">
            <w:pPr>
              <w:jc w:val="left"/>
            </w:pPr>
            <w:r>
              <w:t>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6" w14:textId="77777777" w:rsidR="000C4F42" w:rsidRDefault="00000000">
            <w:pPr>
              <w:jc w:val="left"/>
            </w:pPr>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7" w14:textId="77777777" w:rsidR="000C4F42" w:rsidRDefault="00000000">
            <w:pPr>
              <w:jc w:val="left"/>
            </w:pPr>
            <w:proofErr w:type="spellStart"/>
            <w:r>
              <w:rPr>
                <w:rStyle w:val="codeZchn"/>
                <w:rFonts w:eastAsia="Courier New"/>
                <w:lang w:val="en-CA"/>
              </w:rPr>
              <w:t>ImageSpatialExtentsProperty</w:t>
            </w:r>
            <w:proofErr w:type="spellEnd"/>
            <w:r>
              <w:t xml:space="preserve"> with </w:t>
            </w:r>
            <w:proofErr w:type="spellStart"/>
            <w:r>
              <w:rPr>
                <w:rStyle w:val="codeZchn"/>
                <w:rFonts w:eastAsia="Courier New"/>
                <w:lang w:val="en-CA"/>
              </w:rPr>
              <w:t>image_width</w:t>
            </w:r>
            <w:proofErr w:type="spellEnd"/>
            <w:r>
              <w:t xml:space="preserve"> set to </w:t>
            </w:r>
            <w:r>
              <w:rPr>
                <w:rStyle w:val="codeZchn"/>
                <w:rFonts w:eastAsia="Courier New"/>
                <w:lang w:val="en-CA"/>
              </w:rPr>
              <w:t>width_minus1</w:t>
            </w:r>
            <w:r>
              <w:rPr>
                <w:rStyle w:val="codeZchn"/>
                <w:rFonts w:eastAsia="Cambria"/>
                <w:lang w:val="en-CA"/>
              </w:rPr>
              <w:t>+1</w:t>
            </w:r>
            <w:r>
              <w:t xml:space="preserve"> and </w:t>
            </w:r>
            <w:proofErr w:type="spellStart"/>
            <w:r>
              <w:rPr>
                <w:rStyle w:val="codeZchn"/>
                <w:rFonts w:eastAsia="Courier New"/>
                <w:lang w:val="en-CA"/>
              </w:rPr>
              <w:t>image_height</w:t>
            </w:r>
            <w:proofErr w:type="spellEnd"/>
            <w:r>
              <w:t xml:space="preserve"> set to </w:t>
            </w:r>
            <w:r>
              <w:rPr>
                <w:rStyle w:val="codeZchn"/>
                <w:rFonts w:eastAsia="Courier New"/>
                <w:lang w:val="en-CA"/>
              </w:rPr>
              <w:t>height_minus1</w:t>
            </w:r>
            <w:r>
              <w:rPr>
                <w:rStyle w:val="codeZchn"/>
                <w:rFonts w:eastAsia="Cambria"/>
                <w:lang w:val="en-CA"/>
              </w:rPr>
              <w:t>+1</w:t>
            </w:r>
            <w:r>
              <w:t>.</w:t>
            </w:r>
          </w:p>
        </w:tc>
      </w:tr>
      <w:tr w:rsidR="000C4F42" w14:paraId="750F127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9" w14:textId="77777777" w:rsidR="000C4F42" w:rsidRDefault="00000000">
            <w:pPr>
              <w:jc w:val="left"/>
            </w:pPr>
            <w:r>
              <w:t>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A" w14:textId="77777777" w:rsidR="000C4F42" w:rsidRDefault="00000000">
            <w:pPr>
              <w:jc w:val="left"/>
            </w:pPr>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B" w14:textId="77777777" w:rsidR="000C4F42" w:rsidRDefault="00000000">
            <w:pPr>
              <w:jc w:val="left"/>
            </w:pPr>
            <w:proofErr w:type="spellStart"/>
            <w:r>
              <w:rPr>
                <w:rStyle w:val="codeZchn"/>
                <w:rFonts w:eastAsia="Courier New"/>
                <w:lang w:val="en-CA"/>
              </w:rPr>
              <w:t>PixelInformationProperty</w:t>
            </w:r>
            <w:proofErr w:type="spellEnd"/>
            <w:r>
              <w:t xml:space="preserve"> with field values defined in section O.4.7 of this document.</w:t>
            </w:r>
          </w:p>
        </w:tc>
      </w:tr>
      <w:tr w:rsidR="000C4F42" w14:paraId="750F128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7D" w14:textId="77777777" w:rsidR="000C4F42" w:rsidRDefault="00000000">
            <w:pPr>
              <w:jc w:val="left"/>
            </w:pPr>
            <w:r>
              <w:t>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7E" w14:textId="77777777" w:rsidR="000C4F42" w:rsidRDefault="00000000">
            <w:pPr>
              <w:jc w:val="left"/>
            </w:pPr>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7F" w14:textId="77777777" w:rsidR="000C4F42" w:rsidRDefault="00000000">
            <w:pPr>
              <w:jc w:val="left"/>
            </w:pPr>
            <w:proofErr w:type="spellStart"/>
            <w:r>
              <w:rPr>
                <w:rStyle w:val="codeZchn"/>
                <w:rFonts w:eastAsia="Courier New"/>
                <w:lang w:val="en-CA"/>
              </w:rPr>
              <w:t>ColourInformationBox</w:t>
            </w:r>
            <w:proofErr w:type="spellEnd"/>
            <w:r>
              <w:t xml:space="preserve"> with </w:t>
            </w:r>
            <w:proofErr w:type="spellStart"/>
            <w:r>
              <w:rPr>
                <w:rStyle w:val="codeZchn"/>
                <w:rFonts w:eastAsia="Courier New"/>
                <w:lang w:val="en-CA"/>
              </w:rPr>
              <w:t>colour_type</w:t>
            </w:r>
            <w:proofErr w:type="spellEnd"/>
            <w:r>
              <w:t xml:space="preserve"> set to </w:t>
            </w:r>
            <w:r>
              <w:rPr>
                <w:rStyle w:val="codeZchn"/>
                <w:rFonts w:eastAsia="Courier New"/>
                <w:lang w:val="en-CA"/>
              </w:rPr>
              <w:t>'</w:t>
            </w:r>
            <w:proofErr w:type="spellStart"/>
            <w:r>
              <w:rPr>
                <w:rStyle w:val="codeZchn"/>
                <w:rFonts w:eastAsia="Courier New"/>
                <w:lang w:val="en-CA"/>
              </w:rPr>
              <w:t>nclx</w:t>
            </w:r>
            <w:proofErr w:type="spellEnd"/>
            <w:r>
              <w:rPr>
                <w:rStyle w:val="codeZchn"/>
                <w:rFonts w:eastAsia="Courier New"/>
                <w:lang w:val="en-CA"/>
              </w:rPr>
              <w:t>'</w:t>
            </w:r>
            <w:r>
              <w:t xml:space="preserve"> and </w:t>
            </w:r>
            <w:proofErr w:type="spellStart"/>
            <w:r>
              <w:rPr>
                <w:rStyle w:val="codeZchn"/>
                <w:rFonts w:eastAsia="Courier New"/>
                <w:lang w:val="en-CA"/>
              </w:rPr>
              <w:t>colour_primaries</w:t>
            </w:r>
            <w:proofErr w:type="spellEnd"/>
            <w:r>
              <w:t xml:space="preserve">, </w:t>
            </w:r>
            <w:proofErr w:type="spellStart"/>
            <w:r>
              <w:rPr>
                <w:rStyle w:val="codeZchn"/>
                <w:rFonts w:eastAsia="Courier New"/>
                <w:lang w:val="en-CA"/>
              </w:rPr>
              <w:t>transfer_characteristics</w:t>
            </w:r>
            <w:proofErr w:type="spellEnd"/>
            <w:r>
              <w:t xml:space="preserve">, </w:t>
            </w:r>
            <w:proofErr w:type="spellStart"/>
            <w:r>
              <w:rPr>
                <w:rStyle w:val="codeZchn"/>
                <w:rFonts w:eastAsia="Courier New"/>
                <w:lang w:val="en-CA"/>
              </w:rPr>
              <w:t>matrix_coefficients</w:t>
            </w:r>
            <w:proofErr w:type="spellEnd"/>
            <w:r>
              <w:t xml:space="preserve"> and </w:t>
            </w:r>
            <w:proofErr w:type="spellStart"/>
            <w:r>
              <w:rPr>
                <w:rStyle w:val="codeZchn"/>
                <w:rFonts w:eastAsia="Courier New"/>
                <w:lang w:val="en-CA"/>
              </w:rPr>
              <w:t>full_range_flag</w:t>
            </w:r>
            <w:proofErr w:type="spellEnd"/>
            <w:r>
              <w:t xml:space="preserve"> set to the values from the </w:t>
            </w:r>
            <w:proofErr w:type="spellStart"/>
            <w:r>
              <w:rPr>
                <w:rStyle w:val="codeZchn"/>
                <w:rFonts w:eastAsia="Courier New"/>
                <w:lang w:val="en-CA"/>
              </w:rPr>
              <w:t>MinimizedImageBox</w:t>
            </w:r>
            <w:proofErr w:type="spellEnd"/>
            <w:r>
              <w:t>.</w:t>
            </w:r>
          </w:p>
        </w:tc>
      </w:tr>
      <w:tr w:rsidR="000C4F42" w14:paraId="750F128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1" w14:textId="77777777" w:rsidR="000C4F42" w:rsidRDefault="00000000">
            <w:pPr>
              <w:jc w:val="left"/>
            </w:pPr>
            <w:r>
              <w:t>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2" w14:textId="77777777" w:rsidR="000C4F42" w:rsidRDefault="00000000">
            <w:pPr>
              <w:jc w:val="left"/>
            </w:pPr>
            <w:proofErr w:type="spellStart"/>
            <w:r>
              <w:rPr>
                <w:rStyle w:val="codeZchn"/>
                <w:rFonts w:eastAsia="Courier New"/>
                <w:lang w:val="en-CA"/>
              </w:rPr>
              <w:t>icc_flag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3" w14:textId="77777777" w:rsidR="000C4F42" w:rsidRDefault="00000000">
            <w:pPr>
              <w:jc w:val="left"/>
            </w:pPr>
            <w:proofErr w:type="spellStart"/>
            <w:r>
              <w:rPr>
                <w:rStyle w:val="codeZchn"/>
                <w:rFonts w:eastAsia="Courier New"/>
                <w:lang w:val="en-CA"/>
              </w:rPr>
              <w:t>ColourInformationBox</w:t>
            </w:r>
            <w:proofErr w:type="spellEnd"/>
            <w:r>
              <w:t xml:space="preserve"> with the </w:t>
            </w:r>
            <w:proofErr w:type="spellStart"/>
            <w:r>
              <w:rPr>
                <w:rStyle w:val="codeZchn"/>
                <w:rFonts w:eastAsia="Courier New"/>
                <w:lang w:val="en-CA"/>
              </w:rPr>
              <w:t>colour_type</w:t>
            </w:r>
            <w:proofErr w:type="spellEnd"/>
            <w:r>
              <w:t xml:space="preserve"> set to </w:t>
            </w:r>
            <w:r>
              <w:rPr>
                <w:rStyle w:val="codeZchn"/>
                <w:rFonts w:eastAsia="Courier New"/>
                <w:lang w:val="en-CA"/>
              </w:rPr>
              <w:t>'prof'</w:t>
            </w:r>
            <w:r>
              <w:t xml:space="preserve"> and with </w:t>
            </w:r>
            <w:proofErr w:type="spellStart"/>
            <w:r>
              <w:rPr>
                <w:rStyle w:val="codeZchn"/>
                <w:rFonts w:eastAsia="Courier New"/>
                <w:lang w:val="en-CA"/>
              </w:rPr>
              <w:t>ICC_profile</w:t>
            </w:r>
            <w:proofErr w:type="spellEnd"/>
            <w:r>
              <w:t xml:space="preserve"> contents being </w:t>
            </w:r>
            <w:proofErr w:type="spellStart"/>
            <w:r>
              <w:rPr>
                <w:rStyle w:val="codeZchn"/>
                <w:rFonts w:eastAsia="Courier New"/>
                <w:lang w:val="en-CA"/>
              </w:rPr>
              <w:t>icc_data</w:t>
            </w:r>
            <w:proofErr w:type="spellEnd"/>
            <w:r>
              <w:t>.</w:t>
            </w:r>
          </w:p>
        </w:tc>
      </w:tr>
      <w:tr w:rsidR="000C4F42" w14:paraId="750F128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5" w14:textId="77777777" w:rsidR="000C4F42" w:rsidRDefault="00000000">
            <w:pPr>
              <w:jc w:val="left"/>
            </w:pPr>
            <w:r>
              <w:t>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6" w14:textId="77777777" w:rsidR="000C4F42" w:rsidRDefault="00000000">
            <w:pPr>
              <w:jc w:val="left"/>
            </w:pPr>
            <w:proofErr w:type="spellStart"/>
            <w:r>
              <w:rPr>
                <w:rStyle w:val="codeZchn"/>
                <w:rFonts w:eastAsia="Courier New"/>
                <w:lang w:val="en-CA"/>
              </w:rPr>
              <w:t>alpha_item_codec_config_size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7" w14:textId="77777777" w:rsidR="000C4F42" w:rsidRDefault="00000000">
            <w:pPr>
              <w:jc w:val="left"/>
            </w:pPr>
            <w:r>
              <w:t xml:space="preserve">Item property with the type set to </w:t>
            </w:r>
            <w:proofErr w:type="spellStart"/>
            <w:r>
              <w:rPr>
                <w:rStyle w:val="codeZchn"/>
                <w:rFonts w:eastAsia="Courier New"/>
                <w:lang w:val="en-CA"/>
              </w:rPr>
              <w:t>codec_config_type</w:t>
            </w:r>
            <w:proofErr w:type="spellEnd"/>
            <w:r>
              <w:t xml:space="preserve"> and with contents from </w:t>
            </w:r>
            <w:proofErr w:type="spellStart"/>
            <w:r>
              <w:rPr>
                <w:rStyle w:val="codeZchn"/>
                <w:rFonts w:eastAsia="Courier New"/>
                <w:lang w:val="en-CA"/>
              </w:rPr>
              <w:t>alpha_item_codec_config</w:t>
            </w:r>
            <w:proofErr w:type="spellEnd"/>
            <w:r>
              <w:t>.</w:t>
            </w:r>
          </w:p>
        </w:tc>
      </w:tr>
      <w:tr w:rsidR="000C4F42" w14:paraId="750F128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9" w14:textId="77777777" w:rsidR="000C4F42" w:rsidRDefault="00000000">
            <w:pPr>
              <w:jc w:val="left"/>
            </w:pPr>
            <w:r>
              <w:t>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A" w14:textId="77777777" w:rsidR="000C4F42" w:rsidRDefault="00000000">
            <w:pPr>
              <w:jc w:val="left"/>
            </w:pPr>
            <w:proofErr w:type="spellStart"/>
            <w:r>
              <w:rPr>
                <w:rStyle w:val="codeZchn"/>
                <w:rFonts w:eastAsia="Courier New"/>
                <w:lang w:val="en-CA"/>
              </w:rPr>
              <w:t>alpha_item_data_size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B" w14:textId="77777777" w:rsidR="000C4F42" w:rsidRDefault="00000000">
            <w:pPr>
              <w:jc w:val="left"/>
            </w:pPr>
            <w:proofErr w:type="spellStart"/>
            <w:r>
              <w:rPr>
                <w:rStyle w:val="codeZchn"/>
                <w:rFonts w:eastAsia="Courier New"/>
                <w:lang w:val="en-CA"/>
              </w:rPr>
              <w:t>AuxiliaryTypeProperty</w:t>
            </w:r>
            <w:proofErr w:type="spellEnd"/>
            <w:r>
              <w:t xml:space="preserve"> with </w:t>
            </w:r>
            <w:proofErr w:type="spellStart"/>
            <w:r>
              <w:rPr>
                <w:rStyle w:val="codeZchn"/>
                <w:rFonts w:eastAsia="Courier New"/>
                <w:lang w:val="en-CA"/>
              </w:rPr>
              <w:t>aux_type</w:t>
            </w:r>
            <w:proofErr w:type="spellEnd"/>
            <w:r>
              <w:t xml:space="preserve"> set to </w:t>
            </w:r>
            <w:r>
              <w:rPr>
                <w:rStyle w:val="codeZchn"/>
                <w:rFonts w:eastAsia="Courier New"/>
                <w:lang w:val="en-CA"/>
              </w:rPr>
              <w:t>'</w:t>
            </w:r>
            <w:proofErr w:type="spellStart"/>
            <w:r>
              <w:rPr>
                <w:rStyle w:val="codeZchn"/>
                <w:rFonts w:eastAsia="Courier New"/>
                <w:lang w:val="en-CA"/>
              </w:rPr>
              <w:t>urn:</w:t>
            </w:r>
            <w:proofErr w:type="gramStart"/>
            <w:r>
              <w:rPr>
                <w:rStyle w:val="codeZchn"/>
                <w:rFonts w:eastAsia="Courier New"/>
                <w:lang w:val="en-CA"/>
              </w:rPr>
              <w:t>mpeg:mpegB</w:t>
            </w:r>
            <w:proofErr w:type="gramEnd"/>
            <w:r>
              <w:rPr>
                <w:rStyle w:val="codeZchn"/>
                <w:rFonts w:eastAsia="Courier New"/>
                <w:lang w:val="en-CA"/>
              </w:rPr>
              <w:t>:cicp:systems:auxiliary:alpha</w:t>
            </w:r>
            <w:proofErr w:type="spellEnd"/>
            <w:r>
              <w:rPr>
                <w:rStyle w:val="codeZchn"/>
                <w:rFonts w:eastAsia="Courier New"/>
                <w:lang w:val="en-CA"/>
              </w:rPr>
              <w:t>'</w:t>
            </w:r>
            <w:r>
              <w:t>.</w:t>
            </w:r>
          </w:p>
        </w:tc>
      </w:tr>
      <w:tr w:rsidR="000C4F42" w14:paraId="750F1290" w14:textId="77777777">
        <w:trPr>
          <w:trHeight w:val="531"/>
        </w:trPr>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8D" w14:textId="77777777" w:rsidR="000C4F42" w:rsidRDefault="00000000">
            <w:pPr>
              <w:jc w:val="left"/>
            </w:pPr>
            <w:r>
              <w:t>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8E" w14:textId="77777777" w:rsidR="000C4F42" w:rsidRDefault="00000000">
            <w:pPr>
              <w:jc w:val="left"/>
            </w:pPr>
            <w:proofErr w:type="spellStart"/>
            <w:r>
              <w:rPr>
                <w:rStyle w:val="codeZchn"/>
                <w:rFonts w:eastAsia="Courier New"/>
                <w:lang w:val="en-CA"/>
              </w:rPr>
              <w:t>alpha_item_data_size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8F" w14:textId="77777777" w:rsidR="000C4F42" w:rsidRDefault="00000000">
            <w:pPr>
              <w:jc w:val="left"/>
            </w:pPr>
            <w:proofErr w:type="spellStart"/>
            <w:r>
              <w:rPr>
                <w:rStyle w:val="codeZchn"/>
                <w:rFonts w:eastAsia="Courier New"/>
                <w:lang w:val="en-CA"/>
              </w:rPr>
              <w:t>PixelInformationProperty</w:t>
            </w:r>
            <w:proofErr w:type="spellEnd"/>
            <w:r>
              <w:t xml:space="preserve"> with field values defined in section O.4.7 of this document.</w:t>
            </w:r>
          </w:p>
        </w:tc>
      </w:tr>
      <w:tr w:rsidR="000C4F42" w14:paraId="750F129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1" w14:textId="77777777" w:rsidR="000C4F42" w:rsidRDefault="00000000">
            <w:pPr>
              <w:jc w:val="left"/>
            </w:pPr>
            <w:r>
              <w:t>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2" w14:textId="77777777" w:rsidR="000C4F42" w:rsidRDefault="00000000">
            <w:pPr>
              <w:jc w:val="left"/>
            </w:pPr>
            <w:r>
              <w:rPr>
                <w:rStyle w:val="codeZchn"/>
                <w:rFonts w:eastAsia="Courier New"/>
                <w:lang w:val="en-CA"/>
              </w:rPr>
              <w:t>orientation_minus1</w:t>
            </w:r>
            <w:r>
              <w:t xml:space="preserve"> is 2, 4, 5, 6 or 7</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3" w14:textId="77777777" w:rsidR="000C4F42" w:rsidRDefault="00000000">
            <w:pPr>
              <w:jc w:val="left"/>
            </w:pPr>
            <w:proofErr w:type="spellStart"/>
            <w:r>
              <w:rPr>
                <w:rStyle w:val="codeZchn"/>
                <w:rFonts w:eastAsia="Courier New"/>
                <w:lang w:val="en-CA"/>
              </w:rPr>
              <w:t>ImageRotation</w:t>
            </w:r>
            <w:proofErr w:type="spellEnd"/>
            <w:r>
              <w:t xml:space="preserve"> property with angle set to 2, 1, 3, 1, 1, respectively</w:t>
            </w:r>
          </w:p>
        </w:tc>
      </w:tr>
      <w:tr w:rsidR="000C4F42" w14:paraId="750F129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5" w14:textId="77777777" w:rsidR="000C4F42" w:rsidRDefault="00000000">
            <w:pPr>
              <w:jc w:val="left"/>
            </w:pPr>
            <w:r>
              <w:t>10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6" w14:textId="77777777" w:rsidR="000C4F42" w:rsidRDefault="00000000">
            <w:pPr>
              <w:jc w:val="left"/>
            </w:pPr>
            <w:r>
              <w:rPr>
                <w:rStyle w:val="codeZchn"/>
                <w:rFonts w:eastAsia="Courier New"/>
                <w:lang w:val="en-CA"/>
              </w:rPr>
              <w:t>orientation_minus1</w:t>
            </w:r>
            <w:r>
              <w:t xml:space="preserve"> is 1, 3, 4 or 6</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7" w14:textId="77777777" w:rsidR="000C4F42" w:rsidRDefault="00000000">
            <w:pPr>
              <w:jc w:val="left"/>
            </w:pPr>
            <w:proofErr w:type="spellStart"/>
            <w:r>
              <w:rPr>
                <w:rStyle w:val="codeZchn"/>
                <w:rFonts w:eastAsia="Courier New"/>
                <w:lang w:val="en-CA"/>
              </w:rPr>
              <w:t>ImageMirror</w:t>
            </w:r>
            <w:proofErr w:type="spellEnd"/>
            <w:r>
              <w:t xml:space="preserve"> property with axis set to 1, 0, 0, 1, respectively</w:t>
            </w:r>
          </w:p>
        </w:tc>
      </w:tr>
      <w:tr w:rsidR="000C4F42" w14:paraId="750F129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9" w14:textId="77777777" w:rsidR="000C4F42" w:rsidRDefault="00000000">
            <w:pPr>
              <w:jc w:val="left"/>
            </w:pPr>
            <w:r>
              <w:lastRenderedPageBreak/>
              <w:t>11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A" w14:textId="77777777" w:rsidR="000C4F42" w:rsidRDefault="00000000">
            <w:pPr>
              <w:jc w:val="left"/>
            </w:pPr>
            <w:proofErr w:type="spellStart"/>
            <w:r>
              <w:rPr>
                <w:rStyle w:val="codeZchn"/>
                <w:rFonts w:eastAsia="Courier New"/>
                <w:lang w:val="en-CA"/>
              </w:rPr>
              <w:t>clli_flag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B" w14:textId="77777777" w:rsidR="000C4F42" w:rsidRDefault="00000000">
            <w:pPr>
              <w:jc w:val="left"/>
            </w:pPr>
            <w:proofErr w:type="spellStart"/>
            <w:r>
              <w:rPr>
                <w:rStyle w:val="codeZchn"/>
                <w:rFonts w:eastAsia="Courier New"/>
                <w:lang w:val="en-CA"/>
              </w:rPr>
              <w:t>ContentLightLevelBox</w:t>
            </w:r>
            <w:proofErr w:type="spellEnd"/>
            <w:r>
              <w:t xml:space="preserve"> with body set to </w:t>
            </w:r>
            <w:proofErr w:type="spellStart"/>
            <w:r>
              <w:t>clli</w:t>
            </w:r>
            <w:proofErr w:type="spellEnd"/>
          </w:p>
        </w:tc>
      </w:tr>
      <w:tr w:rsidR="000C4F42" w14:paraId="750F12A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9D" w14:textId="77777777" w:rsidR="000C4F42" w:rsidRDefault="00000000">
            <w:pPr>
              <w:jc w:val="left"/>
            </w:pPr>
            <w:r>
              <w:t>12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9E" w14:textId="77777777" w:rsidR="000C4F42" w:rsidRDefault="00000000">
            <w:pPr>
              <w:jc w:val="left"/>
            </w:pPr>
            <w:proofErr w:type="spellStart"/>
            <w:r>
              <w:rPr>
                <w:rStyle w:val="codeZchn"/>
                <w:rFonts w:eastAsia="Courier New"/>
                <w:lang w:val="en-CA"/>
              </w:rPr>
              <w:t>mdcv_flag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9F" w14:textId="77777777" w:rsidR="000C4F42" w:rsidRDefault="00000000">
            <w:pPr>
              <w:jc w:val="left"/>
            </w:pPr>
            <w:proofErr w:type="spellStart"/>
            <w:r>
              <w:rPr>
                <w:rStyle w:val="codeZchn"/>
                <w:rFonts w:eastAsia="Courier New"/>
                <w:lang w:val="en-CA"/>
              </w:rPr>
              <w:t>MasteringDisplayColourVolumeBox</w:t>
            </w:r>
            <w:proofErr w:type="spellEnd"/>
            <w:r>
              <w:t xml:space="preserve"> with body set to mdcv</w:t>
            </w:r>
          </w:p>
        </w:tc>
      </w:tr>
      <w:tr w:rsidR="000C4F42" w14:paraId="750F12A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1" w14:textId="77777777" w:rsidR="000C4F42" w:rsidRDefault="00000000">
            <w:pPr>
              <w:jc w:val="left"/>
            </w:pPr>
            <w:r>
              <w:t>13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2" w14:textId="77777777" w:rsidR="000C4F42" w:rsidRDefault="00000000">
            <w:pPr>
              <w:jc w:val="left"/>
            </w:pPr>
            <w:proofErr w:type="spellStart"/>
            <w:r>
              <w:rPr>
                <w:rStyle w:val="codeZchn"/>
                <w:rFonts w:eastAsia="Courier New"/>
                <w:lang w:val="en-CA"/>
              </w:rPr>
              <w:t>cclv_flag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3" w14:textId="77777777" w:rsidR="000C4F42" w:rsidRDefault="00000000">
            <w:pPr>
              <w:jc w:val="left"/>
            </w:pPr>
            <w:proofErr w:type="spellStart"/>
            <w:r>
              <w:rPr>
                <w:rStyle w:val="codeZchn"/>
                <w:rFonts w:eastAsia="Courier New"/>
                <w:lang w:val="en-CA"/>
              </w:rPr>
              <w:t>ContentColourVolumeBox</w:t>
            </w:r>
            <w:proofErr w:type="spellEnd"/>
            <w:r>
              <w:t xml:space="preserve"> with body set to cclv</w:t>
            </w:r>
          </w:p>
        </w:tc>
      </w:tr>
      <w:tr w:rsidR="000C4F42" w14:paraId="750F12A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5" w14:textId="77777777" w:rsidR="000C4F42" w:rsidRDefault="00000000">
            <w:pPr>
              <w:jc w:val="left"/>
            </w:pPr>
            <w:r>
              <w:t>14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6" w14:textId="77777777" w:rsidR="000C4F42" w:rsidRDefault="00000000">
            <w:pPr>
              <w:jc w:val="left"/>
            </w:pPr>
            <w:proofErr w:type="spellStart"/>
            <w:r>
              <w:rPr>
                <w:rStyle w:val="codeZchn"/>
                <w:rFonts w:eastAsia="Courier New"/>
                <w:lang w:val="en-CA"/>
              </w:rPr>
              <w:t>amve_flag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7" w14:textId="77777777" w:rsidR="000C4F42" w:rsidRDefault="00000000">
            <w:pPr>
              <w:jc w:val="left"/>
            </w:pPr>
            <w:proofErr w:type="spellStart"/>
            <w:r>
              <w:rPr>
                <w:rStyle w:val="codeZchn"/>
                <w:rFonts w:eastAsia="Courier New"/>
                <w:lang w:val="en-CA"/>
              </w:rPr>
              <w:t>AmbientViewingEnvironmentBox</w:t>
            </w:r>
            <w:proofErr w:type="spellEnd"/>
            <w:r>
              <w:t xml:space="preserve"> with body set to </w:t>
            </w:r>
            <w:proofErr w:type="spellStart"/>
            <w:r>
              <w:t>amve</w:t>
            </w:r>
            <w:proofErr w:type="spellEnd"/>
          </w:p>
        </w:tc>
      </w:tr>
      <w:tr w:rsidR="000C4F42" w14:paraId="750F12A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9" w14:textId="77777777" w:rsidR="000C4F42" w:rsidRDefault="00000000">
            <w:pPr>
              <w:jc w:val="left"/>
            </w:pPr>
            <w:r>
              <w:t>15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A" w14:textId="77777777" w:rsidR="000C4F42" w:rsidRDefault="00000000">
            <w:pPr>
              <w:jc w:val="left"/>
            </w:pPr>
            <w:proofErr w:type="spellStart"/>
            <w:r>
              <w:rPr>
                <w:rStyle w:val="codeZchn"/>
                <w:rFonts w:eastAsia="Courier New"/>
                <w:lang w:val="en-CA"/>
              </w:rPr>
              <w:t>reve_flag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B" w14:textId="77777777" w:rsidR="000C4F42" w:rsidRDefault="00000000">
            <w:pPr>
              <w:jc w:val="left"/>
            </w:pPr>
            <w:proofErr w:type="spellStart"/>
            <w:r>
              <w:rPr>
                <w:rStyle w:val="codeZchn"/>
                <w:rFonts w:eastAsia="Courier New"/>
                <w:lang w:val="en-CA"/>
              </w:rPr>
              <w:t>ReferenceViewingEnvironmentBox</w:t>
            </w:r>
            <w:proofErr w:type="spellEnd"/>
            <w:r>
              <w:t xml:space="preserve"> with body set to </w:t>
            </w:r>
            <w:proofErr w:type="spellStart"/>
            <w:r>
              <w:t>reve</w:t>
            </w:r>
            <w:proofErr w:type="spellEnd"/>
            <w:r>
              <w:t xml:space="preserve"> and version and flags set to 0</w:t>
            </w:r>
          </w:p>
        </w:tc>
      </w:tr>
      <w:tr w:rsidR="000C4F42" w14:paraId="750F12B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AD" w14:textId="77777777" w:rsidR="000C4F42" w:rsidRDefault="00000000">
            <w:pPr>
              <w:jc w:val="left"/>
            </w:pPr>
            <w:r>
              <w:t>16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AE" w14:textId="77777777" w:rsidR="000C4F42" w:rsidRDefault="00000000">
            <w:pPr>
              <w:jc w:val="left"/>
            </w:pPr>
            <w:proofErr w:type="spellStart"/>
            <w:r>
              <w:rPr>
                <w:rStyle w:val="codeZchn"/>
                <w:rFonts w:eastAsia="Courier New"/>
                <w:lang w:val="en-CA"/>
              </w:rPr>
              <w:t>ndwt_flag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AF" w14:textId="77777777" w:rsidR="000C4F42" w:rsidRDefault="00000000">
            <w:pPr>
              <w:jc w:val="left"/>
            </w:pPr>
            <w:proofErr w:type="spellStart"/>
            <w:r>
              <w:rPr>
                <w:rStyle w:val="codeZchn"/>
                <w:rFonts w:eastAsia="Courier New"/>
                <w:lang w:val="en-CA"/>
              </w:rPr>
              <w:t>NominalDiffuseWhiteBox</w:t>
            </w:r>
            <w:proofErr w:type="spellEnd"/>
            <w:r>
              <w:t xml:space="preserve"> with body set to </w:t>
            </w:r>
            <w:proofErr w:type="spellStart"/>
            <w:r>
              <w:t>ndwt</w:t>
            </w:r>
            <w:proofErr w:type="spellEnd"/>
            <w:r>
              <w:t xml:space="preserve"> and version and flags set to 0</w:t>
            </w:r>
          </w:p>
        </w:tc>
      </w:tr>
      <w:tr w:rsidR="000C4F42" w14:paraId="750F12B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1" w14:textId="77777777" w:rsidR="000C4F42" w:rsidRDefault="00000000">
            <w:pPr>
              <w:jc w:val="left"/>
            </w:pPr>
            <w:r>
              <w:t>17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2" w14:textId="77777777" w:rsidR="000C4F42" w:rsidRDefault="00000000">
            <w:pPr>
              <w:jc w:val="left"/>
            </w:pPr>
            <w:proofErr w:type="spellStart"/>
            <w:r>
              <w:rPr>
                <w:rStyle w:val="codeZchn"/>
                <w:rFonts w:eastAsia="Courier New"/>
                <w:lang w:val="en-CA"/>
              </w:rPr>
              <w:t>gainmap_item_codec_config_size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3" w14:textId="77777777" w:rsidR="000C4F42" w:rsidRDefault="00000000">
            <w:pPr>
              <w:jc w:val="left"/>
            </w:pPr>
            <w:r>
              <w:t xml:space="preserve">Item property with the type set to </w:t>
            </w:r>
            <w:proofErr w:type="spellStart"/>
            <w:r>
              <w:rPr>
                <w:rStyle w:val="codeZchn"/>
                <w:rFonts w:eastAsia="Courier New"/>
                <w:lang w:val="en-CA"/>
              </w:rPr>
              <w:t>codec_config_type</w:t>
            </w:r>
            <w:proofErr w:type="spellEnd"/>
            <w:r>
              <w:t xml:space="preserve"> and with contents from </w:t>
            </w:r>
            <w:proofErr w:type="spellStart"/>
            <w:r>
              <w:rPr>
                <w:rStyle w:val="codeZchn"/>
                <w:rFonts w:eastAsia="Courier New"/>
                <w:lang w:val="en-CA"/>
              </w:rPr>
              <w:t>gainmap_item_codec_config</w:t>
            </w:r>
            <w:proofErr w:type="spellEnd"/>
            <w:r>
              <w:t>.</w:t>
            </w:r>
          </w:p>
        </w:tc>
      </w:tr>
      <w:tr w:rsidR="000C4F42" w14:paraId="750F12B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5" w14:textId="77777777" w:rsidR="000C4F42" w:rsidRDefault="00000000">
            <w:pPr>
              <w:jc w:val="left"/>
            </w:pPr>
            <w:r>
              <w:t>18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6" w14:textId="77777777" w:rsidR="000C4F42" w:rsidRDefault="00000000">
            <w:pPr>
              <w:jc w:val="left"/>
            </w:pPr>
            <w:proofErr w:type="spellStart"/>
            <w:r>
              <w:rPr>
                <w:rStyle w:val="codeZchn"/>
                <w:rFonts w:eastAsia="Courier New"/>
                <w:lang w:val="en-CA"/>
              </w:rPr>
              <w:t>gainmap_item_data_size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7" w14:textId="77777777" w:rsidR="000C4F42" w:rsidRDefault="00000000">
            <w:pPr>
              <w:jc w:val="left"/>
            </w:pPr>
            <w:proofErr w:type="spellStart"/>
            <w:r>
              <w:rPr>
                <w:rStyle w:val="codeZchn"/>
                <w:rFonts w:eastAsia="Courier New"/>
                <w:lang w:val="en-CA"/>
              </w:rPr>
              <w:t>ImageSpatialExtentsProperty</w:t>
            </w:r>
            <w:proofErr w:type="spellEnd"/>
            <w:r>
              <w:t xml:space="preserve"> with </w:t>
            </w:r>
            <w:proofErr w:type="spellStart"/>
            <w:r>
              <w:rPr>
                <w:rStyle w:val="codeZchn"/>
                <w:rFonts w:eastAsia="Courier New"/>
                <w:lang w:val="en-CA"/>
              </w:rPr>
              <w:t>image_width</w:t>
            </w:r>
            <w:proofErr w:type="spellEnd"/>
            <w:r>
              <w:t xml:space="preserve"> set to </w:t>
            </w:r>
            <w:r>
              <w:rPr>
                <w:rStyle w:val="codeZchn"/>
                <w:rFonts w:eastAsia="Courier New"/>
                <w:lang w:val="en-CA"/>
              </w:rPr>
              <w:t>gainmap_width_minus1</w:t>
            </w:r>
            <w:r>
              <w:rPr>
                <w:rStyle w:val="codeZchn"/>
                <w:rFonts w:eastAsia="Cambria"/>
                <w:lang w:val="en-CA"/>
              </w:rPr>
              <w:t xml:space="preserve"> + 1</w:t>
            </w:r>
            <w:r>
              <w:t xml:space="preserve"> and </w:t>
            </w:r>
            <w:proofErr w:type="spellStart"/>
            <w:r>
              <w:rPr>
                <w:rStyle w:val="codeZchn"/>
                <w:rFonts w:eastAsia="Courier New"/>
                <w:lang w:val="en-CA"/>
              </w:rPr>
              <w:t>image_height</w:t>
            </w:r>
            <w:proofErr w:type="spellEnd"/>
            <w:r>
              <w:rPr>
                <w:rStyle w:val="codeZchn"/>
                <w:rFonts w:eastAsia="Cambria"/>
                <w:lang w:val="en-CA"/>
              </w:rPr>
              <w:t xml:space="preserve"> </w:t>
            </w:r>
            <w:r>
              <w:t xml:space="preserve">set to </w:t>
            </w:r>
            <w:r>
              <w:rPr>
                <w:rStyle w:val="codeZchn"/>
                <w:rFonts w:eastAsia="Courier New"/>
                <w:lang w:val="en-CA"/>
              </w:rPr>
              <w:t>gainmap_height_minus1</w:t>
            </w:r>
            <w:r>
              <w:rPr>
                <w:rStyle w:val="codeZchn"/>
                <w:rFonts w:eastAsia="Cambria"/>
                <w:lang w:val="en-CA"/>
              </w:rPr>
              <w:t xml:space="preserve"> + 1</w:t>
            </w:r>
            <w:r>
              <w:t>.</w:t>
            </w:r>
          </w:p>
        </w:tc>
      </w:tr>
      <w:tr w:rsidR="000C4F42" w14:paraId="750F12B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9" w14:textId="77777777" w:rsidR="000C4F42" w:rsidRDefault="00000000">
            <w:pPr>
              <w:jc w:val="left"/>
            </w:pPr>
            <w:r>
              <w:t>19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A" w14:textId="77777777" w:rsidR="000C4F42" w:rsidRDefault="00000000">
            <w:pPr>
              <w:jc w:val="left"/>
            </w:pPr>
            <w:proofErr w:type="spellStart"/>
            <w:r>
              <w:rPr>
                <w:rStyle w:val="codeZchn"/>
                <w:rFonts w:eastAsia="Courier New"/>
                <w:lang w:val="en-CA"/>
              </w:rPr>
              <w:t>gainmap_item_data_size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B" w14:textId="77777777" w:rsidR="000C4F42" w:rsidRDefault="00000000">
            <w:pPr>
              <w:jc w:val="left"/>
            </w:pPr>
            <w:proofErr w:type="spellStart"/>
            <w:r>
              <w:rPr>
                <w:rStyle w:val="codeZchn"/>
                <w:rFonts w:eastAsia="Courier New"/>
                <w:lang w:val="en-CA"/>
              </w:rPr>
              <w:t>PixelInformationProperty</w:t>
            </w:r>
            <w:proofErr w:type="spellEnd"/>
            <w:r>
              <w:t xml:space="preserve"> with field values defined in section O.4.7 of this document.</w:t>
            </w:r>
          </w:p>
        </w:tc>
      </w:tr>
      <w:tr w:rsidR="000C4F42" w14:paraId="750F12C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BD" w14:textId="77777777" w:rsidR="000C4F42" w:rsidRDefault="00000000">
            <w:pPr>
              <w:jc w:val="left"/>
            </w:pPr>
            <w:r>
              <w:t>20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BE" w14:textId="77777777" w:rsidR="000C4F42" w:rsidRDefault="00000000">
            <w:pPr>
              <w:jc w:val="left"/>
            </w:pPr>
            <w:proofErr w:type="spellStart"/>
            <w:r>
              <w:rPr>
                <w:rStyle w:val="codeZchn"/>
                <w:rFonts w:eastAsia="Courier New"/>
                <w:lang w:val="en-CA"/>
              </w:rPr>
              <w:t>gainmap_item_data_size</w:t>
            </w:r>
            <w:proofErr w:type="spellEnd"/>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BF" w14:textId="77777777" w:rsidR="000C4F42" w:rsidRDefault="00000000">
            <w:pPr>
              <w:jc w:val="left"/>
            </w:pPr>
            <w:proofErr w:type="spellStart"/>
            <w:r>
              <w:rPr>
                <w:rStyle w:val="codeZchn"/>
                <w:rFonts w:eastAsia="Courier New"/>
                <w:lang w:val="en-CA"/>
              </w:rPr>
              <w:t>ColourInformationBox</w:t>
            </w:r>
            <w:proofErr w:type="spellEnd"/>
            <w:r>
              <w:t xml:space="preserve"> with </w:t>
            </w:r>
            <w:proofErr w:type="spellStart"/>
            <w:r>
              <w:rPr>
                <w:rStyle w:val="codeZchn"/>
                <w:rFonts w:eastAsia="Courier New"/>
                <w:lang w:val="en-CA"/>
              </w:rPr>
              <w:t>colour_type</w:t>
            </w:r>
            <w:proofErr w:type="spellEnd"/>
            <w:r>
              <w:t xml:space="preserve"> set to </w:t>
            </w:r>
            <w:r>
              <w:rPr>
                <w:rStyle w:val="codeZchn"/>
                <w:rFonts w:eastAsia="Courier New"/>
                <w:lang w:val="en-CA"/>
              </w:rPr>
              <w:t>'</w:t>
            </w:r>
            <w:proofErr w:type="spellStart"/>
            <w:r>
              <w:rPr>
                <w:rStyle w:val="codeZchn"/>
                <w:rFonts w:eastAsia="Courier New"/>
                <w:lang w:val="en-CA"/>
              </w:rPr>
              <w:t>nclx</w:t>
            </w:r>
            <w:proofErr w:type="spellEnd"/>
            <w:r>
              <w:rPr>
                <w:rStyle w:val="codeZchn"/>
                <w:rFonts w:eastAsia="Courier New"/>
                <w:lang w:val="en-CA"/>
              </w:rPr>
              <w:t>'</w:t>
            </w:r>
            <w:r>
              <w:t xml:space="preserve"> and </w:t>
            </w:r>
            <w:proofErr w:type="spellStart"/>
            <w:r>
              <w:rPr>
                <w:rStyle w:val="codeZchn"/>
                <w:rFonts w:eastAsia="Courier New"/>
                <w:lang w:val="en-CA"/>
              </w:rPr>
              <w:t>colour_primaries</w:t>
            </w:r>
            <w:proofErr w:type="spellEnd"/>
            <w:r>
              <w:t xml:space="preserve"> and </w:t>
            </w:r>
            <w:proofErr w:type="spellStart"/>
            <w:r>
              <w:rPr>
                <w:rStyle w:val="codeZchn"/>
                <w:rFonts w:eastAsia="Courier New"/>
                <w:lang w:val="en-CA"/>
              </w:rPr>
              <w:t>transfer_characteristics</w:t>
            </w:r>
            <w:proofErr w:type="spellEnd"/>
            <w:r>
              <w:t xml:space="preserve"> set to </w:t>
            </w:r>
            <w:proofErr w:type="gramStart"/>
            <w:r>
              <w:t xml:space="preserve">2,  </w:t>
            </w:r>
            <w:proofErr w:type="spellStart"/>
            <w:r>
              <w:rPr>
                <w:rStyle w:val="codeZchn"/>
                <w:rFonts w:eastAsia="Courier New"/>
                <w:lang w:val="en-CA"/>
              </w:rPr>
              <w:t>matrix</w:t>
            </w:r>
            <w:proofErr w:type="gramEnd"/>
            <w:r>
              <w:rPr>
                <w:rStyle w:val="codeZchn"/>
                <w:rFonts w:eastAsia="Courier New"/>
                <w:lang w:val="en-CA"/>
              </w:rPr>
              <w:t>_coefficients</w:t>
            </w:r>
            <w:proofErr w:type="spellEnd"/>
            <w:r>
              <w:t xml:space="preserve"> set to </w:t>
            </w:r>
            <w:proofErr w:type="spellStart"/>
            <w:r>
              <w:rPr>
                <w:rStyle w:val="codeZchn"/>
                <w:rFonts w:eastAsia="Courier New"/>
                <w:lang w:val="en-CA"/>
              </w:rPr>
              <w:t>gainmap_matrix_coefficients</w:t>
            </w:r>
            <w:proofErr w:type="spellEnd"/>
            <w:r>
              <w:t xml:space="preserve"> and </w:t>
            </w:r>
            <w:proofErr w:type="spellStart"/>
            <w:r>
              <w:rPr>
                <w:rStyle w:val="codeZchn"/>
                <w:rFonts w:eastAsia="Courier New"/>
                <w:lang w:val="en-CA"/>
              </w:rPr>
              <w:t>full_range_flag</w:t>
            </w:r>
            <w:proofErr w:type="spellEnd"/>
            <w:r>
              <w:t xml:space="preserve"> set to </w:t>
            </w:r>
            <w:proofErr w:type="spellStart"/>
            <w:r>
              <w:rPr>
                <w:rStyle w:val="codeZchn"/>
                <w:rFonts w:eastAsia="Courier New"/>
                <w:lang w:val="en-CA"/>
              </w:rPr>
              <w:t>gainmap_full_range_flag</w:t>
            </w:r>
            <w:proofErr w:type="spellEnd"/>
            <w:r>
              <w:t>.</w:t>
            </w:r>
          </w:p>
        </w:tc>
      </w:tr>
      <w:tr w:rsidR="000C4F42" w14:paraId="750F12C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1" w14:textId="77777777" w:rsidR="000C4F42" w:rsidRDefault="00000000">
            <w:pPr>
              <w:jc w:val="left"/>
            </w:pPr>
            <w:r>
              <w:t>21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2" w14:textId="77777777" w:rsidR="000C4F42" w:rsidRDefault="00000000">
            <w:pPr>
              <w:jc w:val="left"/>
            </w:pPr>
            <w:proofErr w:type="spellStart"/>
            <w:r>
              <w:rPr>
                <w:rStyle w:val="codeZchn"/>
                <w:rFonts w:eastAsia="Courier New"/>
                <w:lang w:val="en-CA"/>
              </w:rPr>
              <w:t>gainmap_flag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3" w14:textId="77777777" w:rsidR="000C4F42" w:rsidRDefault="00000000">
            <w:pPr>
              <w:jc w:val="left"/>
            </w:pPr>
            <w:proofErr w:type="spellStart"/>
            <w:r>
              <w:rPr>
                <w:rStyle w:val="codeZchn"/>
                <w:rFonts w:eastAsia="Courier New"/>
                <w:lang w:val="en-CA"/>
              </w:rPr>
              <w:t>ImageSpatialExtentsProperty</w:t>
            </w:r>
            <w:proofErr w:type="spellEnd"/>
            <w:r>
              <w:t xml:space="preserve"> equal to entry 2 if </w:t>
            </w:r>
            <w:r>
              <w:rPr>
                <w:rStyle w:val="codeZchn"/>
                <w:rFonts w:eastAsia="Courier New"/>
                <w:lang w:val="en-CA"/>
              </w:rPr>
              <w:t>orientation_minus1</w:t>
            </w:r>
            <w:r>
              <w:t xml:space="preserve"> is 0, 1, 2, 3 and with </w:t>
            </w:r>
            <w:proofErr w:type="spellStart"/>
            <w:r>
              <w:rPr>
                <w:rStyle w:val="codeZchn"/>
                <w:rFonts w:eastAsia="Courier New"/>
                <w:lang w:val="en-CA"/>
              </w:rPr>
              <w:t>image_width</w:t>
            </w:r>
            <w:proofErr w:type="spellEnd"/>
            <w:r>
              <w:t xml:space="preserve"> set to </w:t>
            </w:r>
            <w:r>
              <w:rPr>
                <w:rStyle w:val="codeZchn"/>
                <w:rFonts w:eastAsia="Courier New"/>
                <w:lang w:val="en-CA"/>
              </w:rPr>
              <w:t>height_minus1 + 1</w:t>
            </w:r>
            <w:r>
              <w:t xml:space="preserve"> and </w:t>
            </w:r>
            <w:proofErr w:type="spellStart"/>
            <w:r>
              <w:rPr>
                <w:rStyle w:val="codeZchn"/>
                <w:rFonts w:eastAsia="Courier New"/>
                <w:lang w:val="en-CA"/>
              </w:rPr>
              <w:t>image_height</w:t>
            </w:r>
            <w:proofErr w:type="spellEnd"/>
            <w:r>
              <w:t xml:space="preserve"> set to </w:t>
            </w:r>
            <w:r>
              <w:rPr>
                <w:rStyle w:val="codeZchn"/>
                <w:rFonts w:eastAsia="Courier New"/>
                <w:lang w:val="en-CA"/>
              </w:rPr>
              <w:t>width_minus1 + 1</w:t>
            </w:r>
            <w:r>
              <w:t xml:space="preserve"> for any other orientation.</w:t>
            </w:r>
          </w:p>
        </w:tc>
      </w:tr>
      <w:tr w:rsidR="000C4F42" w14:paraId="750F12C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5" w14:textId="77777777" w:rsidR="000C4F42" w:rsidRDefault="00000000">
            <w:pPr>
              <w:jc w:val="left"/>
            </w:pPr>
            <w:r>
              <w:t>22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6" w14:textId="77777777" w:rsidR="000C4F42" w:rsidRDefault="00000000">
            <w:pPr>
              <w:jc w:val="left"/>
            </w:pPr>
            <w:proofErr w:type="spellStart"/>
            <w:r>
              <w:rPr>
                <w:rStyle w:val="codeZchn"/>
                <w:rFonts w:eastAsia="Courier New"/>
                <w:lang w:val="en-CA"/>
              </w:rPr>
              <w:t>gainmap_flag</w:t>
            </w:r>
            <w:proofErr w:type="spellEnd"/>
            <w:r>
              <w:t xml:space="preserve"> is 1 and (</w:t>
            </w:r>
            <w:proofErr w:type="spellStart"/>
            <w:r>
              <w:rPr>
                <w:rStyle w:val="codeZchn"/>
                <w:rFonts w:eastAsia="Courier New"/>
                <w:lang w:val="en-CA"/>
              </w:rPr>
              <w:t>tmap_explicit_cicp_flag</w:t>
            </w:r>
            <w:proofErr w:type="spellEnd"/>
            <w:r>
              <w:t xml:space="preserve"> is 1 or </w:t>
            </w:r>
            <w:proofErr w:type="spellStart"/>
            <w:r>
              <w:rPr>
                <w:rStyle w:val="codeZchn"/>
                <w:rFonts w:eastAsia="Courier New"/>
                <w:lang w:val="en-CA"/>
              </w:rPr>
              <w:t>tmap_icc_flag</w:t>
            </w:r>
            <w:proofErr w:type="spellEnd"/>
            <w:r>
              <w:t xml:space="preserve"> is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7" w14:textId="77777777" w:rsidR="000C4F42" w:rsidRDefault="00000000">
            <w:pPr>
              <w:jc w:val="left"/>
            </w:pPr>
            <w:proofErr w:type="spellStart"/>
            <w:r>
              <w:rPr>
                <w:rStyle w:val="codeZchn"/>
                <w:rFonts w:eastAsia="Courier New"/>
                <w:lang w:val="en-CA"/>
              </w:rPr>
              <w:t>ColourInformationBox</w:t>
            </w:r>
            <w:proofErr w:type="spellEnd"/>
            <w:r>
              <w:t xml:space="preserve"> with </w:t>
            </w:r>
            <w:proofErr w:type="spellStart"/>
            <w:r>
              <w:rPr>
                <w:rStyle w:val="codeZchn"/>
                <w:rFonts w:eastAsia="Courier New"/>
                <w:lang w:val="en-CA"/>
              </w:rPr>
              <w:t>colour_type</w:t>
            </w:r>
            <w:proofErr w:type="spellEnd"/>
            <w:r>
              <w:t xml:space="preserve"> set to </w:t>
            </w:r>
            <w:r>
              <w:rPr>
                <w:rStyle w:val="codeZchn"/>
                <w:rFonts w:eastAsia="Courier New"/>
                <w:lang w:val="en-CA"/>
              </w:rPr>
              <w:t>'</w:t>
            </w:r>
            <w:proofErr w:type="spellStart"/>
            <w:r>
              <w:rPr>
                <w:rStyle w:val="codeZchn"/>
                <w:rFonts w:eastAsia="Courier New"/>
                <w:lang w:val="en-CA"/>
              </w:rPr>
              <w:t>nclx</w:t>
            </w:r>
            <w:proofErr w:type="spellEnd"/>
            <w:r>
              <w:rPr>
                <w:rStyle w:val="codeZchn"/>
                <w:rFonts w:eastAsia="Courier New"/>
                <w:lang w:val="en-CA"/>
              </w:rPr>
              <w:t>'</w:t>
            </w:r>
            <w:r>
              <w:t xml:space="preserve"> and </w:t>
            </w:r>
            <w:proofErr w:type="spellStart"/>
            <w:r>
              <w:rPr>
                <w:rStyle w:val="codeZchn"/>
                <w:rFonts w:eastAsia="Courier New"/>
                <w:lang w:val="en-CA"/>
              </w:rPr>
              <w:t>colour_primaries</w:t>
            </w:r>
            <w:proofErr w:type="spellEnd"/>
            <w:r>
              <w:t xml:space="preserve">, </w:t>
            </w:r>
            <w:proofErr w:type="spellStart"/>
            <w:r>
              <w:rPr>
                <w:rStyle w:val="codeZchn"/>
                <w:rFonts w:eastAsia="Courier New"/>
                <w:lang w:val="en-CA"/>
              </w:rPr>
              <w:t>transfer_characteristics</w:t>
            </w:r>
            <w:proofErr w:type="spellEnd"/>
            <w:r>
              <w:t xml:space="preserve">, </w:t>
            </w:r>
            <w:proofErr w:type="spellStart"/>
            <w:r>
              <w:rPr>
                <w:rStyle w:val="codeZchn"/>
                <w:rFonts w:eastAsia="Courier New"/>
                <w:lang w:val="en-CA"/>
              </w:rPr>
              <w:t>matrix_coefficients</w:t>
            </w:r>
            <w:proofErr w:type="spellEnd"/>
            <w:r>
              <w:t xml:space="preserve"> and </w:t>
            </w:r>
            <w:proofErr w:type="spellStart"/>
            <w:r>
              <w:rPr>
                <w:rStyle w:val="codeZchn"/>
                <w:rFonts w:eastAsia="Courier New"/>
                <w:lang w:val="en-CA"/>
              </w:rPr>
              <w:t>full_range_flag</w:t>
            </w:r>
            <w:proofErr w:type="spellEnd"/>
            <w:r>
              <w:t xml:space="preserve"> set to </w:t>
            </w:r>
            <w:proofErr w:type="spellStart"/>
            <w:r>
              <w:rPr>
                <w:rStyle w:val="codeZchn"/>
                <w:rFonts w:eastAsia="Courier New"/>
                <w:lang w:val="en-CA"/>
              </w:rPr>
              <w:t>tmap_colour_primaries</w:t>
            </w:r>
            <w:proofErr w:type="spellEnd"/>
            <w:r>
              <w:t xml:space="preserve">, </w:t>
            </w:r>
            <w:proofErr w:type="spellStart"/>
            <w:r>
              <w:rPr>
                <w:rStyle w:val="codeZchn"/>
                <w:rFonts w:eastAsia="Courier New"/>
                <w:lang w:val="en-CA"/>
              </w:rPr>
              <w:t>tmap_transfer_</w:t>
            </w:r>
            <w:proofErr w:type="gramStart"/>
            <w:r>
              <w:rPr>
                <w:rStyle w:val="codeZchn"/>
                <w:rFonts w:eastAsia="Courier New"/>
                <w:lang w:val="en-CA"/>
              </w:rPr>
              <w:t>characteristics</w:t>
            </w:r>
            <w:proofErr w:type="spellEnd"/>
            <w:r>
              <w:t xml:space="preserve">,  </w:t>
            </w:r>
            <w:proofErr w:type="spellStart"/>
            <w:r>
              <w:rPr>
                <w:rStyle w:val="codeZchn"/>
                <w:rFonts w:eastAsia="Courier New"/>
                <w:lang w:val="en-CA"/>
              </w:rPr>
              <w:t>tmap</w:t>
            </w:r>
            <w:proofErr w:type="gramEnd"/>
            <w:r>
              <w:rPr>
                <w:rStyle w:val="codeZchn"/>
                <w:rFonts w:eastAsia="Courier New"/>
                <w:lang w:val="en-CA"/>
              </w:rPr>
              <w:t>_matrix_coefficients</w:t>
            </w:r>
            <w:proofErr w:type="spellEnd"/>
            <w:r>
              <w:t xml:space="preserve"> and </w:t>
            </w:r>
            <w:proofErr w:type="spellStart"/>
            <w:r>
              <w:rPr>
                <w:rStyle w:val="codeZchn"/>
                <w:rFonts w:eastAsia="Courier New"/>
                <w:lang w:val="en-CA"/>
              </w:rPr>
              <w:t>tmap_full_range_flag</w:t>
            </w:r>
            <w:proofErr w:type="spellEnd"/>
            <w:r>
              <w:t>, respectively.</w:t>
            </w:r>
          </w:p>
        </w:tc>
      </w:tr>
      <w:tr w:rsidR="000C4F42" w14:paraId="750F12C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9" w14:textId="77777777" w:rsidR="000C4F42" w:rsidRDefault="00000000">
            <w:pPr>
              <w:jc w:val="left"/>
            </w:pPr>
            <w:r>
              <w:t>23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A" w14:textId="77777777" w:rsidR="000C4F42" w:rsidRDefault="00000000">
            <w:pPr>
              <w:jc w:val="left"/>
            </w:pPr>
            <w:proofErr w:type="spellStart"/>
            <w:r>
              <w:rPr>
                <w:rStyle w:val="codeZchn"/>
                <w:rFonts w:eastAsia="Courier New"/>
                <w:lang w:val="en-CA"/>
              </w:rPr>
              <w:t>gainmap_flag</w:t>
            </w:r>
            <w:proofErr w:type="spellEnd"/>
            <w:r>
              <w:t xml:space="preserve"> is 1 and </w:t>
            </w:r>
            <w:proofErr w:type="spellStart"/>
            <w:r>
              <w:rPr>
                <w:rStyle w:val="codeZchn"/>
                <w:rFonts w:eastAsia="Courier New"/>
                <w:lang w:val="en-CA"/>
              </w:rPr>
              <w:t>tmap_icc_flag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B" w14:textId="77777777" w:rsidR="000C4F42" w:rsidRDefault="00000000">
            <w:pPr>
              <w:jc w:val="left"/>
            </w:pPr>
            <w:proofErr w:type="spellStart"/>
            <w:r>
              <w:rPr>
                <w:rStyle w:val="codeZchn"/>
                <w:rFonts w:eastAsia="Courier New"/>
                <w:lang w:val="en-CA"/>
              </w:rPr>
              <w:t>ColourInformationBox</w:t>
            </w:r>
            <w:proofErr w:type="spellEnd"/>
            <w:r>
              <w:t xml:space="preserve"> with the </w:t>
            </w:r>
            <w:proofErr w:type="spellStart"/>
            <w:r>
              <w:rPr>
                <w:rStyle w:val="codeZchn"/>
                <w:rFonts w:eastAsia="Courier New"/>
                <w:lang w:val="en-CA"/>
              </w:rPr>
              <w:t>colour_type</w:t>
            </w:r>
            <w:proofErr w:type="spellEnd"/>
            <w:r>
              <w:t xml:space="preserve"> set to </w:t>
            </w:r>
            <w:r>
              <w:rPr>
                <w:rStyle w:val="codeZchn"/>
                <w:rFonts w:eastAsia="Courier New"/>
                <w:lang w:val="en-CA"/>
              </w:rPr>
              <w:t>'prof'</w:t>
            </w:r>
            <w:r>
              <w:t xml:space="preserve"> and with </w:t>
            </w:r>
            <w:proofErr w:type="spellStart"/>
            <w:r>
              <w:rPr>
                <w:rStyle w:val="codeZchn"/>
                <w:rFonts w:eastAsia="Courier New"/>
                <w:lang w:val="en-CA"/>
              </w:rPr>
              <w:t>ICC_profile</w:t>
            </w:r>
            <w:proofErr w:type="spellEnd"/>
            <w:r>
              <w:t xml:space="preserve"> contents being </w:t>
            </w:r>
            <w:proofErr w:type="spellStart"/>
            <w:r>
              <w:rPr>
                <w:rStyle w:val="codeZchn"/>
                <w:rFonts w:eastAsia="Courier New"/>
                <w:lang w:val="en-CA"/>
              </w:rPr>
              <w:t>tmap_icc_data</w:t>
            </w:r>
            <w:proofErr w:type="spellEnd"/>
            <w:r>
              <w:t>.</w:t>
            </w:r>
          </w:p>
        </w:tc>
      </w:tr>
      <w:tr w:rsidR="000C4F42" w14:paraId="750F12D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CD" w14:textId="77777777" w:rsidR="000C4F42" w:rsidRDefault="00000000">
            <w:pPr>
              <w:jc w:val="left"/>
            </w:pPr>
            <w:r>
              <w:lastRenderedPageBreak/>
              <w:t>24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CE" w14:textId="77777777" w:rsidR="000C4F42" w:rsidRDefault="00000000">
            <w:pPr>
              <w:jc w:val="left"/>
            </w:pPr>
            <w:proofErr w:type="spellStart"/>
            <w:r>
              <w:rPr>
                <w:rStyle w:val="codeZchn"/>
                <w:rFonts w:eastAsia="Courier New"/>
                <w:lang w:val="en-CA"/>
              </w:rPr>
              <w:t>tmap_clli_flag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CF" w14:textId="77777777" w:rsidR="000C4F42" w:rsidRDefault="00000000">
            <w:pPr>
              <w:jc w:val="left"/>
            </w:pPr>
            <w:proofErr w:type="spellStart"/>
            <w:r>
              <w:rPr>
                <w:rStyle w:val="codeZchn"/>
                <w:rFonts w:eastAsia="Courier New"/>
                <w:lang w:val="en-CA"/>
              </w:rPr>
              <w:t>ContentLightLevelBox</w:t>
            </w:r>
            <w:proofErr w:type="spellEnd"/>
            <w:r>
              <w:t xml:space="preserve"> with body set to </w:t>
            </w:r>
            <w:proofErr w:type="spellStart"/>
            <w:r>
              <w:rPr>
                <w:rStyle w:val="codeZchn"/>
                <w:rFonts w:eastAsia="Courier New"/>
                <w:lang w:val="en-CA"/>
              </w:rPr>
              <w:t>tmap_clli</w:t>
            </w:r>
            <w:proofErr w:type="spellEnd"/>
          </w:p>
        </w:tc>
      </w:tr>
      <w:tr w:rsidR="000C4F42" w14:paraId="750F12D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1" w14:textId="77777777" w:rsidR="000C4F42" w:rsidRDefault="00000000">
            <w:pPr>
              <w:jc w:val="left"/>
            </w:pPr>
            <w:r>
              <w:t>25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2" w14:textId="77777777" w:rsidR="000C4F42" w:rsidRDefault="00000000">
            <w:pPr>
              <w:jc w:val="left"/>
            </w:pPr>
            <w:proofErr w:type="spellStart"/>
            <w:r>
              <w:rPr>
                <w:rStyle w:val="codeZchn"/>
                <w:rFonts w:eastAsia="Courier New"/>
                <w:lang w:val="en-CA"/>
              </w:rPr>
              <w:t>tmap_mdcv_flag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3" w14:textId="77777777" w:rsidR="000C4F42" w:rsidRDefault="00000000">
            <w:pPr>
              <w:jc w:val="left"/>
            </w:pPr>
            <w:proofErr w:type="spellStart"/>
            <w:r>
              <w:rPr>
                <w:rStyle w:val="codeZchn"/>
                <w:rFonts w:eastAsia="Courier New"/>
                <w:lang w:val="en-CA"/>
              </w:rPr>
              <w:t>MasteringDisplayColourVolumeBox</w:t>
            </w:r>
            <w:proofErr w:type="spellEnd"/>
            <w:r>
              <w:t xml:space="preserve"> with body set to</w:t>
            </w:r>
            <w:r>
              <w:rPr>
                <w:rStyle w:val="codeZchn"/>
                <w:rFonts w:eastAsia="Cambria"/>
                <w:lang w:val="en-CA"/>
              </w:rPr>
              <w:t xml:space="preserve"> </w:t>
            </w:r>
            <w:proofErr w:type="spellStart"/>
            <w:r>
              <w:rPr>
                <w:rStyle w:val="codeZchn"/>
                <w:rFonts w:eastAsia="Courier New"/>
                <w:lang w:val="en-CA"/>
              </w:rPr>
              <w:t>tmap_mdcv</w:t>
            </w:r>
            <w:proofErr w:type="spellEnd"/>
          </w:p>
        </w:tc>
      </w:tr>
      <w:tr w:rsidR="000C4F42" w14:paraId="750F12D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5" w14:textId="77777777" w:rsidR="000C4F42" w:rsidRDefault="00000000">
            <w:pPr>
              <w:jc w:val="left"/>
            </w:pPr>
            <w:r>
              <w:t>26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6" w14:textId="77777777" w:rsidR="000C4F42" w:rsidRDefault="00000000">
            <w:pPr>
              <w:jc w:val="left"/>
            </w:pPr>
            <w:proofErr w:type="spellStart"/>
            <w:r>
              <w:rPr>
                <w:rStyle w:val="codeZchn"/>
                <w:rFonts w:eastAsia="Courier New"/>
                <w:lang w:val="en-CA"/>
              </w:rPr>
              <w:t>tmap_cclv_flag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7" w14:textId="77777777" w:rsidR="000C4F42" w:rsidRDefault="00000000">
            <w:pPr>
              <w:jc w:val="left"/>
            </w:pPr>
            <w:proofErr w:type="spellStart"/>
            <w:r>
              <w:rPr>
                <w:rStyle w:val="codeZchn"/>
                <w:rFonts w:eastAsia="Courier New"/>
                <w:lang w:val="en-CA"/>
              </w:rPr>
              <w:t>ContentColourVolumeBox</w:t>
            </w:r>
            <w:proofErr w:type="spellEnd"/>
            <w:r>
              <w:t xml:space="preserve"> with body set to </w:t>
            </w:r>
            <w:proofErr w:type="spellStart"/>
            <w:r>
              <w:rPr>
                <w:rStyle w:val="codeZchn"/>
                <w:rFonts w:eastAsia="Courier New"/>
                <w:lang w:val="en-CA"/>
              </w:rPr>
              <w:t>tmap_cclv</w:t>
            </w:r>
            <w:proofErr w:type="spellEnd"/>
          </w:p>
        </w:tc>
      </w:tr>
      <w:tr w:rsidR="000C4F42" w14:paraId="750F12D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9" w14:textId="77777777" w:rsidR="000C4F42" w:rsidRDefault="00000000">
            <w:pPr>
              <w:jc w:val="left"/>
            </w:pPr>
            <w:r>
              <w:t>27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A" w14:textId="77777777" w:rsidR="000C4F42" w:rsidRDefault="00000000">
            <w:pPr>
              <w:jc w:val="left"/>
            </w:pPr>
            <w:proofErr w:type="spellStart"/>
            <w:r>
              <w:rPr>
                <w:rStyle w:val="codeZchn"/>
                <w:rFonts w:eastAsia="Courier New"/>
                <w:lang w:val="en-CA"/>
              </w:rPr>
              <w:t>tmap_amve_flag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B" w14:textId="77777777" w:rsidR="000C4F42" w:rsidRDefault="00000000">
            <w:pPr>
              <w:jc w:val="left"/>
            </w:pPr>
            <w:proofErr w:type="spellStart"/>
            <w:r>
              <w:rPr>
                <w:rStyle w:val="codeZchn"/>
                <w:rFonts w:eastAsia="Courier New"/>
                <w:lang w:val="en-CA"/>
              </w:rPr>
              <w:t>AmbientViewingEnvironmentBox</w:t>
            </w:r>
            <w:proofErr w:type="spellEnd"/>
            <w:r>
              <w:t xml:space="preserve"> with body set to </w:t>
            </w:r>
            <w:proofErr w:type="spellStart"/>
            <w:r>
              <w:rPr>
                <w:rStyle w:val="codeZchn"/>
                <w:rFonts w:eastAsia="Courier New"/>
                <w:lang w:val="en-CA"/>
              </w:rPr>
              <w:t>tmap_amve</w:t>
            </w:r>
            <w:proofErr w:type="spellEnd"/>
          </w:p>
        </w:tc>
      </w:tr>
      <w:tr w:rsidR="000C4F42" w14:paraId="750F12E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DD" w14:textId="77777777" w:rsidR="000C4F42" w:rsidRDefault="00000000">
            <w:pPr>
              <w:jc w:val="left"/>
            </w:pPr>
            <w:r>
              <w:t>28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DE" w14:textId="77777777" w:rsidR="000C4F42" w:rsidRDefault="00000000">
            <w:pPr>
              <w:jc w:val="left"/>
            </w:pPr>
            <w:proofErr w:type="spellStart"/>
            <w:r>
              <w:rPr>
                <w:rStyle w:val="codeZchn"/>
                <w:rFonts w:eastAsia="Courier New"/>
                <w:lang w:val="en-CA"/>
              </w:rPr>
              <w:t>tmap_reve_flag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DF" w14:textId="77777777" w:rsidR="000C4F42" w:rsidRDefault="00000000">
            <w:pPr>
              <w:jc w:val="left"/>
            </w:pPr>
            <w:proofErr w:type="spellStart"/>
            <w:r>
              <w:rPr>
                <w:rStyle w:val="codeZchn"/>
                <w:rFonts w:eastAsia="Courier New"/>
                <w:lang w:val="en-CA"/>
              </w:rPr>
              <w:t>ReferenceViewingEnvironmentBox</w:t>
            </w:r>
            <w:proofErr w:type="spellEnd"/>
            <w:r>
              <w:t xml:space="preserve"> with body set to </w:t>
            </w:r>
            <w:proofErr w:type="spellStart"/>
            <w:r>
              <w:rPr>
                <w:rStyle w:val="codeZchn"/>
                <w:rFonts w:eastAsia="Courier New"/>
                <w:lang w:val="en-CA"/>
              </w:rPr>
              <w:t>tmap_reve</w:t>
            </w:r>
            <w:proofErr w:type="spellEnd"/>
            <w:r>
              <w:t xml:space="preserve"> and version and flags set to 0</w:t>
            </w:r>
          </w:p>
        </w:tc>
      </w:tr>
      <w:tr w:rsidR="000C4F42" w14:paraId="750F12E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1" w14:textId="77777777" w:rsidR="000C4F42" w:rsidRDefault="00000000">
            <w:pPr>
              <w:jc w:val="left"/>
            </w:pPr>
            <w:r>
              <w:t>29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2" w14:textId="77777777" w:rsidR="000C4F42" w:rsidRDefault="00000000">
            <w:pPr>
              <w:jc w:val="left"/>
            </w:pPr>
            <w:proofErr w:type="spellStart"/>
            <w:r>
              <w:rPr>
                <w:rStyle w:val="codeZchn"/>
                <w:rFonts w:eastAsia="Courier New"/>
                <w:lang w:val="en-CA"/>
              </w:rPr>
              <w:t>tmap_ndwt_flag</w:t>
            </w:r>
            <w:proofErr w:type="spellEnd"/>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3" w14:textId="77777777" w:rsidR="000C4F42" w:rsidRDefault="00000000">
            <w:pPr>
              <w:jc w:val="left"/>
            </w:pPr>
            <w:proofErr w:type="spellStart"/>
            <w:r>
              <w:rPr>
                <w:rStyle w:val="codeZchn"/>
                <w:rFonts w:eastAsia="Courier New"/>
                <w:lang w:val="en-CA"/>
              </w:rPr>
              <w:t>NominalDiffuseWhiteBox</w:t>
            </w:r>
            <w:proofErr w:type="spellEnd"/>
            <w:r>
              <w:t xml:space="preserve"> with body set to </w:t>
            </w:r>
            <w:proofErr w:type="spellStart"/>
            <w:r>
              <w:rPr>
                <w:rStyle w:val="codeZchn"/>
                <w:rFonts w:eastAsia="Courier New"/>
                <w:lang w:val="en-CA"/>
              </w:rPr>
              <w:t>tmap_ndwt</w:t>
            </w:r>
            <w:proofErr w:type="spellEnd"/>
            <w:r>
              <w:t xml:space="preserve"> and version and flags set to 0</w:t>
            </w:r>
          </w:p>
        </w:tc>
      </w:tr>
      <w:tr w:rsidR="000C4F42" w14:paraId="750F12E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5" w14:textId="77777777" w:rsidR="000C4F42" w:rsidRDefault="00000000">
            <w:pPr>
              <w:jc w:val="left"/>
            </w:pPr>
            <w:r>
              <w:t>30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6" w14:textId="77777777" w:rsidR="000C4F42" w:rsidRDefault="00000000">
            <w:pPr>
              <w:jc w:val="left"/>
            </w:pPr>
            <w:proofErr w:type="spellStart"/>
            <w:r>
              <w:rPr>
                <w:rFonts w:ascii="Courier New" w:hAnsi="Courier New"/>
              </w:rPr>
              <w:t>alpha_flag</w:t>
            </w:r>
            <w:proofErr w:type="spellEnd"/>
            <w:r>
              <w:t xml:space="preserve"> is 1 and </w:t>
            </w:r>
            <w:proofErr w:type="spellStart"/>
            <w:r>
              <w:rPr>
                <w:rFonts w:ascii="Courier New" w:hAnsi="Courier New"/>
              </w:rPr>
              <w:t>alpha_item_data_size</w:t>
            </w:r>
            <w:proofErr w:type="spellEnd"/>
            <w:r>
              <w:t xml:space="preserve"> is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7" w14:textId="77777777" w:rsidR="000C4F42" w:rsidRDefault="00000000">
            <w:pPr>
              <w:jc w:val="left"/>
            </w:pPr>
            <w:proofErr w:type="spellStart"/>
            <w:r>
              <w:rPr>
                <w:rFonts w:ascii="Courier New" w:hAnsi="Courier New"/>
              </w:rPr>
              <w:t>AlphaInformationProperty</w:t>
            </w:r>
            <w:proofErr w:type="spellEnd"/>
            <w:r>
              <w:t xml:space="preserve"> with </w:t>
            </w:r>
            <w:proofErr w:type="spellStart"/>
            <w:r>
              <w:rPr>
                <w:rFonts w:ascii="Courier New" w:hAnsi="Courier New"/>
              </w:rPr>
              <w:t>is_normalised</w:t>
            </w:r>
            <w:proofErr w:type="spellEnd"/>
            <w:r>
              <w:t xml:space="preserve"> set to 0, </w:t>
            </w:r>
            <w:proofErr w:type="spellStart"/>
            <w:r>
              <w:rPr>
                <w:rFonts w:ascii="Courier New" w:hAnsi="Courier New"/>
              </w:rPr>
              <w:t>is_premultiplied</w:t>
            </w:r>
            <w:proofErr w:type="spellEnd"/>
            <w:r>
              <w:t xml:space="preserve"> set to </w:t>
            </w:r>
            <w:proofErr w:type="spellStart"/>
            <w:r>
              <w:rPr>
                <w:rFonts w:ascii="Courier New" w:hAnsi="Courier New"/>
              </w:rPr>
              <w:t>alpha_is_premultiplied</w:t>
            </w:r>
            <w:proofErr w:type="spellEnd"/>
            <w:r>
              <w:t xml:space="preserve">, </w:t>
            </w:r>
            <w:proofErr w:type="spellStart"/>
            <w:r>
              <w:rPr>
                <w:rFonts w:ascii="Courier New" w:hAnsi="Courier New"/>
              </w:rPr>
              <w:t>opaque_value</w:t>
            </w:r>
            <w:proofErr w:type="spellEnd"/>
            <w:r>
              <w:t xml:space="preserve"> set to </w:t>
            </w:r>
            <w:r>
              <w:rPr>
                <w:rFonts w:ascii="Courier New" w:hAnsi="Courier New"/>
              </w:rPr>
              <w:t>2bit_depth_log2_minus4+4</w:t>
            </w:r>
            <w:r>
              <w:t xml:space="preserve"> if </w:t>
            </w:r>
            <w:proofErr w:type="spellStart"/>
            <w:r>
              <w:rPr>
                <w:rFonts w:ascii="Courier New" w:hAnsi="Courier New"/>
              </w:rPr>
              <w:t>float_flag</w:t>
            </w:r>
            <w:proofErr w:type="spellEnd"/>
            <w:r>
              <w:t xml:space="preserve"> is 1, or to 8 if </w:t>
            </w:r>
            <w:proofErr w:type="spellStart"/>
            <w:r>
              <w:rPr>
                <w:rFonts w:ascii="Courier New" w:hAnsi="Courier New"/>
              </w:rPr>
              <w:t>high_bit_depth_flag</w:t>
            </w:r>
            <w:proofErr w:type="spellEnd"/>
            <w:r>
              <w:t xml:space="preserve"> is 0, or to </w:t>
            </w:r>
            <w:r>
              <w:rPr>
                <w:rFonts w:ascii="Courier New" w:hAnsi="Courier New"/>
              </w:rPr>
              <w:t>bit_depth_minus9+9</w:t>
            </w:r>
            <w:r>
              <w:t xml:space="preserve"> otherwise, </w:t>
            </w:r>
            <w:proofErr w:type="spellStart"/>
            <w:r>
              <w:rPr>
                <w:rFonts w:ascii="Courier New" w:hAnsi="Courier New"/>
              </w:rPr>
              <w:t>transparent_value</w:t>
            </w:r>
            <w:proofErr w:type="spellEnd"/>
            <w:r>
              <w:t xml:space="preserve"> set to 0, and </w:t>
            </w:r>
            <w:r>
              <w:rPr>
                <w:rFonts w:ascii="Courier New" w:hAnsi="Courier New"/>
              </w:rPr>
              <w:t>reserved</w:t>
            </w:r>
            <w:r>
              <w:t xml:space="preserve"> set to 0.</w:t>
            </w:r>
          </w:p>
        </w:tc>
      </w:tr>
      <w:tr w:rsidR="000C4F42" w14:paraId="750F12E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9" w14:textId="77777777" w:rsidR="000C4F42" w:rsidRDefault="00000000">
            <w:pPr>
              <w:jc w:val="left"/>
            </w:pPr>
            <w:r>
              <w:t>31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A" w14:textId="77777777" w:rsidR="000C4F42" w:rsidRDefault="00000000">
            <w:pPr>
              <w:jc w:val="left"/>
            </w:pPr>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B" w14:textId="77777777" w:rsidR="000C4F42" w:rsidRDefault="00000000">
            <w:pPr>
              <w:jc w:val="left"/>
            </w:pPr>
            <w:r>
              <w:t>Reserved</w:t>
            </w:r>
          </w:p>
        </w:tc>
      </w:tr>
      <w:tr w:rsidR="000C4F42" w14:paraId="750F12F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50F12ED" w14:textId="77777777" w:rsidR="000C4F42" w:rsidRDefault="00000000">
            <w:pPr>
              <w:jc w:val="left"/>
            </w:pPr>
            <w:r>
              <w:t>32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50F12EE" w14:textId="77777777" w:rsidR="000C4F42" w:rsidRDefault="00000000">
            <w:pPr>
              <w:jc w:val="left"/>
            </w:pPr>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50F12EF" w14:textId="77777777" w:rsidR="000C4F42" w:rsidRDefault="00000000">
            <w:pPr>
              <w:jc w:val="left"/>
            </w:pPr>
            <w:r>
              <w:t>Reserved</w:t>
            </w:r>
          </w:p>
        </w:tc>
      </w:tr>
    </w:tbl>
    <w:p w14:paraId="750F12F1" w14:textId="77777777" w:rsidR="000C4F42" w:rsidRDefault="00000000">
      <w:r>
        <w:rPr>
          <w:rFonts w:ascii="Arial;sans-serif" w:hAnsi="Arial;sans-serif"/>
          <w:color w:val="000000"/>
          <w:sz w:val="20"/>
        </w:rPr>
        <w:t xml:space="preserve">The </w:t>
      </w:r>
      <w:proofErr w:type="spellStart"/>
      <w:r>
        <w:rPr>
          <w:rFonts w:ascii="Courier New;monospace" w:hAnsi="Courier New;monospace"/>
          <w:color w:val="000000"/>
          <w:sz w:val="20"/>
        </w:rPr>
        <w:t>ItemPropertyAssociationBox</w:t>
      </w:r>
      <w:proofErr w:type="spellEnd"/>
      <w:r>
        <w:rPr>
          <w:color w:val="000000"/>
        </w:rPr>
        <w:t xml:space="preserve"> </w:t>
      </w:r>
      <w:r>
        <w:rPr>
          <w:rFonts w:ascii="Arial;sans-serif" w:hAnsi="Arial;sans-serif"/>
          <w:color w:val="000000"/>
          <w:sz w:val="20"/>
        </w:rPr>
        <w:t xml:space="preserve">shall have the entries below. The order shall be kept </w:t>
      </w:r>
      <w:proofErr w:type="gramStart"/>
      <w:r>
        <w:rPr>
          <w:rFonts w:ascii="Arial;sans-serif" w:hAnsi="Arial;sans-serif"/>
          <w:color w:val="000000"/>
          <w:sz w:val="20"/>
        </w:rPr>
        <w:t>to satisfy</w:t>
      </w:r>
      <w:proofErr w:type="gramEnd"/>
      <w:r>
        <w:rPr>
          <w:rFonts w:ascii="Arial;sans-serif" w:hAnsi="Arial;sans-serif"/>
          <w:color w:val="000000"/>
          <w:sz w:val="20"/>
        </w:rPr>
        <w:t xml:space="preserve"> the constraints in subclause 6.5.1. Any association to a </w:t>
      </w:r>
      <w:proofErr w:type="spellStart"/>
      <w:r>
        <w:rPr>
          <w:rFonts w:ascii="Courier New;monospace" w:hAnsi="Courier New;monospace"/>
          <w:color w:val="000000"/>
          <w:sz w:val="20"/>
        </w:rPr>
        <w:t>FreeSpaceBox</w:t>
      </w:r>
      <w:proofErr w:type="spellEnd"/>
      <w:r>
        <w:rPr>
          <w:color w:val="000000"/>
        </w:rPr>
        <w:t xml:space="preserve"> </w:t>
      </w:r>
      <w:r>
        <w:rPr>
          <w:rFonts w:ascii="Arial;sans-serif" w:hAnsi="Arial;sans-serif"/>
          <w:color w:val="000000"/>
          <w:sz w:val="20"/>
        </w:rPr>
        <w:t>shall be dropped.</w:t>
      </w:r>
    </w:p>
    <w:p w14:paraId="750F12F2" w14:textId="77777777" w:rsidR="000C4F42" w:rsidRDefault="00000000">
      <w:pPr>
        <w:numPr>
          <w:ilvl w:val="0"/>
          <w:numId w:val="4"/>
        </w:numPr>
        <w:tabs>
          <w:tab w:val="left" w:pos="0"/>
        </w:tabs>
        <w:spacing w:before="0" w:after="0"/>
        <w:ind w:left="709" w:hanging="283"/>
      </w:pPr>
      <w:r>
        <w:t xml:space="preserve">Item 1 shall be associated with </w:t>
      </w:r>
      <w:proofErr w:type="spellStart"/>
      <w:r>
        <w:rPr>
          <w:rFonts w:ascii="Courier New;monospace" w:hAnsi="Courier New;monospace"/>
        </w:rPr>
        <w:t>ItemPropertyContainerBox</w:t>
      </w:r>
      <w:proofErr w:type="spellEnd"/>
      <w:r>
        <w:t xml:space="preserve"> entries:</w:t>
      </w:r>
    </w:p>
    <w:p w14:paraId="750F12F3" w14:textId="77777777" w:rsidR="000C4F42" w:rsidRDefault="00000000">
      <w:pPr>
        <w:numPr>
          <w:ilvl w:val="1"/>
          <w:numId w:val="4"/>
        </w:numPr>
        <w:tabs>
          <w:tab w:val="left" w:pos="0"/>
        </w:tabs>
        <w:spacing w:before="0" w:after="0"/>
        <w:ind w:left="1418" w:hanging="283"/>
      </w:pPr>
      <w:r>
        <w:t>1, essential</w:t>
      </w:r>
    </w:p>
    <w:p w14:paraId="750F12F4" w14:textId="77777777" w:rsidR="000C4F42" w:rsidRDefault="00000000">
      <w:pPr>
        <w:numPr>
          <w:ilvl w:val="1"/>
          <w:numId w:val="4"/>
        </w:numPr>
        <w:tabs>
          <w:tab w:val="left" w:pos="0"/>
        </w:tabs>
        <w:spacing w:before="0" w:after="0"/>
        <w:ind w:left="1418" w:hanging="283"/>
      </w:pPr>
      <w:r>
        <w:t>2, non-essential</w:t>
      </w:r>
    </w:p>
    <w:p w14:paraId="750F12F5" w14:textId="77777777" w:rsidR="000C4F42" w:rsidRDefault="00000000">
      <w:pPr>
        <w:numPr>
          <w:ilvl w:val="1"/>
          <w:numId w:val="4"/>
        </w:numPr>
        <w:tabs>
          <w:tab w:val="left" w:pos="0"/>
        </w:tabs>
        <w:spacing w:before="0" w:after="0"/>
        <w:ind w:left="1418" w:hanging="283"/>
      </w:pPr>
      <w:r>
        <w:t>3, non-essential</w:t>
      </w:r>
    </w:p>
    <w:p w14:paraId="750F12F6" w14:textId="77777777" w:rsidR="000C4F42" w:rsidRDefault="00000000">
      <w:pPr>
        <w:numPr>
          <w:ilvl w:val="1"/>
          <w:numId w:val="4"/>
        </w:numPr>
        <w:tabs>
          <w:tab w:val="left" w:pos="0"/>
        </w:tabs>
        <w:spacing w:before="0" w:after="0"/>
        <w:ind w:left="1418" w:hanging="283"/>
      </w:pPr>
      <w:r>
        <w:t>4, essential</w:t>
      </w:r>
    </w:p>
    <w:p w14:paraId="750F12F7" w14:textId="77777777" w:rsidR="000C4F42" w:rsidRDefault="00000000">
      <w:pPr>
        <w:numPr>
          <w:ilvl w:val="1"/>
          <w:numId w:val="4"/>
        </w:numPr>
        <w:tabs>
          <w:tab w:val="left" w:pos="0"/>
        </w:tabs>
        <w:spacing w:before="0" w:after="0"/>
        <w:ind w:left="1418" w:hanging="283"/>
      </w:pPr>
      <w:r>
        <w:t>5, essential</w:t>
      </w:r>
    </w:p>
    <w:p w14:paraId="750F12F8" w14:textId="77777777" w:rsidR="000C4F42" w:rsidRDefault="00000000">
      <w:pPr>
        <w:numPr>
          <w:ilvl w:val="1"/>
          <w:numId w:val="4"/>
        </w:numPr>
        <w:tabs>
          <w:tab w:val="left" w:pos="0"/>
        </w:tabs>
        <w:spacing w:before="0" w:after="0"/>
        <w:ind w:left="1418" w:hanging="283"/>
      </w:pPr>
      <w:r>
        <w:t xml:space="preserve">If </w:t>
      </w:r>
      <w:proofErr w:type="spellStart"/>
      <w:r>
        <w:rPr>
          <w:rFonts w:ascii="Courier New;monospace" w:hAnsi="Courier New;monospace"/>
        </w:rPr>
        <w:t>alpha_flag</w:t>
      </w:r>
      <w:proofErr w:type="spellEnd"/>
      <w:r>
        <w:t xml:space="preserve"> is 1 and </w:t>
      </w:r>
      <w:proofErr w:type="spellStart"/>
      <w:r>
        <w:rPr>
          <w:rFonts w:ascii="Courier New;monospace" w:hAnsi="Courier New;monospace"/>
        </w:rPr>
        <w:t>alpha_item_data_size</w:t>
      </w:r>
      <w:proofErr w:type="spellEnd"/>
      <w:r>
        <w:t xml:space="preserve"> is 0,</w:t>
      </w:r>
    </w:p>
    <w:p w14:paraId="750F12F9" w14:textId="77777777" w:rsidR="000C4F42" w:rsidRDefault="00000000">
      <w:pPr>
        <w:numPr>
          <w:ilvl w:val="2"/>
          <w:numId w:val="4"/>
        </w:numPr>
        <w:tabs>
          <w:tab w:val="left" w:pos="0"/>
        </w:tabs>
        <w:spacing w:before="0" w:after="0"/>
        <w:ind w:left="2127" w:hanging="283"/>
      </w:pPr>
      <w:r>
        <w:t>30, essential</w:t>
      </w:r>
    </w:p>
    <w:p w14:paraId="750F12FA" w14:textId="77777777" w:rsidR="000C4F42" w:rsidRDefault="00000000">
      <w:pPr>
        <w:numPr>
          <w:ilvl w:val="1"/>
          <w:numId w:val="4"/>
        </w:numPr>
        <w:tabs>
          <w:tab w:val="left" w:pos="0"/>
        </w:tabs>
        <w:spacing w:before="0" w:after="0"/>
        <w:ind w:left="1418" w:hanging="283"/>
      </w:pPr>
      <w:r>
        <w:t xml:space="preserve">If </w:t>
      </w:r>
      <w:proofErr w:type="spellStart"/>
      <w:r>
        <w:rPr>
          <w:rFonts w:ascii="Courier New;monospace" w:hAnsi="Courier New;monospace"/>
        </w:rPr>
        <w:t>hdr_flag</w:t>
      </w:r>
      <w:proofErr w:type="spellEnd"/>
      <w:r>
        <w:t xml:space="preserve"> is 1,</w:t>
      </w:r>
    </w:p>
    <w:p w14:paraId="750F12FB" w14:textId="77777777" w:rsidR="000C4F42" w:rsidRDefault="00000000">
      <w:pPr>
        <w:numPr>
          <w:ilvl w:val="2"/>
          <w:numId w:val="4"/>
        </w:numPr>
        <w:tabs>
          <w:tab w:val="left" w:pos="0"/>
        </w:tabs>
        <w:spacing w:before="0" w:after="0"/>
        <w:ind w:left="2127" w:hanging="283"/>
      </w:pPr>
      <w:r>
        <w:t>11, non-essential</w:t>
      </w:r>
    </w:p>
    <w:p w14:paraId="750F12FC" w14:textId="77777777" w:rsidR="000C4F42" w:rsidRDefault="00000000">
      <w:pPr>
        <w:numPr>
          <w:ilvl w:val="2"/>
          <w:numId w:val="4"/>
        </w:numPr>
        <w:tabs>
          <w:tab w:val="left" w:pos="0"/>
        </w:tabs>
        <w:spacing w:before="0" w:after="0"/>
        <w:ind w:left="2127" w:hanging="283"/>
      </w:pPr>
      <w:r>
        <w:t>12, non-essential</w:t>
      </w:r>
    </w:p>
    <w:p w14:paraId="750F12FD" w14:textId="77777777" w:rsidR="000C4F42" w:rsidRDefault="00000000">
      <w:pPr>
        <w:numPr>
          <w:ilvl w:val="2"/>
          <w:numId w:val="4"/>
        </w:numPr>
        <w:tabs>
          <w:tab w:val="left" w:pos="0"/>
        </w:tabs>
        <w:spacing w:before="0" w:after="0"/>
        <w:ind w:left="2127" w:hanging="283"/>
      </w:pPr>
      <w:r>
        <w:t>13, non-essential</w:t>
      </w:r>
    </w:p>
    <w:p w14:paraId="750F12FE" w14:textId="77777777" w:rsidR="000C4F42" w:rsidRDefault="00000000">
      <w:pPr>
        <w:numPr>
          <w:ilvl w:val="2"/>
          <w:numId w:val="4"/>
        </w:numPr>
        <w:tabs>
          <w:tab w:val="left" w:pos="0"/>
        </w:tabs>
        <w:spacing w:before="0" w:after="0"/>
        <w:ind w:left="2127" w:hanging="283"/>
      </w:pPr>
      <w:r>
        <w:t>14, non-essential</w:t>
      </w:r>
    </w:p>
    <w:p w14:paraId="750F12FF" w14:textId="77777777" w:rsidR="000C4F42" w:rsidRDefault="00000000">
      <w:pPr>
        <w:numPr>
          <w:ilvl w:val="2"/>
          <w:numId w:val="4"/>
        </w:numPr>
        <w:tabs>
          <w:tab w:val="left" w:pos="0"/>
        </w:tabs>
        <w:spacing w:before="0" w:after="0"/>
        <w:ind w:left="2127" w:hanging="283"/>
      </w:pPr>
      <w:r>
        <w:t>15, non-essential</w:t>
      </w:r>
    </w:p>
    <w:p w14:paraId="750F1300" w14:textId="77777777" w:rsidR="000C4F42" w:rsidRDefault="00000000">
      <w:pPr>
        <w:numPr>
          <w:ilvl w:val="2"/>
          <w:numId w:val="4"/>
        </w:numPr>
        <w:tabs>
          <w:tab w:val="left" w:pos="0"/>
        </w:tabs>
        <w:spacing w:before="0" w:after="0"/>
        <w:ind w:left="2127" w:hanging="283"/>
      </w:pPr>
      <w:r>
        <w:t>16, non-essential</w:t>
      </w:r>
    </w:p>
    <w:p w14:paraId="750F1301" w14:textId="77777777" w:rsidR="000C4F42" w:rsidRDefault="00000000">
      <w:pPr>
        <w:numPr>
          <w:ilvl w:val="1"/>
          <w:numId w:val="4"/>
        </w:numPr>
        <w:tabs>
          <w:tab w:val="left" w:pos="0"/>
        </w:tabs>
        <w:spacing w:before="0" w:after="0"/>
        <w:ind w:left="1418" w:hanging="283"/>
      </w:pPr>
      <w:r>
        <w:t>9, essential</w:t>
      </w:r>
    </w:p>
    <w:p w14:paraId="750F1302" w14:textId="77777777" w:rsidR="000C4F42" w:rsidRDefault="00000000">
      <w:pPr>
        <w:numPr>
          <w:ilvl w:val="1"/>
          <w:numId w:val="4"/>
        </w:numPr>
        <w:tabs>
          <w:tab w:val="left" w:pos="0"/>
        </w:tabs>
        <w:spacing w:before="0" w:after="0"/>
        <w:ind w:left="1418" w:hanging="283"/>
      </w:pPr>
      <w:r>
        <w:t>10, essential</w:t>
      </w:r>
    </w:p>
    <w:p w14:paraId="750F1303" w14:textId="77777777" w:rsidR="000C4F42" w:rsidRDefault="00000000">
      <w:pPr>
        <w:numPr>
          <w:ilvl w:val="0"/>
          <w:numId w:val="4"/>
        </w:numPr>
        <w:tabs>
          <w:tab w:val="left" w:pos="0"/>
        </w:tabs>
        <w:spacing w:before="0" w:after="0"/>
        <w:ind w:left="709" w:hanging="283"/>
      </w:pPr>
      <w:r>
        <w:t xml:space="preserve">If </w:t>
      </w:r>
      <w:proofErr w:type="spellStart"/>
      <w:r>
        <w:rPr>
          <w:rFonts w:ascii="Courier New;monospace" w:hAnsi="Courier New;monospace"/>
        </w:rPr>
        <w:t>alpha_item_data_size</w:t>
      </w:r>
      <w:proofErr w:type="spellEnd"/>
      <w:r>
        <w:t xml:space="preserve"> is not 0, item 2 shall be associated with </w:t>
      </w:r>
      <w:proofErr w:type="spellStart"/>
      <w:r>
        <w:rPr>
          <w:rFonts w:ascii="Courier New;monospace" w:hAnsi="Courier New;monospace"/>
        </w:rPr>
        <w:t>ItemPropertyContainerBox</w:t>
      </w:r>
      <w:proofErr w:type="spellEnd"/>
      <w:r>
        <w:t xml:space="preserve"> entries:</w:t>
      </w:r>
    </w:p>
    <w:p w14:paraId="750F1304" w14:textId="77777777" w:rsidR="000C4F42" w:rsidRDefault="00000000">
      <w:pPr>
        <w:numPr>
          <w:ilvl w:val="1"/>
          <w:numId w:val="4"/>
        </w:numPr>
        <w:tabs>
          <w:tab w:val="left" w:pos="0"/>
        </w:tabs>
        <w:spacing w:before="0" w:after="0"/>
        <w:ind w:left="1418" w:hanging="283"/>
      </w:pPr>
      <w:r>
        <w:t>6, essential</w:t>
      </w:r>
    </w:p>
    <w:p w14:paraId="750F1305" w14:textId="77777777" w:rsidR="000C4F42" w:rsidRDefault="00000000">
      <w:pPr>
        <w:numPr>
          <w:ilvl w:val="1"/>
          <w:numId w:val="4"/>
        </w:numPr>
        <w:tabs>
          <w:tab w:val="left" w:pos="0"/>
        </w:tabs>
        <w:spacing w:before="0" w:after="0"/>
        <w:ind w:left="1418" w:hanging="283"/>
      </w:pPr>
      <w:r>
        <w:lastRenderedPageBreak/>
        <w:t>2, non-essential</w:t>
      </w:r>
    </w:p>
    <w:p w14:paraId="750F1306" w14:textId="77777777" w:rsidR="000C4F42" w:rsidRDefault="00000000">
      <w:pPr>
        <w:numPr>
          <w:ilvl w:val="1"/>
          <w:numId w:val="4"/>
        </w:numPr>
        <w:tabs>
          <w:tab w:val="left" w:pos="0"/>
        </w:tabs>
        <w:spacing w:before="0" w:after="0"/>
        <w:ind w:left="1418" w:hanging="283"/>
      </w:pPr>
      <w:r>
        <w:t>7, essential</w:t>
      </w:r>
    </w:p>
    <w:p w14:paraId="750F1307" w14:textId="77777777" w:rsidR="000C4F42" w:rsidRDefault="00000000">
      <w:pPr>
        <w:numPr>
          <w:ilvl w:val="1"/>
          <w:numId w:val="4"/>
        </w:numPr>
        <w:tabs>
          <w:tab w:val="left" w:pos="0"/>
        </w:tabs>
        <w:spacing w:before="0" w:after="0"/>
        <w:ind w:left="1418" w:hanging="283"/>
      </w:pPr>
      <w:r>
        <w:t>8, non-essential</w:t>
      </w:r>
    </w:p>
    <w:p w14:paraId="750F1308" w14:textId="77777777" w:rsidR="000C4F42" w:rsidRDefault="00000000">
      <w:pPr>
        <w:numPr>
          <w:ilvl w:val="1"/>
          <w:numId w:val="4"/>
        </w:numPr>
        <w:tabs>
          <w:tab w:val="left" w:pos="0"/>
        </w:tabs>
        <w:spacing w:before="0" w:after="0"/>
        <w:ind w:left="1418" w:hanging="283"/>
      </w:pPr>
      <w:r>
        <w:t>9, essential</w:t>
      </w:r>
    </w:p>
    <w:p w14:paraId="750F1309" w14:textId="77777777" w:rsidR="000C4F42" w:rsidRDefault="00000000">
      <w:pPr>
        <w:numPr>
          <w:ilvl w:val="1"/>
          <w:numId w:val="4"/>
        </w:numPr>
        <w:tabs>
          <w:tab w:val="left" w:pos="0"/>
        </w:tabs>
        <w:spacing w:before="0" w:after="0"/>
        <w:ind w:left="1418" w:hanging="283"/>
      </w:pPr>
      <w:r>
        <w:t>10, essential</w:t>
      </w:r>
    </w:p>
    <w:p w14:paraId="750F130A" w14:textId="77777777" w:rsidR="000C4F42" w:rsidRDefault="00000000">
      <w:pPr>
        <w:numPr>
          <w:ilvl w:val="0"/>
          <w:numId w:val="4"/>
        </w:numPr>
        <w:tabs>
          <w:tab w:val="left" w:pos="0"/>
        </w:tabs>
        <w:spacing w:before="0" w:after="0"/>
        <w:ind w:left="709" w:hanging="283"/>
      </w:pPr>
      <w:r>
        <w:t xml:space="preserve">If </w:t>
      </w:r>
      <w:proofErr w:type="spellStart"/>
      <w:r>
        <w:rPr>
          <w:rFonts w:ascii="Courier New;monospace" w:hAnsi="Courier New;monospace"/>
        </w:rPr>
        <w:t>gainmap_flag</w:t>
      </w:r>
      <w:proofErr w:type="spellEnd"/>
      <w:r>
        <w:t xml:space="preserve"> is 1, item 3 shall be associated with </w:t>
      </w:r>
      <w:proofErr w:type="spellStart"/>
      <w:r>
        <w:rPr>
          <w:rFonts w:ascii="Courier New;monospace" w:hAnsi="Courier New;monospace"/>
        </w:rPr>
        <w:t>ItemPropertyContainerBox</w:t>
      </w:r>
      <w:proofErr w:type="spellEnd"/>
      <w:r>
        <w:t xml:space="preserve"> entries:</w:t>
      </w:r>
    </w:p>
    <w:p w14:paraId="750F130B" w14:textId="77777777" w:rsidR="000C4F42" w:rsidRDefault="00000000">
      <w:pPr>
        <w:numPr>
          <w:ilvl w:val="1"/>
          <w:numId w:val="4"/>
        </w:numPr>
        <w:tabs>
          <w:tab w:val="left" w:pos="0"/>
        </w:tabs>
        <w:spacing w:before="0" w:after="0"/>
        <w:ind w:left="1418" w:hanging="283"/>
      </w:pPr>
      <w:r>
        <w:t>21, non-essential</w:t>
      </w:r>
    </w:p>
    <w:p w14:paraId="750F130C" w14:textId="77777777" w:rsidR="000C4F42" w:rsidRDefault="00000000">
      <w:pPr>
        <w:numPr>
          <w:ilvl w:val="1"/>
          <w:numId w:val="4"/>
        </w:numPr>
        <w:tabs>
          <w:tab w:val="left" w:pos="0"/>
        </w:tabs>
        <w:spacing w:before="0" w:after="0"/>
        <w:ind w:left="1418" w:hanging="283"/>
      </w:pPr>
      <w:r>
        <w:t>22, essential</w:t>
      </w:r>
    </w:p>
    <w:p w14:paraId="750F130D" w14:textId="77777777" w:rsidR="000C4F42" w:rsidRDefault="00000000">
      <w:pPr>
        <w:numPr>
          <w:ilvl w:val="1"/>
          <w:numId w:val="4"/>
        </w:numPr>
        <w:tabs>
          <w:tab w:val="left" w:pos="0"/>
        </w:tabs>
        <w:spacing w:before="0" w:after="0"/>
        <w:ind w:left="1418" w:hanging="283"/>
      </w:pPr>
      <w:r>
        <w:t>23, essential</w:t>
      </w:r>
    </w:p>
    <w:p w14:paraId="750F130E" w14:textId="77777777" w:rsidR="000C4F42" w:rsidRDefault="00000000">
      <w:pPr>
        <w:numPr>
          <w:ilvl w:val="1"/>
          <w:numId w:val="4"/>
        </w:numPr>
        <w:tabs>
          <w:tab w:val="left" w:pos="0"/>
        </w:tabs>
        <w:spacing w:before="0" w:after="0"/>
        <w:ind w:left="1418" w:hanging="283"/>
      </w:pPr>
      <w:r>
        <w:t>24, non-essential</w:t>
      </w:r>
    </w:p>
    <w:p w14:paraId="750F130F" w14:textId="77777777" w:rsidR="000C4F42" w:rsidRDefault="00000000">
      <w:pPr>
        <w:numPr>
          <w:ilvl w:val="1"/>
          <w:numId w:val="4"/>
        </w:numPr>
        <w:tabs>
          <w:tab w:val="left" w:pos="0"/>
        </w:tabs>
        <w:spacing w:before="0" w:after="0"/>
        <w:ind w:left="1418" w:hanging="283"/>
      </w:pPr>
      <w:r>
        <w:t>25, non-essential</w:t>
      </w:r>
    </w:p>
    <w:p w14:paraId="750F1310" w14:textId="77777777" w:rsidR="000C4F42" w:rsidRDefault="00000000">
      <w:pPr>
        <w:numPr>
          <w:ilvl w:val="1"/>
          <w:numId w:val="4"/>
        </w:numPr>
        <w:tabs>
          <w:tab w:val="left" w:pos="0"/>
        </w:tabs>
        <w:spacing w:before="0" w:after="0"/>
        <w:ind w:left="1418" w:hanging="283"/>
      </w:pPr>
      <w:r>
        <w:t>26, non-essential</w:t>
      </w:r>
    </w:p>
    <w:p w14:paraId="750F1311" w14:textId="77777777" w:rsidR="000C4F42" w:rsidRDefault="00000000">
      <w:pPr>
        <w:numPr>
          <w:ilvl w:val="1"/>
          <w:numId w:val="4"/>
        </w:numPr>
        <w:tabs>
          <w:tab w:val="left" w:pos="0"/>
        </w:tabs>
        <w:spacing w:before="0" w:after="0"/>
        <w:ind w:left="1418" w:hanging="283"/>
      </w:pPr>
      <w:r>
        <w:t>27, non-essential</w:t>
      </w:r>
    </w:p>
    <w:p w14:paraId="750F1312" w14:textId="77777777" w:rsidR="000C4F42" w:rsidRDefault="00000000">
      <w:pPr>
        <w:numPr>
          <w:ilvl w:val="1"/>
          <w:numId w:val="4"/>
        </w:numPr>
        <w:tabs>
          <w:tab w:val="left" w:pos="0"/>
        </w:tabs>
        <w:spacing w:before="0" w:after="0"/>
        <w:ind w:left="1418" w:hanging="283"/>
      </w:pPr>
      <w:r>
        <w:t>28, non-essential</w:t>
      </w:r>
    </w:p>
    <w:p w14:paraId="750F1313" w14:textId="77777777" w:rsidR="000C4F42" w:rsidRDefault="00000000">
      <w:pPr>
        <w:numPr>
          <w:ilvl w:val="1"/>
          <w:numId w:val="4"/>
        </w:numPr>
        <w:tabs>
          <w:tab w:val="left" w:pos="0"/>
        </w:tabs>
        <w:spacing w:before="0" w:after="0"/>
        <w:ind w:left="1418" w:hanging="283"/>
      </w:pPr>
      <w:r>
        <w:t>29, non-essential</w:t>
      </w:r>
    </w:p>
    <w:p w14:paraId="750F1314" w14:textId="77777777" w:rsidR="000C4F42" w:rsidRDefault="00000000">
      <w:pPr>
        <w:numPr>
          <w:ilvl w:val="0"/>
          <w:numId w:val="4"/>
        </w:numPr>
        <w:tabs>
          <w:tab w:val="left" w:pos="0"/>
        </w:tabs>
        <w:spacing w:before="0" w:after="0"/>
        <w:ind w:left="709" w:hanging="283"/>
      </w:pPr>
      <w:r>
        <w:t xml:space="preserve">If </w:t>
      </w:r>
      <w:proofErr w:type="spellStart"/>
      <w:r>
        <w:rPr>
          <w:rFonts w:ascii="Courier New;monospace" w:hAnsi="Courier New;monospace"/>
        </w:rPr>
        <w:t>gainmap_item_data_size</w:t>
      </w:r>
      <w:proofErr w:type="spellEnd"/>
      <w:r>
        <w:t xml:space="preserve"> is not 0, item 4 shall be associated with </w:t>
      </w:r>
      <w:proofErr w:type="spellStart"/>
      <w:r>
        <w:rPr>
          <w:rFonts w:ascii="Courier New;monospace" w:hAnsi="Courier New;monospace"/>
        </w:rPr>
        <w:t>ItemPropertyContainerBox</w:t>
      </w:r>
      <w:proofErr w:type="spellEnd"/>
      <w:r>
        <w:t xml:space="preserve"> entries:</w:t>
      </w:r>
    </w:p>
    <w:p w14:paraId="750F1315" w14:textId="77777777" w:rsidR="000C4F42" w:rsidRDefault="00000000">
      <w:pPr>
        <w:numPr>
          <w:ilvl w:val="1"/>
          <w:numId w:val="4"/>
        </w:numPr>
        <w:tabs>
          <w:tab w:val="left" w:pos="0"/>
        </w:tabs>
        <w:spacing w:before="0" w:after="0"/>
        <w:ind w:left="1418" w:hanging="283"/>
      </w:pPr>
      <w:r>
        <w:t>17, essential</w:t>
      </w:r>
    </w:p>
    <w:p w14:paraId="750F1316" w14:textId="77777777" w:rsidR="000C4F42" w:rsidRDefault="00000000">
      <w:pPr>
        <w:numPr>
          <w:ilvl w:val="1"/>
          <w:numId w:val="4"/>
        </w:numPr>
        <w:tabs>
          <w:tab w:val="left" w:pos="0"/>
        </w:tabs>
        <w:spacing w:before="0" w:after="0"/>
        <w:ind w:left="1418" w:hanging="283"/>
      </w:pPr>
      <w:r>
        <w:t>18, non-essential</w:t>
      </w:r>
    </w:p>
    <w:p w14:paraId="750F1317" w14:textId="77777777" w:rsidR="000C4F42" w:rsidRDefault="00000000">
      <w:pPr>
        <w:numPr>
          <w:ilvl w:val="1"/>
          <w:numId w:val="4"/>
        </w:numPr>
        <w:tabs>
          <w:tab w:val="left" w:pos="0"/>
        </w:tabs>
        <w:spacing w:before="0" w:after="0"/>
        <w:ind w:left="1418" w:hanging="283"/>
      </w:pPr>
      <w:r>
        <w:t>19, non-essential</w:t>
      </w:r>
    </w:p>
    <w:p w14:paraId="750F1318" w14:textId="77777777" w:rsidR="000C4F42" w:rsidRDefault="00000000">
      <w:pPr>
        <w:numPr>
          <w:ilvl w:val="1"/>
          <w:numId w:val="4"/>
        </w:numPr>
        <w:tabs>
          <w:tab w:val="left" w:pos="0"/>
        </w:tabs>
        <w:spacing w:before="0" w:after="0"/>
        <w:ind w:left="1418" w:hanging="283"/>
      </w:pPr>
      <w:r>
        <w:t>20, essential</w:t>
      </w:r>
    </w:p>
    <w:p w14:paraId="750F1319" w14:textId="77777777" w:rsidR="000C4F42" w:rsidRDefault="00000000">
      <w:pPr>
        <w:numPr>
          <w:ilvl w:val="1"/>
          <w:numId w:val="4"/>
        </w:numPr>
        <w:tabs>
          <w:tab w:val="left" w:pos="0"/>
        </w:tabs>
        <w:spacing w:before="0" w:after="0"/>
        <w:ind w:left="1418" w:hanging="283"/>
      </w:pPr>
      <w:r>
        <w:t>9, essential</w:t>
      </w:r>
    </w:p>
    <w:p w14:paraId="750F131A" w14:textId="77777777" w:rsidR="000C4F42" w:rsidRDefault="00000000">
      <w:pPr>
        <w:numPr>
          <w:ilvl w:val="1"/>
          <w:numId w:val="4"/>
        </w:numPr>
        <w:tabs>
          <w:tab w:val="left" w:pos="0"/>
        </w:tabs>
        <w:spacing w:before="0" w:after="0"/>
        <w:ind w:left="1418" w:hanging="283"/>
      </w:pPr>
      <w:r>
        <w:t>10, essential</w:t>
      </w:r>
    </w:p>
    <w:p w14:paraId="750F131B" w14:textId="77777777" w:rsidR="000C4F42" w:rsidRDefault="00000000">
      <w:pPr>
        <w:pStyle w:val="Heading4"/>
        <w:rPr>
          <w:lang w:val="en-CA"/>
        </w:rPr>
      </w:pPr>
      <w:bookmarkStart w:id="1696" w:name="_moeontw5s3aj"/>
      <w:bookmarkEnd w:id="1696"/>
      <w:r>
        <w:rPr>
          <w:lang w:val="en-CA"/>
        </w:rPr>
        <w:t>O.4.7</w:t>
      </w:r>
      <w:r>
        <w:rPr>
          <w:lang w:val="en-CA"/>
        </w:rPr>
        <w:tab/>
      </w:r>
      <w:proofErr w:type="spellStart"/>
      <w:r>
        <w:rPr>
          <w:lang w:val="en-CA"/>
        </w:rPr>
        <w:t>PixelInformationProperty</w:t>
      </w:r>
      <w:proofErr w:type="spellEnd"/>
    </w:p>
    <w:p w14:paraId="750F131C" w14:textId="77777777" w:rsidR="000C4F42" w:rsidRDefault="00000000">
      <w:pPr>
        <w:pStyle w:val="Heading5"/>
        <w:rPr>
          <w:lang w:val="en-CA"/>
        </w:rPr>
      </w:pPr>
      <w:bookmarkStart w:id="1697" w:name="_aov286xvpxfu"/>
      <w:bookmarkEnd w:id="1697"/>
      <w:r>
        <w:rPr>
          <w:lang w:val="en-CA"/>
        </w:rPr>
        <w:t>O.4.7.1 Reconstruction</w:t>
      </w:r>
    </w:p>
    <w:p w14:paraId="750F131D" w14:textId="77777777" w:rsidR="000C4F42" w:rsidRDefault="00000000">
      <w:r>
        <w:t xml:space="preserve">The various </w:t>
      </w:r>
      <w:proofErr w:type="spellStart"/>
      <w:r>
        <w:rPr>
          <w:rStyle w:val="codeZchn"/>
          <w:rFonts w:eastAsia="Courier New"/>
          <w:lang w:val="en-CA"/>
        </w:rPr>
        <w:t>PixelInformationProperty</w:t>
      </w:r>
      <w:proofErr w:type="spellEnd"/>
      <w:r>
        <w:t xml:space="preserve"> boxes associated with the image items in the file are reconstructed given the arguments </w:t>
      </w:r>
    </w:p>
    <w:p w14:paraId="750F131E" w14:textId="77777777" w:rsidR="000C4F42" w:rsidRDefault="00000000">
      <w:pPr>
        <w:pStyle w:val="ListParagraph"/>
        <w:numPr>
          <w:ilvl w:val="0"/>
          <w:numId w:val="6"/>
        </w:numPr>
      </w:pPr>
      <w:proofErr w:type="spellStart"/>
      <w:r>
        <w:rPr>
          <w:rStyle w:val="codeZchn"/>
          <w:rFonts w:eastAsia="Arial"/>
        </w:rPr>
        <w:t>main_components</w:t>
      </w:r>
      <w:proofErr w:type="spellEnd"/>
    </w:p>
    <w:p w14:paraId="750F131F" w14:textId="77777777" w:rsidR="000C4F42" w:rsidRDefault="00000000">
      <w:pPr>
        <w:pStyle w:val="ListParagraph"/>
        <w:numPr>
          <w:ilvl w:val="0"/>
          <w:numId w:val="6"/>
        </w:numPr>
      </w:pPr>
      <w:proofErr w:type="spellStart"/>
      <w:r>
        <w:rPr>
          <w:rStyle w:val="codeZchn"/>
          <w:rFonts w:eastAsia="Arial"/>
        </w:rPr>
        <w:t>alpha_flag</w:t>
      </w:r>
      <w:proofErr w:type="spellEnd"/>
    </w:p>
    <w:p w14:paraId="750F1320" w14:textId="77777777" w:rsidR="000C4F42" w:rsidRDefault="00000000">
      <w:pPr>
        <w:pStyle w:val="ListParagraph"/>
        <w:numPr>
          <w:ilvl w:val="0"/>
          <w:numId w:val="6"/>
        </w:numPr>
      </w:pPr>
      <w:r>
        <w:rPr>
          <w:rStyle w:val="codeZchn"/>
          <w:rFonts w:eastAsia="Arial"/>
        </w:rPr>
        <w:t>subsampling</w:t>
      </w:r>
    </w:p>
    <w:p w14:paraId="750F1321" w14:textId="77777777" w:rsidR="000C4F42" w:rsidRDefault="00000000">
      <w:pPr>
        <w:pStyle w:val="ListParagraph"/>
        <w:numPr>
          <w:ilvl w:val="0"/>
          <w:numId w:val="6"/>
        </w:numPr>
      </w:pPr>
      <w:proofErr w:type="spellStart"/>
      <w:r>
        <w:rPr>
          <w:rStyle w:val="codeZchn"/>
          <w:rFonts w:eastAsia="Arial"/>
        </w:rPr>
        <w:t>chroma_is_horizontally_centered</w:t>
      </w:r>
      <w:proofErr w:type="spellEnd"/>
    </w:p>
    <w:p w14:paraId="750F1322" w14:textId="77777777" w:rsidR="000C4F42" w:rsidRDefault="00000000">
      <w:pPr>
        <w:pStyle w:val="ListParagraph"/>
        <w:numPr>
          <w:ilvl w:val="0"/>
          <w:numId w:val="6"/>
        </w:numPr>
      </w:pPr>
      <w:proofErr w:type="spellStart"/>
      <w:r>
        <w:rPr>
          <w:rStyle w:val="codeZchn"/>
          <w:rFonts w:eastAsia="Arial"/>
        </w:rPr>
        <w:t>chroma_is_vertically_centered</w:t>
      </w:r>
      <w:proofErr w:type="spellEnd"/>
    </w:p>
    <w:p w14:paraId="750F1323" w14:textId="77777777" w:rsidR="000C4F42" w:rsidRDefault="00000000">
      <w:pPr>
        <w:pStyle w:val="ListParagraph"/>
        <w:numPr>
          <w:ilvl w:val="0"/>
          <w:numId w:val="6"/>
        </w:numPr>
      </w:pPr>
      <w:proofErr w:type="spellStart"/>
      <w:r>
        <w:rPr>
          <w:rStyle w:val="codeZchn"/>
          <w:rFonts w:eastAsia="Arial"/>
        </w:rPr>
        <w:t>float_flag</w:t>
      </w:r>
      <w:proofErr w:type="spellEnd"/>
    </w:p>
    <w:p w14:paraId="750F1324" w14:textId="77777777" w:rsidR="000C4F42" w:rsidRDefault="00000000">
      <w:pPr>
        <w:pStyle w:val="ListParagraph"/>
        <w:numPr>
          <w:ilvl w:val="0"/>
          <w:numId w:val="6"/>
        </w:numPr>
      </w:pPr>
      <w:r>
        <w:rPr>
          <w:rStyle w:val="codeZchn"/>
          <w:rFonts w:eastAsia="Arial"/>
        </w:rPr>
        <w:t>bit_depth_log2_minus4</w:t>
      </w:r>
    </w:p>
    <w:p w14:paraId="750F1325" w14:textId="77777777" w:rsidR="000C4F42" w:rsidRDefault="00000000">
      <w:pPr>
        <w:pStyle w:val="ListParagraph"/>
        <w:numPr>
          <w:ilvl w:val="0"/>
          <w:numId w:val="6"/>
        </w:numPr>
      </w:pPr>
      <w:proofErr w:type="spellStart"/>
      <w:r>
        <w:rPr>
          <w:rStyle w:val="codeZchn"/>
          <w:rFonts w:eastAsia="Arial"/>
        </w:rPr>
        <w:t>high_bit_depth_flag</w:t>
      </w:r>
      <w:proofErr w:type="spellEnd"/>
    </w:p>
    <w:p w14:paraId="750F1326" w14:textId="77777777" w:rsidR="000C4F42" w:rsidRDefault="00000000">
      <w:pPr>
        <w:pStyle w:val="ListParagraph"/>
        <w:numPr>
          <w:ilvl w:val="0"/>
          <w:numId w:val="6"/>
        </w:numPr>
      </w:pPr>
      <w:r>
        <w:rPr>
          <w:rStyle w:val="codeZchn"/>
          <w:rFonts w:eastAsia="Arial"/>
        </w:rPr>
        <w:t>bit_depth_minus9</w:t>
      </w:r>
    </w:p>
    <w:p w14:paraId="750F1327" w14:textId="77777777" w:rsidR="000C4F42" w:rsidRDefault="00000000">
      <w:r>
        <w:t>Reconstruction happens as follows:</w:t>
      </w:r>
    </w:p>
    <w:p w14:paraId="750F1328" w14:textId="77777777" w:rsidR="000C4F42" w:rsidRDefault="00000000">
      <w:pPr>
        <w:pStyle w:val="ListParagraph"/>
        <w:numPr>
          <w:ilvl w:val="0"/>
          <w:numId w:val="6"/>
        </w:numPr>
        <w:jc w:val="left"/>
      </w:pPr>
      <w:r>
        <w:rPr>
          <w:rStyle w:val="codeZchn"/>
          <w:rFonts w:eastAsia="Arial"/>
        </w:rPr>
        <w:t>version</w:t>
      </w:r>
      <w:r>
        <w:t xml:space="preserve"> set to 0</w:t>
      </w:r>
    </w:p>
    <w:p w14:paraId="750F1329" w14:textId="77777777" w:rsidR="000C4F42" w:rsidRDefault="00000000">
      <w:pPr>
        <w:pStyle w:val="ListParagraph"/>
        <w:numPr>
          <w:ilvl w:val="0"/>
          <w:numId w:val="6"/>
        </w:numPr>
        <w:jc w:val="left"/>
      </w:pPr>
      <w:proofErr w:type="spellStart"/>
      <w:r>
        <w:rPr>
          <w:rStyle w:val="codeZchn"/>
          <w:rFonts w:eastAsia="Arial"/>
        </w:rPr>
        <w:t>px_flags</w:t>
      </w:r>
      <w:proofErr w:type="spellEnd"/>
      <w:r>
        <w:t xml:space="preserve"> set to 3</w:t>
      </w:r>
    </w:p>
    <w:p w14:paraId="750F132A" w14:textId="77777777" w:rsidR="000C4F42" w:rsidRDefault="00000000">
      <w:pPr>
        <w:pStyle w:val="ListParagraph"/>
        <w:numPr>
          <w:ilvl w:val="0"/>
          <w:numId w:val="6"/>
        </w:numPr>
        <w:jc w:val="left"/>
      </w:pPr>
      <w:proofErr w:type="spellStart"/>
      <w:r>
        <w:rPr>
          <w:rStyle w:val="codeZchn"/>
          <w:rFonts w:eastAsia="Arial"/>
        </w:rPr>
        <w:t>num_channels</w:t>
      </w:r>
      <w:proofErr w:type="spellEnd"/>
      <w:r>
        <w:t xml:space="preserve"> set to:</w:t>
      </w:r>
    </w:p>
    <w:p w14:paraId="750F132B" w14:textId="77777777" w:rsidR="000C4F42" w:rsidRDefault="00000000">
      <w:pPr>
        <w:pStyle w:val="ListParagraph"/>
        <w:numPr>
          <w:ilvl w:val="1"/>
          <w:numId w:val="6"/>
        </w:numPr>
        <w:jc w:val="left"/>
      </w:pPr>
      <w:proofErr w:type="spellStart"/>
      <w:r>
        <w:rPr>
          <w:rStyle w:val="codeZchn"/>
          <w:rFonts w:eastAsia="Arial"/>
        </w:rPr>
        <w:t>main_components</w:t>
      </w:r>
      <w:proofErr w:type="spellEnd"/>
      <w:r>
        <w:t xml:space="preserve"> if </w:t>
      </w:r>
      <w:proofErr w:type="spellStart"/>
      <w:r>
        <w:rPr>
          <w:rStyle w:val="codeZchn"/>
          <w:rFonts w:eastAsia="Arial"/>
        </w:rPr>
        <w:t>alpha_flag</w:t>
      </w:r>
      <w:proofErr w:type="spellEnd"/>
      <w:r>
        <w:t xml:space="preserve"> is false</w:t>
      </w:r>
    </w:p>
    <w:p w14:paraId="750F132C" w14:textId="77777777" w:rsidR="000C4F42" w:rsidRDefault="00000000">
      <w:pPr>
        <w:pStyle w:val="ListParagraph"/>
        <w:numPr>
          <w:ilvl w:val="1"/>
          <w:numId w:val="6"/>
        </w:numPr>
        <w:jc w:val="left"/>
      </w:pPr>
      <w:proofErr w:type="spellStart"/>
      <w:r>
        <w:rPr>
          <w:rStyle w:val="codeZchn"/>
          <w:rFonts w:eastAsia="Arial"/>
        </w:rPr>
        <w:t>main_components</w:t>
      </w:r>
      <w:proofErr w:type="spellEnd"/>
      <w:r>
        <w:rPr>
          <w:rStyle w:val="codeZchn"/>
          <w:rFonts w:eastAsia="Arial"/>
        </w:rPr>
        <w:t xml:space="preserve"> + 1</w:t>
      </w:r>
      <w:r>
        <w:t xml:space="preserve"> if </w:t>
      </w:r>
      <w:proofErr w:type="spellStart"/>
      <w:r>
        <w:rPr>
          <w:rStyle w:val="codeZchn"/>
          <w:rFonts w:eastAsia="Arial"/>
        </w:rPr>
        <w:t>alpha_flag</w:t>
      </w:r>
      <w:proofErr w:type="spellEnd"/>
      <w:r>
        <w:t xml:space="preserve"> is true</w:t>
      </w:r>
    </w:p>
    <w:p w14:paraId="750F132D" w14:textId="77777777" w:rsidR="000C4F42" w:rsidRDefault="00000000">
      <w:pPr>
        <w:pStyle w:val="ListParagraph"/>
        <w:numPr>
          <w:ilvl w:val="0"/>
          <w:numId w:val="6"/>
        </w:numPr>
        <w:jc w:val="left"/>
      </w:pPr>
      <w:r>
        <w:t xml:space="preserve">each </w:t>
      </w:r>
      <w:proofErr w:type="spellStart"/>
      <w:r>
        <w:rPr>
          <w:rStyle w:val="codeZchn"/>
          <w:rFonts w:eastAsia="Arial"/>
        </w:rPr>
        <w:t>bits_per_channel</w:t>
      </w:r>
      <w:proofErr w:type="spellEnd"/>
      <w:r>
        <w:t xml:space="preserve"> entry set to </w:t>
      </w:r>
      <w:r>
        <w:rPr>
          <w:rStyle w:val="codeZchn"/>
          <w:rFonts w:eastAsia="Arial"/>
        </w:rPr>
        <w:t>2bit_depth_log2_minus4+4</w:t>
      </w:r>
      <w:r>
        <w:t xml:space="preserve"> if </w:t>
      </w:r>
      <w:proofErr w:type="spellStart"/>
      <w:r>
        <w:rPr>
          <w:rStyle w:val="codeZchn"/>
          <w:rFonts w:eastAsia="Arial"/>
        </w:rPr>
        <w:t>float_flag</w:t>
      </w:r>
      <w:proofErr w:type="spellEnd"/>
      <w:r>
        <w:t xml:space="preserve"> is 1, or to 8 if </w:t>
      </w:r>
      <w:proofErr w:type="spellStart"/>
      <w:r>
        <w:rPr>
          <w:rStyle w:val="codeZchn"/>
          <w:rFonts w:eastAsia="Arial"/>
        </w:rPr>
        <w:t>high_bit_depth_flag</w:t>
      </w:r>
      <w:proofErr w:type="spellEnd"/>
      <w:r>
        <w:t xml:space="preserve"> is 0, or to </w:t>
      </w:r>
      <w:r>
        <w:rPr>
          <w:rStyle w:val="codeZchn"/>
          <w:rFonts w:eastAsia="Arial"/>
        </w:rPr>
        <w:t>bit_depth_minus9+9</w:t>
      </w:r>
      <w:r>
        <w:t xml:space="preserve"> otherwise</w:t>
      </w:r>
    </w:p>
    <w:p w14:paraId="750F132E" w14:textId="77777777" w:rsidR="000C4F42" w:rsidRDefault="00000000">
      <w:pPr>
        <w:pStyle w:val="ListParagraph"/>
        <w:numPr>
          <w:ilvl w:val="0"/>
          <w:numId w:val="6"/>
        </w:numPr>
        <w:jc w:val="left"/>
      </w:pPr>
      <w:proofErr w:type="spellStart"/>
      <w:r>
        <w:rPr>
          <w:rStyle w:val="codeZchn"/>
          <w:rFonts w:eastAsia="Arial"/>
        </w:rPr>
        <w:t>channel_label_flag</w:t>
      </w:r>
      <w:proofErr w:type="spellEnd"/>
      <w:r>
        <w:t xml:space="preserve"> is set to 0 for all entries</w:t>
      </w:r>
    </w:p>
    <w:p w14:paraId="750F132F" w14:textId="77777777" w:rsidR="000C4F42" w:rsidRDefault="00000000">
      <w:pPr>
        <w:pStyle w:val="ListParagraph"/>
        <w:numPr>
          <w:ilvl w:val="0"/>
          <w:numId w:val="6"/>
        </w:numPr>
        <w:jc w:val="left"/>
      </w:pPr>
      <w:r>
        <w:t>the following entries for channel subsampling and formats</w:t>
      </w:r>
    </w:p>
    <w:p w14:paraId="750F1330" w14:textId="77777777" w:rsidR="000C4F42" w:rsidRDefault="00000000">
      <w:pPr>
        <w:pStyle w:val="ListParagraph"/>
        <w:numPr>
          <w:ilvl w:val="1"/>
          <w:numId w:val="6"/>
        </w:numPr>
        <w:jc w:val="left"/>
      </w:pPr>
      <w:r>
        <w:t xml:space="preserve">the following entry if </w:t>
      </w:r>
      <w:proofErr w:type="spellStart"/>
      <w:r>
        <w:rPr>
          <w:rStyle w:val="codeZchn"/>
          <w:rFonts w:eastAsia="Arial"/>
        </w:rPr>
        <w:t>alpha_flag</w:t>
      </w:r>
      <w:proofErr w:type="spellEnd"/>
      <w:r>
        <w:t xml:space="preserve"> is true (skipped if false)</w:t>
      </w:r>
    </w:p>
    <w:p w14:paraId="750F1331" w14:textId="77777777" w:rsidR="000C4F42" w:rsidRDefault="00000000">
      <w:pPr>
        <w:pStyle w:val="ListParagraph"/>
        <w:numPr>
          <w:ilvl w:val="2"/>
          <w:numId w:val="6"/>
        </w:numPr>
        <w:jc w:val="left"/>
      </w:pPr>
      <w:proofErr w:type="spellStart"/>
      <w:r>
        <w:rPr>
          <w:rStyle w:val="codeZchn"/>
          <w:rFonts w:eastAsia="Arial"/>
        </w:rPr>
        <w:t>channel_idc</w:t>
      </w:r>
      <w:proofErr w:type="spellEnd"/>
      <w:r>
        <w:t xml:space="preserve"> set to 1</w:t>
      </w:r>
    </w:p>
    <w:p w14:paraId="750F1332" w14:textId="77777777" w:rsidR="000C4F42" w:rsidRDefault="00000000">
      <w:pPr>
        <w:pStyle w:val="ListParagraph"/>
        <w:numPr>
          <w:ilvl w:val="2"/>
          <w:numId w:val="6"/>
        </w:numPr>
        <w:jc w:val="left"/>
      </w:pPr>
      <w:proofErr w:type="spellStart"/>
      <w:r>
        <w:rPr>
          <w:rStyle w:val="codeZchn"/>
          <w:rFonts w:eastAsia="Arial"/>
        </w:rPr>
        <w:lastRenderedPageBreak/>
        <w:t>component_format</w:t>
      </w:r>
      <w:proofErr w:type="spellEnd"/>
      <w:r>
        <w:t xml:space="preserve"> set to </w:t>
      </w:r>
      <w:proofErr w:type="spellStart"/>
      <w:r>
        <w:rPr>
          <w:rStyle w:val="codeZchn"/>
          <w:rFonts w:eastAsia="Arial"/>
        </w:rPr>
        <w:t>float_flag</w:t>
      </w:r>
      <w:proofErr w:type="spellEnd"/>
      <w:r>
        <w:t>,</w:t>
      </w:r>
    </w:p>
    <w:p w14:paraId="750F1333" w14:textId="77777777" w:rsidR="000C4F42" w:rsidRDefault="00000000">
      <w:pPr>
        <w:pStyle w:val="ListParagraph"/>
        <w:numPr>
          <w:ilvl w:val="2"/>
          <w:numId w:val="6"/>
        </w:numPr>
        <w:jc w:val="left"/>
      </w:pPr>
      <w:proofErr w:type="spellStart"/>
      <w:r>
        <w:rPr>
          <w:rStyle w:val="codeZchn"/>
          <w:rFonts w:eastAsia="Arial"/>
        </w:rPr>
        <w:t>subsampling_type</w:t>
      </w:r>
      <w:proofErr w:type="spellEnd"/>
      <w:r>
        <w:t xml:space="preserve"> set to 0</w:t>
      </w:r>
    </w:p>
    <w:p w14:paraId="750F1334" w14:textId="77777777" w:rsidR="000C4F42" w:rsidRDefault="00000000">
      <w:pPr>
        <w:pStyle w:val="ListParagraph"/>
        <w:numPr>
          <w:ilvl w:val="2"/>
          <w:numId w:val="6"/>
        </w:numPr>
        <w:jc w:val="left"/>
      </w:pPr>
      <w:proofErr w:type="spellStart"/>
      <w:r>
        <w:rPr>
          <w:rStyle w:val="codeZchn"/>
          <w:rFonts w:eastAsia="Arial"/>
        </w:rPr>
        <w:t>subsampling_location</w:t>
      </w:r>
      <w:proofErr w:type="spellEnd"/>
      <w:r>
        <w:t xml:space="preserve"> set to 0</w:t>
      </w:r>
    </w:p>
    <w:p w14:paraId="750F1335" w14:textId="77777777" w:rsidR="000C4F42" w:rsidRDefault="00000000">
      <w:pPr>
        <w:pStyle w:val="ListParagraph"/>
        <w:numPr>
          <w:ilvl w:val="1"/>
          <w:numId w:val="6"/>
        </w:numPr>
        <w:jc w:val="left"/>
      </w:pPr>
      <w:r>
        <w:t xml:space="preserve">the following entry if </w:t>
      </w:r>
      <w:proofErr w:type="spellStart"/>
      <w:r>
        <w:rPr>
          <w:rStyle w:val="codeZchn"/>
          <w:rFonts w:eastAsia="Arial"/>
        </w:rPr>
        <w:t>main_components</w:t>
      </w:r>
      <w:proofErr w:type="spellEnd"/>
      <w:r>
        <w:rPr>
          <w:rStyle w:val="codeZchn"/>
          <w:rFonts w:eastAsia="Arial"/>
        </w:rPr>
        <w:t xml:space="preserve"> &gt; 0</w:t>
      </w:r>
      <w:r>
        <w:t xml:space="preserve"> (skipped otherwise)</w:t>
      </w:r>
    </w:p>
    <w:p w14:paraId="750F1336" w14:textId="77777777" w:rsidR="000C4F42" w:rsidRDefault="00000000">
      <w:pPr>
        <w:pStyle w:val="ListParagraph"/>
        <w:numPr>
          <w:ilvl w:val="2"/>
          <w:numId w:val="6"/>
        </w:numPr>
        <w:jc w:val="left"/>
      </w:pPr>
      <w:proofErr w:type="spellStart"/>
      <w:r>
        <w:rPr>
          <w:rStyle w:val="codeZchn"/>
          <w:rFonts w:eastAsia="Arial"/>
        </w:rPr>
        <w:t>channel_idc</w:t>
      </w:r>
      <w:proofErr w:type="spellEnd"/>
      <w:r>
        <w:t xml:space="preserve"> set to 0</w:t>
      </w:r>
    </w:p>
    <w:p w14:paraId="750F1337" w14:textId="77777777" w:rsidR="000C4F42" w:rsidRDefault="00000000">
      <w:pPr>
        <w:pStyle w:val="ListParagraph"/>
        <w:numPr>
          <w:ilvl w:val="2"/>
          <w:numId w:val="6"/>
        </w:numPr>
        <w:jc w:val="left"/>
      </w:pPr>
      <w:proofErr w:type="spellStart"/>
      <w:r>
        <w:rPr>
          <w:rStyle w:val="codeZchn"/>
          <w:rFonts w:eastAsia="Arial"/>
        </w:rPr>
        <w:t>component_format</w:t>
      </w:r>
      <w:proofErr w:type="spellEnd"/>
      <w:r>
        <w:t xml:space="preserve"> set to </w:t>
      </w:r>
      <w:proofErr w:type="spellStart"/>
      <w:r>
        <w:rPr>
          <w:rStyle w:val="codeZchn"/>
          <w:rFonts w:eastAsia="Arial"/>
        </w:rPr>
        <w:t>float_flag</w:t>
      </w:r>
      <w:proofErr w:type="spellEnd"/>
      <w:r>
        <w:t>,</w:t>
      </w:r>
    </w:p>
    <w:p w14:paraId="750F1338" w14:textId="77777777" w:rsidR="000C4F42" w:rsidRDefault="00000000">
      <w:pPr>
        <w:pStyle w:val="ListParagraph"/>
        <w:numPr>
          <w:ilvl w:val="2"/>
          <w:numId w:val="6"/>
        </w:numPr>
        <w:jc w:val="left"/>
      </w:pPr>
      <w:proofErr w:type="spellStart"/>
      <w:r>
        <w:rPr>
          <w:rStyle w:val="codeZchn"/>
          <w:rFonts w:eastAsia="Arial"/>
        </w:rPr>
        <w:t>subsampling_type</w:t>
      </w:r>
      <w:proofErr w:type="spellEnd"/>
      <w:r>
        <w:t xml:space="preserve"> set to 0</w:t>
      </w:r>
    </w:p>
    <w:p w14:paraId="750F1339" w14:textId="77777777" w:rsidR="000C4F42" w:rsidRDefault="00000000">
      <w:pPr>
        <w:pStyle w:val="ListParagraph"/>
        <w:numPr>
          <w:ilvl w:val="2"/>
          <w:numId w:val="6"/>
        </w:numPr>
        <w:jc w:val="left"/>
      </w:pPr>
      <w:proofErr w:type="spellStart"/>
      <w:r>
        <w:rPr>
          <w:rStyle w:val="codeZchn"/>
          <w:rFonts w:eastAsia="Arial"/>
        </w:rPr>
        <w:t>subsampling_location</w:t>
      </w:r>
      <w:proofErr w:type="spellEnd"/>
      <w:r>
        <w:t xml:space="preserve"> set to 0</w:t>
      </w:r>
    </w:p>
    <w:p w14:paraId="750F133A" w14:textId="77777777" w:rsidR="000C4F42" w:rsidRDefault="00000000">
      <w:pPr>
        <w:pStyle w:val="ListParagraph"/>
        <w:numPr>
          <w:ilvl w:val="1"/>
          <w:numId w:val="6"/>
        </w:numPr>
        <w:jc w:val="left"/>
      </w:pPr>
      <w:r>
        <w:t xml:space="preserve">the following entry, repeated twice, if </w:t>
      </w:r>
      <w:proofErr w:type="spellStart"/>
      <w:r>
        <w:rPr>
          <w:rStyle w:val="codeZchn"/>
          <w:rFonts w:eastAsia="Arial"/>
        </w:rPr>
        <w:t>main_components</w:t>
      </w:r>
      <w:proofErr w:type="spellEnd"/>
      <w:r>
        <w:rPr>
          <w:rStyle w:val="codeZchn"/>
          <w:rFonts w:eastAsia="Arial"/>
        </w:rPr>
        <w:t xml:space="preserve"> &gt; 1</w:t>
      </w:r>
      <w:r>
        <w:t xml:space="preserve"> (skipped otherwise)</w:t>
      </w:r>
    </w:p>
    <w:p w14:paraId="750F133B" w14:textId="77777777" w:rsidR="000C4F42" w:rsidRDefault="00000000">
      <w:pPr>
        <w:pStyle w:val="ListParagraph"/>
        <w:numPr>
          <w:ilvl w:val="2"/>
          <w:numId w:val="6"/>
        </w:numPr>
        <w:jc w:val="left"/>
      </w:pPr>
      <w:proofErr w:type="spellStart"/>
      <w:r>
        <w:rPr>
          <w:rStyle w:val="codeZchn"/>
          <w:rFonts w:eastAsia="Arial"/>
        </w:rPr>
        <w:t>channel_idc</w:t>
      </w:r>
      <w:proofErr w:type="spellEnd"/>
      <w:r>
        <w:t xml:space="preserve"> set to 0</w:t>
      </w:r>
    </w:p>
    <w:p w14:paraId="750F133C" w14:textId="77777777" w:rsidR="000C4F42" w:rsidRDefault="00000000">
      <w:pPr>
        <w:pStyle w:val="ListParagraph"/>
        <w:numPr>
          <w:ilvl w:val="2"/>
          <w:numId w:val="6"/>
        </w:numPr>
        <w:jc w:val="left"/>
      </w:pPr>
      <w:proofErr w:type="spellStart"/>
      <w:r>
        <w:rPr>
          <w:rStyle w:val="codeZchn"/>
          <w:rFonts w:eastAsia="Arial"/>
        </w:rPr>
        <w:t>component_format</w:t>
      </w:r>
      <w:proofErr w:type="spellEnd"/>
      <w:r>
        <w:t xml:space="preserve"> set to </w:t>
      </w:r>
      <w:proofErr w:type="spellStart"/>
      <w:r>
        <w:rPr>
          <w:rStyle w:val="codeZchn"/>
          <w:rFonts w:eastAsia="Arial"/>
        </w:rPr>
        <w:t>float_flag</w:t>
      </w:r>
      <w:proofErr w:type="spellEnd"/>
      <w:r>
        <w:t>,</w:t>
      </w:r>
    </w:p>
    <w:p w14:paraId="750F133D" w14:textId="77777777" w:rsidR="000C4F42" w:rsidRDefault="00000000">
      <w:pPr>
        <w:pStyle w:val="ListParagraph"/>
        <w:numPr>
          <w:ilvl w:val="2"/>
          <w:numId w:val="6"/>
        </w:numPr>
        <w:jc w:val="left"/>
      </w:pPr>
      <w:proofErr w:type="spellStart"/>
      <w:r>
        <w:rPr>
          <w:rStyle w:val="codeZchn"/>
          <w:rFonts w:eastAsia="Arial"/>
        </w:rPr>
        <w:t>subsampling_type</w:t>
      </w:r>
      <w:proofErr w:type="spellEnd"/>
      <w:r>
        <w:t xml:space="preserve"> set to</w:t>
      </w:r>
    </w:p>
    <w:p w14:paraId="750F133E" w14:textId="77777777" w:rsidR="000C4F42" w:rsidRDefault="00000000">
      <w:pPr>
        <w:pStyle w:val="ListParagraph"/>
        <w:numPr>
          <w:ilvl w:val="3"/>
          <w:numId w:val="6"/>
        </w:numPr>
        <w:jc w:val="left"/>
      </w:pPr>
      <w:r>
        <w:t>2 if subsampling is 1</w:t>
      </w:r>
    </w:p>
    <w:p w14:paraId="750F133F" w14:textId="77777777" w:rsidR="000C4F42" w:rsidRDefault="00000000">
      <w:pPr>
        <w:pStyle w:val="ListParagraph"/>
        <w:numPr>
          <w:ilvl w:val="3"/>
          <w:numId w:val="6"/>
        </w:numPr>
        <w:jc w:val="left"/>
      </w:pPr>
      <w:r>
        <w:t>1 if subsampling is 2</w:t>
      </w:r>
    </w:p>
    <w:p w14:paraId="750F1340" w14:textId="77777777" w:rsidR="000C4F42" w:rsidRDefault="00000000">
      <w:pPr>
        <w:pStyle w:val="ListParagraph"/>
        <w:numPr>
          <w:ilvl w:val="3"/>
          <w:numId w:val="6"/>
        </w:numPr>
        <w:jc w:val="left"/>
      </w:pPr>
      <w:r>
        <w:t>0 if subsampling is 3</w:t>
      </w:r>
    </w:p>
    <w:p w14:paraId="750F1341" w14:textId="77777777" w:rsidR="000C4F42" w:rsidRDefault="00000000">
      <w:pPr>
        <w:pStyle w:val="ListParagraph"/>
        <w:numPr>
          <w:ilvl w:val="2"/>
          <w:numId w:val="6"/>
        </w:numPr>
        <w:jc w:val="left"/>
      </w:pPr>
      <w:proofErr w:type="spellStart"/>
      <w:r>
        <w:rPr>
          <w:rStyle w:val="codeZchn"/>
          <w:rFonts w:eastAsia="Arial"/>
        </w:rPr>
        <w:t>subsampling_location</w:t>
      </w:r>
      <w:proofErr w:type="spellEnd"/>
      <w:r>
        <w:t xml:space="preserve"> set to</w:t>
      </w:r>
    </w:p>
    <w:p w14:paraId="750F1342" w14:textId="77777777" w:rsidR="000C4F42" w:rsidRDefault="00000000">
      <w:pPr>
        <w:pStyle w:val="ListParagraph"/>
        <w:numPr>
          <w:ilvl w:val="3"/>
          <w:numId w:val="6"/>
        </w:numPr>
        <w:jc w:val="left"/>
      </w:pPr>
      <w:r>
        <w:t xml:space="preserve">1 if </w:t>
      </w:r>
      <w:proofErr w:type="spellStart"/>
      <w:r>
        <w:rPr>
          <w:rStyle w:val="codeZchn"/>
          <w:rFonts w:eastAsia="Arial"/>
        </w:rPr>
        <w:t>chroma_is_horizontally_centered</w:t>
      </w:r>
      <w:proofErr w:type="spellEnd"/>
      <w:r>
        <w:t xml:space="preserve"> and </w:t>
      </w:r>
      <w:proofErr w:type="spellStart"/>
      <w:r>
        <w:rPr>
          <w:rStyle w:val="codeZchn"/>
          <w:rFonts w:eastAsia="Arial"/>
        </w:rPr>
        <w:t>chroma_is_vertically_centered</w:t>
      </w:r>
      <w:proofErr w:type="spellEnd"/>
      <w:r>
        <w:t xml:space="preserve"> are both true</w:t>
      </w:r>
    </w:p>
    <w:p w14:paraId="750F1343" w14:textId="77777777" w:rsidR="000C4F42" w:rsidRDefault="00000000">
      <w:pPr>
        <w:pStyle w:val="ListParagraph"/>
        <w:numPr>
          <w:ilvl w:val="3"/>
          <w:numId w:val="6"/>
        </w:numPr>
        <w:jc w:val="left"/>
      </w:pPr>
      <w:r>
        <w:t xml:space="preserve">3 if </w:t>
      </w:r>
      <w:proofErr w:type="spellStart"/>
      <w:r>
        <w:rPr>
          <w:rStyle w:val="codeZchn"/>
          <w:rFonts w:eastAsia="Arial"/>
        </w:rPr>
        <w:t>chroma_is_horizontally_centered</w:t>
      </w:r>
      <w:proofErr w:type="spellEnd"/>
      <w:r>
        <w:t xml:space="preserve"> is true and </w:t>
      </w:r>
      <w:proofErr w:type="spellStart"/>
      <w:r>
        <w:rPr>
          <w:rStyle w:val="codeZchn"/>
          <w:rFonts w:eastAsia="Arial"/>
        </w:rPr>
        <w:t>chroma_is_vertically_centered</w:t>
      </w:r>
      <w:proofErr w:type="spellEnd"/>
      <w:r>
        <w:t xml:space="preserve"> is false</w:t>
      </w:r>
    </w:p>
    <w:p w14:paraId="750F1344" w14:textId="77777777" w:rsidR="000C4F42" w:rsidRDefault="00000000">
      <w:pPr>
        <w:pStyle w:val="ListParagraph"/>
        <w:numPr>
          <w:ilvl w:val="3"/>
          <w:numId w:val="6"/>
        </w:numPr>
        <w:jc w:val="left"/>
      </w:pPr>
      <w:r>
        <w:t xml:space="preserve">0 if </w:t>
      </w:r>
      <w:proofErr w:type="spellStart"/>
      <w:r>
        <w:rPr>
          <w:rStyle w:val="codeZchn"/>
          <w:rFonts w:eastAsia="Arial"/>
        </w:rPr>
        <w:t>chroma_is_horizontally_centered</w:t>
      </w:r>
      <w:proofErr w:type="spellEnd"/>
      <w:r>
        <w:t xml:space="preserve"> is false and </w:t>
      </w:r>
      <w:proofErr w:type="spellStart"/>
      <w:r>
        <w:rPr>
          <w:rStyle w:val="codeZchn"/>
          <w:rFonts w:eastAsia="Arial"/>
        </w:rPr>
        <w:t>chroma_is_vertically_centered</w:t>
      </w:r>
      <w:proofErr w:type="spellEnd"/>
      <w:r>
        <w:t xml:space="preserve"> is true</w:t>
      </w:r>
    </w:p>
    <w:p w14:paraId="750F1345" w14:textId="77777777" w:rsidR="000C4F42" w:rsidRDefault="00000000">
      <w:pPr>
        <w:pStyle w:val="ListParagraph"/>
        <w:numPr>
          <w:ilvl w:val="3"/>
          <w:numId w:val="6"/>
        </w:numPr>
        <w:jc w:val="left"/>
      </w:pPr>
      <w:r>
        <w:t xml:space="preserve">2 if </w:t>
      </w:r>
      <w:proofErr w:type="spellStart"/>
      <w:r>
        <w:rPr>
          <w:rStyle w:val="codeZchn"/>
          <w:rFonts w:eastAsia="Arial"/>
        </w:rPr>
        <w:t>chroma_is_horizontally_centered</w:t>
      </w:r>
      <w:proofErr w:type="spellEnd"/>
      <w:r>
        <w:t xml:space="preserve"> and </w:t>
      </w:r>
      <w:proofErr w:type="spellStart"/>
      <w:r>
        <w:rPr>
          <w:rStyle w:val="codeZchn"/>
          <w:rFonts w:eastAsia="Arial"/>
        </w:rPr>
        <w:t>chroma_is_vertically_centered</w:t>
      </w:r>
      <w:proofErr w:type="spellEnd"/>
      <w:r>
        <w:t xml:space="preserve"> are both false</w:t>
      </w:r>
    </w:p>
    <w:p w14:paraId="750F1346" w14:textId="77777777" w:rsidR="000C4F42" w:rsidRDefault="00000000">
      <w:pPr>
        <w:pStyle w:val="Heading5"/>
        <w:rPr>
          <w:lang w:val="en-CA"/>
        </w:rPr>
      </w:pPr>
      <w:bookmarkStart w:id="1698" w:name="_wcnggrw7fxwv"/>
      <w:bookmarkEnd w:id="1698"/>
      <w:r>
        <w:rPr>
          <w:lang w:val="en-CA"/>
        </w:rPr>
        <w:t xml:space="preserve">O.4.7.2 Main image </w:t>
      </w:r>
      <w:proofErr w:type="spellStart"/>
      <w:r>
        <w:rPr>
          <w:lang w:val="en-CA"/>
        </w:rPr>
        <w:t>PixelInformationProperty</w:t>
      </w:r>
      <w:proofErr w:type="spellEnd"/>
    </w:p>
    <w:p w14:paraId="750F1347" w14:textId="77777777" w:rsidR="000C4F42" w:rsidRDefault="00000000">
      <w:r>
        <w:t xml:space="preserve">The </w:t>
      </w:r>
      <w:proofErr w:type="spellStart"/>
      <w:r>
        <w:rPr>
          <w:rStyle w:val="codeZchn"/>
          <w:rFonts w:eastAsia="Courier New"/>
          <w:lang w:val="en-CA"/>
        </w:rPr>
        <w:t>PixelInformationProperty</w:t>
      </w:r>
      <w:proofErr w:type="spellEnd"/>
      <w:r>
        <w:t xml:space="preserve"> associated with the main image item is reconstructed as described in section O.4.7.1 with the following arguments:</w:t>
      </w:r>
    </w:p>
    <w:p w14:paraId="750F1348" w14:textId="77777777" w:rsidR="000C4F42" w:rsidRDefault="00000000">
      <w:pPr>
        <w:pStyle w:val="ListParagraph"/>
        <w:numPr>
          <w:ilvl w:val="0"/>
          <w:numId w:val="7"/>
        </w:numPr>
      </w:pPr>
      <w:proofErr w:type="spellStart"/>
      <w:r>
        <w:rPr>
          <w:rStyle w:val="codeZchn"/>
          <w:rFonts w:eastAsia="Arial"/>
        </w:rPr>
        <w:t>main_components</w:t>
      </w:r>
      <w:proofErr w:type="spellEnd"/>
      <w:r>
        <w:rPr>
          <w:rStyle w:val="codeZchn"/>
          <w:rFonts w:eastAsia="Arial"/>
        </w:rPr>
        <w:t xml:space="preserve"> = 1</w:t>
      </w:r>
      <w:r>
        <w:t xml:space="preserve"> if </w:t>
      </w:r>
      <w:proofErr w:type="spellStart"/>
      <w:r>
        <w:rPr>
          <w:rStyle w:val="codeZchn"/>
          <w:rFonts w:eastAsia="Arial"/>
        </w:rPr>
        <w:t>chroma_subsampling</w:t>
      </w:r>
      <w:proofErr w:type="spellEnd"/>
      <w:r>
        <w:t xml:space="preserve"> is 0, else </w:t>
      </w:r>
      <w:r>
        <w:rPr>
          <w:rFonts w:ascii="Courier New" w:hAnsi="Courier New"/>
        </w:rPr>
        <w:t>3</w:t>
      </w:r>
    </w:p>
    <w:p w14:paraId="750F1349" w14:textId="77777777" w:rsidR="000C4F42" w:rsidRDefault="00000000">
      <w:pPr>
        <w:pStyle w:val="ListParagraph"/>
        <w:numPr>
          <w:ilvl w:val="0"/>
          <w:numId w:val="7"/>
        </w:numPr>
      </w:pPr>
      <w:proofErr w:type="spellStart"/>
      <w:r>
        <w:rPr>
          <w:rStyle w:val="codeZchn"/>
          <w:rFonts w:eastAsia="Arial"/>
        </w:rPr>
        <w:t>alpha_flag</w:t>
      </w:r>
      <w:proofErr w:type="spellEnd"/>
      <w:r>
        <w:rPr>
          <w:rStyle w:val="codeZchn"/>
          <w:rFonts w:eastAsia="Arial"/>
        </w:rPr>
        <w:t xml:space="preserve"> = </w:t>
      </w:r>
      <w:proofErr w:type="spellStart"/>
      <w:r>
        <w:rPr>
          <w:rStyle w:val="codeZchn"/>
          <w:rFonts w:eastAsia="Arial"/>
        </w:rPr>
        <w:t>alpha_flag</w:t>
      </w:r>
      <w:proofErr w:type="spellEnd"/>
      <w:r>
        <w:t xml:space="preserve"> is 1 and </w:t>
      </w:r>
      <w:proofErr w:type="spellStart"/>
      <w:r>
        <w:rPr>
          <w:rStyle w:val="codeZchn"/>
          <w:rFonts w:eastAsia="Arial"/>
        </w:rPr>
        <w:t>alpha_item_data_size</w:t>
      </w:r>
      <w:proofErr w:type="spellEnd"/>
      <w:r>
        <w:t xml:space="preserve"> is 0</w:t>
      </w:r>
    </w:p>
    <w:p w14:paraId="750F134A" w14:textId="77777777" w:rsidR="000C4F42" w:rsidRDefault="00000000">
      <w:pPr>
        <w:pStyle w:val="ListParagraph"/>
        <w:numPr>
          <w:ilvl w:val="0"/>
          <w:numId w:val="7"/>
        </w:numPr>
      </w:pPr>
      <w:r>
        <w:rPr>
          <w:rStyle w:val="codeZchn"/>
          <w:rFonts w:eastAsia="Arial"/>
        </w:rPr>
        <w:t xml:space="preserve">subsampling = </w:t>
      </w:r>
      <w:proofErr w:type="spellStart"/>
      <w:r>
        <w:rPr>
          <w:rStyle w:val="codeZchn"/>
          <w:rFonts w:eastAsia="Arial"/>
        </w:rPr>
        <w:t>chroma_subsampling</w:t>
      </w:r>
      <w:proofErr w:type="spellEnd"/>
    </w:p>
    <w:p w14:paraId="750F134B" w14:textId="77777777" w:rsidR="000C4F42" w:rsidRDefault="00000000">
      <w:pPr>
        <w:pStyle w:val="ListParagraph"/>
        <w:numPr>
          <w:ilvl w:val="0"/>
          <w:numId w:val="7"/>
        </w:numPr>
      </w:pPr>
      <w:proofErr w:type="spellStart"/>
      <w:r>
        <w:rPr>
          <w:rStyle w:val="codeZchn"/>
          <w:rFonts w:eastAsia="Arial"/>
        </w:rPr>
        <w:t>chroma_is_horizontally_centered</w:t>
      </w:r>
      <w:proofErr w:type="spellEnd"/>
      <w:r>
        <w:rPr>
          <w:rStyle w:val="codeZchn"/>
          <w:rFonts w:eastAsia="Arial"/>
        </w:rPr>
        <w:t xml:space="preserve"> = </w:t>
      </w:r>
      <w:proofErr w:type="spellStart"/>
      <w:r>
        <w:rPr>
          <w:rStyle w:val="codeZchn"/>
          <w:rFonts w:eastAsia="Arial"/>
        </w:rPr>
        <w:t>chroma_is_horizontally_centered</w:t>
      </w:r>
      <w:proofErr w:type="spellEnd"/>
    </w:p>
    <w:p w14:paraId="750F134C" w14:textId="77777777" w:rsidR="000C4F42" w:rsidRDefault="00000000">
      <w:pPr>
        <w:pStyle w:val="ListParagraph"/>
        <w:numPr>
          <w:ilvl w:val="0"/>
          <w:numId w:val="7"/>
        </w:numPr>
      </w:pPr>
      <w:proofErr w:type="spellStart"/>
      <w:r>
        <w:rPr>
          <w:rStyle w:val="codeZchn"/>
          <w:rFonts w:eastAsia="Arial"/>
        </w:rPr>
        <w:t>chroma_is_vertically_centered</w:t>
      </w:r>
      <w:proofErr w:type="spellEnd"/>
      <w:r>
        <w:rPr>
          <w:rStyle w:val="codeZchn"/>
          <w:rFonts w:eastAsia="Arial"/>
        </w:rPr>
        <w:t xml:space="preserve"> = </w:t>
      </w:r>
      <w:proofErr w:type="spellStart"/>
      <w:r>
        <w:rPr>
          <w:rStyle w:val="codeZchn"/>
          <w:rFonts w:eastAsia="Arial"/>
        </w:rPr>
        <w:t>chroma_is_vertically_centered</w:t>
      </w:r>
      <w:proofErr w:type="spellEnd"/>
    </w:p>
    <w:p w14:paraId="750F134D" w14:textId="77777777" w:rsidR="000C4F42" w:rsidRDefault="00000000">
      <w:pPr>
        <w:pStyle w:val="ListParagraph"/>
        <w:numPr>
          <w:ilvl w:val="0"/>
          <w:numId w:val="7"/>
        </w:numPr>
      </w:pPr>
      <w:proofErr w:type="spellStart"/>
      <w:r>
        <w:rPr>
          <w:rStyle w:val="codeZchn"/>
          <w:rFonts w:eastAsia="Arial"/>
        </w:rPr>
        <w:t>float_flag</w:t>
      </w:r>
      <w:proofErr w:type="spellEnd"/>
      <w:r>
        <w:rPr>
          <w:rStyle w:val="codeZchn"/>
          <w:rFonts w:eastAsia="Arial"/>
        </w:rPr>
        <w:t xml:space="preserve"> = </w:t>
      </w:r>
      <w:proofErr w:type="spellStart"/>
      <w:r>
        <w:rPr>
          <w:rStyle w:val="codeZchn"/>
          <w:rFonts w:eastAsia="Arial"/>
        </w:rPr>
        <w:t>float_flag</w:t>
      </w:r>
      <w:proofErr w:type="spellEnd"/>
    </w:p>
    <w:p w14:paraId="750F134E" w14:textId="77777777" w:rsidR="000C4F42" w:rsidRDefault="00000000">
      <w:pPr>
        <w:pStyle w:val="ListParagraph"/>
        <w:numPr>
          <w:ilvl w:val="0"/>
          <w:numId w:val="7"/>
        </w:numPr>
      </w:pPr>
      <w:r>
        <w:rPr>
          <w:rStyle w:val="codeZchn"/>
          <w:rFonts w:eastAsia="Arial"/>
        </w:rPr>
        <w:t>bit_depth_log2_minus4 = bit_depth_log2_minus4</w:t>
      </w:r>
    </w:p>
    <w:p w14:paraId="750F134F" w14:textId="77777777" w:rsidR="000C4F42" w:rsidRDefault="00000000">
      <w:pPr>
        <w:pStyle w:val="ListParagraph"/>
        <w:numPr>
          <w:ilvl w:val="0"/>
          <w:numId w:val="7"/>
        </w:numPr>
      </w:pPr>
      <w:proofErr w:type="spellStart"/>
      <w:r>
        <w:rPr>
          <w:rStyle w:val="codeZchn"/>
          <w:rFonts w:eastAsia="Arial"/>
        </w:rPr>
        <w:t>high_bit_depth_flag</w:t>
      </w:r>
      <w:proofErr w:type="spellEnd"/>
      <w:r>
        <w:rPr>
          <w:rStyle w:val="codeZchn"/>
          <w:rFonts w:eastAsia="Arial"/>
        </w:rPr>
        <w:t xml:space="preserve"> = </w:t>
      </w:r>
      <w:proofErr w:type="spellStart"/>
      <w:r>
        <w:rPr>
          <w:rStyle w:val="codeZchn"/>
          <w:rFonts w:eastAsia="Arial"/>
        </w:rPr>
        <w:t>high_bit_depth_flag</w:t>
      </w:r>
      <w:proofErr w:type="spellEnd"/>
    </w:p>
    <w:p w14:paraId="750F1350" w14:textId="77777777" w:rsidR="000C4F42" w:rsidRDefault="00000000">
      <w:pPr>
        <w:pStyle w:val="ListParagraph"/>
        <w:numPr>
          <w:ilvl w:val="0"/>
          <w:numId w:val="7"/>
        </w:numPr>
      </w:pPr>
      <w:r>
        <w:rPr>
          <w:rStyle w:val="codeZchn"/>
          <w:rFonts w:eastAsia="Arial"/>
        </w:rPr>
        <w:t>bit_depth_minus9 = bit_depth_minus9</w:t>
      </w:r>
    </w:p>
    <w:p w14:paraId="750F1351" w14:textId="77777777" w:rsidR="000C4F42" w:rsidRDefault="00000000">
      <w:pPr>
        <w:pStyle w:val="Heading5"/>
        <w:rPr>
          <w:lang w:val="en-CA"/>
        </w:rPr>
      </w:pPr>
      <w:bookmarkStart w:id="1699" w:name="_81jvbwmfk3x6"/>
      <w:bookmarkEnd w:id="1699"/>
      <w:r>
        <w:rPr>
          <w:lang w:val="en-CA"/>
        </w:rPr>
        <w:t xml:space="preserve">O.4.7.3 Alpha auxiliary image </w:t>
      </w:r>
      <w:proofErr w:type="spellStart"/>
      <w:r>
        <w:rPr>
          <w:lang w:val="en-CA"/>
        </w:rPr>
        <w:t>PixelInformationProperty</w:t>
      </w:r>
      <w:proofErr w:type="spellEnd"/>
    </w:p>
    <w:p w14:paraId="750F1352" w14:textId="77777777" w:rsidR="000C4F42" w:rsidRDefault="00000000">
      <w:r>
        <w:t xml:space="preserve">If </w:t>
      </w:r>
      <w:proofErr w:type="spellStart"/>
      <w:r>
        <w:rPr>
          <w:rStyle w:val="codeZchn"/>
          <w:rFonts w:eastAsia="Courier New"/>
          <w:lang w:val="en-CA"/>
        </w:rPr>
        <w:t>alpha_item_data_size</w:t>
      </w:r>
      <w:proofErr w:type="spellEnd"/>
      <w:r>
        <w:t xml:space="preserve"> is not 0, the </w:t>
      </w:r>
      <w:proofErr w:type="spellStart"/>
      <w:r>
        <w:rPr>
          <w:rStyle w:val="codeZchn"/>
          <w:rFonts w:eastAsia="Courier New"/>
          <w:lang w:val="en-CA"/>
        </w:rPr>
        <w:t>PixelInformationProperty</w:t>
      </w:r>
      <w:proofErr w:type="spellEnd"/>
      <w:r>
        <w:t xml:space="preserve"> associated with the alpha auxiliary image item is reconstructed as described in section O.4.7.1 with the following arguments:</w:t>
      </w:r>
    </w:p>
    <w:p w14:paraId="750F1353" w14:textId="77777777" w:rsidR="000C4F42" w:rsidRDefault="00000000">
      <w:pPr>
        <w:pStyle w:val="ListParagraph"/>
        <w:numPr>
          <w:ilvl w:val="0"/>
          <w:numId w:val="8"/>
        </w:numPr>
      </w:pPr>
      <w:proofErr w:type="spellStart"/>
      <w:r>
        <w:rPr>
          <w:rStyle w:val="codeZchn"/>
          <w:rFonts w:eastAsia="Arial"/>
        </w:rPr>
        <w:t>main_components</w:t>
      </w:r>
      <w:proofErr w:type="spellEnd"/>
      <w:r>
        <w:rPr>
          <w:rStyle w:val="codeZchn"/>
          <w:rFonts w:eastAsia="Arial"/>
        </w:rPr>
        <w:t xml:space="preserve"> = 0</w:t>
      </w:r>
    </w:p>
    <w:p w14:paraId="750F1354" w14:textId="77777777" w:rsidR="000C4F42" w:rsidRDefault="00000000">
      <w:pPr>
        <w:pStyle w:val="ListParagraph"/>
        <w:numPr>
          <w:ilvl w:val="0"/>
          <w:numId w:val="8"/>
        </w:numPr>
      </w:pPr>
      <w:proofErr w:type="spellStart"/>
      <w:r>
        <w:rPr>
          <w:rStyle w:val="codeZchn"/>
          <w:rFonts w:eastAsia="Arial"/>
        </w:rPr>
        <w:t>alpha_flag</w:t>
      </w:r>
      <w:proofErr w:type="spellEnd"/>
      <w:r>
        <w:rPr>
          <w:rStyle w:val="codeZchn"/>
          <w:rFonts w:eastAsia="Arial"/>
        </w:rPr>
        <w:t xml:space="preserve"> = 1</w:t>
      </w:r>
    </w:p>
    <w:p w14:paraId="750F1355" w14:textId="77777777" w:rsidR="000C4F42" w:rsidRDefault="00000000">
      <w:pPr>
        <w:pStyle w:val="ListParagraph"/>
        <w:numPr>
          <w:ilvl w:val="0"/>
          <w:numId w:val="8"/>
        </w:numPr>
      </w:pPr>
      <w:r>
        <w:rPr>
          <w:rStyle w:val="codeZchn"/>
          <w:rFonts w:eastAsia="Arial"/>
        </w:rPr>
        <w:t>subsampling = 0</w:t>
      </w:r>
    </w:p>
    <w:p w14:paraId="750F1356" w14:textId="77777777" w:rsidR="000C4F42" w:rsidRDefault="00000000">
      <w:pPr>
        <w:pStyle w:val="ListParagraph"/>
        <w:numPr>
          <w:ilvl w:val="0"/>
          <w:numId w:val="8"/>
        </w:numPr>
      </w:pPr>
      <w:proofErr w:type="spellStart"/>
      <w:r>
        <w:rPr>
          <w:rStyle w:val="codeZchn"/>
          <w:rFonts w:eastAsia="Arial"/>
        </w:rPr>
        <w:t>chroma_is_horizontally_centered</w:t>
      </w:r>
      <w:proofErr w:type="spellEnd"/>
      <w:r>
        <w:rPr>
          <w:rStyle w:val="codeZchn"/>
          <w:rFonts w:eastAsia="Arial"/>
        </w:rPr>
        <w:t xml:space="preserve"> = 0</w:t>
      </w:r>
    </w:p>
    <w:p w14:paraId="750F1357" w14:textId="77777777" w:rsidR="000C4F42" w:rsidRDefault="00000000">
      <w:pPr>
        <w:pStyle w:val="ListParagraph"/>
        <w:numPr>
          <w:ilvl w:val="0"/>
          <w:numId w:val="8"/>
        </w:numPr>
      </w:pPr>
      <w:proofErr w:type="spellStart"/>
      <w:r>
        <w:rPr>
          <w:rStyle w:val="codeZchn"/>
          <w:rFonts w:eastAsia="Arial"/>
        </w:rPr>
        <w:t>chroma_is_vertically_centered</w:t>
      </w:r>
      <w:proofErr w:type="spellEnd"/>
      <w:r>
        <w:rPr>
          <w:rStyle w:val="codeZchn"/>
          <w:rFonts w:eastAsia="Arial"/>
        </w:rPr>
        <w:t xml:space="preserve"> = 0</w:t>
      </w:r>
    </w:p>
    <w:p w14:paraId="750F1358" w14:textId="77777777" w:rsidR="000C4F42" w:rsidRDefault="00000000">
      <w:pPr>
        <w:pStyle w:val="ListParagraph"/>
        <w:numPr>
          <w:ilvl w:val="0"/>
          <w:numId w:val="8"/>
        </w:numPr>
      </w:pPr>
      <w:proofErr w:type="spellStart"/>
      <w:r>
        <w:rPr>
          <w:rStyle w:val="codeZchn"/>
          <w:rFonts w:eastAsia="Arial"/>
        </w:rPr>
        <w:t>float_flag</w:t>
      </w:r>
      <w:proofErr w:type="spellEnd"/>
      <w:r>
        <w:rPr>
          <w:rStyle w:val="codeZchn"/>
          <w:rFonts w:eastAsia="Arial"/>
        </w:rPr>
        <w:t xml:space="preserve"> = </w:t>
      </w:r>
      <w:proofErr w:type="spellStart"/>
      <w:r>
        <w:rPr>
          <w:rStyle w:val="codeZchn"/>
          <w:rFonts w:eastAsia="Arial"/>
        </w:rPr>
        <w:t>float_flag</w:t>
      </w:r>
      <w:proofErr w:type="spellEnd"/>
    </w:p>
    <w:p w14:paraId="750F1359" w14:textId="77777777" w:rsidR="000C4F42" w:rsidRDefault="00000000">
      <w:pPr>
        <w:pStyle w:val="ListParagraph"/>
        <w:numPr>
          <w:ilvl w:val="0"/>
          <w:numId w:val="8"/>
        </w:numPr>
      </w:pPr>
      <w:r>
        <w:rPr>
          <w:rStyle w:val="codeZchn"/>
          <w:rFonts w:eastAsia="Arial"/>
        </w:rPr>
        <w:t>bit_depth_log2_minus4 = bit_depth_log2_minus4</w:t>
      </w:r>
    </w:p>
    <w:p w14:paraId="750F135A" w14:textId="77777777" w:rsidR="000C4F42" w:rsidRDefault="00000000">
      <w:pPr>
        <w:pStyle w:val="ListParagraph"/>
        <w:numPr>
          <w:ilvl w:val="0"/>
          <w:numId w:val="8"/>
        </w:numPr>
      </w:pPr>
      <w:proofErr w:type="spellStart"/>
      <w:r>
        <w:rPr>
          <w:rStyle w:val="codeZchn"/>
          <w:rFonts w:eastAsia="Arial"/>
        </w:rPr>
        <w:lastRenderedPageBreak/>
        <w:t>high_bit_depth_flag</w:t>
      </w:r>
      <w:proofErr w:type="spellEnd"/>
      <w:r>
        <w:rPr>
          <w:rStyle w:val="codeZchn"/>
          <w:rFonts w:eastAsia="Arial"/>
        </w:rPr>
        <w:t xml:space="preserve"> = </w:t>
      </w:r>
      <w:proofErr w:type="spellStart"/>
      <w:r>
        <w:rPr>
          <w:rStyle w:val="codeZchn"/>
          <w:rFonts w:eastAsia="Arial"/>
        </w:rPr>
        <w:t>high_bit_depth_flag</w:t>
      </w:r>
      <w:proofErr w:type="spellEnd"/>
    </w:p>
    <w:p w14:paraId="750F135B" w14:textId="77777777" w:rsidR="000C4F42" w:rsidRDefault="00000000">
      <w:pPr>
        <w:pStyle w:val="ListParagraph"/>
        <w:numPr>
          <w:ilvl w:val="0"/>
          <w:numId w:val="8"/>
        </w:numPr>
      </w:pPr>
      <w:r>
        <w:rPr>
          <w:rStyle w:val="codeZchn"/>
          <w:rFonts w:eastAsia="Arial"/>
        </w:rPr>
        <w:t>bit_depth_minus9 = bit_depth_minus9</w:t>
      </w:r>
    </w:p>
    <w:p w14:paraId="750F135C" w14:textId="77777777" w:rsidR="000C4F42" w:rsidRDefault="00000000">
      <w:pPr>
        <w:pStyle w:val="Heading5"/>
        <w:rPr>
          <w:lang w:val="en-CA"/>
        </w:rPr>
      </w:pPr>
      <w:bookmarkStart w:id="1700" w:name="_lh39lhovam9"/>
      <w:bookmarkEnd w:id="1700"/>
      <w:r>
        <w:rPr>
          <w:lang w:val="en-CA"/>
        </w:rPr>
        <w:t xml:space="preserve">O.4.7.4 Gain map image </w:t>
      </w:r>
      <w:proofErr w:type="spellStart"/>
      <w:r>
        <w:rPr>
          <w:lang w:val="en-CA"/>
        </w:rPr>
        <w:t>PixelInformationProperty</w:t>
      </w:r>
      <w:proofErr w:type="spellEnd"/>
    </w:p>
    <w:p w14:paraId="750F135D" w14:textId="77777777" w:rsidR="000C4F42" w:rsidRDefault="00000000">
      <w:r>
        <w:t xml:space="preserve">If </w:t>
      </w:r>
      <w:proofErr w:type="spellStart"/>
      <w:r>
        <w:rPr>
          <w:rStyle w:val="codeZchn"/>
          <w:rFonts w:eastAsia="Courier New"/>
          <w:lang w:val="en-CA"/>
        </w:rPr>
        <w:t>gainmap_flag</w:t>
      </w:r>
      <w:proofErr w:type="spellEnd"/>
      <w:r>
        <w:t xml:space="preserve"> is not 0, the </w:t>
      </w:r>
      <w:proofErr w:type="spellStart"/>
      <w:r>
        <w:rPr>
          <w:rStyle w:val="codeZchn"/>
          <w:rFonts w:eastAsia="Courier New"/>
          <w:lang w:val="en-CA"/>
        </w:rPr>
        <w:t>PixelInformationProperty</w:t>
      </w:r>
      <w:proofErr w:type="spellEnd"/>
      <w:r>
        <w:t xml:space="preserve"> associated with the gain map image item is reconstructed as described in section O.4.7.1 with the following arguments:</w:t>
      </w:r>
    </w:p>
    <w:p w14:paraId="750F135E" w14:textId="77777777" w:rsidR="000C4F42" w:rsidRDefault="00000000">
      <w:pPr>
        <w:pStyle w:val="ListParagraph"/>
        <w:numPr>
          <w:ilvl w:val="0"/>
          <w:numId w:val="9"/>
        </w:numPr>
      </w:pPr>
      <w:proofErr w:type="spellStart"/>
      <w:r>
        <w:rPr>
          <w:rStyle w:val="codeZchn"/>
          <w:rFonts w:eastAsia="Arial"/>
        </w:rPr>
        <w:t>main_components</w:t>
      </w:r>
      <w:proofErr w:type="spellEnd"/>
      <w:r>
        <w:rPr>
          <w:rStyle w:val="codeZchn"/>
          <w:rFonts w:eastAsia="Arial"/>
        </w:rPr>
        <w:t xml:space="preserve"> = 1</w:t>
      </w:r>
      <w:r>
        <w:t xml:space="preserve"> if </w:t>
      </w:r>
      <w:proofErr w:type="spellStart"/>
      <w:r>
        <w:rPr>
          <w:rStyle w:val="codeZchn"/>
          <w:rFonts w:eastAsia="Arial"/>
        </w:rPr>
        <w:t>gainmap_chroma_subsampling</w:t>
      </w:r>
      <w:proofErr w:type="spellEnd"/>
      <w:r>
        <w:t xml:space="preserve"> is 0, else </w:t>
      </w:r>
      <w:r>
        <w:rPr>
          <w:rFonts w:ascii="Courier New" w:hAnsi="Courier New"/>
        </w:rPr>
        <w:t>3</w:t>
      </w:r>
      <w:r>
        <w:t>,</w:t>
      </w:r>
    </w:p>
    <w:p w14:paraId="750F135F" w14:textId="77777777" w:rsidR="000C4F42" w:rsidRDefault="00000000">
      <w:pPr>
        <w:pStyle w:val="ListParagraph"/>
        <w:numPr>
          <w:ilvl w:val="0"/>
          <w:numId w:val="9"/>
        </w:numPr>
      </w:pPr>
      <w:proofErr w:type="spellStart"/>
      <w:r>
        <w:rPr>
          <w:rStyle w:val="codeZchn"/>
          <w:rFonts w:eastAsia="Arial"/>
        </w:rPr>
        <w:t>alpha_flag</w:t>
      </w:r>
      <w:proofErr w:type="spellEnd"/>
      <w:r>
        <w:rPr>
          <w:rStyle w:val="codeZchn"/>
          <w:rFonts w:eastAsia="Arial"/>
        </w:rPr>
        <w:t xml:space="preserve"> = 0</w:t>
      </w:r>
    </w:p>
    <w:p w14:paraId="750F1360" w14:textId="77777777" w:rsidR="000C4F42" w:rsidRDefault="00000000">
      <w:pPr>
        <w:pStyle w:val="ListParagraph"/>
        <w:numPr>
          <w:ilvl w:val="0"/>
          <w:numId w:val="9"/>
        </w:numPr>
      </w:pPr>
      <w:r>
        <w:rPr>
          <w:rStyle w:val="codeZchn"/>
          <w:rFonts w:eastAsia="Arial"/>
        </w:rPr>
        <w:t xml:space="preserve">subsampling = </w:t>
      </w:r>
      <w:proofErr w:type="spellStart"/>
      <w:r>
        <w:rPr>
          <w:rStyle w:val="codeZchn"/>
          <w:rFonts w:eastAsia="Arial"/>
        </w:rPr>
        <w:t>gainmap_chroma_subsampling</w:t>
      </w:r>
      <w:proofErr w:type="spellEnd"/>
    </w:p>
    <w:p w14:paraId="750F1361" w14:textId="77777777" w:rsidR="000C4F42" w:rsidRDefault="00000000">
      <w:pPr>
        <w:pStyle w:val="ListParagraph"/>
        <w:numPr>
          <w:ilvl w:val="0"/>
          <w:numId w:val="9"/>
        </w:numPr>
      </w:pPr>
      <w:proofErr w:type="spellStart"/>
      <w:r>
        <w:rPr>
          <w:rStyle w:val="codeZchn"/>
          <w:rFonts w:eastAsia="Arial"/>
        </w:rPr>
        <w:t>chroma_is_horizontally_centered</w:t>
      </w:r>
      <w:proofErr w:type="spellEnd"/>
      <w:r>
        <w:rPr>
          <w:rStyle w:val="codeZchn"/>
          <w:rFonts w:eastAsia="Arial"/>
        </w:rPr>
        <w:t xml:space="preserve"> =</w:t>
      </w:r>
      <w:r>
        <w:t xml:space="preserve"> </w:t>
      </w:r>
      <w:proofErr w:type="spellStart"/>
      <w:r>
        <w:rPr>
          <w:rStyle w:val="codeZchn"/>
          <w:rFonts w:eastAsia="Arial"/>
        </w:rPr>
        <w:t>gainmap_chroma_is_horizontally_centered</w:t>
      </w:r>
      <w:proofErr w:type="spellEnd"/>
    </w:p>
    <w:p w14:paraId="750F1362" w14:textId="77777777" w:rsidR="000C4F42" w:rsidRDefault="00000000">
      <w:pPr>
        <w:pStyle w:val="ListParagraph"/>
        <w:numPr>
          <w:ilvl w:val="0"/>
          <w:numId w:val="9"/>
        </w:numPr>
      </w:pPr>
      <w:proofErr w:type="spellStart"/>
      <w:r>
        <w:rPr>
          <w:rStyle w:val="codeZchn"/>
          <w:rFonts w:eastAsia="Arial"/>
        </w:rPr>
        <w:t>chroma_is_vertically_centered</w:t>
      </w:r>
      <w:proofErr w:type="spellEnd"/>
      <w:r>
        <w:rPr>
          <w:rStyle w:val="codeZchn"/>
          <w:rFonts w:eastAsia="Arial"/>
        </w:rPr>
        <w:t xml:space="preserve"> = </w:t>
      </w:r>
      <w:proofErr w:type="spellStart"/>
      <w:r>
        <w:rPr>
          <w:rStyle w:val="codeZchn"/>
          <w:rFonts w:eastAsia="Arial"/>
        </w:rPr>
        <w:t>gainmap_chroma_is_vertically_centered</w:t>
      </w:r>
      <w:proofErr w:type="spellEnd"/>
    </w:p>
    <w:p w14:paraId="750F1363" w14:textId="77777777" w:rsidR="000C4F42" w:rsidRDefault="00000000">
      <w:pPr>
        <w:pStyle w:val="ListParagraph"/>
        <w:numPr>
          <w:ilvl w:val="0"/>
          <w:numId w:val="9"/>
        </w:numPr>
      </w:pPr>
      <w:proofErr w:type="spellStart"/>
      <w:r>
        <w:rPr>
          <w:rStyle w:val="codeZchn"/>
          <w:rFonts w:eastAsia="Arial"/>
        </w:rPr>
        <w:t>float_flag</w:t>
      </w:r>
      <w:proofErr w:type="spellEnd"/>
      <w:r>
        <w:rPr>
          <w:rStyle w:val="codeZchn"/>
          <w:rFonts w:eastAsia="Arial"/>
        </w:rPr>
        <w:t xml:space="preserve"> = </w:t>
      </w:r>
      <w:proofErr w:type="spellStart"/>
      <w:r>
        <w:rPr>
          <w:rStyle w:val="codeZchn"/>
          <w:rFonts w:eastAsia="Arial"/>
        </w:rPr>
        <w:t>gainmap_float_flag</w:t>
      </w:r>
      <w:proofErr w:type="spellEnd"/>
    </w:p>
    <w:p w14:paraId="750F1364" w14:textId="77777777" w:rsidR="000C4F42" w:rsidRDefault="00000000">
      <w:pPr>
        <w:pStyle w:val="ListParagraph"/>
        <w:numPr>
          <w:ilvl w:val="0"/>
          <w:numId w:val="9"/>
        </w:numPr>
      </w:pPr>
      <w:r>
        <w:rPr>
          <w:rStyle w:val="codeZchn"/>
          <w:rFonts w:eastAsia="Arial"/>
        </w:rPr>
        <w:t>bit_depth_log2_minus4 = gainmap_bit_depth_log2_minus4</w:t>
      </w:r>
    </w:p>
    <w:p w14:paraId="750F1365" w14:textId="77777777" w:rsidR="000C4F42" w:rsidRDefault="00000000">
      <w:pPr>
        <w:pStyle w:val="ListParagraph"/>
        <w:numPr>
          <w:ilvl w:val="0"/>
          <w:numId w:val="9"/>
        </w:numPr>
      </w:pPr>
      <w:proofErr w:type="spellStart"/>
      <w:r>
        <w:rPr>
          <w:rStyle w:val="codeZchn"/>
          <w:rFonts w:eastAsia="Arial"/>
        </w:rPr>
        <w:t>high_bit_depth_flag</w:t>
      </w:r>
      <w:proofErr w:type="spellEnd"/>
      <w:r>
        <w:rPr>
          <w:rStyle w:val="codeZchn"/>
          <w:rFonts w:eastAsia="Arial"/>
        </w:rPr>
        <w:t xml:space="preserve"> = </w:t>
      </w:r>
      <w:proofErr w:type="spellStart"/>
      <w:r>
        <w:rPr>
          <w:rStyle w:val="codeZchn"/>
          <w:rFonts w:eastAsia="Arial"/>
        </w:rPr>
        <w:t>gainmap_high_bit_depth_flag</w:t>
      </w:r>
      <w:proofErr w:type="spellEnd"/>
    </w:p>
    <w:p w14:paraId="750F1366" w14:textId="77777777" w:rsidR="000C4F42" w:rsidRDefault="00000000">
      <w:pPr>
        <w:pStyle w:val="ListParagraph"/>
        <w:numPr>
          <w:ilvl w:val="0"/>
          <w:numId w:val="9"/>
        </w:numPr>
      </w:pPr>
      <w:r>
        <w:rPr>
          <w:rStyle w:val="codeZchn"/>
          <w:rFonts w:eastAsia="Arial"/>
        </w:rPr>
        <w:t>bit_depth_minus9 = gainmap_bit_depth_minus9</w:t>
      </w:r>
    </w:p>
    <w:p w14:paraId="750F1367" w14:textId="77777777" w:rsidR="000C4F42" w:rsidRDefault="00000000">
      <w:pPr>
        <w:pStyle w:val="Heading4"/>
        <w:rPr>
          <w:lang w:val="en-CA"/>
        </w:rPr>
      </w:pPr>
      <w:bookmarkStart w:id="1701" w:name="_gbsq2pwtess1"/>
      <w:bookmarkEnd w:id="1701"/>
      <w:r>
        <w:rPr>
          <w:lang w:val="en-CA"/>
        </w:rPr>
        <w:t>O.4.8</w:t>
      </w:r>
      <w:r>
        <w:rPr>
          <w:lang w:val="en-CA"/>
        </w:rPr>
        <w:tab/>
      </w:r>
      <w:proofErr w:type="spellStart"/>
      <w:r>
        <w:rPr>
          <w:lang w:val="en-CA"/>
        </w:rPr>
        <w:t>ToneMapImage</w:t>
      </w:r>
      <w:proofErr w:type="spellEnd"/>
      <w:r>
        <w:rPr>
          <w:lang w:val="en-CA"/>
        </w:rPr>
        <w:t xml:space="preserve"> metadata</w:t>
      </w:r>
    </w:p>
    <w:p w14:paraId="750F1368" w14:textId="77777777" w:rsidR="000C4F42" w:rsidRDefault="00000000">
      <w:r>
        <w:t xml:space="preserve">If </w:t>
      </w:r>
      <w:proofErr w:type="spellStart"/>
      <w:r>
        <w:rPr>
          <w:rStyle w:val="codeZchn"/>
          <w:rFonts w:eastAsia="Courier New"/>
          <w:lang w:val="en-CA"/>
        </w:rPr>
        <w:t>gainmap_flag</w:t>
      </w:r>
      <w:proofErr w:type="spellEnd"/>
      <w:r>
        <w:t xml:space="preserve"> is 1, </w:t>
      </w:r>
      <w:proofErr w:type="spellStart"/>
      <w:r>
        <w:rPr>
          <w:rStyle w:val="codeZchn"/>
          <w:rFonts w:eastAsia="Courier New"/>
          <w:lang w:val="en-CA"/>
        </w:rPr>
        <w:t>tmap_item_data</w:t>
      </w:r>
      <w:proofErr w:type="spellEnd"/>
      <w:r>
        <w:t xml:space="preserve"> is defined as a data chunk of </w:t>
      </w:r>
      <w:proofErr w:type="spellStart"/>
      <w:r>
        <w:rPr>
          <w:rStyle w:val="codeZchn"/>
          <w:rFonts w:eastAsia="Courier New"/>
          <w:lang w:val="en-CA"/>
        </w:rPr>
        <w:t>tmap_item_data_size</w:t>
      </w:r>
      <w:proofErr w:type="spellEnd"/>
      <w:r>
        <w:t xml:space="preserve"> bytes, being gainmap_metadata_size+1 bytes, containing the </w:t>
      </w:r>
      <w:proofErr w:type="spellStart"/>
      <w:r>
        <w:rPr>
          <w:rStyle w:val="codeZchn"/>
          <w:rFonts w:eastAsia="Courier New"/>
          <w:lang w:val="en-CA"/>
        </w:rPr>
        <w:t>ToneMapImage</w:t>
      </w:r>
      <w:proofErr w:type="spellEnd"/>
      <w:r>
        <w:t xml:space="preserve"> metadata as defined in section 6.6.2.4.2, with the following:</w:t>
      </w:r>
    </w:p>
    <w:p w14:paraId="750F1369" w14:textId="77777777" w:rsidR="000C4F42" w:rsidRDefault="00000000">
      <w:pPr>
        <w:pStyle w:val="ListParagraph"/>
        <w:numPr>
          <w:ilvl w:val="0"/>
          <w:numId w:val="10"/>
        </w:numPr>
      </w:pPr>
      <w:r>
        <w:rPr>
          <w:rStyle w:val="codeZchn"/>
          <w:rFonts w:eastAsia="Arial"/>
        </w:rPr>
        <w:t>version</w:t>
      </w:r>
      <w:r>
        <w:t xml:space="preserve"> set to 0</w:t>
      </w:r>
    </w:p>
    <w:p w14:paraId="750F136A" w14:textId="77777777" w:rsidR="000C4F42" w:rsidRDefault="00000000">
      <w:pPr>
        <w:pStyle w:val="ListParagraph"/>
        <w:numPr>
          <w:ilvl w:val="0"/>
          <w:numId w:val="10"/>
        </w:numPr>
      </w:pPr>
      <w:proofErr w:type="spellStart"/>
      <w:r>
        <w:rPr>
          <w:rStyle w:val="codeZchn"/>
          <w:rFonts w:eastAsia="Arial"/>
        </w:rPr>
        <w:t>GainMapMetadata</w:t>
      </w:r>
      <w:proofErr w:type="spellEnd"/>
      <w:r>
        <w:t xml:space="preserve"> set to </w:t>
      </w:r>
      <w:proofErr w:type="spellStart"/>
      <w:r>
        <w:rPr>
          <w:rStyle w:val="codeZchn"/>
          <w:rFonts w:eastAsia="Arial"/>
        </w:rPr>
        <w:t>gainmap_metadata</w:t>
      </w:r>
      <w:proofErr w:type="spellEnd"/>
    </w:p>
    <w:p w14:paraId="750F136B" w14:textId="77777777" w:rsidR="000C4F42" w:rsidRDefault="00000000">
      <w:r>
        <w:t xml:space="preserve">If </w:t>
      </w:r>
      <w:proofErr w:type="spellStart"/>
      <w:r>
        <w:rPr>
          <w:rStyle w:val="codeZchn"/>
          <w:rFonts w:eastAsia="Courier New"/>
          <w:lang w:val="en-CA"/>
        </w:rPr>
        <w:t>gainmap_flag</w:t>
      </w:r>
      <w:proofErr w:type="spellEnd"/>
      <w:r>
        <w:t xml:space="preserve"> is 0, </w:t>
      </w:r>
      <w:proofErr w:type="spellStart"/>
      <w:r>
        <w:rPr>
          <w:rStyle w:val="codeZchn"/>
          <w:rFonts w:eastAsia="Courier New"/>
          <w:lang w:val="en-CA"/>
        </w:rPr>
        <w:t>tmap_item_data</w:t>
      </w:r>
      <w:proofErr w:type="spellEnd"/>
      <w:r>
        <w:t xml:space="preserve"> is defined as an empty chunk and </w:t>
      </w:r>
      <w:proofErr w:type="spellStart"/>
      <w:r>
        <w:rPr>
          <w:rStyle w:val="codeZchn"/>
          <w:rFonts w:eastAsia="Courier New"/>
          <w:lang w:val="en-CA"/>
        </w:rPr>
        <w:t>tmap_item_data_size</w:t>
      </w:r>
      <w:proofErr w:type="spellEnd"/>
      <w:r>
        <w:t xml:space="preserve"> as 0 byte.</w:t>
      </w:r>
    </w:p>
    <w:p w14:paraId="750F136C" w14:textId="77777777" w:rsidR="000C4F42" w:rsidRDefault="00000000">
      <w:pPr>
        <w:pStyle w:val="Heading4"/>
        <w:rPr>
          <w:lang w:val="en-CA"/>
        </w:rPr>
      </w:pPr>
      <w:bookmarkStart w:id="1702" w:name="_7gjaoriy1su2"/>
      <w:bookmarkEnd w:id="1702"/>
      <w:r>
        <w:rPr>
          <w:lang w:val="en-CA"/>
        </w:rPr>
        <w:t>O.4.9</w:t>
      </w:r>
      <w:r>
        <w:rPr>
          <w:lang w:val="en-CA"/>
        </w:rPr>
        <w:tab/>
      </w:r>
      <w:proofErr w:type="spellStart"/>
      <w:r>
        <w:rPr>
          <w:lang w:val="en-CA"/>
        </w:rPr>
        <w:t>ItemLocationBox</w:t>
      </w:r>
      <w:proofErr w:type="spellEnd"/>
    </w:p>
    <w:p w14:paraId="750F136D" w14:textId="77777777" w:rsidR="000C4F42" w:rsidRDefault="00000000">
      <w:r>
        <w:rPr>
          <w:rFonts w:ascii="Cambria;serif" w:hAnsi="Cambria;serif"/>
          <w:color w:val="000000"/>
        </w:rPr>
        <w:t xml:space="preserve">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shall have an </w:t>
      </w:r>
      <w:proofErr w:type="spellStart"/>
      <w:r>
        <w:rPr>
          <w:rFonts w:ascii="Courier New;monospace" w:hAnsi="Courier New;monospace"/>
          <w:color w:val="000000"/>
        </w:rPr>
        <w:t>ItemLocationBox</w:t>
      </w:r>
      <w:proofErr w:type="spellEnd"/>
      <w:r>
        <w:rPr>
          <w:color w:val="000000"/>
        </w:rPr>
        <w:t xml:space="preserve"> </w:t>
      </w:r>
      <w:r>
        <w:rPr>
          <w:rFonts w:ascii="Cambria;serif" w:hAnsi="Cambria;serif"/>
          <w:color w:val="000000"/>
        </w:rPr>
        <w:t>of version 1 or version 2 containing the following entries:</w:t>
      </w:r>
    </w:p>
    <w:p w14:paraId="750F136E" w14:textId="77777777" w:rsidR="000C4F42" w:rsidRDefault="00000000">
      <w:pPr>
        <w:numPr>
          <w:ilvl w:val="0"/>
          <w:numId w:val="5"/>
        </w:numPr>
        <w:tabs>
          <w:tab w:val="left" w:pos="0"/>
        </w:tabs>
        <w:ind w:left="709" w:hanging="283"/>
      </w:pPr>
      <w:proofErr w:type="spellStart"/>
      <w:r>
        <w:rPr>
          <w:rFonts w:ascii="Courier New;monospace" w:hAnsi="Courier New;monospace"/>
          <w:color w:val="000000"/>
        </w:rPr>
        <w:t>item_ID</w:t>
      </w:r>
      <w:proofErr w:type="spellEnd"/>
      <w:r>
        <w:rPr>
          <w:rFonts w:ascii="Courier New;monospace" w:hAnsi="Courier New;monospace"/>
          <w:color w:val="000000"/>
        </w:rPr>
        <w:t xml:space="preserve"> 1</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r>
        <w:rPr>
          <w:rFonts w:ascii="Courier New;monospace" w:hAnsi="Courier New;monospace"/>
          <w:color w:val="000000"/>
        </w:rPr>
        <w:t>mdat_offset+alpha_item_data_size+tmap_item_data_size+gainmap_item_data_size</w:t>
      </w:r>
      <w:r>
        <w:rPr>
          <w:color w:val="000000"/>
        </w:rPr>
        <w:t xml:space="preserve"> and length set to </w:t>
      </w:r>
      <w:r>
        <w:rPr>
          <w:rFonts w:ascii="Courier New;monospace" w:hAnsi="Courier New;monospace"/>
          <w:color w:val="000000"/>
        </w:rPr>
        <w:t>main_item_data_size_minus1+1</w:t>
      </w:r>
    </w:p>
    <w:p w14:paraId="750F136F" w14:textId="77777777" w:rsidR="000C4F42" w:rsidRDefault="00000000">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2</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proofErr w:type="spellStart"/>
      <w:r>
        <w:rPr>
          <w:rFonts w:ascii="Courier New;monospace" w:hAnsi="Courier New;monospace"/>
          <w:color w:val="000000"/>
        </w:rPr>
        <w:t>mdat_offset</w:t>
      </w:r>
      <w:proofErr w:type="spellEnd"/>
      <w:r>
        <w:rPr>
          <w:color w:val="000000"/>
        </w:rPr>
        <w:t xml:space="preserve"> and length set to </w:t>
      </w:r>
      <w:proofErr w:type="spellStart"/>
      <w:r>
        <w:rPr>
          <w:rFonts w:ascii="Courier New;monospace" w:hAnsi="Courier New;monospace"/>
          <w:color w:val="000000"/>
        </w:rPr>
        <w:t>alpha_item_data_size</w:t>
      </w:r>
      <w:proofErr w:type="spellEnd"/>
    </w:p>
    <w:p w14:paraId="750F1370" w14:textId="77777777" w:rsidR="000C4F42" w:rsidRDefault="00000000">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3</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proofErr w:type="spellStart"/>
      <w:r>
        <w:rPr>
          <w:rFonts w:ascii="Courier New;monospace" w:hAnsi="Courier New;monospace"/>
          <w:color w:val="000000"/>
        </w:rPr>
        <w:t>mdat_offset+alpha_item_data_size</w:t>
      </w:r>
      <w:proofErr w:type="spellEnd"/>
      <w:r>
        <w:rPr>
          <w:color w:val="000000"/>
        </w:rPr>
        <w:t xml:space="preserve">, and length set to </w:t>
      </w:r>
      <w:proofErr w:type="spellStart"/>
      <w:r>
        <w:rPr>
          <w:rFonts w:ascii="Courier New;monospace" w:hAnsi="Courier New;monospace"/>
          <w:color w:val="000000"/>
        </w:rPr>
        <w:t>tmap_item_data_size</w:t>
      </w:r>
      <w:proofErr w:type="spellEnd"/>
    </w:p>
    <w:p w14:paraId="750F1371" w14:textId="77777777" w:rsidR="000C4F42" w:rsidRDefault="00000000">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4</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proofErr w:type="spellStart"/>
      <w:r>
        <w:rPr>
          <w:rFonts w:ascii="Courier New;monospace" w:hAnsi="Courier New;monospace"/>
          <w:color w:val="000000"/>
        </w:rPr>
        <w:t>mdat_offset+alpha_item_data_size+tmap_item_data_size</w:t>
      </w:r>
      <w:proofErr w:type="spellEnd"/>
      <w:r>
        <w:rPr>
          <w:color w:val="000000"/>
        </w:rPr>
        <w:t xml:space="preserve">, and length set to </w:t>
      </w:r>
      <w:proofErr w:type="spellStart"/>
      <w:r>
        <w:rPr>
          <w:rFonts w:ascii="Courier New;monospace" w:hAnsi="Courier New;monospace"/>
          <w:color w:val="000000"/>
        </w:rPr>
        <w:t>gainmap_item_data_size</w:t>
      </w:r>
      <w:proofErr w:type="spellEnd"/>
    </w:p>
    <w:p w14:paraId="750F1372" w14:textId="77777777" w:rsidR="000C4F42" w:rsidRDefault="00000000">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6</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r>
        <w:rPr>
          <w:rFonts w:ascii="Courier New;monospace" w:hAnsi="Courier New;monospace"/>
          <w:color w:val="000000"/>
        </w:rPr>
        <w:t>mdat_offset+main_item_data_size_minus1+1+alpha_item_data_size+tmap_item_data_size+gainmap_item_data_size</w:t>
      </w:r>
      <w:r>
        <w:rPr>
          <w:color w:val="000000"/>
        </w:rPr>
        <w:t xml:space="preserve">, and length set to </w:t>
      </w:r>
      <w:r>
        <w:rPr>
          <w:rFonts w:ascii="Courier New;monospace" w:hAnsi="Courier New;monospace"/>
          <w:color w:val="000000"/>
        </w:rPr>
        <w:t>exif_data_size_minus1+1</w:t>
      </w:r>
    </w:p>
    <w:p w14:paraId="750F1373" w14:textId="77777777" w:rsidR="000C4F42" w:rsidRDefault="00000000">
      <w:pPr>
        <w:numPr>
          <w:ilvl w:val="0"/>
          <w:numId w:val="5"/>
        </w:numPr>
        <w:tabs>
          <w:tab w:val="left" w:pos="0"/>
        </w:tabs>
        <w:ind w:left="709" w:hanging="283"/>
      </w:pPr>
      <w:r>
        <w:rPr>
          <w:color w:val="000000"/>
        </w:rPr>
        <w:t xml:space="preserve">Optional </w:t>
      </w:r>
      <w:proofErr w:type="spellStart"/>
      <w:r>
        <w:rPr>
          <w:rFonts w:ascii="Courier New;monospace" w:hAnsi="Courier New;monospace"/>
          <w:color w:val="000000"/>
        </w:rPr>
        <w:t>item_ID</w:t>
      </w:r>
      <w:proofErr w:type="spellEnd"/>
      <w:r>
        <w:rPr>
          <w:rFonts w:ascii="Courier New;monospace" w:hAnsi="Courier New;monospace"/>
          <w:color w:val="000000"/>
        </w:rPr>
        <w:t xml:space="preserve"> 7</w:t>
      </w:r>
      <w:r>
        <w:rPr>
          <w:color w:val="000000"/>
        </w:rPr>
        <w:t xml:space="preserve">, with </w:t>
      </w:r>
      <w:proofErr w:type="spellStart"/>
      <w:r>
        <w:rPr>
          <w:rFonts w:ascii="Courier New;monospace" w:hAnsi="Courier New;monospace"/>
          <w:color w:val="000000"/>
        </w:rPr>
        <w:t>construction_method</w:t>
      </w:r>
      <w:proofErr w:type="spellEnd"/>
      <w:r>
        <w:rPr>
          <w:color w:val="000000"/>
        </w:rPr>
        <w:t xml:space="preserve"> set to 0, offset set to </w:t>
      </w:r>
      <w:r>
        <w:rPr>
          <w:rFonts w:ascii="Courier New;monospace" w:hAnsi="Courier New;monospace"/>
          <w:color w:val="000000"/>
        </w:rPr>
        <w:t>mdat_offset+main_item_data_size_minus1+1+alpha_item_data_size+tmap_item_data_size+gainmap_item_data_size+exif_data_size_minus1+1</w:t>
      </w:r>
      <w:r>
        <w:rPr>
          <w:color w:val="000000"/>
        </w:rPr>
        <w:t xml:space="preserve">, and length set to </w:t>
      </w:r>
      <w:r>
        <w:rPr>
          <w:rFonts w:ascii="Courier New;monospace" w:hAnsi="Courier New;monospace"/>
          <w:color w:val="000000"/>
        </w:rPr>
        <w:t>xmp_data_size_minus1+1</w:t>
      </w:r>
    </w:p>
    <w:p w14:paraId="750F1374" w14:textId="77777777" w:rsidR="000C4F42" w:rsidRDefault="00000000">
      <w:r>
        <w:rPr>
          <w:rStyle w:val="codeZchn"/>
          <w:rFonts w:ascii="Cambria;serif" w:eastAsia="Arial" w:hAnsi="Cambria;serif"/>
          <w:color w:val="000000"/>
        </w:rPr>
        <w:lastRenderedPageBreak/>
        <w:t xml:space="preserve">with </w:t>
      </w:r>
      <w:proofErr w:type="spellStart"/>
      <w:r>
        <w:rPr>
          <w:rStyle w:val="codeZchn"/>
          <w:rFonts w:ascii="Courier New;monospace" w:eastAsia="Arial" w:hAnsi="Courier New;monospace"/>
          <w:color w:val="000000"/>
        </w:rPr>
        <w:t>mdat_offset</w:t>
      </w:r>
      <w:proofErr w:type="spellEnd"/>
      <w:r>
        <w:rPr>
          <w:rStyle w:val="codeZchn"/>
          <w:rFonts w:eastAsia="Arial"/>
          <w:color w:val="000000"/>
        </w:rPr>
        <w:t xml:space="preserve"> </w:t>
      </w:r>
      <w:r>
        <w:rPr>
          <w:rStyle w:val="codeZchn"/>
          <w:rFonts w:ascii="Cambria;serif" w:eastAsia="Arial" w:hAnsi="Cambria;serif"/>
          <w:color w:val="000000"/>
        </w:rPr>
        <w:t xml:space="preserve">being the offset in bytes from the beginning of the file till the equivalent </w:t>
      </w:r>
      <w:proofErr w:type="spellStart"/>
      <w:r>
        <w:rPr>
          <w:rStyle w:val="codeZchn"/>
          <w:rFonts w:ascii="Courier New;monospace" w:eastAsia="Arial" w:hAnsi="Courier New;monospace"/>
          <w:color w:val="000000"/>
        </w:rPr>
        <w:t>MediaDataBox</w:t>
      </w:r>
      <w:proofErr w:type="spellEnd"/>
      <w:r>
        <w:rPr>
          <w:rStyle w:val="codeZchn"/>
          <w:rFonts w:eastAsia="Arial"/>
          <w:color w:val="000000"/>
        </w:rPr>
        <w:t xml:space="preserve"> </w:t>
      </w:r>
      <w:r>
        <w:rPr>
          <w:rStyle w:val="codeZchn"/>
          <w:rFonts w:ascii="Cambria;serif" w:eastAsia="Arial" w:hAnsi="Cambria;serif"/>
          <w:color w:val="000000"/>
        </w:rPr>
        <w:t xml:space="preserve">as described in subclause O.4.10, plus the size in bytes of its </w:t>
      </w:r>
      <w:proofErr w:type="spellStart"/>
      <w:r>
        <w:rPr>
          <w:rStyle w:val="codeZchn"/>
          <w:rFonts w:ascii="Courier New;monospace" w:eastAsia="Arial" w:hAnsi="Courier New;monospace"/>
          <w:color w:val="000000"/>
        </w:rPr>
        <w:t>BoxHeader</w:t>
      </w:r>
      <w:proofErr w:type="spellEnd"/>
      <w:r>
        <w:rPr>
          <w:rStyle w:val="codeZchn"/>
          <w:rFonts w:ascii="Cambria;serif" w:eastAsia="Arial" w:hAnsi="Cambria;serif"/>
          <w:color w:val="000000"/>
        </w:rPr>
        <w:t>.</w:t>
      </w:r>
    </w:p>
    <w:p w14:paraId="750F1375" w14:textId="77777777" w:rsidR="000C4F42" w:rsidRDefault="00000000">
      <w:pPr>
        <w:pStyle w:val="Heading4"/>
        <w:rPr>
          <w:lang w:val="en-CA"/>
        </w:rPr>
      </w:pPr>
      <w:bookmarkStart w:id="1703" w:name="_qgaxstuq6xi0"/>
      <w:bookmarkEnd w:id="1703"/>
      <w:r>
        <w:rPr>
          <w:lang w:val="en-CA"/>
        </w:rPr>
        <w:t>O.4.10</w:t>
      </w:r>
      <w:r>
        <w:rPr>
          <w:lang w:val="en-CA"/>
        </w:rPr>
        <w:tab/>
      </w:r>
      <w:proofErr w:type="spellStart"/>
      <w:r>
        <w:rPr>
          <w:lang w:val="en-CA"/>
        </w:rPr>
        <w:t>MediaDataBox</w:t>
      </w:r>
      <w:proofErr w:type="spellEnd"/>
    </w:p>
    <w:p w14:paraId="750F1376" w14:textId="77777777" w:rsidR="000C4F42" w:rsidRDefault="00000000">
      <w:r>
        <w:rPr>
          <w:rFonts w:ascii="Cambria;serif" w:hAnsi="Cambria;serif"/>
          <w:color w:val="000000"/>
        </w:rPr>
        <w:t xml:space="preserve">The equivalent </w:t>
      </w:r>
      <w:proofErr w:type="spellStart"/>
      <w:r>
        <w:rPr>
          <w:rFonts w:ascii="Courier New;monospace" w:hAnsi="Courier New;monospace"/>
          <w:color w:val="000000"/>
        </w:rPr>
        <w:t>MetaBox</w:t>
      </w:r>
      <w:proofErr w:type="spellEnd"/>
      <w:r>
        <w:rPr>
          <w:color w:val="000000"/>
        </w:rPr>
        <w:t xml:space="preserve"> </w:t>
      </w:r>
      <w:r>
        <w:rPr>
          <w:rFonts w:ascii="Cambria;serif" w:hAnsi="Cambria;serif"/>
          <w:color w:val="000000"/>
        </w:rPr>
        <w:t xml:space="preserve">shall be immediately followed by an equivalent </w:t>
      </w:r>
      <w:proofErr w:type="spellStart"/>
      <w:r>
        <w:rPr>
          <w:rFonts w:ascii="Courier New;monospace" w:hAnsi="Courier New;monospace"/>
          <w:color w:val="000000"/>
        </w:rPr>
        <w:t>MediaDataBox</w:t>
      </w:r>
      <w:proofErr w:type="spellEnd"/>
      <w:r>
        <w:rPr>
          <w:color w:val="000000"/>
        </w:rPr>
        <w:t xml:space="preserve"> </w:t>
      </w:r>
      <w:r>
        <w:rPr>
          <w:rFonts w:ascii="Cambria;serif" w:hAnsi="Cambria;serif"/>
          <w:color w:val="000000"/>
        </w:rPr>
        <w:t xml:space="preserve">containing the non-empty payloads among </w:t>
      </w:r>
      <w:proofErr w:type="spellStart"/>
      <w:r>
        <w:rPr>
          <w:rFonts w:ascii="Courier New;monospace" w:hAnsi="Courier New;monospace"/>
          <w:color w:val="000000"/>
        </w:rPr>
        <w:t>alpha_item_data</w:t>
      </w:r>
      <w:proofErr w:type="spellEnd"/>
      <w:r>
        <w:rPr>
          <w:rFonts w:ascii="Cambria;serif" w:hAnsi="Cambria;serif"/>
          <w:color w:val="000000"/>
        </w:rPr>
        <w:t xml:space="preserve">, </w:t>
      </w:r>
      <w:proofErr w:type="spellStart"/>
      <w:r>
        <w:rPr>
          <w:rFonts w:ascii="Courier New;monospace" w:hAnsi="Courier New;monospace"/>
          <w:color w:val="000000"/>
        </w:rPr>
        <w:t>tmap_item_data</w:t>
      </w:r>
      <w:proofErr w:type="spellEnd"/>
      <w:r>
        <w:rPr>
          <w:rFonts w:ascii="Cambria;serif" w:hAnsi="Cambria;serif"/>
          <w:color w:val="000000"/>
        </w:rPr>
        <w:t xml:space="preserve">, </w:t>
      </w:r>
      <w:proofErr w:type="spellStart"/>
      <w:r>
        <w:rPr>
          <w:rFonts w:ascii="Courier New;monospace" w:hAnsi="Courier New;monospace"/>
          <w:color w:val="000000"/>
        </w:rPr>
        <w:t>gainmap_item_data</w:t>
      </w:r>
      <w:proofErr w:type="spellEnd"/>
      <w:r>
        <w:rPr>
          <w:rFonts w:ascii="Cambria;serif" w:hAnsi="Cambria;serif"/>
          <w:color w:val="000000"/>
        </w:rPr>
        <w:t xml:space="preserve">, </w:t>
      </w:r>
      <w:proofErr w:type="spellStart"/>
      <w:r>
        <w:rPr>
          <w:rFonts w:ascii="Courier New;monospace" w:hAnsi="Courier New;monospace"/>
          <w:color w:val="000000"/>
        </w:rPr>
        <w:t>main_item_data</w:t>
      </w:r>
      <w:proofErr w:type="spellEnd"/>
      <w:r>
        <w:rPr>
          <w:rFonts w:ascii="Cambria;serif" w:hAnsi="Cambria;serif"/>
          <w:color w:val="000000"/>
        </w:rPr>
        <w:t xml:space="preserve">, </w:t>
      </w:r>
      <w:proofErr w:type="spellStart"/>
      <w:r>
        <w:rPr>
          <w:rFonts w:ascii="Courier New;monospace" w:hAnsi="Courier New;monospace"/>
          <w:color w:val="000000"/>
        </w:rPr>
        <w:t>exif_data</w:t>
      </w:r>
      <w:proofErr w:type="spellEnd"/>
      <w:r>
        <w:rPr>
          <w:color w:val="000000"/>
        </w:rPr>
        <w:t xml:space="preserve"> </w:t>
      </w:r>
      <w:r>
        <w:rPr>
          <w:rFonts w:ascii="Cambria;serif" w:hAnsi="Cambria;serif"/>
          <w:color w:val="000000"/>
        </w:rPr>
        <w:t xml:space="preserve">and </w:t>
      </w:r>
      <w:proofErr w:type="spellStart"/>
      <w:r>
        <w:rPr>
          <w:rFonts w:ascii="Courier New;monospace" w:hAnsi="Courier New;monospace"/>
          <w:color w:val="000000"/>
        </w:rPr>
        <w:t>xmp_data</w:t>
      </w:r>
      <w:proofErr w:type="spellEnd"/>
      <w:r>
        <w:rPr>
          <w:rFonts w:ascii="Cambria;serif" w:hAnsi="Cambria;serif"/>
          <w:color w:val="000000"/>
        </w:rPr>
        <w:t>, concatenated in that order.</w:t>
      </w:r>
    </w:p>
    <w:p w14:paraId="750F1377" w14:textId="77777777" w:rsidR="000C4F42" w:rsidRDefault="00000000">
      <w:r>
        <w:rPr>
          <w:rFonts w:ascii="Times New Roman;serif" w:hAnsi="Times New Roman;serif"/>
          <w:color w:val="000000"/>
          <w:sz w:val="24"/>
        </w:rPr>
        <w:t xml:space="preserve">The payloads for Exif and XMP are compressed payloads when </w:t>
      </w:r>
      <w:proofErr w:type="spellStart"/>
      <w:r>
        <w:rPr>
          <w:rFonts w:ascii="Courier New;monospace" w:hAnsi="Courier New;monospace"/>
          <w:color w:val="000000"/>
          <w:sz w:val="20"/>
        </w:rPr>
        <w:t>exif_xmp_compressed_flag</w:t>
      </w:r>
      <w:proofErr w:type="spellEnd"/>
      <w:r>
        <w:rPr>
          <w:rFonts w:ascii="Times New Roman;serif" w:hAnsi="Times New Roman;serif"/>
          <w:color w:val="000000"/>
          <w:sz w:val="24"/>
        </w:rPr>
        <w:t>=1.</w:t>
      </w:r>
    </w:p>
    <w:p w14:paraId="750F1378" w14:textId="77777777" w:rsidR="000C4F42" w:rsidRDefault="000C4F42">
      <w:pPr>
        <w:rPr>
          <w:rFonts w:ascii="Times New Roman;serif" w:hAnsi="Times New Roman;serif"/>
          <w:color w:val="000000"/>
          <w:sz w:val="24"/>
        </w:rPr>
      </w:pPr>
    </w:p>
    <w:p w14:paraId="750F1379" w14:textId="77777777" w:rsidR="000C4F42" w:rsidRDefault="00000000">
      <w:pPr>
        <w:pStyle w:val="Change"/>
      </w:pPr>
      <w:bookmarkStart w:id="1704" w:name="_nyypcke9b484"/>
      <w:bookmarkEnd w:id="1704"/>
      <w:r>
        <w:t>Add new Annex P:</w:t>
      </w:r>
    </w:p>
    <w:p w14:paraId="750F137A" w14:textId="77777777" w:rsidR="000C4F42" w:rsidRDefault="00000000">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Annex P</w:t>
      </w:r>
    </w:p>
    <w:p w14:paraId="750F137B" w14:textId="77777777" w:rsidR="000C4F42" w:rsidRDefault="00000000">
      <w:pPr>
        <w:pStyle w:val="normal1"/>
        <w:tabs>
          <w:tab w:val="left" w:pos="540"/>
          <w:tab w:val="left" w:pos="700"/>
        </w:tabs>
        <w:jc w:val="center"/>
        <w:rPr>
          <w:rFonts w:ascii="Cambria" w:eastAsia="Cambria" w:hAnsi="Cambria" w:cs="Cambria"/>
          <w:sz w:val="28"/>
          <w:szCs w:val="28"/>
          <w:lang w:val="en-CA"/>
        </w:rPr>
      </w:pPr>
      <w:r>
        <w:rPr>
          <w:rFonts w:ascii="Cambria" w:eastAsia="Cambria" w:hAnsi="Cambria" w:cs="Cambria"/>
          <w:sz w:val="28"/>
          <w:szCs w:val="28"/>
          <w:lang w:val="en-CA"/>
        </w:rPr>
        <w:t>(normative)</w:t>
      </w:r>
    </w:p>
    <w:p w14:paraId="750F137C" w14:textId="77777777" w:rsidR="000C4F42" w:rsidRDefault="00000000">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Low-overhead image file format MIME type registration</w:t>
      </w:r>
    </w:p>
    <w:p w14:paraId="750F137D" w14:textId="77777777" w:rsidR="000C4F42" w:rsidRDefault="00000000">
      <w:pPr>
        <w:pStyle w:val="Heading3"/>
        <w:rPr>
          <w:sz w:val="28"/>
          <w:szCs w:val="28"/>
        </w:rPr>
      </w:pPr>
      <w:bookmarkStart w:id="1705" w:name="_jcfmlxy48o6e"/>
      <w:bookmarkEnd w:id="1705"/>
      <w:r>
        <w:rPr>
          <w:sz w:val="28"/>
          <w:szCs w:val="28"/>
          <w:lang w:val="en-CA"/>
        </w:rPr>
        <w:t>P.1</w:t>
      </w:r>
      <w:r>
        <w:rPr>
          <w:sz w:val="28"/>
          <w:szCs w:val="28"/>
          <w:lang w:val="en-CA"/>
        </w:rPr>
        <w:tab/>
        <w:t>General</w:t>
      </w:r>
    </w:p>
    <w:p w14:paraId="750F137E" w14:textId="77777777" w:rsidR="000C4F42" w:rsidRDefault="00000000">
      <w:r>
        <w:t xml:space="preserve">The file extension and MIME type of a file deriving from the ISO base media file format usually reflect the major brand in the </w:t>
      </w:r>
      <w:proofErr w:type="spellStart"/>
      <w:r>
        <w:rPr>
          <w:rStyle w:val="codeZchn"/>
          <w:rFonts w:eastAsia="Courier New"/>
          <w:lang w:val="en-CA"/>
        </w:rPr>
        <w:t>FileTypeBox</w:t>
      </w:r>
      <w:proofErr w:type="spellEnd"/>
      <w:r>
        <w:t>. When the major brand indicates a brand related to Annex O (low-overhead image file format), the MIME type defined in this annex should be used. When such a brand is a major or compatible brand, this MIME type may also be used.</w:t>
      </w:r>
    </w:p>
    <w:p w14:paraId="750F137F" w14:textId="77777777" w:rsidR="000C4F42" w:rsidRDefault="00000000">
      <w:r>
        <w:t>The registration below is the formal MIME type registration as recorded at IANA.</w:t>
      </w:r>
    </w:p>
    <w:p w14:paraId="750F1380" w14:textId="77777777" w:rsidR="000C4F42" w:rsidRDefault="00000000">
      <w:pPr>
        <w:pStyle w:val="Heading3"/>
        <w:rPr>
          <w:sz w:val="28"/>
          <w:szCs w:val="28"/>
          <w:lang w:val="en-CA"/>
        </w:rPr>
      </w:pPr>
      <w:bookmarkStart w:id="1706" w:name="_mjpb9owwqivo"/>
      <w:bookmarkEnd w:id="1706"/>
      <w:r>
        <w:rPr>
          <w:sz w:val="28"/>
          <w:szCs w:val="28"/>
          <w:lang w:val="en-CA"/>
        </w:rPr>
        <w:t>P.2</w:t>
      </w:r>
      <w:r>
        <w:rPr>
          <w:sz w:val="28"/>
          <w:szCs w:val="28"/>
          <w:lang w:val="en-CA"/>
        </w:rPr>
        <w:tab/>
      </w:r>
      <w:r>
        <w:rPr>
          <w:sz w:val="28"/>
          <w:szCs w:val="28"/>
          <w:lang w:val="en-CA"/>
        </w:rPr>
        <w:tab/>
        <w:t>Registration</w:t>
      </w:r>
    </w:p>
    <w:p w14:paraId="750F1381" w14:textId="77777777" w:rsidR="000C4F42" w:rsidRDefault="00000000">
      <w:pPr>
        <w:pStyle w:val="code"/>
        <w:rPr>
          <w:rFonts w:eastAsia="Courier New"/>
        </w:rPr>
      </w:pPr>
      <w:r>
        <w:rPr>
          <w:rFonts w:eastAsia="Courier New"/>
        </w:rPr>
        <w:t>MIME media type name: image</w:t>
      </w:r>
    </w:p>
    <w:p w14:paraId="750F1382" w14:textId="77777777" w:rsidR="000C4F42" w:rsidRDefault="00000000">
      <w:pPr>
        <w:pStyle w:val="code"/>
        <w:rPr>
          <w:rFonts w:eastAsia="Courier New"/>
        </w:rPr>
      </w:pPr>
      <w:r>
        <w:rPr>
          <w:rFonts w:eastAsia="Courier New"/>
        </w:rPr>
        <w:t>MIME subtype name: hif2</w:t>
      </w:r>
    </w:p>
    <w:p w14:paraId="750F1383" w14:textId="77777777" w:rsidR="000C4F42" w:rsidRDefault="00000000">
      <w:pPr>
        <w:pStyle w:val="code"/>
        <w:rPr>
          <w:rFonts w:eastAsia="Courier New"/>
        </w:rPr>
      </w:pPr>
      <w:r>
        <w:rPr>
          <w:rFonts w:eastAsia="Courier New"/>
        </w:rPr>
        <w:tab/>
        <w:t>The semantics of the subtype are as follows:</w:t>
      </w:r>
    </w:p>
    <w:p w14:paraId="750F1384" w14:textId="77777777" w:rsidR="000C4F42" w:rsidRDefault="00000000">
      <w:pPr>
        <w:pStyle w:val="code"/>
        <w:rPr>
          <w:rFonts w:eastAsia="Courier New"/>
        </w:rPr>
      </w:pPr>
      <w:r>
        <w:rPr>
          <w:rFonts w:eastAsia="Courier New"/>
        </w:rPr>
        <w:tab/>
      </w:r>
      <w:r>
        <w:rPr>
          <w:rFonts w:eastAsia="Courier New"/>
        </w:rPr>
        <w:tab/>
        <w:t>hif2: High efficiency image file in low-overhead image file</w:t>
      </w:r>
    </w:p>
    <w:p w14:paraId="750F1385" w14:textId="77777777" w:rsidR="000C4F42" w:rsidRDefault="00000000">
      <w:pPr>
        <w:pStyle w:val="code"/>
        <w:rPr>
          <w:rFonts w:eastAsia="Courier New"/>
        </w:rPr>
      </w:pPr>
      <w:r>
        <w:rPr>
          <w:rFonts w:eastAsia="Courier New"/>
        </w:rPr>
        <w:tab/>
      </w:r>
      <w:r>
        <w:rPr>
          <w:rFonts w:eastAsia="Courier New"/>
        </w:rPr>
        <w:tab/>
        <w:t>format conforming to the requirements for the 'mif3' brand</w:t>
      </w:r>
    </w:p>
    <w:p w14:paraId="750F1386" w14:textId="77777777" w:rsidR="000C4F42" w:rsidRDefault="00000000">
      <w:pPr>
        <w:pStyle w:val="code"/>
        <w:rPr>
          <w:rFonts w:eastAsia="Courier New"/>
        </w:rPr>
      </w:pPr>
      <w:r>
        <w:rPr>
          <w:rFonts w:eastAsia="Courier New"/>
        </w:rPr>
        <w:tab/>
      </w:r>
      <w:r>
        <w:rPr>
          <w:rFonts w:eastAsia="Courier New"/>
        </w:rPr>
        <w:tab/>
        <w:t>using any coding format.</w:t>
      </w:r>
    </w:p>
    <w:p w14:paraId="750F1387" w14:textId="77777777" w:rsidR="000C4F42" w:rsidRDefault="00000000">
      <w:pPr>
        <w:pStyle w:val="code"/>
        <w:rPr>
          <w:rFonts w:eastAsia="Courier New"/>
        </w:rPr>
      </w:pPr>
      <w:r>
        <w:rPr>
          <w:rFonts w:eastAsia="Courier New"/>
        </w:rPr>
        <w:t>Required parameters: none</w:t>
      </w:r>
    </w:p>
    <w:p w14:paraId="750F1388" w14:textId="77777777" w:rsidR="000C4F42" w:rsidRDefault="00000000">
      <w:pPr>
        <w:pStyle w:val="code"/>
        <w:rPr>
          <w:rFonts w:eastAsia="Courier New"/>
        </w:rPr>
      </w:pPr>
      <w:r>
        <w:rPr>
          <w:rFonts w:eastAsia="Courier New"/>
        </w:rPr>
        <w:t>Optional parameters:</w:t>
      </w:r>
    </w:p>
    <w:p w14:paraId="750F1389" w14:textId="77777777" w:rsidR="000C4F42" w:rsidRDefault="00000000">
      <w:pPr>
        <w:pStyle w:val="code"/>
        <w:rPr>
          <w:rFonts w:eastAsia="Courier New"/>
        </w:rPr>
      </w:pPr>
      <w:r>
        <w:rPr>
          <w:rFonts w:eastAsia="Courier New"/>
        </w:rPr>
        <w:tab/>
        <w:t>profiles:</w:t>
      </w:r>
      <w:r>
        <w:rPr>
          <w:rFonts w:eastAsia="Courier New"/>
        </w:rPr>
        <w:tab/>
        <w:t>Specified by RFC 6381 and its successors</w:t>
      </w:r>
    </w:p>
    <w:p w14:paraId="750F138A" w14:textId="77777777" w:rsidR="000C4F42" w:rsidRDefault="00000000">
      <w:pPr>
        <w:pStyle w:val="code"/>
        <w:rPr>
          <w:rFonts w:eastAsia="Courier New"/>
        </w:rPr>
      </w:pPr>
      <w:r>
        <w:rPr>
          <w:rFonts w:eastAsia="Courier New"/>
        </w:rPr>
        <w:tab/>
        <w:t>codecs:</w:t>
      </w:r>
      <w:r>
        <w:rPr>
          <w:rFonts w:eastAsia="Courier New"/>
        </w:rPr>
        <w:tab/>
      </w:r>
      <w:r>
        <w:rPr>
          <w:rFonts w:eastAsia="Courier New"/>
        </w:rPr>
        <w:tab/>
        <w:t>Specified by RFC 6381 and its successors for files</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conforming to specifications derived from ISO/IEC</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14496-12. Note that for ISO-defined (MPEG) video</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codecs, the format of a list item included in the</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 xml:space="preserve">value of the </w:t>
      </w:r>
      <w:proofErr w:type="gramStart"/>
      <w:r>
        <w:rPr>
          <w:rFonts w:eastAsia="Courier New"/>
        </w:rPr>
        <w:t>codecs</w:t>
      </w:r>
      <w:proofErr w:type="gramEnd"/>
      <w:r>
        <w:rPr>
          <w:rFonts w:eastAsia="Courier New"/>
        </w:rPr>
        <w:t xml:space="preserve"> parameter is specified in</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 xml:space="preserve">ISO/IEC 14496-15. </w:t>
      </w:r>
    </w:p>
    <w:p w14:paraId="750F138B" w14:textId="77777777" w:rsidR="000C4F42" w:rsidRDefault="00000000">
      <w:pPr>
        <w:pStyle w:val="code"/>
        <w:rPr>
          <w:rFonts w:eastAsia="Courier New"/>
        </w:rPr>
      </w:pPr>
      <w:r>
        <w:rPr>
          <w:rFonts w:eastAsia="Courier New"/>
        </w:rPr>
        <w:t>Encoding considerations: as for video/mp4</w:t>
      </w:r>
    </w:p>
    <w:p w14:paraId="750F138C" w14:textId="77777777" w:rsidR="000C4F42" w:rsidRDefault="00000000">
      <w:pPr>
        <w:pStyle w:val="code"/>
        <w:rPr>
          <w:rFonts w:eastAsia="Courier New"/>
        </w:rPr>
      </w:pPr>
      <w:r>
        <w:rPr>
          <w:rFonts w:eastAsia="Courier New"/>
        </w:rPr>
        <w:t>Security considerations: See section 4 of RFC 4337 and section 7 of</w:t>
      </w:r>
    </w:p>
    <w:p w14:paraId="750F138D" w14:textId="77777777" w:rsidR="000C4F42" w:rsidRDefault="00000000">
      <w:pPr>
        <w:pStyle w:val="code"/>
        <w:rPr>
          <w:rFonts w:eastAsia="Courier New"/>
        </w:rPr>
      </w:pPr>
      <w:r>
        <w:rPr>
          <w:rFonts w:eastAsia="Courier New"/>
        </w:rPr>
        <w:t xml:space="preserve">  RFC 6381. This format does not provide integrity or</w:t>
      </w:r>
    </w:p>
    <w:p w14:paraId="750F138E" w14:textId="77777777" w:rsidR="000C4F42" w:rsidRDefault="00000000">
      <w:pPr>
        <w:pStyle w:val="code"/>
        <w:rPr>
          <w:rFonts w:eastAsia="Courier New"/>
        </w:rPr>
      </w:pPr>
      <w:r>
        <w:rPr>
          <w:rFonts w:eastAsia="Courier New"/>
        </w:rPr>
        <w:t xml:space="preserve">  confidentiality protection and so they are applied externally</w:t>
      </w:r>
    </w:p>
    <w:p w14:paraId="750F138F" w14:textId="77777777" w:rsidR="000C4F42" w:rsidRDefault="00000000">
      <w:pPr>
        <w:pStyle w:val="code"/>
        <w:rPr>
          <w:rFonts w:eastAsia="Courier New"/>
        </w:rPr>
      </w:pPr>
      <w:r>
        <w:rPr>
          <w:rFonts w:eastAsia="Courier New"/>
        </w:rPr>
        <w:t xml:space="preserve">  when needed. The security considerations of URLs are discussed</w:t>
      </w:r>
    </w:p>
    <w:p w14:paraId="750F1390" w14:textId="77777777" w:rsidR="000C4F42" w:rsidRDefault="00000000">
      <w:pPr>
        <w:pStyle w:val="code"/>
        <w:rPr>
          <w:rFonts w:eastAsia="Courier New"/>
        </w:rPr>
      </w:pPr>
      <w:r>
        <w:rPr>
          <w:rFonts w:eastAsia="Courier New"/>
        </w:rPr>
        <w:t xml:space="preserve">  in RFC 3986. See also Annex N of ISO/IEC 23008-12.</w:t>
      </w:r>
    </w:p>
    <w:p w14:paraId="750F1391" w14:textId="77777777" w:rsidR="000C4F42" w:rsidRDefault="00000000">
      <w:pPr>
        <w:pStyle w:val="code"/>
        <w:rPr>
          <w:rFonts w:asciiTheme="minorHAnsi" w:hAnsiTheme="minorHAnsi"/>
        </w:rPr>
      </w:pPr>
      <w:r>
        <w:rPr>
          <w:rFonts w:eastAsia="Courier New"/>
        </w:rPr>
        <w:t xml:space="preserve">Interoperability considerations: See implementation in </w:t>
      </w:r>
      <w:proofErr w:type="spellStart"/>
      <w:r>
        <w:rPr>
          <w:rFonts w:eastAsia="Courier New"/>
        </w:rPr>
        <w:t>libavif</w:t>
      </w:r>
      <w:proofErr w:type="spellEnd"/>
    </w:p>
    <w:p w14:paraId="750F1392" w14:textId="77777777" w:rsidR="000C4F42" w:rsidRDefault="00000000">
      <w:pPr>
        <w:pStyle w:val="code"/>
        <w:rPr>
          <w:rFonts w:asciiTheme="minorHAnsi" w:hAnsiTheme="minorHAnsi"/>
        </w:rPr>
      </w:pPr>
      <w:r>
        <w:rPr>
          <w:rFonts w:eastAsia="Courier New"/>
        </w:rPr>
        <w:t xml:space="preserve">  (https://github.com/AOMediaCodec/libavif).</w:t>
      </w:r>
    </w:p>
    <w:p w14:paraId="750F1393" w14:textId="77777777" w:rsidR="000C4F42" w:rsidRDefault="00000000">
      <w:pPr>
        <w:pStyle w:val="code"/>
        <w:rPr>
          <w:rFonts w:asciiTheme="minorHAnsi" w:hAnsiTheme="minorHAnsi"/>
        </w:rPr>
      </w:pPr>
      <w:r>
        <w:rPr>
          <w:rFonts w:asciiTheme="minorHAnsi" w:eastAsia="Courier New" w:hAnsiTheme="minorHAnsi"/>
          <w:shd w:val="clear" w:color="auto" w:fill="FFFF00"/>
        </w:rPr>
        <w:t>EDITORS NOTE: URL can be removed depending on IANA preferences.</w:t>
      </w:r>
    </w:p>
    <w:p w14:paraId="750F1394" w14:textId="77777777" w:rsidR="000C4F42" w:rsidRDefault="00000000">
      <w:pPr>
        <w:pStyle w:val="code"/>
        <w:rPr>
          <w:rFonts w:eastAsia="Courier New"/>
        </w:rPr>
      </w:pPr>
      <w:r>
        <w:rPr>
          <w:rFonts w:eastAsia="Courier New"/>
        </w:rPr>
        <w:t>Published specification: ISO/IEC 23008-12</w:t>
      </w:r>
    </w:p>
    <w:p w14:paraId="750F1395" w14:textId="77777777" w:rsidR="000C4F42" w:rsidRDefault="00000000">
      <w:pPr>
        <w:pStyle w:val="code"/>
        <w:rPr>
          <w:rFonts w:eastAsia="Courier New"/>
        </w:rPr>
      </w:pPr>
      <w:r>
        <w:rPr>
          <w:rFonts w:eastAsia="Courier New"/>
        </w:rPr>
        <w:t>Applications: Multimedia, Imaging, Pictures</w:t>
      </w:r>
    </w:p>
    <w:p w14:paraId="750F1396" w14:textId="77777777" w:rsidR="000C4F42" w:rsidRDefault="00000000">
      <w:pPr>
        <w:pStyle w:val="code"/>
        <w:rPr>
          <w:rFonts w:eastAsia="Courier New"/>
        </w:rPr>
      </w:pPr>
      <w:r>
        <w:rPr>
          <w:rFonts w:eastAsia="Courier New"/>
        </w:rPr>
        <w:lastRenderedPageBreak/>
        <w:t xml:space="preserve">Fragment identifier considerations: Fragment identifiers are specified </w:t>
      </w:r>
      <w:r>
        <w:rPr>
          <w:rFonts w:eastAsia="Courier New"/>
        </w:rPr>
        <w:tab/>
        <w:t>in Annex C of ISO/IEC 14496-12:2022</w:t>
      </w:r>
    </w:p>
    <w:p w14:paraId="750F1397" w14:textId="77777777" w:rsidR="000C4F42" w:rsidRDefault="00000000">
      <w:pPr>
        <w:pStyle w:val="code"/>
        <w:rPr>
          <w:rFonts w:eastAsia="Courier New"/>
        </w:rPr>
      </w:pPr>
      <w:r>
        <w:rPr>
          <w:rFonts w:eastAsia="Courier New"/>
        </w:rPr>
        <w:t>Additional information:</w:t>
      </w:r>
    </w:p>
    <w:p w14:paraId="750F1398" w14:textId="77777777" w:rsidR="000C4F42" w:rsidRDefault="00000000">
      <w:pPr>
        <w:pStyle w:val="code"/>
        <w:rPr>
          <w:rFonts w:eastAsia="Courier New"/>
        </w:rPr>
      </w:pPr>
      <w:r>
        <w:rPr>
          <w:rFonts w:eastAsia="Courier New"/>
        </w:rPr>
        <w:tab/>
        <w:t>Magic number(s): none</w:t>
      </w:r>
    </w:p>
    <w:p w14:paraId="750F1399" w14:textId="77777777" w:rsidR="000C4F42" w:rsidRDefault="00000000">
      <w:pPr>
        <w:pStyle w:val="code"/>
        <w:rPr>
          <w:rFonts w:eastAsia="Courier New"/>
          <w:i/>
        </w:rPr>
      </w:pPr>
      <w:r>
        <w:rPr>
          <w:rFonts w:eastAsia="Courier New"/>
        </w:rPr>
        <w:tab/>
        <w:t xml:space="preserve">File extension(s): </w:t>
      </w:r>
      <w:proofErr w:type="spellStart"/>
      <w:r>
        <w:rPr>
          <w:rFonts w:eastAsia="Courier New"/>
        </w:rPr>
        <w:t>hmg</w:t>
      </w:r>
      <w:proofErr w:type="spellEnd"/>
    </w:p>
    <w:p w14:paraId="750F139A" w14:textId="77777777" w:rsidR="000C4F42" w:rsidRDefault="00000000">
      <w:pPr>
        <w:pStyle w:val="code"/>
        <w:rPr>
          <w:rFonts w:ascii="Cambria" w:eastAsia="Cambria" w:hAnsi="Cambria" w:cs="Cambria"/>
        </w:rPr>
      </w:pPr>
      <w:r>
        <w:rPr>
          <w:rFonts w:eastAsia="Courier New"/>
        </w:rPr>
        <w:tab/>
        <w:t>Intended usage: Common</w:t>
      </w:r>
    </w:p>
    <w:p w14:paraId="750F139B" w14:textId="77777777" w:rsidR="000C4F42" w:rsidRDefault="00000000">
      <w:pPr>
        <w:pStyle w:val="Heading3"/>
        <w:rPr>
          <w:sz w:val="28"/>
          <w:szCs w:val="28"/>
          <w:lang w:val="fr-FR"/>
        </w:rPr>
      </w:pPr>
      <w:bookmarkStart w:id="1707" w:name="_xbg6peq8l7mw"/>
      <w:bookmarkEnd w:id="1707"/>
      <w:r>
        <w:rPr>
          <w:sz w:val="28"/>
          <w:szCs w:val="28"/>
          <w:lang w:val="en-CA"/>
        </w:rPr>
        <w:t>P.3</w:t>
      </w:r>
      <w:r>
        <w:rPr>
          <w:sz w:val="28"/>
          <w:szCs w:val="28"/>
          <w:lang w:val="en-CA"/>
        </w:rPr>
        <w:tab/>
      </w:r>
      <w:r>
        <w:rPr>
          <w:sz w:val="28"/>
          <w:szCs w:val="28"/>
          <w:lang w:val="en-CA"/>
        </w:rPr>
        <w:tab/>
        <w:t>Examples (informative)</w:t>
      </w:r>
    </w:p>
    <w:p w14:paraId="750F139C" w14:textId="77777777" w:rsidR="000C4F42" w:rsidRDefault="00000000">
      <w:pPr>
        <w:pStyle w:val="code"/>
        <w:rPr>
          <w:rFonts w:eastAsia="Courier New"/>
          <w:lang w:val="fr-FR"/>
        </w:rPr>
      </w:pPr>
      <w:r>
        <w:rPr>
          <w:rFonts w:eastAsia="Courier New"/>
          <w:lang w:val="fr-FR"/>
        </w:rPr>
        <w:t>Content-</w:t>
      </w:r>
      <w:proofErr w:type="gramStart"/>
      <w:r>
        <w:rPr>
          <w:rFonts w:eastAsia="Courier New"/>
          <w:lang w:val="fr-FR"/>
        </w:rPr>
        <w:t>Type:</w:t>
      </w:r>
      <w:proofErr w:type="gramEnd"/>
    </w:p>
    <w:p w14:paraId="750F139D" w14:textId="77777777" w:rsidR="000C4F42" w:rsidRDefault="00000000">
      <w:pPr>
        <w:pStyle w:val="code"/>
        <w:rPr>
          <w:rFonts w:ascii="Cambria" w:eastAsia="Cambria" w:hAnsi="Cambria" w:cs="Cambria"/>
          <w:sz w:val="20"/>
          <w:lang w:val="fr-FR"/>
        </w:rPr>
      </w:pPr>
      <w:r>
        <w:rPr>
          <w:rFonts w:eastAsia="Courier New"/>
          <w:lang w:val="fr-FR"/>
        </w:rPr>
        <w:tab/>
      </w:r>
      <w:proofErr w:type="gramStart"/>
      <w:r>
        <w:rPr>
          <w:rFonts w:eastAsia="Courier New"/>
          <w:lang w:val="fr-FR"/>
        </w:rPr>
        <w:t>image</w:t>
      </w:r>
      <w:proofErr w:type="gramEnd"/>
      <w:r>
        <w:rPr>
          <w:rFonts w:eastAsia="Courier New"/>
          <w:lang w:val="fr-FR"/>
        </w:rPr>
        <w:t>/hif2; codecs="vvc1.1.L51.CQA"; profiles="mif3"</w:t>
      </w:r>
    </w:p>
    <w:p w14:paraId="750F139E" w14:textId="77777777" w:rsidR="000C4F42" w:rsidRDefault="00000000">
      <w:r>
        <w:t>An image file with low-overhead HEIF container containing one VVC-coded image using Main 10 profile, Main Tier, Level 3.1.</w:t>
      </w:r>
    </w:p>
    <w:p w14:paraId="750F139F" w14:textId="77777777" w:rsidR="000C4F42" w:rsidRDefault="00000000">
      <w:pPr>
        <w:pStyle w:val="code"/>
        <w:rPr>
          <w:rFonts w:eastAsia="Courier New"/>
        </w:rPr>
      </w:pPr>
      <w:r>
        <w:rPr>
          <w:rFonts w:eastAsia="Courier New"/>
        </w:rPr>
        <w:t>Content-Type:</w:t>
      </w:r>
    </w:p>
    <w:p w14:paraId="750F13A0" w14:textId="77777777" w:rsidR="000C4F42" w:rsidRDefault="00000000">
      <w:pPr>
        <w:pStyle w:val="code"/>
        <w:rPr>
          <w:rFonts w:ascii="Cambria" w:eastAsia="Cambria" w:hAnsi="Cambria" w:cs="Cambria"/>
          <w:sz w:val="20"/>
        </w:rPr>
      </w:pPr>
      <w:r>
        <w:rPr>
          <w:rFonts w:eastAsia="Courier New"/>
        </w:rPr>
        <w:tab/>
        <w:t>image/hif2; codecs="hvc1.A1.</w:t>
      </w:r>
      <w:proofErr w:type="gramStart"/>
      <w:r>
        <w:rPr>
          <w:rFonts w:eastAsia="Courier New"/>
        </w:rPr>
        <w:t>80.L93.B</w:t>
      </w:r>
      <w:proofErr w:type="gramEnd"/>
      <w:r>
        <w:rPr>
          <w:rFonts w:eastAsia="Courier New"/>
        </w:rPr>
        <w:t>0"; profiles="mif3"</w:t>
      </w:r>
    </w:p>
    <w:p w14:paraId="750F13A1" w14:textId="77777777" w:rsidR="000C4F42" w:rsidRDefault="00000000">
      <w:r>
        <w:t>An image file with low-overhead HEIF container containing one HEVC-coded image.</w:t>
      </w:r>
    </w:p>
    <w:p w14:paraId="750F13A2" w14:textId="77777777" w:rsidR="000C4F42" w:rsidRDefault="000C4F42"/>
    <w:p w14:paraId="750F13A3" w14:textId="77777777" w:rsidR="000C4F42" w:rsidRDefault="00000000">
      <w:pPr>
        <w:pStyle w:val="Change"/>
      </w:pPr>
      <w:r>
        <w:t>Replace the following text in Annex C:</w:t>
      </w:r>
    </w:p>
    <w:p w14:paraId="750F13A4" w14:textId="77777777" w:rsidR="000C4F42" w:rsidRDefault="00000000">
      <w:pPr>
        <w:widowControl w:val="0"/>
        <w:ind w:left="1440" w:hanging="1440"/>
        <w:rPr>
          <w:rFonts w:ascii="Courier New" w:hAnsi="Courier New"/>
          <w:szCs w:val="24"/>
        </w:rPr>
      </w:pPr>
      <w:r>
        <w:rPr>
          <w:rFonts w:ascii="Courier New" w:hAnsi="Courier New"/>
          <w:szCs w:val="24"/>
        </w:rPr>
        <w:t>Fragment identifier considerations: Fragment identifiers are specified in Annex L of ISO/IEC 14496-12, available as a Publicly Available Standard at http://standards.iso.org/ittf/PubliclyAvailableStandards/index.html</w:t>
      </w:r>
    </w:p>
    <w:p w14:paraId="750F13A5" w14:textId="77777777" w:rsidR="000C4F42" w:rsidRDefault="00000000">
      <w:pPr>
        <w:pStyle w:val="Change"/>
      </w:pPr>
      <w:r>
        <w:t>with</w:t>
      </w:r>
    </w:p>
    <w:p w14:paraId="750F13A6" w14:textId="77777777" w:rsidR="000C4F42" w:rsidRDefault="00000000">
      <w:pPr>
        <w:widowControl w:val="0"/>
        <w:ind w:left="1440" w:hanging="1440"/>
        <w:rPr>
          <w:rFonts w:ascii="Courier New" w:hAnsi="Courier New"/>
          <w:szCs w:val="24"/>
        </w:rPr>
      </w:pPr>
      <w:r>
        <w:rPr>
          <w:rFonts w:ascii="Courier New" w:hAnsi="Courier New"/>
          <w:szCs w:val="24"/>
        </w:rPr>
        <w:t>Fragment identifier considerations: Fragment identifiers are specified in Annex C of ISO/IEC 14496-12:2022.</w:t>
      </w:r>
    </w:p>
    <w:p w14:paraId="750F13A7" w14:textId="77777777" w:rsidR="000C4F42" w:rsidRDefault="000C4F42">
      <w:pPr>
        <w:widowControl w:val="0"/>
        <w:ind w:left="1440" w:hanging="1440"/>
        <w:rPr>
          <w:rFonts w:ascii="Courier New" w:hAnsi="Courier New"/>
          <w:szCs w:val="24"/>
        </w:rPr>
      </w:pPr>
    </w:p>
    <w:p w14:paraId="750F13A8" w14:textId="77777777" w:rsidR="000C4F42" w:rsidRDefault="00000000">
      <w:pPr>
        <w:pStyle w:val="Change"/>
      </w:pPr>
      <w:r>
        <w:t>Add the following entries to Bibliography:</w:t>
      </w:r>
    </w:p>
    <w:p w14:paraId="750F13A9" w14:textId="77777777" w:rsidR="000C4F42" w:rsidRDefault="00000000">
      <w:pPr>
        <w:pStyle w:val="semantics"/>
      </w:pPr>
      <w:r>
        <w:t>[13]</w:t>
      </w:r>
      <w:r>
        <w:tab/>
        <w:t xml:space="preserve">ICC.1:2001-04, </w:t>
      </w:r>
      <w:r>
        <w:rPr>
          <w:i/>
          <w:iCs/>
        </w:rPr>
        <w:t>File format for color profiles</w:t>
      </w:r>
      <w:r>
        <w:t>, International Color Consortium</w:t>
      </w:r>
    </w:p>
    <w:p w14:paraId="750F13AA" w14:textId="77777777" w:rsidR="000C4F42" w:rsidRDefault="000C4F42">
      <w:pPr>
        <w:pStyle w:val="semantics"/>
      </w:pPr>
    </w:p>
    <w:p w14:paraId="750F13AB" w14:textId="77777777" w:rsidR="000C4F42" w:rsidRDefault="00000000">
      <w:pPr>
        <w:pStyle w:val="Change"/>
      </w:pPr>
      <w:r>
        <w:t>Add the following entries to Clause 2 Normative References:</w:t>
      </w:r>
    </w:p>
    <w:p w14:paraId="750F13AC" w14:textId="77777777" w:rsidR="000C4F42" w:rsidRDefault="00000000">
      <w:r>
        <w:t xml:space="preserve">ISO 15076-1, </w:t>
      </w:r>
      <w:r>
        <w:rPr>
          <w:i/>
          <w:iCs/>
        </w:rPr>
        <w:t>Image technology colour management — Architecture, profile format and data structure — Part 1: Based on ICC.1:2010</w:t>
      </w:r>
    </w:p>
    <w:p w14:paraId="750F13AD" w14:textId="77777777" w:rsidR="000C4F42" w:rsidRDefault="000C4F42">
      <w:pPr>
        <w:pStyle w:val="semantics"/>
      </w:pPr>
    </w:p>
    <w:sectPr w:rsidR="000C4F42">
      <w:headerReference w:type="even" r:id="rId28"/>
      <w:headerReference w:type="default" r:id="rId29"/>
      <w:footerReference w:type="even" r:id="rId30"/>
      <w:footerReference w:type="default" r:id="rId31"/>
      <w:headerReference w:type="first" r:id="rId32"/>
      <w:footerReference w:type="first" r:id="rId33"/>
      <w:pgSz w:w="11906" w:h="16838"/>
      <w:pgMar w:top="794" w:right="737" w:bottom="284" w:left="851" w:header="709" w:footer="0" w:gutter="0"/>
      <w:cols w:space="720"/>
      <w:formProt w:val="0"/>
      <w:docGrid w:linePitch="10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43F28" w14:textId="77777777" w:rsidR="000B3976" w:rsidRDefault="000B3976">
      <w:pPr>
        <w:spacing w:before="0" w:after="0"/>
      </w:pPr>
      <w:r>
        <w:separator/>
      </w:r>
    </w:p>
  </w:endnote>
  <w:endnote w:type="continuationSeparator" w:id="0">
    <w:p w14:paraId="22D3A40A" w14:textId="77777777" w:rsidR="000B3976" w:rsidRDefault="000B39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1"/>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serif">
    <w:altName w:val="Cambria"/>
    <w:panose1 w:val="020B0604020202020204"/>
    <w:charset w:val="00"/>
    <w:family w:val="roman"/>
    <w:notTrueType/>
    <w:pitch w:val="default"/>
  </w:font>
  <w:font w:name="Courier New;monospace">
    <w:altName w:val="Courier New"/>
    <w:panose1 w:val="020B0604020202020204"/>
    <w:charset w:val="00"/>
    <w:family w:val="roman"/>
    <w:notTrueType/>
    <w:pitch w:val="default"/>
  </w:font>
  <w:font w:name="Arial;sans-serif">
    <w:altName w:val="Arial"/>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New Roman;serif">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1" w14:textId="77777777" w:rsidR="000C4F42" w:rsidRDefault="000C4F42">
    <w:pPr>
      <w:pStyle w:val="normal1"/>
      <w:tabs>
        <w:tab w:val="right" w:pos="9752"/>
      </w:tabs>
      <w:spacing w:before="360" w:after="480" w:line="240" w:lineRule="auto"/>
      <w:jc w:val="both"/>
    </w:pPr>
  </w:p>
  <w:p w14:paraId="750F13B2" w14:textId="77777777" w:rsidR="000C4F42" w:rsidRDefault="000C4F42">
    <w:pPr>
      <w:pStyle w:val="normal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3" w14:textId="77777777" w:rsidR="000C4F42" w:rsidRDefault="00000000">
    <w:pPr>
      <w:pStyle w:val="normal1"/>
      <w:tabs>
        <w:tab w:val="right" w:pos="9752"/>
      </w:tabs>
      <w:spacing w:before="360" w:after="480" w:line="218"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FDE3E" w14:textId="77777777" w:rsidR="002776F9" w:rsidRDefault="002776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6" w14:textId="77777777" w:rsidR="000C4F42" w:rsidRDefault="00000000">
    <w:pPr>
      <w:pStyle w:val="normal1"/>
      <w:tabs>
        <w:tab w:val="right" w:pos="9752"/>
      </w:tabs>
      <w:spacing w:before="360" w:after="480" w:line="240" w:lineRule="auto"/>
      <w:jc w:val="both"/>
    </w:pPr>
    <w:r>
      <w:fldChar w:fldCharType="begin"/>
    </w:r>
    <w:r>
      <w:instrText xml:space="preserve"> PAGE </w:instrText>
    </w:r>
    <w:r>
      <w:fldChar w:fldCharType="separate"/>
    </w:r>
    <w:r>
      <w:t>0</w:t>
    </w:r>
    <w:r>
      <w:fldChar w:fldCharType="end"/>
    </w:r>
    <w:r>
      <w:rPr>
        <w:rFonts w:ascii="Cambria" w:eastAsia="Cambria" w:hAnsi="Cambria" w:cs="Cambria"/>
        <w:sz w:val="20"/>
        <w:szCs w:val="20"/>
      </w:rPr>
      <w:tab/>
    </w:r>
    <w:r>
      <w:rPr>
        <w:rFonts w:ascii="Cambria" w:eastAsia="Cambria" w:hAnsi="Cambria" w:cs="Cambria"/>
        <w:sz w:val="18"/>
        <w:szCs w:val="18"/>
      </w:rPr>
      <w:t>© ISO/IEC 2024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7" w14:textId="77777777" w:rsidR="000C4F42" w:rsidRDefault="00000000">
    <w:pPr>
      <w:pStyle w:val="normal1"/>
      <w:tabs>
        <w:tab w:val="right" w:pos="9752"/>
      </w:tabs>
      <w:spacing w:before="360" w:after="480" w:line="218"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9" w14:textId="77777777" w:rsidR="000C4F42" w:rsidRDefault="000C4F42">
    <w:pPr>
      <w:pStyle w:val="normal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C" w14:textId="77777777" w:rsidR="000C4F42" w:rsidRDefault="00000000">
    <w:pPr>
      <w:pStyle w:val="normal1"/>
      <w:tabs>
        <w:tab w:val="right" w:pos="9752"/>
      </w:tabs>
      <w:spacing w:before="360" w:after="480" w:line="240"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34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D" w14:textId="77777777" w:rsidR="000C4F42" w:rsidRDefault="00000000">
    <w:pPr>
      <w:pStyle w:val="normal1"/>
      <w:tabs>
        <w:tab w:val="right" w:pos="9752"/>
      </w:tabs>
      <w:spacing w:before="360" w:after="480" w:line="218" w:lineRule="auto"/>
      <w:jc w:val="both"/>
    </w:pPr>
    <w:r>
      <w:rPr>
        <w:rFonts w:ascii="Cambria" w:eastAsia="Cambria" w:hAnsi="Cambria" w:cs="Cambria"/>
        <w:sz w:val="18"/>
        <w:szCs w:val="18"/>
      </w:rPr>
      <w:t>© ISO/IEC 2025 – All rights reserved</w:t>
    </w:r>
    <w:r>
      <w:rPr>
        <w:rFonts w:ascii="Cambria" w:eastAsia="Cambria" w:hAnsi="Cambria" w:cs="Cambria"/>
        <w:sz w:val="20"/>
        <w:szCs w:val="20"/>
      </w:rPr>
      <w:tab/>
    </w:r>
    <w:r>
      <w:fldChar w:fldCharType="begin"/>
    </w:r>
    <w:r>
      <w:instrText xml:space="preserve"> PAGE </w:instrText>
    </w:r>
    <w:r>
      <w:fldChar w:fldCharType="separate"/>
    </w:r>
    <w:r>
      <w:t>33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F" w14:textId="77777777" w:rsidR="000C4F42" w:rsidRDefault="000C4F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3E654" w14:textId="77777777" w:rsidR="000B3976" w:rsidRDefault="000B3976">
      <w:pPr>
        <w:spacing w:before="0" w:after="0"/>
      </w:pPr>
      <w:r>
        <w:separator/>
      </w:r>
    </w:p>
  </w:footnote>
  <w:footnote w:type="continuationSeparator" w:id="0">
    <w:p w14:paraId="6E700123" w14:textId="77777777" w:rsidR="000B3976" w:rsidRDefault="000B397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AE" w14:textId="77777777" w:rsidR="000C4F42" w:rsidRDefault="000C4F42">
    <w:pPr>
      <w:pStyle w:val="normal1"/>
      <w:tabs>
        <w:tab w:val="left" w:pos="403"/>
      </w:tabs>
      <w:spacing w:after="720" w:line="240" w:lineRule="auto"/>
    </w:pPr>
  </w:p>
  <w:p w14:paraId="750F13AF" w14:textId="77777777" w:rsidR="000C4F42" w:rsidRDefault="000C4F42">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0" w14:textId="77777777" w:rsidR="000C4F42" w:rsidRDefault="000C4F42">
    <w:pPr>
      <w:pStyle w:val="normal1"/>
      <w:tabs>
        <w:tab w:val="left" w:pos="403"/>
      </w:tabs>
      <w:spacing w:after="720" w:line="240" w:lineRule="auto"/>
      <w:jc w:val="right"/>
      <w:rPr>
        <w:rFonts w:ascii="Cambria" w:eastAsia="Cambria" w:hAnsi="Cambria" w:cs="Cambria"/>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D532D" w14:textId="77777777" w:rsidR="002776F9" w:rsidRDefault="002776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4" w14:textId="77777777" w:rsidR="000C4F42" w:rsidRDefault="00000000">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5" w14:textId="77777777" w:rsidR="000C4F42" w:rsidRDefault="00000000">
    <w:pPr>
      <w:pStyle w:val="normal1"/>
      <w:tabs>
        <w:tab w:val="left" w:pos="403"/>
      </w:tabs>
      <w:spacing w:after="720" w:line="240" w:lineRule="auto"/>
      <w:jc w:val="right"/>
      <w:rPr>
        <w:rFonts w:ascii="Cambria" w:eastAsia="Cambria" w:hAnsi="Cambria" w:cs="Cambria"/>
        <w:b/>
        <w:sz w:val="24"/>
        <w:szCs w:val="24"/>
      </w:rPr>
    </w:pPr>
    <w:r>
      <w:rPr>
        <w:rFonts w:ascii="Cambria" w:eastAsia="Cambria" w:hAnsi="Cambria" w:cs="Cambria"/>
        <w:b/>
        <w:sz w:val="24"/>
        <w:szCs w:val="24"/>
      </w:rPr>
      <w:t>ISO/IEC 23008-12:2024/CDAM 2:2025(E)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8" w14:textId="77777777" w:rsidR="000C4F42" w:rsidRDefault="00000000">
    <w:pPr>
      <w:pStyle w:val="normal1"/>
      <w:tabs>
        <w:tab w:val="left" w:pos="403"/>
      </w:tabs>
      <w:spacing w:after="720" w:line="240" w:lineRule="auto"/>
    </w:pPr>
    <w:r>
      <w:rPr>
        <w:rFonts w:ascii="Cambria" w:eastAsia="Cambria" w:hAnsi="Cambria" w:cs="Cambria"/>
        <w:b/>
        <w:sz w:val="24"/>
        <w:szCs w:val="24"/>
      </w:rPr>
      <w:t>ISO/IEC 23008-12:2024/CDAM 2:2025(E)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A" w14:textId="77777777" w:rsidR="000C4F42" w:rsidRDefault="00000000">
    <w:pPr>
      <w:pStyle w:val="normal1"/>
      <w:tabs>
        <w:tab w:val="left" w:pos="403"/>
      </w:tabs>
      <w:spacing w:after="720" w:line="240" w:lineRule="auto"/>
    </w:pPr>
    <w:r>
      <w:rPr>
        <w:rFonts w:ascii="Cambria" w:eastAsia="Cambria" w:hAnsi="Cambria" w:cs="Cambria"/>
        <w:b/>
        <w:sz w:val="24"/>
        <w:szCs w:val="24"/>
      </w:rPr>
      <w:t>ISO/IEC 23008-12:2024/CDAM 2:2025(E)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B" w14:textId="77777777" w:rsidR="000C4F42" w:rsidRDefault="00000000">
    <w:pPr>
      <w:pStyle w:val="normal1"/>
      <w:tabs>
        <w:tab w:val="left" w:pos="403"/>
      </w:tabs>
      <w:spacing w:after="720" w:line="240" w:lineRule="auto"/>
      <w:jc w:val="right"/>
    </w:pPr>
    <w:r>
      <w:rPr>
        <w:rFonts w:ascii="Cambria" w:eastAsia="Cambria" w:hAnsi="Cambria" w:cs="Cambria"/>
        <w:b/>
        <w:sz w:val="24"/>
        <w:szCs w:val="24"/>
      </w:rPr>
      <w:t>ISO/IEC 23008-12:2024/CDAM 2:2025(E)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3BE" w14:textId="77777777" w:rsidR="000C4F42" w:rsidRDefault="000C4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454C"/>
    <w:multiLevelType w:val="multilevel"/>
    <w:tmpl w:val="649081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4A2655D"/>
    <w:multiLevelType w:val="multilevel"/>
    <w:tmpl w:val="DDA0F2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5F0E18"/>
    <w:multiLevelType w:val="multilevel"/>
    <w:tmpl w:val="A41C4B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B05CEC"/>
    <w:multiLevelType w:val="multilevel"/>
    <w:tmpl w:val="106EC0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FFF6537"/>
    <w:multiLevelType w:val="multilevel"/>
    <w:tmpl w:val="82E4FB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8843ED1"/>
    <w:multiLevelType w:val="multilevel"/>
    <w:tmpl w:val="133C61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D050A12"/>
    <w:multiLevelType w:val="multilevel"/>
    <w:tmpl w:val="22709B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11F6B8B"/>
    <w:multiLevelType w:val="multilevel"/>
    <w:tmpl w:val="0BCAC4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1F0347C"/>
    <w:multiLevelType w:val="multilevel"/>
    <w:tmpl w:val="69BA75FE"/>
    <w:lvl w:ilvl="0">
      <w:start w:val="6"/>
      <w:numFmt w:val="decimal"/>
      <w:lvlText w:val="%1"/>
      <w:lvlJc w:val="left"/>
      <w:pPr>
        <w:tabs>
          <w:tab w:val="num" w:pos="0"/>
        </w:tabs>
        <w:ind w:left="620" w:hanging="620"/>
      </w:pPr>
    </w:lvl>
    <w:lvl w:ilvl="1">
      <w:start w:val="12"/>
      <w:numFmt w:val="decimal"/>
      <w:lvlText w:val="%1.%2"/>
      <w:lvlJc w:val="left"/>
      <w:pPr>
        <w:tabs>
          <w:tab w:val="num" w:pos="0"/>
        </w:tabs>
        <w:ind w:left="620" w:hanging="62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9" w15:restartNumberingAfterBreak="0">
    <w:nsid w:val="23D55B26"/>
    <w:multiLevelType w:val="multilevel"/>
    <w:tmpl w:val="01E89FFC"/>
    <w:lvl w:ilvl="0">
      <w:start w:val="1"/>
      <w:numFmt w:val="decimal"/>
      <w:pStyle w:val="Changehead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4C54F29"/>
    <w:multiLevelType w:val="multilevel"/>
    <w:tmpl w:val="408CCB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8DA7F09"/>
    <w:multiLevelType w:val="multilevel"/>
    <w:tmpl w:val="A6C8EE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D4E3F92"/>
    <w:multiLevelType w:val="multilevel"/>
    <w:tmpl w:val="EC96C2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2F514DB"/>
    <w:multiLevelType w:val="hybridMultilevel"/>
    <w:tmpl w:val="A9523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4746D3"/>
    <w:multiLevelType w:val="multilevel"/>
    <w:tmpl w:val="BB369B2C"/>
    <w:lvl w:ilvl="0">
      <w:start w:val="8"/>
      <w:numFmt w:val="decimal"/>
      <w:lvlText w:val="%1"/>
      <w:lvlJc w:val="left"/>
      <w:pPr>
        <w:tabs>
          <w:tab w:val="num" w:pos="0"/>
        </w:tabs>
        <w:ind w:left="432" w:hanging="432"/>
      </w:pPr>
      <w:rPr>
        <w:rFonts w:cs="Times New Roman" w:hint="default"/>
        <w:b/>
        <w:i w:val="0"/>
      </w:rPr>
    </w:lvl>
    <w:lvl w:ilvl="1">
      <w:start w:val="1"/>
      <w:numFmt w:val="decimal"/>
      <w:lvlText w:val="10.%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53E77CD5"/>
    <w:multiLevelType w:val="multilevel"/>
    <w:tmpl w:val="A7FE4A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A7F1378"/>
    <w:multiLevelType w:val="multilevel"/>
    <w:tmpl w:val="2558E2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DB52963"/>
    <w:multiLevelType w:val="multilevel"/>
    <w:tmpl w:val="0AC46B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07B109A"/>
    <w:multiLevelType w:val="multilevel"/>
    <w:tmpl w:val="13CCE6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32D6371"/>
    <w:multiLevelType w:val="multilevel"/>
    <w:tmpl w:val="7FC64A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1634038">
    <w:abstractNumId w:val="17"/>
  </w:num>
  <w:num w:numId="2" w16cid:durableId="923690244">
    <w:abstractNumId w:val="11"/>
  </w:num>
  <w:num w:numId="3" w16cid:durableId="362563410">
    <w:abstractNumId w:val="0"/>
  </w:num>
  <w:num w:numId="4" w16cid:durableId="542139340">
    <w:abstractNumId w:val="4"/>
  </w:num>
  <w:num w:numId="5" w16cid:durableId="489947451">
    <w:abstractNumId w:val="16"/>
  </w:num>
  <w:num w:numId="6" w16cid:durableId="1167207576">
    <w:abstractNumId w:val="6"/>
  </w:num>
  <w:num w:numId="7" w16cid:durableId="146283653">
    <w:abstractNumId w:val="5"/>
  </w:num>
  <w:num w:numId="8" w16cid:durableId="1125008039">
    <w:abstractNumId w:val="3"/>
  </w:num>
  <w:num w:numId="9" w16cid:durableId="993723810">
    <w:abstractNumId w:val="12"/>
  </w:num>
  <w:num w:numId="10" w16cid:durableId="44722694">
    <w:abstractNumId w:val="19"/>
  </w:num>
  <w:num w:numId="11" w16cid:durableId="1633747571">
    <w:abstractNumId w:val="2"/>
  </w:num>
  <w:num w:numId="12" w16cid:durableId="1106656583">
    <w:abstractNumId w:val="15"/>
  </w:num>
  <w:num w:numId="13" w16cid:durableId="1264387319">
    <w:abstractNumId w:val="9"/>
  </w:num>
  <w:num w:numId="14" w16cid:durableId="1978099954">
    <w:abstractNumId w:val="1"/>
  </w:num>
  <w:num w:numId="15" w16cid:durableId="693311231">
    <w:abstractNumId w:val="18"/>
  </w:num>
  <w:num w:numId="16" w16cid:durableId="1368334553">
    <w:abstractNumId w:val="10"/>
  </w:num>
  <w:num w:numId="17" w16cid:durableId="1541090469">
    <w:abstractNumId w:val="7"/>
  </w:num>
  <w:num w:numId="18" w16cid:durableId="254436773">
    <w:abstractNumId w:val="13"/>
  </w:num>
  <w:num w:numId="19" w16cid:durableId="998459610">
    <w:abstractNumId w:val="14"/>
  </w:num>
  <w:num w:numId="20" w16cid:durableId="207496125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displayBackgroundShape/>
  <w:proofState w:spelling="clean" w:grammar="clean"/>
  <w:trackRevisions/>
  <w:defaultTabStop w:val="720"/>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0C4F42"/>
    <w:rsid w:val="00017817"/>
    <w:rsid w:val="00081FE1"/>
    <w:rsid w:val="000B3976"/>
    <w:rsid w:val="000C4F42"/>
    <w:rsid w:val="000D1180"/>
    <w:rsid w:val="00113994"/>
    <w:rsid w:val="00155E13"/>
    <w:rsid w:val="0016656F"/>
    <w:rsid w:val="00194958"/>
    <w:rsid w:val="001D0BCF"/>
    <w:rsid w:val="001E6385"/>
    <w:rsid w:val="001F2795"/>
    <w:rsid w:val="00227C65"/>
    <w:rsid w:val="002776F9"/>
    <w:rsid w:val="00294C19"/>
    <w:rsid w:val="002A4518"/>
    <w:rsid w:val="002E0699"/>
    <w:rsid w:val="002F1D56"/>
    <w:rsid w:val="002F3B8A"/>
    <w:rsid w:val="002F63CD"/>
    <w:rsid w:val="003519DE"/>
    <w:rsid w:val="003571CB"/>
    <w:rsid w:val="00383D16"/>
    <w:rsid w:val="003B59C9"/>
    <w:rsid w:val="003B7912"/>
    <w:rsid w:val="0042145A"/>
    <w:rsid w:val="00426AE8"/>
    <w:rsid w:val="00442707"/>
    <w:rsid w:val="00462D4A"/>
    <w:rsid w:val="00493E5D"/>
    <w:rsid w:val="00497870"/>
    <w:rsid w:val="004C4E1F"/>
    <w:rsid w:val="004E2655"/>
    <w:rsid w:val="004E433F"/>
    <w:rsid w:val="00550E3C"/>
    <w:rsid w:val="0057521D"/>
    <w:rsid w:val="005A1235"/>
    <w:rsid w:val="006074C6"/>
    <w:rsid w:val="00610395"/>
    <w:rsid w:val="00613125"/>
    <w:rsid w:val="00622B92"/>
    <w:rsid w:val="00632D27"/>
    <w:rsid w:val="00660DDA"/>
    <w:rsid w:val="00682D76"/>
    <w:rsid w:val="006D29EF"/>
    <w:rsid w:val="006D778E"/>
    <w:rsid w:val="006E62C7"/>
    <w:rsid w:val="0071005B"/>
    <w:rsid w:val="00742997"/>
    <w:rsid w:val="00751295"/>
    <w:rsid w:val="007613BC"/>
    <w:rsid w:val="00780E36"/>
    <w:rsid w:val="00797F8D"/>
    <w:rsid w:val="007A4511"/>
    <w:rsid w:val="00817A0F"/>
    <w:rsid w:val="00842C2B"/>
    <w:rsid w:val="008532C0"/>
    <w:rsid w:val="008560BA"/>
    <w:rsid w:val="00860E3F"/>
    <w:rsid w:val="0088461A"/>
    <w:rsid w:val="008E32B3"/>
    <w:rsid w:val="00901690"/>
    <w:rsid w:val="00907A6E"/>
    <w:rsid w:val="009310F4"/>
    <w:rsid w:val="0098538C"/>
    <w:rsid w:val="009A5D46"/>
    <w:rsid w:val="009F53FA"/>
    <w:rsid w:val="009F7138"/>
    <w:rsid w:val="009F7E14"/>
    <w:rsid w:val="00A2001C"/>
    <w:rsid w:val="00A57251"/>
    <w:rsid w:val="00A64848"/>
    <w:rsid w:val="00A712B3"/>
    <w:rsid w:val="00A76C89"/>
    <w:rsid w:val="00A86EAC"/>
    <w:rsid w:val="00AB5513"/>
    <w:rsid w:val="00AC0528"/>
    <w:rsid w:val="00AD600D"/>
    <w:rsid w:val="00AD70A0"/>
    <w:rsid w:val="00B1103A"/>
    <w:rsid w:val="00B228AD"/>
    <w:rsid w:val="00B2464C"/>
    <w:rsid w:val="00B254C9"/>
    <w:rsid w:val="00B551DC"/>
    <w:rsid w:val="00BB6C5C"/>
    <w:rsid w:val="00BC267F"/>
    <w:rsid w:val="00BD4A27"/>
    <w:rsid w:val="00C476DD"/>
    <w:rsid w:val="00C5534F"/>
    <w:rsid w:val="00C92721"/>
    <w:rsid w:val="00C92755"/>
    <w:rsid w:val="00CD38B2"/>
    <w:rsid w:val="00CD7175"/>
    <w:rsid w:val="00D31AB9"/>
    <w:rsid w:val="00D43D77"/>
    <w:rsid w:val="00D5540D"/>
    <w:rsid w:val="00D62B5A"/>
    <w:rsid w:val="00D7077C"/>
    <w:rsid w:val="00DF429D"/>
    <w:rsid w:val="00E02DFF"/>
    <w:rsid w:val="00E10239"/>
    <w:rsid w:val="00E20851"/>
    <w:rsid w:val="00E43A17"/>
    <w:rsid w:val="00E71377"/>
    <w:rsid w:val="00EA44E0"/>
    <w:rsid w:val="00ED4559"/>
    <w:rsid w:val="00ED5ADE"/>
    <w:rsid w:val="00F274EA"/>
    <w:rsid w:val="00F53599"/>
    <w:rsid w:val="00F85AB7"/>
    <w:rsid w:val="00FA2AE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F0EC1"/>
  <w15:docId w15:val="{CAF58AED-F8D8-784A-BF2A-6F1B5259D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64E"/>
    <w:pPr>
      <w:spacing w:before="120" w:after="120"/>
      <w:jc w:val="both"/>
    </w:pPr>
    <w:rPr>
      <w:rFonts w:asciiTheme="minorHAnsi" w:hAnsiTheme="minorHAnsi"/>
      <w:lang w:val="en-CA"/>
    </w:rPr>
  </w:style>
  <w:style w:type="paragraph" w:styleId="Heading1">
    <w:name w:val="heading 1"/>
    <w:basedOn w:val="normal1"/>
    <w:next w:val="normal1"/>
    <w:uiPriority w:val="9"/>
    <w:qFormat/>
    <w:pPr>
      <w:keepNext/>
      <w:keepLines/>
      <w:tabs>
        <w:tab w:val="left" w:pos="403"/>
      </w:tabs>
      <w:spacing w:before="240" w:after="240" w:line="240" w:lineRule="auto"/>
      <w:jc w:val="both"/>
      <w:outlineLvl w:val="0"/>
    </w:pPr>
    <w:rPr>
      <w:rFonts w:ascii="Cambria" w:eastAsia="Cambria" w:hAnsi="Cambria" w:cs="Cambria"/>
      <w:b/>
      <w:sz w:val="32"/>
      <w:szCs w:val="32"/>
    </w:rPr>
  </w:style>
  <w:style w:type="paragraph" w:styleId="Heading2">
    <w:name w:val="heading 2"/>
    <w:basedOn w:val="normal1"/>
    <w:next w:val="normal1"/>
    <w:uiPriority w:val="9"/>
    <w:unhideWhenUsed/>
    <w:qFormat/>
    <w:pPr>
      <w:keepNext/>
      <w:keepLines/>
      <w:tabs>
        <w:tab w:val="left" w:pos="400"/>
        <w:tab w:val="left" w:pos="560"/>
      </w:tabs>
      <w:spacing w:before="270" w:after="240" w:line="240" w:lineRule="auto"/>
      <w:jc w:val="both"/>
      <w:outlineLvl w:val="1"/>
    </w:pPr>
    <w:rPr>
      <w:rFonts w:ascii="Cambria" w:eastAsia="Cambria" w:hAnsi="Cambria" w:cs="Cambria"/>
      <w:b/>
      <w:sz w:val="26"/>
      <w:szCs w:val="26"/>
    </w:rPr>
  </w:style>
  <w:style w:type="paragraph" w:styleId="Heading3">
    <w:name w:val="heading 3"/>
    <w:basedOn w:val="normal1"/>
    <w:next w:val="normal1"/>
    <w:uiPriority w:val="9"/>
    <w:unhideWhenUsed/>
    <w:qFormat/>
    <w:pPr>
      <w:keepNext/>
      <w:keepLines/>
      <w:tabs>
        <w:tab w:val="left" w:pos="540"/>
        <w:tab w:val="left" w:pos="700"/>
      </w:tabs>
      <w:spacing w:before="60" w:after="240" w:line="247" w:lineRule="auto"/>
      <w:jc w:val="both"/>
      <w:outlineLvl w:val="2"/>
    </w:pPr>
    <w:rPr>
      <w:rFonts w:ascii="Cambria" w:eastAsia="Cambria" w:hAnsi="Cambria" w:cs="Cambria"/>
      <w:b/>
      <w:sz w:val="24"/>
      <w:szCs w:val="24"/>
    </w:rPr>
  </w:style>
  <w:style w:type="paragraph" w:styleId="Heading4">
    <w:name w:val="heading 4"/>
    <w:basedOn w:val="normal1"/>
    <w:next w:val="normal1"/>
    <w:uiPriority w:val="9"/>
    <w:unhideWhenUsed/>
    <w:qFormat/>
    <w:pPr>
      <w:keepNext/>
      <w:keepLines/>
      <w:tabs>
        <w:tab w:val="left" w:pos="880"/>
      </w:tabs>
      <w:spacing w:before="60" w:after="240" w:line="228" w:lineRule="auto"/>
      <w:outlineLvl w:val="3"/>
    </w:pPr>
    <w:rPr>
      <w:rFonts w:ascii="Cambria" w:eastAsia="Cambria" w:hAnsi="Cambria" w:cs="Cambria"/>
      <w:b/>
    </w:rPr>
  </w:style>
  <w:style w:type="paragraph" w:styleId="Heading5">
    <w:name w:val="heading 5"/>
    <w:basedOn w:val="normal1"/>
    <w:next w:val="normal1"/>
    <w:uiPriority w:val="9"/>
    <w:unhideWhenUsed/>
    <w:qFormat/>
    <w:pPr>
      <w:keepNext/>
      <w:keepLines/>
      <w:tabs>
        <w:tab w:val="left" w:pos="940"/>
        <w:tab w:val="left" w:pos="1140"/>
        <w:tab w:val="left" w:pos="1360"/>
      </w:tabs>
      <w:spacing w:before="60" w:after="240" w:line="228" w:lineRule="auto"/>
      <w:outlineLvl w:val="4"/>
    </w:pPr>
    <w:rPr>
      <w:rFonts w:ascii="Cambria" w:eastAsia="Cambria" w:hAnsi="Cambria" w:cs="Cambria"/>
      <w:b/>
    </w:rPr>
  </w:style>
  <w:style w:type="paragraph" w:styleId="Heading6">
    <w:name w:val="heading 6"/>
    <w:basedOn w:val="normal1"/>
    <w:next w:val="normal1"/>
    <w:uiPriority w:val="9"/>
    <w:semiHidden/>
    <w:unhideWhenUsed/>
    <w:qFormat/>
    <w:pPr>
      <w:keepNext/>
      <w:keepLines/>
      <w:spacing w:before="240" w:after="240" w:line="240" w:lineRule="auto"/>
      <w:jc w:val="both"/>
      <w:outlineLvl w:val="5"/>
    </w:pPr>
    <w:rPr>
      <w:rFonts w:ascii="Cambria" w:eastAsia="Cambria" w:hAnsi="Cambria" w:cs="Cambria"/>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80"/>
      <w:u w:val="single"/>
    </w:rPr>
  </w:style>
  <w:style w:type="character" w:customStyle="1" w:styleId="IndexLink">
    <w:name w:val="Index Link"/>
    <w:qFormat/>
  </w:style>
  <w:style w:type="character" w:customStyle="1" w:styleId="linenumber1">
    <w:name w:val="line number1"/>
    <w:qFormat/>
  </w:style>
  <w:style w:type="character" w:customStyle="1" w:styleId="CommentTextChar">
    <w:name w:val="Comment Text Char"/>
    <w:basedOn w:val="DefaultParagraphFont"/>
    <w:link w:val="CommentText"/>
    <w:uiPriority w:val="99"/>
    <w:qFormat/>
    <w:rPr>
      <w:rFonts w:cs="Mangal"/>
      <w:sz w:val="20"/>
      <w:szCs w:val="18"/>
    </w:rPr>
  </w:style>
  <w:style w:type="character" w:styleId="CommentReference">
    <w:name w:val="annotation reference"/>
    <w:basedOn w:val="DefaultParagraphFont"/>
    <w:uiPriority w:val="99"/>
    <w:semiHidden/>
    <w:unhideWhenUsed/>
    <w:qFormat/>
    <w:rPr>
      <w:sz w:val="16"/>
      <w:szCs w:val="16"/>
    </w:rPr>
  </w:style>
  <w:style w:type="character" w:customStyle="1" w:styleId="CommentSubjectChar">
    <w:name w:val="Comment Subject Char"/>
    <w:basedOn w:val="CommentTextChar"/>
    <w:link w:val="CommentSubject"/>
    <w:uiPriority w:val="99"/>
    <w:semiHidden/>
    <w:qFormat/>
    <w:rsid w:val="00A74AB7"/>
    <w:rPr>
      <w:rFonts w:cs="Mangal"/>
      <w:b/>
      <w:bCs/>
      <w:sz w:val="20"/>
      <w:szCs w:val="18"/>
    </w:rPr>
  </w:style>
  <w:style w:type="character" w:customStyle="1" w:styleId="codeZchn">
    <w:name w:val="code Zchn"/>
    <w:link w:val="code"/>
    <w:qFormat/>
    <w:rsid w:val="00094D50"/>
    <w:rPr>
      <w:rFonts w:ascii="Courier New" w:eastAsia="Times New Roman" w:hAnsi="Courier New" w:cs="Times New Roman"/>
      <w:szCs w:val="20"/>
      <w:lang w:val="en-GB" w:eastAsia="en-US" w:bidi="ar-SA"/>
    </w:rPr>
  </w:style>
  <w:style w:type="character" w:styleId="LineNumber">
    <w:name w:val="line number"/>
  </w:style>
  <w:style w:type="character" w:customStyle="1" w:styleId="FootnoteCharacters">
    <w:name w:val="Footnote Characters"/>
    <w:qFormat/>
  </w:style>
  <w:style w:type="character" w:customStyle="1" w:styleId="EndnoteCharacters">
    <w:name w:val="Endnote Characters"/>
    <w:qFormat/>
  </w:style>
  <w:style w:type="paragraph" w:customStyle="1" w:styleId="Heading">
    <w:name w:val="Heading"/>
    <w:basedOn w:val="Normal"/>
    <w:next w:val="BodyText"/>
    <w:qFormat/>
    <w:pPr>
      <w:keepNext/>
      <w:spacing w:before="240"/>
    </w:pPr>
    <w:rPr>
      <w:rFonts w:ascii="Liberation Sans" w:eastAsia="Noto Sans CJK SC" w:hAnsi="Liberation Sans" w:cs="FreeSans"/>
      <w:sz w:val="28"/>
      <w:szCs w:val="28"/>
    </w:rPr>
  </w:style>
  <w:style w:type="paragraph" w:styleId="BodyText">
    <w:name w:val="Body Text"/>
    <w:basedOn w:val="Normal"/>
    <w:pPr>
      <w:spacing w:after="140"/>
    </w:pPr>
  </w:style>
  <w:style w:type="paragraph" w:styleId="List">
    <w:name w:val="List"/>
    <w:basedOn w:val="BodyText"/>
    <w:rPr>
      <w:rFonts w:cs="FreeSans"/>
    </w:rPr>
  </w:style>
  <w:style w:type="paragraph" w:styleId="Caption">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caption1">
    <w:name w:val="caption1"/>
    <w:basedOn w:val="Normal"/>
    <w:qFormat/>
    <w:pPr>
      <w:suppressLineNumbers/>
    </w:pPr>
    <w:rPr>
      <w:rFonts w:cs="FreeSans"/>
      <w:i/>
      <w:iCs/>
      <w:sz w:val="24"/>
      <w:szCs w:val="24"/>
    </w:rPr>
  </w:style>
  <w:style w:type="paragraph" w:customStyle="1" w:styleId="normal1">
    <w:name w:val="normal1"/>
    <w:qFormat/>
    <w:pPr>
      <w:spacing w:line="276" w:lineRule="auto"/>
    </w:pPr>
  </w:style>
  <w:style w:type="paragraph" w:styleId="Title">
    <w:name w:val="Title"/>
    <w:basedOn w:val="normal1"/>
    <w:next w:val="normal1"/>
    <w:uiPriority w:val="10"/>
    <w:qFormat/>
    <w:pPr>
      <w:keepNext/>
      <w:keepLines/>
      <w:tabs>
        <w:tab w:val="left" w:pos="403"/>
      </w:tabs>
      <w:spacing w:after="240" w:line="240" w:lineRule="auto"/>
      <w:jc w:val="both"/>
    </w:pPr>
    <w:rPr>
      <w:rFonts w:ascii="Cambria" w:eastAsia="Cambria" w:hAnsi="Cambria" w:cs="Cambria"/>
      <w:b/>
      <w:sz w:val="32"/>
      <w:szCs w:val="32"/>
    </w:rPr>
  </w:style>
  <w:style w:type="paragraph" w:styleId="Subtitle">
    <w:name w:val="Subtitle"/>
    <w:basedOn w:val="normal1"/>
    <w:next w:val="normal1"/>
    <w:uiPriority w:val="11"/>
    <w:qFormat/>
    <w:pPr>
      <w:keepNext/>
      <w:keepLines/>
      <w:spacing w:after="320" w:line="240" w:lineRule="auto"/>
    </w:pPr>
    <w:rPr>
      <w:color w:val="666666"/>
      <w:sz w:val="30"/>
      <w:szCs w:val="30"/>
    </w:rPr>
  </w:style>
  <w:style w:type="paragraph" w:customStyle="1" w:styleId="HeaderandFooter">
    <w:name w:val="Header and Footer"/>
    <w:basedOn w:val="Normal"/>
    <w:qFormat/>
  </w:style>
  <w:style w:type="paragraph" w:styleId="Header">
    <w:name w:val="header"/>
    <w:basedOn w:val="HeaderandFooter"/>
  </w:style>
  <w:style w:type="paragraph" w:styleId="Footer">
    <w:name w:val="footer"/>
    <w:basedOn w:val="HeaderandFooter"/>
  </w:style>
  <w:style w:type="paragraph" w:customStyle="1" w:styleId="indexheading1">
    <w:name w:val="index heading1"/>
    <w:basedOn w:val="Heading"/>
    <w:qFormat/>
    <w:pPr>
      <w:suppressLineNumbers/>
    </w:pPr>
    <w:rPr>
      <w:b/>
      <w:bCs/>
      <w:sz w:val="32"/>
      <w:szCs w:val="32"/>
    </w:rPr>
  </w:style>
  <w:style w:type="paragraph" w:styleId="IndexHeading">
    <w:name w:val="index heading"/>
    <w:basedOn w:val="Heading"/>
  </w:style>
  <w:style w:type="paragraph" w:styleId="TOCHeading">
    <w:name w:val="TOC Heading"/>
    <w:basedOn w:val="indexheading1"/>
    <w:qFormat/>
  </w:style>
  <w:style w:type="paragraph" w:styleId="TOC1">
    <w:name w:val="toc 1"/>
    <w:basedOn w:val="Index"/>
    <w:uiPriority w:val="39"/>
    <w:pPr>
      <w:tabs>
        <w:tab w:val="right" w:leader="dot" w:pos="10466"/>
      </w:tabs>
    </w:pPr>
  </w:style>
  <w:style w:type="paragraph" w:styleId="TOC2">
    <w:name w:val="toc 2"/>
    <w:basedOn w:val="Index"/>
    <w:uiPriority w:val="39"/>
    <w:pPr>
      <w:tabs>
        <w:tab w:val="right" w:leader="dot" w:pos="10183"/>
      </w:tabs>
      <w:ind w:left="283"/>
    </w:pPr>
  </w:style>
  <w:style w:type="paragraph" w:styleId="TOC3">
    <w:name w:val="toc 3"/>
    <w:basedOn w:val="Index"/>
    <w:uiPriority w:val="39"/>
    <w:pPr>
      <w:tabs>
        <w:tab w:val="right" w:leader="dot" w:pos="9899"/>
      </w:tabs>
      <w:ind w:left="567"/>
    </w:pPr>
  </w:style>
  <w:style w:type="paragraph" w:styleId="TOC4">
    <w:name w:val="toc 4"/>
    <w:basedOn w:val="Index"/>
    <w:uiPriority w:val="39"/>
    <w:pPr>
      <w:tabs>
        <w:tab w:val="right" w:leader="dot" w:pos="9616"/>
      </w:tabs>
      <w:ind w:left="850"/>
    </w:pPr>
  </w:style>
  <w:style w:type="paragraph" w:styleId="TOC5">
    <w:name w:val="toc 5"/>
    <w:basedOn w:val="Index"/>
    <w:uiPriority w:val="39"/>
    <w:pPr>
      <w:tabs>
        <w:tab w:val="right" w:leader="dot" w:pos="9332"/>
      </w:tabs>
      <w:ind w:left="1134"/>
    </w:pPr>
  </w:style>
  <w:style w:type="paragraph" w:styleId="CommentText">
    <w:name w:val="annotation text"/>
    <w:basedOn w:val="Normal"/>
    <w:link w:val="CommentTextChar"/>
    <w:uiPriority w:val="99"/>
    <w:unhideWhenUsed/>
    <w:qFormat/>
    <w:rPr>
      <w:rFonts w:cs="Mangal"/>
      <w:sz w:val="20"/>
      <w:szCs w:val="18"/>
    </w:rPr>
  </w:style>
  <w:style w:type="paragraph" w:styleId="Revision">
    <w:name w:val="Revision"/>
    <w:uiPriority w:val="99"/>
    <w:semiHidden/>
    <w:qFormat/>
    <w:rsid w:val="008625C8"/>
    <w:pPr>
      <w:suppressAutoHyphens w:val="0"/>
    </w:pPr>
    <w:rPr>
      <w:rFonts w:cs="Mangal"/>
      <w:szCs w:val="20"/>
    </w:rPr>
  </w:style>
  <w:style w:type="paragraph" w:styleId="CommentSubject">
    <w:name w:val="annotation subject"/>
    <w:basedOn w:val="CommentText"/>
    <w:next w:val="CommentText"/>
    <w:link w:val="CommentSubjectChar"/>
    <w:uiPriority w:val="99"/>
    <w:semiHidden/>
    <w:unhideWhenUsed/>
    <w:qFormat/>
    <w:rsid w:val="00A74AB7"/>
    <w:rPr>
      <w:b/>
      <w:bCs/>
    </w:rPr>
  </w:style>
  <w:style w:type="paragraph" w:customStyle="1" w:styleId="code">
    <w:name w:val="code"/>
    <w:basedOn w:val="Normal"/>
    <w:link w:val="codeZchn"/>
    <w:qFormat/>
    <w:rsid w:val="00094D5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spacing w:before="0" w:after="0"/>
      <w:jc w:val="left"/>
    </w:pPr>
    <w:rPr>
      <w:rFonts w:ascii="Courier New" w:eastAsia="Times New Roman" w:hAnsi="Courier New" w:cs="Times New Roman"/>
      <w:szCs w:val="20"/>
      <w:lang w:val="en-GB" w:eastAsia="en-US" w:bidi="ar-SA"/>
    </w:rPr>
  </w:style>
  <w:style w:type="paragraph" w:customStyle="1" w:styleId="Change">
    <w:name w:val="Change"/>
    <w:basedOn w:val="Normal"/>
    <w:qFormat/>
    <w:rsid w:val="00301D44"/>
    <w:rPr>
      <w:i/>
      <w:color w:val="4BACC6" w:themeColor="accent5"/>
      <w:sz w:val="24"/>
    </w:rPr>
  </w:style>
  <w:style w:type="paragraph" w:styleId="ListParagraph">
    <w:name w:val="List Paragraph"/>
    <w:aliases w:val="Bullet List,FooterText,- Bullets,목록 단락,?? ??,?????,????,Lista1,列出段落"/>
    <w:basedOn w:val="Normal"/>
    <w:link w:val="ListParagraphChar"/>
    <w:uiPriority w:val="34"/>
    <w:qFormat/>
    <w:rsid w:val="00A71E74"/>
    <w:pPr>
      <w:ind w:left="720"/>
      <w:contextualSpacing/>
    </w:pPr>
    <w:rPr>
      <w:rFonts w:cs="Mangal"/>
      <w:szCs w:val="20"/>
    </w:rPr>
  </w:style>
  <w:style w:type="paragraph" w:customStyle="1" w:styleId="semantics">
    <w:name w:val="semantics"/>
    <w:basedOn w:val="Normal"/>
    <w:qFormat/>
    <w:rsid w:val="00C955C8"/>
    <w:pPr>
      <w:ind w:left="288" w:hanging="288"/>
    </w:pPr>
  </w:style>
  <w:style w:type="paragraph" w:customStyle="1" w:styleId="Changehead1">
    <w:name w:val="Change head 1"/>
    <w:basedOn w:val="Change"/>
    <w:qFormat/>
    <w:rsid w:val="00955A0B"/>
    <w:pPr>
      <w:numPr>
        <w:numId w:val="13"/>
      </w:numPr>
      <w:ind w:left="360"/>
      <w:outlineLvl w:val="0"/>
    </w:pPr>
  </w:style>
  <w:style w:type="paragraph" w:customStyle="1" w:styleId="Comment">
    <w:name w:val="Comment"/>
    <w:basedOn w:val="Normal"/>
    <w:qFormat/>
    <w:rPr>
      <w:sz w:val="20"/>
      <w:szCs w:val="20"/>
    </w:rPr>
  </w:style>
  <w:style w:type="paragraph" w:customStyle="1" w:styleId="Note">
    <w:name w:val="Note"/>
    <w:basedOn w:val="Normal"/>
    <w:link w:val="NoteZchn"/>
    <w:qFormat/>
    <w:rsid w:val="00F15E03"/>
    <w:pPr>
      <w:ind w:left="720" w:right="720"/>
    </w:pPr>
    <w:rPr>
      <w:sz w:val="18"/>
      <w:szCs w:val="18"/>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Table">
    <w:name w:val="Table"/>
    <w:basedOn w:val="Caption"/>
    <w:qFormat/>
  </w:style>
  <w:style w:type="character" w:customStyle="1" w:styleId="normaltextrun">
    <w:name w:val="normaltextrun"/>
    <w:basedOn w:val="DefaultParagraphFont"/>
    <w:rsid w:val="00442707"/>
  </w:style>
  <w:style w:type="paragraph" w:customStyle="1" w:styleId="paragraph">
    <w:name w:val="paragraph"/>
    <w:basedOn w:val="Normal"/>
    <w:rsid w:val="00442707"/>
    <w:pPr>
      <w:suppressAutoHyphens w:val="0"/>
      <w:spacing w:before="100" w:beforeAutospacing="1" w:after="100" w:afterAutospacing="1"/>
      <w:jc w:val="left"/>
    </w:pPr>
    <w:rPr>
      <w:rFonts w:ascii="Times New Roman" w:eastAsia="Times New Roman" w:hAnsi="Times New Roman" w:cs="Times New Roman"/>
      <w:sz w:val="24"/>
      <w:szCs w:val="24"/>
      <w:lang w:val="en-FI" w:eastAsia="en-GB" w:bidi="ar-SA"/>
    </w:rPr>
  </w:style>
  <w:style w:type="character" w:customStyle="1" w:styleId="scxw127190930">
    <w:name w:val="scxw127190930"/>
    <w:basedOn w:val="DefaultParagraphFont"/>
    <w:rsid w:val="00442707"/>
  </w:style>
  <w:style w:type="character" w:customStyle="1" w:styleId="ListParagraphChar">
    <w:name w:val="List Paragraph Char"/>
    <w:aliases w:val="Bullet List Char,FooterText Char,- Bullets Char,목록 단락 Char,?? ?? Char,????? Char,???? Char,Lista1 Char,列出段落 Char"/>
    <w:link w:val="ListParagraph"/>
    <w:uiPriority w:val="34"/>
    <w:qFormat/>
    <w:rsid w:val="00860E3F"/>
    <w:rPr>
      <w:rFonts w:asciiTheme="minorHAnsi" w:hAnsiTheme="minorHAnsi" w:cs="Mangal"/>
      <w:szCs w:val="20"/>
      <w:lang w:val="en-CA"/>
    </w:rPr>
  </w:style>
  <w:style w:type="paragraph" w:customStyle="1" w:styleId="Default">
    <w:name w:val="Default"/>
    <w:qFormat/>
    <w:rsid w:val="002A4518"/>
    <w:rPr>
      <w:rFonts w:eastAsia="MS Mincho"/>
      <w:color w:val="000000"/>
      <w:sz w:val="24"/>
      <w:szCs w:val="24"/>
      <w:lang w:val="fr-FR" w:eastAsia="fr-FR" w:bidi="ar-SA"/>
    </w:rPr>
  </w:style>
  <w:style w:type="character" w:customStyle="1" w:styleId="CodeChar">
    <w:name w:val="Code Char"/>
    <w:uiPriority w:val="1"/>
    <w:qFormat/>
    <w:rsid w:val="0016656F"/>
    <w:rPr>
      <w:rFonts w:ascii="Courier New" w:hAnsi="Courier New"/>
    </w:rPr>
  </w:style>
  <w:style w:type="character" w:customStyle="1" w:styleId="NoteZchn">
    <w:name w:val="Note Zchn"/>
    <w:link w:val="Note"/>
    <w:qFormat/>
    <w:rsid w:val="00550E3C"/>
    <w:rPr>
      <w:rFonts w:asciiTheme="minorHAnsi" w:hAnsiTheme="minorHAnsi"/>
      <w:sz w:val="18"/>
      <w:szCs w:val="18"/>
      <w:lang w:val="en-CA"/>
    </w:rPr>
  </w:style>
  <w:style w:type="character" w:customStyle="1" w:styleId="Courier">
    <w:name w:val="Courier"/>
    <w:qFormat/>
    <w:rsid w:val="00550E3C"/>
    <w:rPr>
      <w:rFonts w:ascii="Courier New" w:hAnsi="Courier New"/>
    </w:rPr>
  </w:style>
  <w:style w:type="character" w:customStyle="1" w:styleId="codeChar0">
    <w:name w:val="code Char"/>
    <w:qFormat/>
    <w:rsid w:val="00550E3C"/>
    <w:rPr>
      <w:rFonts w:ascii="Courier New" w:hAnsi="Courier New"/>
      <w:lang w:val="en-GB" w:eastAsia="ja-JP" w:bidi="ar-SA"/>
    </w:rPr>
  </w:style>
  <w:style w:type="paragraph" w:customStyle="1" w:styleId="AMDInstruction">
    <w:name w:val="AMD Instruction"/>
    <w:basedOn w:val="Normal"/>
    <w:qFormat/>
    <w:rsid w:val="00550E3C"/>
    <w:rPr>
      <w:rFonts w:ascii="Times New Roman" w:eastAsia="Times New Roman" w:hAnsi="Times New Roman" w:cs="Times New Roman"/>
      <w:i/>
      <w:iCs/>
      <w:color w:val="365F91" w:themeColor="accent1" w:themeShade="BF"/>
      <w:sz w:val="24"/>
      <w:szCs w:val="24"/>
      <w:lang w:eastAsia="fr-FR" w:bidi="ar-SA"/>
    </w:rPr>
  </w:style>
  <w:style w:type="paragraph" w:customStyle="1" w:styleId="Atom">
    <w:name w:val="Atom"/>
    <w:basedOn w:val="Normal"/>
    <w:qFormat/>
    <w:rsid w:val="00550E3C"/>
    <w:pPr>
      <w:keepNext/>
      <w:keepLines/>
      <w:spacing w:before="0" w:after="220"/>
      <w:jc w:val="left"/>
    </w:pPr>
    <w:rPr>
      <w:rFonts w:ascii="Cambria" w:eastAsia="Times New Roman" w:hAnsi="Cambria" w:cs="Times New Roman"/>
      <w:lang w:val="en-GB" w:eastAsia="en-US" w:bidi="ar-SA"/>
    </w:rPr>
  </w:style>
  <w:style w:type="paragraph" w:customStyle="1" w:styleId="fields">
    <w:name w:val="fields"/>
    <w:basedOn w:val="Normal"/>
    <w:link w:val="fieldsZchn"/>
    <w:qFormat/>
    <w:rsid w:val="00EA44E0"/>
    <w:pPr>
      <w:tabs>
        <w:tab w:val="left" w:pos="1440"/>
        <w:tab w:val="left" w:pos="8010"/>
      </w:tabs>
      <w:suppressAutoHyphens w:val="0"/>
      <w:spacing w:before="0" w:after="0"/>
      <w:ind w:left="720" w:hanging="360"/>
      <w:jc w:val="left"/>
    </w:pPr>
    <w:rPr>
      <w:rFonts w:ascii="Cambria" w:eastAsia="Times New Roman" w:hAnsi="Cambria" w:cs="Times New Roman"/>
      <w:lang w:val="en-GB" w:eastAsia="en-US" w:bidi="ar-SA"/>
    </w:rPr>
  </w:style>
  <w:style w:type="character" w:customStyle="1" w:styleId="fieldsZchn">
    <w:name w:val="fields Zchn"/>
    <w:link w:val="fields"/>
    <w:rsid w:val="00EA44E0"/>
    <w:rPr>
      <w:rFonts w:ascii="Cambria" w:eastAsia="Times New Roman" w:hAnsi="Cambria" w:cs="Times New Roman"/>
      <w:lang w:val="en-GB" w:eastAsia="en-US" w:bidi="ar-SA"/>
    </w:rPr>
  </w:style>
  <w:style w:type="paragraph" w:customStyle="1" w:styleId="Tablebody">
    <w:name w:val="Table body"/>
    <w:basedOn w:val="Normal"/>
    <w:link w:val="TablebodyChar"/>
    <w:rsid w:val="007A4511"/>
    <w:pPr>
      <w:tabs>
        <w:tab w:val="left" w:pos="403"/>
      </w:tabs>
      <w:suppressAutoHyphens w:val="0"/>
      <w:spacing w:before="60" w:after="60" w:line="240" w:lineRule="atLeast"/>
      <w:jc w:val="center"/>
    </w:pPr>
    <w:rPr>
      <w:rFonts w:ascii="Cambria" w:eastAsia="Calibri" w:hAnsi="Cambria" w:cs="Times New Roman"/>
      <w:sz w:val="20"/>
      <w:lang w:val="en-GB" w:eastAsia="en-US" w:bidi="ar-SA"/>
    </w:rPr>
  </w:style>
  <w:style w:type="character" w:customStyle="1" w:styleId="ISOCode">
    <w:name w:val="ISOCode"/>
    <w:basedOn w:val="DefaultParagraphFont"/>
    <w:rsid w:val="007A4511"/>
    <w:rPr>
      <w:rFonts w:ascii="Courier New" w:hAnsi="Courier New" w:cs="Courier New"/>
      <w:b w:val="0"/>
      <w:i w:val="0"/>
      <w:sz w:val="22"/>
      <w:lang w:val="en-US"/>
    </w:rPr>
  </w:style>
  <w:style w:type="character" w:customStyle="1" w:styleId="ISOCodebold">
    <w:name w:val="ISOCode_bold"/>
    <w:basedOn w:val="DefaultParagraphFont"/>
    <w:rsid w:val="007A4511"/>
    <w:rPr>
      <w:rFonts w:ascii="Courier New" w:hAnsi="Courier New" w:cs="Courier New"/>
      <w:b/>
      <w:i w:val="0"/>
      <w:sz w:val="22"/>
      <w:lang w:val="en-US"/>
    </w:rPr>
  </w:style>
  <w:style w:type="character" w:customStyle="1" w:styleId="TablebodyChar">
    <w:name w:val="Table body Char"/>
    <w:basedOn w:val="DefaultParagraphFont"/>
    <w:link w:val="Tablebody"/>
    <w:rsid w:val="007A4511"/>
    <w:rPr>
      <w:rFonts w:ascii="Cambria" w:eastAsia="Calibri" w:hAnsi="Cambria" w:cs="Times New Roman"/>
      <w:sz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so.org/iso/foreword.html" TargetMode="External"/><Relationship Id="rId26" Type="http://schemas.openxmlformats.org/officeDocument/2006/relationships/hyperlink" Target="https://www.iso.org/members.html"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atents.iec.ch/" TargetMode="External"/><Relationship Id="rId25" Type="http://schemas.openxmlformats.org/officeDocument/2006/relationships/footer" Target="footer6.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iso.org/patents"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www.iec.ch/members_experts/refdocs" TargetMode="External"/><Relationship Id="rId23" Type="http://schemas.openxmlformats.org/officeDocument/2006/relationships/footer" Target="footer5.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ec.ch/understanding-standards"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org/directives" TargetMode="External"/><Relationship Id="rId22" Type="http://schemas.openxmlformats.org/officeDocument/2006/relationships/footer" Target="footer4.xml"/><Relationship Id="rId27" Type="http://schemas.openxmlformats.org/officeDocument/2006/relationships/hyperlink" Target="http://www.iec.ch/national-committees" TargetMode="External"/><Relationship Id="rId30" Type="http://schemas.openxmlformats.org/officeDocument/2006/relationships/footer" Target="footer7.xml"/><Relationship Id="rId35" Type="http://schemas.microsoft.com/office/2011/relationships/people" Target="peop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F0C8-D670-B44B-828C-7D12BE57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43</Pages>
  <Words>14602</Words>
  <Characters>83234</Characters>
  <Application>Microsoft Office Word</Application>
  <DocSecurity>0</DocSecurity>
  <Lines>693</Lines>
  <Paragraphs>195</Paragraphs>
  <ScaleCrop>false</ScaleCrop>
  <Company/>
  <LinksUpToDate>false</LinksUpToDate>
  <CharactersWithSpaces>97641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 1</dc:creator>
  <dc:description/>
  <cp:lastModifiedBy>Kashyap Kammachi-Sreedhar (Nokia)</cp:lastModifiedBy>
  <cp:revision>242</cp:revision>
  <dcterms:created xsi:type="dcterms:W3CDTF">2024-08-01T05:18:00Z</dcterms:created>
  <dcterms:modified xsi:type="dcterms:W3CDTF">2025-01-30T18:58:00Z</dcterms:modified>
  <dc:language>en-US</dc:language>
</cp:coreProperties>
</file>