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0C37BD61" w:rsidR="00CB798F" w:rsidRPr="00F45E55" w:rsidRDefault="00E843CE" w:rsidP="00385C5D">
      <w:pPr>
        <w:pStyle w:val="Title"/>
        <w:tabs>
          <w:tab w:val="left" w:pos="4589"/>
        </w:tabs>
        <w:jc w:val="right"/>
        <w:rPr>
          <w:sz w:val="28"/>
          <w:szCs w:val="28"/>
          <w:u w:val="none"/>
          <w:lang w:val="en-CA"/>
        </w:rPr>
      </w:pPr>
      <w:r w:rsidRPr="00F45E55">
        <w:rPr>
          <w:rFonts w:eastAsiaTheme="minorHAnsi"/>
          <w:noProof/>
          <w:lang w:val="en-CA"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F45E55">
        <w:rPr>
          <w:w w:val="115"/>
          <w:sz w:val="28"/>
          <w:szCs w:val="28"/>
          <w:u w:val="thick"/>
          <w:lang w:val="en-CA"/>
        </w:rPr>
        <w:t>ISO/IEC JTC 1/SC</w:t>
      </w:r>
      <w:r w:rsidR="004E45B6" w:rsidRPr="00F45E55">
        <w:rPr>
          <w:spacing w:val="-25"/>
          <w:w w:val="115"/>
          <w:sz w:val="28"/>
          <w:szCs w:val="28"/>
          <w:u w:val="thick"/>
          <w:lang w:val="en-CA"/>
        </w:rPr>
        <w:t xml:space="preserve"> </w:t>
      </w:r>
      <w:r w:rsidR="004E45B6" w:rsidRPr="00F45E55">
        <w:rPr>
          <w:w w:val="115"/>
          <w:sz w:val="28"/>
          <w:szCs w:val="28"/>
          <w:u w:val="thick"/>
          <w:lang w:val="en-CA"/>
        </w:rPr>
        <w:t>29/</w:t>
      </w:r>
      <w:r w:rsidR="00540DEA" w:rsidRPr="00F45E55">
        <w:rPr>
          <w:w w:val="115"/>
          <w:sz w:val="28"/>
          <w:szCs w:val="28"/>
          <w:u w:val="thick"/>
          <w:lang w:val="en-CA"/>
        </w:rPr>
        <w:t>WG 03</w:t>
      </w:r>
      <w:r w:rsidR="00263789" w:rsidRPr="00F45E55">
        <w:rPr>
          <w:w w:val="115"/>
          <w:sz w:val="28"/>
          <w:szCs w:val="28"/>
          <w:u w:val="thick"/>
          <w:lang w:val="en-CA"/>
        </w:rPr>
        <w:t xml:space="preserve"> </w:t>
      </w:r>
      <w:r w:rsidR="00692C53" w:rsidRPr="00F45E55">
        <w:rPr>
          <w:w w:val="115"/>
          <w:sz w:val="48"/>
          <w:szCs w:val="48"/>
          <w:u w:val="thick"/>
          <w:lang w:val="en-CA"/>
        </w:rPr>
        <w:t>N</w:t>
      </w:r>
      <w:r w:rsidR="006A05A2">
        <w:rPr>
          <w:w w:val="115"/>
          <w:sz w:val="48"/>
          <w:szCs w:val="48"/>
          <w:u w:val="thick"/>
          <w:lang w:val="en-CA"/>
        </w:rPr>
        <w:t>1</w:t>
      </w:r>
      <w:ins w:id="0" w:author="Kashyap Kammachi-Sreedhar (Nokia)" w:date="2025-01-24T15:36:00Z" w16du:dateUtc="2025-01-24T14:36:00Z">
        <w:r w:rsidR="003A0349">
          <w:rPr>
            <w:w w:val="115"/>
            <w:sz w:val="48"/>
            <w:szCs w:val="48"/>
            <w:u w:val="thick"/>
            <w:lang w:val="en-CA"/>
          </w:rPr>
          <w:t>431</w:t>
        </w:r>
      </w:ins>
      <w:del w:id="1" w:author="Kashyap Kammachi-Sreedhar (Nokia)" w:date="2025-01-24T15:36:00Z" w16du:dateUtc="2025-01-24T14:36:00Z">
        <w:r w:rsidR="00B94063" w:rsidDel="003A0349">
          <w:rPr>
            <w:w w:val="115"/>
            <w:sz w:val="48"/>
            <w:szCs w:val="48"/>
            <w:u w:val="thick"/>
            <w:lang w:val="en-CA"/>
          </w:rPr>
          <w:delText>357</w:delText>
        </w:r>
      </w:del>
    </w:p>
    <w:p w14:paraId="7296C136" w14:textId="33B9E07C" w:rsidR="00CB798F" w:rsidRPr="00F45E55" w:rsidRDefault="00CB798F">
      <w:pPr>
        <w:rPr>
          <w:b/>
          <w:sz w:val="20"/>
          <w:lang w:val="en-CA"/>
        </w:rPr>
      </w:pPr>
    </w:p>
    <w:p w14:paraId="1C7F2D41" w14:textId="3CA79274" w:rsidR="00CB798F" w:rsidRPr="00F45E55" w:rsidRDefault="00CB798F">
      <w:pPr>
        <w:rPr>
          <w:b/>
          <w:sz w:val="20"/>
          <w:lang w:val="en-CA"/>
        </w:rPr>
      </w:pPr>
    </w:p>
    <w:p w14:paraId="55F7DB2C" w14:textId="25F357F6" w:rsidR="00CB798F" w:rsidRPr="00F45E55" w:rsidRDefault="00E843CE">
      <w:pPr>
        <w:spacing w:before="3"/>
        <w:rPr>
          <w:b/>
          <w:sz w:val="23"/>
          <w:lang w:val="en-CA"/>
        </w:rPr>
      </w:pPr>
      <w:r w:rsidRPr="00F45E55">
        <w:rPr>
          <w:noProof/>
          <w:lang w:val="en-CA"/>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F45E55" w:rsidRDefault="004E45B6" w:rsidP="004C352E">
      <w:pPr>
        <w:tabs>
          <w:tab w:val="left" w:pos="3099"/>
        </w:tabs>
        <w:spacing w:before="240"/>
        <w:ind w:left="104"/>
        <w:rPr>
          <w:snapToGrid w:val="0"/>
          <w:lang w:val="en-CA"/>
        </w:rPr>
      </w:pPr>
      <w:r w:rsidRPr="00F45E55">
        <w:rPr>
          <w:b/>
          <w:snapToGrid w:val="0"/>
          <w:lang w:val="en-CA"/>
        </w:rPr>
        <w:t>Document</w:t>
      </w:r>
      <w:r w:rsidRPr="00F45E55">
        <w:rPr>
          <w:b/>
          <w:snapToGrid w:val="0"/>
          <w:spacing w:val="14"/>
          <w:lang w:val="en-CA"/>
        </w:rPr>
        <w:t xml:space="preserve"> </w:t>
      </w:r>
      <w:r w:rsidRPr="00F45E55">
        <w:rPr>
          <w:b/>
          <w:snapToGrid w:val="0"/>
          <w:lang w:val="en-CA"/>
        </w:rPr>
        <w:t>type:</w:t>
      </w:r>
      <w:r w:rsidRPr="00F45E55">
        <w:rPr>
          <w:snapToGrid w:val="0"/>
          <w:lang w:val="en-CA"/>
        </w:rPr>
        <w:tab/>
      </w:r>
      <w:r w:rsidR="00385C5D" w:rsidRPr="00F45E55">
        <w:rPr>
          <w:snapToGrid w:val="0"/>
          <w:lang w:val="en-CA"/>
        </w:rPr>
        <w:t>Output Document</w:t>
      </w:r>
    </w:p>
    <w:p w14:paraId="19E086F8" w14:textId="2B8DED57" w:rsidR="00CB798F" w:rsidRPr="00F45E55" w:rsidRDefault="004E45B6" w:rsidP="004C352E">
      <w:pPr>
        <w:pStyle w:val="BodyText"/>
        <w:tabs>
          <w:tab w:val="left" w:pos="3099"/>
        </w:tabs>
        <w:spacing w:before="240"/>
        <w:ind w:left="3099" w:right="214" w:hanging="2996"/>
        <w:rPr>
          <w:snapToGrid w:val="0"/>
          <w:lang w:val="en-CA"/>
        </w:rPr>
      </w:pPr>
      <w:r w:rsidRPr="00F45E55">
        <w:rPr>
          <w:b/>
          <w:snapToGrid w:val="0"/>
          <w:lang w:val="en-CA"/>
        </w:rPr>
        <w:t>Title:</w:t>
      </w:r>
      <w:r w:rsidRPr="00F45E55">
        <w:rPr>
          <w:snapToGrid w:val="0"/>
          <w:lang w:val="en-CA"/>
        </w:rPr>
        <w:tab/>
      </w:r>
      <w:r w:rsidR="004C352E" w:rsidRPr="00F45E55">
        <w:rPr>
          <w:snapToGrid w:val="0"/>
          <w:lang w:val="en-CA"/>
        </w:rPr>
        <w:fldChar w:fldCharType="begin"/>
      </w:r>
      <w:r w:rsidR="004C352E" w:rsidRPr="00F45E55">
        <w:rPr>
          <w:snapToGrid w:val="0"/>
          <w:lang w:val="en-CA"/>
        </w:rPr>
        <w:instrText xml:space="preserve"> TITLE  \* MERGEFORMAT </w:instrText>
      </w:r>
      <w:r w:rsidR="004C352E" w:rsidRPr="00F45E55">
        <w:rPr>
          <w:snapToGrid w:val="0"/>
          <w:lang w:val="en-CA"/>
        </w:rPr>
        <w:fldChar w:fldCharType="separate"/>
      </w:r>
      <w:r w:rsidR="005F38AE" w:rsidRPr="00F45E55">
        <w:rPr>
          <w:snapToGrid w:val="0"/>
          <w:lang w:val="en-CA"/>
        </w:rPr>
        <w:t>Technology under Consideration on ISO/IEC 23008-12</w:t>
      </w:r>
      <w:r w:rsidR="004C352E" w:rsidRPr="00F45E55">
        <w:rPr>
          <w:snapToGrid w:val="0"/>
          <w:lang w:val="en-CA"/>
        </w:rPr>
        <w:fldChar w:fldCharType="end"/>
      </w:r>
    </w:p>
    <w:p w14:paraId="5C1A346D" w14:textId="189819F4" w:rsidR="00FF2653" w:rsidRPr="00F45E55" w:rsidRDefault="00FF2653" w:rsidP="004C352E">
      <w:pPr>
        <w:pStyle w:val="BodyText"/>
        <w:tabs>
          <w:tab w:val="left" w:pos="3099"/>
        </w:tabs>
        <w:spacing w:before="240"/>
        <w:ind w:left="3099" w:right="214" w:hanging="2996"/>
        <w:rPr>
          <w:snapToGrid w:val="0"/>
          <w:lang w:val="en-CA"/>
        </w:rPr>
      </w:pPr>
      <w:r w:rsidRPr="00F45E55">
        <w:rPr>
          <w:b/>
          <w:snapToGrid w:val="0"/>
          <w:lang w:val="en-CA"/>
        </w:rPr>
        <w:t>Status:</w:t>
      </w:r>
      <w:r w:rsidRPr="00F45E55">
        <w:rPr>
          <w:snapToGrid w:val="0"/>
          <w:lang w:val="en-CA"/>
        </w:rPr>
        <w:tab/>
      </w:r>
      <w:r w:rsidR="00385C5D" w:rsidRPr="00F45E55">
        <w:rPr>
          <w:snapToGrid w:val="0"/>
          <w:lang w:val="en-CA"/>
        </w:rPr>
        <w:t>Approved</w:t>
      </w:r>
    </w:p>
    <w:p w14:paraId="1718C661" w14:textId="6B8D438F" w:rsidR="00CB798F" w:rsidRPr="00F45E55" w:rsidRDefault="004E45B6" w:rsidP="004C352E">
      <w:pPr>
        <w:tabs>
          <w:tab w:val="left" w:pos="3099"/>
        </w:tabs>
        <w:spacing w:before="240"/>
        <w:ind w:left="104"/>
        <w:rPr>
          <w:snapToGrid w:val="0"/>
          <w:lang w:val="en-CA"/>
        </w:rPr>
      </w:pPr>
      <w:r w:rsidRPr="00F45E55">
        <w:rPr>
          <w:b/>
          <w:snapToGrid w:val="0"/>
          <w:lang w:val="en-CA"/>
        </w:rPr>
        <w:t>Date</w:t>
      </w:r>
      <w:r w:rsidRPr="00F45E55">
        <w:rPr>
          <w:b/>
          <w:snapToGrid w:val="0"/>
          <w:spacing w:val="-16"/>
          <w:lang w:val="en-CA"/>
        </w:rPr>
        <w:t xml:space="preserve"> </w:t>
      </w:r>
      <w:r w:rsidRPr="00F45E55">
        <w:rPr>
          <w:b/>
          <w:snapToGrid w:val="0"/>
          <w:lang w:val="en-CA"/>
        </w:rPr>
        <w:t>of</w:t>
      </w:r>
      <w:r w:rsidRPr="00F45E55">
        <w:rPr>
          <w:b/>
          <w:snapToGrid w:val="0"/>
          <w:spacing w:val="-16"/>
          <w:lang w:val="en-CA"/>
        </w:rPr>
        <w:t xml:space="preserve"> </w:t>
      </w:r>
      <w:r w:rsidRPr="00F45E55">
        <w:rPr>
          <w:b/>
          <w:snapToGrid w:val="0"/>
          <w:lang w:val="en-CA"/>
        </w:rPr>
        <w:t>document:</w:t>
      </w:r>
      <w:r w:rsidRPr="00F45E55">
        <w:rPr>
          <w:snapToGrid w:val="0"/>
          <w:lang w:val="en-CA"/>
        </w:rPr>
        <w:tab/>
      </w:r>
      <w:del w:id="2" w:author="Kashyap Kammachi-Sreedhar (Nokia)" w:date="2025-01-24T15:37:00Z" w16du:dateUtc="2025-01-24T14:37:00Z">
        <w:r w:rsidR="00E24351" w:rsidRPr="00F45E55" w:rsidDel="00BF78D2">
          <w:rPr>
            <w:snapToGrid w:val="0"/>
            <w:lang w:val="en-CA"/>
          </w:rPr>
          <w:delText>202</w:delText>
        </w:r>
        <w:r w:rsidR="00E24351" w:rsidDel="00BF78D2">
          <w:rPr>
            <w:snapToGrid w:val="0"/>
            <w:lang w:val="en-CA"/>
          </w:rPr>
          <w:delText>4</w:delText>
        </w:r>
      </w:del>
      <w:ins w:id="3" w:author="Kashyap Kammachi-Sreedhar (Nokia)" w:date="2025-01-24T15:37:00Z" w16du:dateUtc="2025-01-24T14:37:00Z">
        <w:r w:rsidR="00BF78D2" w:rsidRPr="00F45E55">
          <w:rPr>
            <w:snapToGrid w:val="0"/>
            <w:lang w:val="en-CA"/>
          </w:rPr>
          <w:t>202</w:t>
        </w:r>
        <w:r w:rsidR="00BF78D2">
          <w:rPr>
            <w:snapToGrid w:val="0"/>
            <w:lang w:val="en-CA"/>
          </w:rPr>
          <w:t>5</w:t>
        </w:r>
      </w:ins>
      <w:r w:rsidR="00B47760" w:rsidRPr="00F45E55">
        <w:rPr>
          <w:snapToGrid w:val="0"/>
          <w:lang w:val="en-CA"/>
        </w:rPr>
        <w:t>-</w:t>
      </w:r>
      <w:del w:id="4" w:author="Kashyap Kammachi-Sreedhar (Nokia)" w:date="2025-01-24T15:37:00Z" w16du:dateUtc="2025-01-24T14:37:00Z">
        <w:r w:rsidR="006072D0" w:rsidDel="00BF78D2">
          <w:rPr>
            <w:snapToGrid w:val="0"/>
            <w:lang w:val="en-CA"/>
          </w:rPr>
          <w:delText>11</w:delText>
        </w:r>
      </w:del>
      <w:ins w:id="5" w:author="Kashyap Kammachi-Sreedhar (Nokia)" w:date="2025-01-24T15:37:00Z" w16du:dateUtc="2025-01-24T14:37:00Z">
        <w:r w:rsidR="00BF78D2">
          <w:rPr>
            <w:snapToGrid w:val="0"/>
            <w:lang w:val="en-CA"/>
          </w:rPr>
          <w:t>02</w:t>
        </w:r>
      </w:ins>
      <w:r w:rsidR="00B47760" w:rsidRPr="00F45E55">
        <w:rPr>
          <w:snapToGrid w:val="0"/>
          <w:lang w:val="en-CA"/>
        </w:rPr>
        <w:t>-</w:t>
      </w:r>
      <w:ins w:id="6" w:author="Kashyap Kammachi-Sreedhar (Nokia)" w:date="2025-01-24T15:37:00Z" w16du:dateUtc="2025-01-24T14:37:00Z">
        <w:r w:rsidR="00BF78D2">
          <w:rPr>
            <w:snapToGrid w:val="0"/>
            <w:lang w:val="en-CA"/>
          </w:rPr>
          <w:t>07</w:t>
        </w:r>
      </w:ins>
      <w:del w:id="7" w:author="Kashyap Kammachi-Sreedhar (Nokia)" w:date="2025-01-24T15:37:00Z" w16du:dateUtc="2025-01-24T14:37:00Z">
        <w:r w:rsidR="006072D0" w:rsidDel="00BF78D2">
          <w:rPr>
            <w:snapToGrid w:val="0"/>
            <w:lang w:val="en-CA"/>
          </w:rPr>
          <w:delText>2</w:delText>
        </w:r>
        <w:r w:rsidR="004F4C53" w:rsidDel="00BF78D2">
          <w:rPr>
            <w:snapToGrid w:val="0"/>
            <w:lang w:val="en-CA"/>
          </w:rPr>
          <w:delText>9</w:delText>
        </w:r>
      </w:del>
    </w:p>
    <w:p w14:paraId="254323E8" w14:textId="322B67C3" w:rsidR="00CB798F" w:rsidRPr="00F45E55" w:rsidRDefault="004E45B6" w:rsidP="004C352E">
      <w:pPr>
        <w:tabs>
          <w:tab w:val="left" w:pos="3099"/>
        </w:tabs>
        <w:spacing w:before="240"/>
        <w:ind w:left="104"/>
        <w:rPr>
          <w:snapToGrid w:val="0"/>
          <w:lang w:val="en-CA"/>
        </w:rPr>
      </w:pPr>
      <w:r w:rsidRPr="00F45E55">
        <w:rPr>
          <w:b/>
          <w:snapToGrid w:val="0"/>
          <w:lang w:val="en-CA"/>
        </w:rPr>
        <w:t>Source:</w:t>
      </w:r>
      <w:r w:rsidRPr="00F45E55">
        <w:rPr>
          <w:snapToGrid w:val="0"/>
          <w:lang w:val="en-CA"/>
        </w:rPr>
        <w:tab/>
        <w:t>ISO/IEC JTC 1/SC 29/</w:t>
      </w:r>
      <w:r w:rsidR="00540DEA" w:rsidRPr="00F45E55">
        <w:rPr>
          <w:snapToGrid w:val="0"/>
          <w:lang w:val="en-CA"/>
        </w:rPr>
        <w:t>WG 03</w:t>
      </w:r>
    </w:p>
    <w:p w14:paraId="6AB1DF60" w14:textId="3C59AE56" w:rsidR="00CB798F" w:rsidRPr="00F45E55" w:rsidRDefault="004E45B6" w:rsidP="004C352E">
      <w:pPr>
        <w:tabs>
          <w:tab w:val="left" w:pos="3099"/>
        </w:tabs>
        <w:spacing w:before="240"/>
        <w:ind w:left="104"/>
        <w:rPr>
          <w:snapToGrid w:val="0"/>
          <w:lang w:val="en-CA"/>
        </w:rPr>
      </w:pPr>
      <w:r w:rsidRPr="00F45E55">
        <w:rPr>
          <w:b/>
          <w:snapToGrid w:val="0"/>
          <w:lang w:val="en-CA"/>
        </w:rPr>
        <w:t>No.</w:t>
      </w:r>
      <w:r w:rsidRPr="00F45E55">
        <w:rPr>
          <w:b/>
          <w:snapToGrid w:val="0"/>
          <w:spacing w:val="5"/>
          <w:lang w:val="en-CA"/>
        </w:rPr>
        <w:t xml:space="preserve"> </w:t>
      </w:r>
      <w:r w:rsidRPr="00F45E55">
        <w:rPr>
          <w:b/>
          <w:snapToGrid w:val="0"/>
          <w:lang w:val="en-CA"/>
        </w:rPr>
        <w:t>of</w:t>
      </w:r>
      <w:r w:rsidRPr="00F45E55">
        <w:rPr>
          <w:b/>
          <w:snapToGrid w:val="0"/>
          <w:spacing w:val="6"/>
          <w:lang w:val="en-CA"/>
        </w:rPr>
        <w:t xml:space="preserve"> </w:t>
      </w:r>
      <w:r w:rsidRPr="00F45E55">
        <w:rPr>
          <w:b/>
          <w:snapToGrid w:val="0"/>
          <w:lang w:val="en-CA"/>
        </w:rPr>
        <w:t>pages:</w:t>
      </w:r>
      <w:r w:rsidRPr="00F45E55">
        <w:rPr>
          <w:snapToGrid w:val="0"/>
          <w:lang w:val="en-CA"/>
        </w:rPr>
        <w:tab/>
      </w:r>
      <w:r w:rsidR="009E0047">
        <w:rPr>
          <w:snapToGrid w:val="0"/>
          <w:lang w:val="en-CA"/>
        </w:rPr>
        <w:t>9</w:t>
      </w:r>
      <w:r w:rsidR="00E24351" w:rsidRPr="00F45E55">
        <w:rPr>
          <w:snapToGrid w:val="0"/>
          <w:lang w:val="en-CA"/>
        </w:rPr>
        <w:t xml:space="preserve"> </w:t>
      </w:r>
      <w:r w:rsidRPr="00F45E55">
        <w:rPr>
          <w:snapToGrid w:val="0"/>
          <w:lang w:val="en-CA"/>
        </w:rPr>
        <w:t>(with cover</w:t>
      </w:r>
      <w:r w:rsidRPr="00F45E55">
        <w:rPr>
          <w:snapToGrid w:val="0"/>
          <w:spacing w:val="-10"/>
          <w:lang w:val="en-CA"/>
        </w:rPr>
        <w:t xml:space="preserve"> </w:t>
      </w:r>
      <w:r w:rsidRPr="00F45E55">
        <w:rPr>
          <w:snapToGrid w:val="0"/>
          <w:lang w:val="en-CA"/>
        </w:rPr>
        <w:t>page)</w:t>
      </w:r>
    </w:p>
    <w:p w14:paraId="60A86B64" w14:textId="0CFFD4C0" w:rsidR="00FF2653" w:rsidRPr="00F45E55" w:rsidRDefault="00FF2653" w:rsidP="004C352E">
      <w:pPr>
        <w:tabs>
          <w:tab w:val="left" w:pos="3099"/>
        </w:tabs>
        <w:spacing w:before="240"/>
        <w:ind w:left="104"/>
        <w:rPr>
          <w:snapToGrid w:val="0"/>
          <w:lang w:val="en-CA"/>
        </w:rPr>
      </w:pPr>
      <w:r w:rsidRPr="00F45E55">
        <w:rPr>
          <w:b/>
          <w:snapToGrid w:val="0"/>
          <w:lang w:val="en-CA"/>
        </w:rPr>
        <w:t>Email</w:t>
      </w:r>
      <w:r w:rsidRPr="00F45E55">
        <w:rPr>
          <w:b/>
          <w:snapToGrid w:val="0"/>
          <w:spacing w:val="5"/>
          <w:lang w:val="en-CA"/>
        </w:rPr>
        <w:t xml:space="preserve"> </w:t>
      </w:r>
      <w:r w:rsidRPr="00F45E55">
        <w:rPr>
          <w:b/>
          <w:snapToGrid w:val="0"/>
          <w:lang w:val="en-CA"/>
        </w:rPr>
        <w:t>of</w:t>
      </w:r>
      <w:r w:rsidRPr="00F45E55">
        <w:rPr>
          <w:b/>
          <w:snapToGrid w:val="0"/>
          <w:spacing w:val="6"/>
          <w:lang w:val="en-CA"/>
        </w:rPr>
        <w:t xml:space="preserve"> </w:t>
      </w:r>
      <w:r w:rsidRPr="00F45E55">
        <w:rPr>
          <w:b/>
          <w:snapToGrid w:val="0"/>
          <w:lang w:val="en-CA"/>
        </w:rPr>
        <w:t>Convenor:</w:t>
      </w:r>
      <w:r w:rsidRPr="00F45E55">
        <w:rPr>
          <w:snapToGrid w:val="0"/>
          <w:lang w:val="en-CA"/>
        </w:rPr>
        <w:tab/>
      </w:r>
      <w:proofErr w:type="spellStart"/>
      <w:proofErr w:type="gramStart"/>
      <w:r w:rsidR="000C78E6" w:rsidRPr="00F45E55">
        <w:rPr>
          <w:snapToGrid w:val="0"/>
          <w:lang w:val="en-CA"/>
        </w:rPr>
        <w:t>young.L</w:t>
      </w:r>
      <w:proofErr w:type="spellEnd"/>
      <w:proofErr w:type="gramEnd"/>
      <w:r w:rsidR="00196997" w:rsidRPr="00F45E55">
        <w:rPr>
          <w:snapToGrid w:val="0"/>
          <w:lang w:val="en-CA"/>
        </w:rPr>
        <w:t xml:space="preserve"> </w:t>
      </w:r>
      <w:r w:rsidRPr="00F45E55">
        <w:rPr>
          <w:snapToGrid w:val="0"/>
          <w:lang w:val="en-CA"/>
        </w:rPr>
        <w:t>@</w:t>
      </w:r>
      <w:r w:rsidR="00196997" w:rsidRPr="00F45E55">
        <w:rPr>
          <w:snapToGrid w:val="0"/>
          <w:lang w:val="en-CA"/>
        </w:rPr>
        <w:t xml:space="preserve"> </w:t>
      </w:r>
      <w:proofErr w:type="spellStart"/>
      <w:r w:rsidR="00196997" w:rsidRPr="00F45E55">
        <w:rPr>
          <w:snapToGrid w:val="0"/>
          <w:lang w:val="en-CA"/>
        </w:rPr>
        <w:t>samsung</w:t>
      </w:r>
      <w:proofErr w:type="spellEnd"/>
      <w:r w:rsidR="00196997" w:rsidRPr="00F45E55">
        <w:rPr>
          <w:snapToGrid w:val="0"/>
          <w:lang w:val="en-CA"/>
        </w:rPr>
        <w:t xml:space="preserve"> </w:t>
      </w:r>
      <w:r w:rsidR="000C78E6" w:rsidRPr="00F45E55">
        <w:rPr>
          <w:snapToGrid w:val="0"/>
          <w:lang w:val="en-CA"/>
        </w:rPr>
        <w:t>.</w:t>
      </w:r>
      <w:r w:rsidR="00196997" w:rsidRPr="00F45E55">
        <w:rPr>
          <w:snapToGrid w:val="0"/>
          <w:lang w:val="en-CA"/>
        </w:rPr>
        <w:t xml:space="preserve"> </w:t>
      </w:r>
      <w:r w:rsidR="000C78E6" w:rsidRPr="00F45E55">
        <w:rPr>
          <w:snapToGrid w:val="0"/>
          <w:lang w:val="en-CA"/>
        </w:rPr>
        <w:t>com</w:t>
      </w:r>
    </w:p>
    <w:p w14:paraId="1FFAF59B" w14:textId="065EA50C" w:rsidR="00CB798F" w:rsidRPr="00F45E55" w:rsidRDefault="004E45B6" w:rsidP="004C352E">
      <w:pPr>
        <w:tabs>
          <w:tab w:val="left" w:pos="3099"/>
        </w:tabs>
        <w:spacing w:before="240"/>
        <w:ind w:left="104"/>
        <w:rPr>
          <w:snapToGrid w:val="0"/>
          <w:color w:val="0000EE"/>
          <w:u w:color="0000EE"/>
          <w:lang w:val="en-CA"/>
        </w:rPr>
      </w:pPr>
      <w:r w:rsidRPr="00F45E55">
        <w:rPr>
          <w:b/>
          <w:snapToGrid w:val="0"/>
          <w:lang w:val="en-CA"/>
        </w:rPr>
        <w:t>Committee</w:t>
      </w:r>
      <w:r w:rsidRPr="00F45E55">
        <w:rPr>
          <w:b/>
          <w:snapToGrid w:val="0"/>
          <w:spacing w:val="-6"/>
          <w:lang w:val="en-CA"/>
        </w:rPr>
        <w:t xml:space="preserve"> </w:t>
      </w:r>
      <w:r w:rsidRPr="00F45E55">
        <w:rPr>
          <w:b/>
          <w:snapToGrid w:val="0"/>
          <w:lang w:val="en-CA"/>
        </w:rPr>
        <w:t>URL:</w:t>
      </w:r>
      <w:r w:rsidRPr="00F45E55">
        <w:rPr>
          <w:snapToGrid w:val="0"/>
          <w:lang w:val="en-CA"/>
        </w:rPr>
        <w:tab/>
      </w:r>
      <w:hyperlink r:id="rId9" w:history="1">
        <w:r w:rsidR="000C78E6" w:rsidRPr="00F45E55">
          <w:rPr>
            <w:rStyle w:val="Hyperlink"/>
            <w:snapToGrid w:val="0"/>
            <w:u w:val="none"/>
            <w:lang w:val="en-CA"/>
          </w:rPr>
          <w:t>https://isotc.iso.org/livelink/livelink/open/jtc1sc29wg3</w:t>
        </w:r>
      </w:hyperlink>
    </w:p>
    <w:p w14:paraId="770DD3C0" w14:textId="68816648" w:rsidR="00F03F9B" w:rsidRPr="00F45E55" w:rsidRDefault="00F03F9B">
      <w:pPr>
        <w:tabs>
          <w:tab w:val="left" w:pos="3099"/>
        </w:tabs>
        <w:ind w:left="104"/>
        <w:rPr>
          <w:color w:val="0000EE"/>
          <w:w w:val="120"/>
          <w:u w:val="single" w:color="0000EE"/>
          <w:lang w:val="en-CA"/>
        </w:rPr>
      </w:pPr>
    </w:p>
    <w:p w14:paraId="71F3EE19" w14:textId="77777777" w:rsidR="00F03F9B" w:rsidRPr="00F45E55" w:rsidRDefault="00F03F9B">
      <w:pPr>
        <w:tabs>
          <w:tab w:val="left" w:pos="3099"/>
        </w:tabs>
        <w:ind w:left="104"/>
        <w:rPr>
          <w:color w:val="0000EE"/>
          <w:w w:val="120"/>
          <w:u w:val="single" w:color="0000EE"/>
          <w:lang w:val="en-CA"/>
        </w:rPr>
        <w:sectPr w:rsidR="00F03F9B" w:rsidRPr="00F45E55" w:rsidSect="00075467">
          <w:type w:val="continuous"/>
          <w:pgSz w:w="11900" w:h="16840"/>
          <w:pgMar w:top="540" w:right="980" w:bottom="280" w:left="1000" w:header="720" w:footer="720" w:gutter="0"/>
          <w:cols w:space="720"/>
        </w:sectPr>
      </w:pPr>
    </w:p>
    <w:p w14:paraId="5D542300" w14:textId="30A58F6B" w:rsidR="00385C5D" w:rsidRPr="00F45E55" w:rsidRDefault="00385C5D" w:rsidP="00385C5D">
      <w:pPr>
        <w:jc w:val="center"/>
        <w:rPr>
          <w:rFonts w:eastAsia="SimSun"/>
          <w:b/>
          <w:sz w:val="28"/>
          <w:lang w:val="en-CA" w:eastAsia="zh-CN"/>
        </w:rPr>
      </w:pPr>
      <w:r w:rsidRPr="00F45E55">
        <w:rPr>
          <w:rFonts w:eastAsia="SimSun"/>
          <w:b/>
          <w:sz w:val="28"/>
          <w:lang w:val="en-CA" w:eastAsia="zh-CN"/>
        </w:rPr>
        <w:lastRenderedPageBreak/>
        <w:t>INTERNATIONAL ORGANI</w:t>
      </w:r>
      <w:r w:rsidR="00954B0D" w:rsidRPr="00F45E55">
        <w:rPr>
          <w:rFonts w:eastAsia="SimSun"/>
          <w:b/>
          <w:sz w:val="28"/>
          <w:lang w:val="en-CA" w:eastAsia="zh-CN"/>
        </w:rPr>
        <w:t>Z</w:t>
      </w:r>
      <w:r w:rsidRPr="00F45E55">
        <w:rPr>
          <w:rFonts w:eastAsia="SimSun"/>
          <w:b/>
          <w:sz w:val="28"/>
          <w:lang w:val="en-CA" w:eastAsia="zh-CN"/>
        </w:rPr>
        <w:t>ATION FOR STANDARDI</w:t>
      </w:r>
      <w:r w:rsidR="00954B0D" w:rsidRPr="00F45E55">
        <w:rPr>
          <w:rFonts w:eastAsia="SimSun"/>
          <w:b/>
          <w:sz w:val="28"/>
          <w:lang w:val="en-CA" w:eastAsia="zh-CN"/>
        </w:rPr>
        <w:t>Z</w:t>
      </w:r>
      <w:r w:rsidRPr="00F45E55">
        <w:rPr>
          <w:rFonts w:eastAsia="SimSun"/>
          <w:b/>
          <w:sz w:val="28"/>
          <w:lang w:val="en-CA" w:eastAsia="zh-CN"/>
        </w:rPr>
        <w:t>ATION</w:t>
      </w:r>
    </w:p>
    <w:p w14:paraId="7FCF95DB" w14:textId="77777777" w:rsidR="00385C5D" w:rsidRPr="00F45E55" w:rsidRDefault="00385C5D" w:rsidP="00385C5D">
      <w:pPr>
        <w:jc w:val="center"/>
        <w:rPr>
          <w:rFonts w:eastAsia="SimSun"/>
          <w:b/>
          <w:sz w:val="28"/>
          <w:lang w:val="en-CA" w:eastAsia="zh-CN"/>
        </w:rPr>
      </w:pPr>
      <w:r w:rsidRPr="00F45E55">
        <w:rPr>
          <w:rFonts w:eastAsia="SimSun"/>
          <w:b/>
          <w:sz w:val="28"/>
          <w:lang w:val="en-CA" w:eastAsia="zh-CN"/>
        </w:rPr>
        <w:t>ORGANISATION INTERNATIONALE DE NORMALISATION</w:t>
      </w:r>
    </w:p>
    <w:p w14:paraId="0D92B76F" w14:textId="2C7DB9CE" w:rsidR="00385C5D" w:rsidRPr="00F45E55" w:rsidRDefault="00385C5D" w:rsidP="00385C5D">
      <w:pPr>
        <w:jc w:val="center"/>
        <w:rPr>
          <w:rFonts w:eastAsia="SimSun"/>
          <w:b/>
          <w:sz w:val="28"/>
          <w:lang w:val="en-CA" w:eastAsia="zh-CN"/>
        </w:rPr>
      </w:pPr>
      <w:r w:rsidRPr="00F45E55">
        <w:rPr>
          <w:rFonts w:eastAsia="SimSun"/>
          <w:b/>
          <w:sz w:val="28"/>
          <w:lang w:val="en-CA" w:eastAsia="zh-CN"/>
        </w:rPr>
        <w:t>ISO/IEC JTC 1/SC 29/</w:t>
      </w:r>
      <w:r w:rsidR="00540DEA" w:rsidRPr="00F45E55">
        <w:rPr>
          <w:rFonts w:eastAsia="SimSun"/>
          <w:b/>
          <w:sz w:val="28"/>
          <w:lang w:val="en-CA" w:eastAsia="zh-CN"/>
        </w:rPr>
        <w:t>WG 03</w:t>
      </w:r>
      <w:r w:rsidR="00EF2D59" w:rsidRPr="00F45E55">
        <w:rPr>
          <w:rFonts w:eastAsia="SimSun"/>
          <w:b/>
          <w:sz w:val="28"/>
          <w:lang w:val="en-CA" w:eastAsia="zh-CN"/>
        </w:rPr>
        <w:t xml:space="preserve"> MPEG SYSTEMS</w:t>
      </w:r>
    </w:p>
    <w:p w14:paraId="54CED6D6" w14:textId="2E979E72" w:rsidR="00385C5D" w:rsidRPr="00F45E55" w:rsidRDefault="00385C5D" w:rsidP="00385C5D">
      <w:pPr>
        <w:jc w:val="right"/>
        <w:rPr>
          <w:rFonts w:eastAsia="SimSun"/>
          <w:b/>
          <w:sz w:val="48"/>
          <w:lang w:val="en-CA" w:eastAsia="zh-CN"/>
        </w:rPr>
      </w:pPr>
      <w:r w:rsidRPr="00F45E55">
        <w:rPr>
          <w:rFonts w:eastAsia="SimSun"/>
          <w:b/>
          <w:sz w:val="28"/>
          <w:lang w:val="en-CA" w:eastAsia="zh-CN"/>
        </w:rPr>
        <w:t>ISO/IEC JTC 1/SC 29/</w:t>
      </w:r>
      <w:r w:rsidR="00540DEA" w:rsidRPr="00F45E55">
        <w:rPr>
          <w:rFonts w:eastAsia="SimSun"/>
          <w:b/>
          <w:sz w:val="28"/>
          <w:lang w:val="en-CA" w:eastAsia="zh-CN"/>
        </w:rPr>
        <w:t>WG 03</w:t>
      </w:r>
      <w:r w:rsidRPr="00F45E55">
        <w:rPr>
          <w:rFonts w:eastAsia="SimSun"/>
          <w:b/>
          <w:sz w:val="28"/>
          <w:lang w:val="en-CA" w:eastAsia="zh-CN"/>
        </w:rPr>
        <w:t xml:space="preserve"> </w:t>
      </w:r>
      <w:r w:rsidR="00E24351" w:rsidRPr="00F45E55">
        <w:rPr>
          <w:rFonts w:eastAsia="SimSun"/>
          <w:b/>
          <w:sz w:val="48"/>
          <w:u w:val="thick"/>
          <w:lang w:val="en-CA" w:eastAsia="zh-CN"/>
        </w:rPr>
        <w:t>N</w:t>
      </w:r>
      <w:r w:rsidR="006A05A2">
        <w:rPr>
          <w:rFonts w:eastAsia="SimSun"/>
          <w:b/>
          <w:sz w:val="48"/>
          <w:u w:val="thick"/>
          <w:lang w:val="en-CA" w:eastAsia="zh-CN"/>
        </w:rPr>
        <w:t>1</w:t>
      </w:r>
      <w:ins w:id="8" w:author="Kashyap Kammachi-Sreedhar (Nokia)" w:date="2025-01-24T15:37:00Z" w16du:dateUtc="2025-01-24T14:37:00Z">
        <w:r w:rsidR="00FF1F76">
          <w:rPr>
            <w:rFonts w:eastAsia="SimSun"/>
            <w:b/>
            <w:sz w:val="48"/>
            <w:u w:val="thick"/>
            <w:lang w:val="en-CA" w:eastAsia="zh-CN"/>
          </w:rPr>
          <w:t>431</w:t>
        </w:r>
      </w:ins>
      <w:del w:id="9" w:author="Kashyap Kammachi-Sreedhar (Nokia)" w:date="2025-01-24T15:37:00Z" w16du:dateUtc="2025-01-24T14:37:00Z">
        <w:r w:rsidR="00B94063" w:rsidDel="00FF1F76">
          <w:rPr>
            <w:rFonts w:eastAsia="SimSun"/>
            <w:b/>
            <w:sz w:val="48"/>
            <w:u w:val="thick"/>
            <w:lang w:val="en-CA" w:eastAsia="zh-CN"/>
          </w:rPr>
          <w:delText>357</w:delText>
        </w:r>
      </w:del>
    </w:p>
    <w:p w14:paraId="40403B12" w14:textId="5F70256A" w:rsidR="00954B0D" w:rsidRPr="00F45E55" w:rsidRDefault="00B94063" w:rsidP="004C352E">
      <w:pPr>
        <w:spacing w:after="480"/>
        <w:jc w:val="right"/>
        <w:rPr>
          <w:rFonts w:eastAsia="SimSun"/>
          <w:b/>
          <w:sz w:val="28"/>
          <w:lang w:val="en-CA" w:eastAsia="zh-CN"/>
        </w:rPr>
      </w:pPr>
      <w:del w:id="10" w:author="Kashyap Kammachi-Sreedhar (Nokia)" w:date="2025-01-24T15:37:00Z" w16du:dateUtc="2025-01-24T14:37:00Z">
        <w:r w:rsidDel="00FF1F76">
          <w:rPr>
            <w:rFonts w:eastAsia="SimSun"/>
            <w:b/>
            <w:sz w:val="28"/>
            <w:lang w:val="en-CA" w:eastAsia="zh-CN"/>
          </w:rPr>
          <w:delText>November</w:delText>
        </w:r>
        <w:r w:rsidRPr="00F45E55" w:rsidDel="00FF1F76">
          <w:rPr>
            <w:rFonts w:eastAsia="SimSun"/>
            <w:b/>
            <w:sz w:val="28"/>
            <w:lang w:val="en-CA" w:eastAsia="zh-CN"/>
          </w:rPr>
          <w:delText xml:space="preserve"> </w:delText>
        </w:r>
      </w:del>
      <w:ins w:id="11" w:author="Kashyap Kammachi-Sreedhar (Nokia)" w:date="2025-01-24T15:37:00Z" w16du:dateUtc="2025-01-24T14:37:00Z">
        <w:r w:rsidR="00FF1F76">
          <w:rPr>
            <w:rFonts w:eastAsia="SimSun"/>
            <w:b/>
            <w:sz w:val="28"/>
            <w:lang w:val="en-CA" w:eastAsia="zh-CN"/>
          </w:rPr>
          <w:t>January</w:t>
        </w:r>
        <w:r w:rsidR="00FF1F76" w:rsidRPr="00F45E55">
          <w:rPr>
            <w:rFonts w:eastAsia="SimSun"/>
            <w:b/>
            <w:sz w:val="28"/>
            <w:lang w:val="en-CA" w:eastAsia="zh-CN"/>
          </w:rPr>
          <w:t xml:space="preserve"> </w:t>
        </w:r>
      </w:ins>
      <w:del w:id="12" w:author="Kashyap Kammachi-Sreedhar (Nokia)" w:date="2025-01-24T15:38:00Z" w16du:dateUtc="2025-01-24T14:38:00Z">
        <w:r w:rsidR="00E24351" w:rsidRPr="00F45E55" w:rsidDel="00FF1F76">
          <w:rPr>
            <w:rFonts w:eastAsia="SimSun"/>
            <w:b/>
            <w:sz w:val="28"/>
            <w:lang w:val="en-CA" w:eastAsia="zh-CN"/>
          </w:rPr>
          <w:delText>202</w:delText>
        </w:r>
        <w:r w:rsidR="00E24351" w:rsidDel="00FF1F76">
          <w:rPr>
            <w:rFonts w:eastAsia="SimSun"/>
            <w:b/>
            <w:sz w:val="28"/>
            <w:lang w:val="en-CA" w:eastAsia="zh-CN"/>
          </w:rPr>
          <w:delText>4</w:delText>
        </w:r>
        <w:r w:rsidR="00E24351" w:rsidRPr="00F45E55" w:rsidDel="00FF1F76">
          <w:rPr>
            <w:rFonts w:eastAsia="SimSun"/>
            <w:b/>
            <w:sz w:val="28"/>
            <w:lang w:val="en-CA" w:eastAsia="zh-CN"/>
          </w:rPr>
          <w:delText xml:space="preserve"> </w:delText>
        </w:r>
      </w:del>
      <w:ins w:id="13" w:author="Kashyap Kammachi-Sreedhar (Nokia)" w:date="2025-01-24T15:38:00Z" w16du:dateUtc="2025-01-24T14:38:00Z">
        <w:r w:rsidR="00FF1F76" w:rsidRPr="00F45E55">
          <w:rPr>
            <w:rFonts w:eastAsia="SimSun"/>
            <w:b/>
            <w:sz w:val="28"/>
            <w:lang w:val="en-CA" w:eastAsia="zh-CN"/>
          </w:rPr>
          <w:t>202</w:t>
        </w:r>
        <w:r w:rsidR="00FF1F76">
          <w:rPr>
            <w:rFonts w:eastAsia="SimSun"/>
            <w:b/>
            <w:sz w:val="28"/>
            <w:lang w:val="en-CA" w:eastAsia="zh-CN"/>
          </w:rPr>
          <w:t>5</w:t>
        </w:r>
        <w:r w:rsidR="00FF1F76" w:rsidRPr="00F45E55">
          <w:rPr>
            <w:rFonts w:eastAsia="SimSun"/>
            <w:b/>
            <w:sz w:val="28"/>
            <w:lang w:val="en-CA" w:eastAsia="zh-CN"/>
          </w:rPr>
          <w:t xml:space="preserve"> </w:t>
        </w:r>
      </w:ins>
      <w:r w:rsidR="00B47760" w:rsidRPr="00F45E55">
        <w:rPr>
          <w:rFonts w:eastAsia="SimSun"/>
          <w:b/>
          <w:sz w:val="28"/>
          <w:lang w:val="en-CA" w:eastAsia="zh-CN"/>
        </w:rPr>
        <w:t>–</w:t>
      </w:r>
      <w:r w:rsidR="00954B0D" w:rsidRPr="00F45E55">
        <w:rPr>
          <w:rFonts w:eastAsia="SimSun"/>
          <w:b/>
          <w:sz w:val="28"/>
          <w:lang w:val="en-CA" w:eastAsia="zh-CN"/>
        </w:rPr>
        <w:t xml:space="preserve"> </w:t>
      </w:r>
      <w:del w:id="14" w:author="Kashyap Kammachi-Sreedhar (Nokia)" w:date="2025-01-24T15:38:00Z" w16du:dateUtc="2025-01-24T14:38:00Z">
        <w:r w:rsidDel="00FF1F76">
          <w:rPr>
            <w:rFonts w:eastAsia="SimSun"/>
            <w:b/>
            <w:sz w:val="28"/>
            <w:lang w:val="en-CA" w:eastAsia="zh-CN"/>
          </w:rPr>
          <w:delText>Kemer</w:delText>
        </w:r>
      </w:del>
      <w:ins w:id="15" w:author="Kashyap Kammachi-Sreedhar (Nokia)" w:date="2025-01-24T15:38:00Z" w16du:dateUtc="2025-01-24T14:38:00Z">
        <w:r w:rsidR="00FF1F76">
          <w:rPr>
            <w:rFonts w:eastAsia="SimSun"/>
            <w:b/>
            <w:sz w:val="28"/>
            <w:lang w:val="en-CA" w:eastAsia="zh-CN"/>
          </w:rPr>
          <w:t>Geneva</w:t>
        </w:r>
      </w:ins>
      <w:r w:rsidR="006A05A2">
        <w:rPr>
          <w:rFonts w:eastAsia="SimSun"/>
          <w:b/>
          <w:sz w:val="28"/>
          <w:lang w:val="en-CA" w:eastAsia="zh-CN"/>
        </w:rPr>
        <w:t xml:space="preserve">, </w:t>
      </w:r>
      <w:del w:id="16" w:author="Kashyap Kammachi-Sreedhar (Nokia)" w:date="2025-01-24T15:38:00Z" w16du:dateUtc="2025-01-24T14:38:00Z">
        <w:r w:rsidDel="00FF1F76">
          <w:rPr>
            <w:rFonts w:eastAsia="SimSun"/>
            <w:b/>
            <w:sz w:val="28"/>
            <w:lang w:val="en-CA" w:eastAsia="zh-CN"/>
          </w:rPr>
          <w:delText>Turkey</w:delText>
        </w:r>
      </w:del>
      <w:ins w:id="17" w:author="Kashyap Kammachi-Sreedhar (Nokia)" w:date="2025-01-24T15:38:00Z" w16du:dateUtc="2025-01-24T14:38:00Z">
        <w:r w:rsidR="00FF1F76">
          <w:rPr>
            <w:rFonts w:eastAsia="SimSun"/>
            <w:b/>
            <w:sz w:val="28"/>
            <w:lang w:val="en-CA" w:eastAsia="zh-CN"/>
          </w:rPr>
          <w:t>CH</w:t>
        </w:r>
      </w:ins>
    </w:p>
    <w:tbl>
      <w:tblPr>
        <w:tblW w:w="10169" w:type="dxa"/>
        <w:tblLook w:val="01E0" w:firstRow="1" w:lastRow="1" w:firstColumn="1" w:lastColumn="1" w:noHBand="0" w:noVBand="0"/>
      </w:tblPr>
      <w:tblGrid>
        <w:gridCol w:w="1890"/>
        <w:gridCol w:w="8279"/>
      </w:tblGrid>
      <w:tr w:rsidR="00954B0D" w:rsidRPr="00F45E55" w14:paraId="643E3AD1" w14:textId="77777777" w:rsidTr="00954B0D">
        <w:tc>
          <w:tcPr>
            <w:tcW w:w="1890" w:type="dxa"/>
            <w:hideMark/>
          </w:tcPr>
          <w:p w14:paraId="08C6B0FD" w14:textId="77777777" w:rsidR="00954B0D" w:rsidRPr="00F45E55" w:rsidRDefault="00954B0D">
            <w:pPr>
              <w:suppressAutoHyphens/>
              <w:rPr>
                <w:b/>
                <w:lang w:val="en-CA"/>
              </w:rPr>
            </w:pPr>
            <w:r w:rsidRPr="00F45E55">
              <w:rPr>
                <w:b/>
                <w:lang w:val="en-CA"/>
              </w:rPr>
              <w:t>Title</w:t>
            </w:r>
          </w:p>
        </w:tc>
        <w:tc>
          <w:tcPr>
            <w:tcW w:w="8279" w:type="dxa"/>
            <w:hideMark/>
          </w:tcPr>
          <w:p w14:paraId="498090C2" w14:textId="14F9AF44" w:rsidR="00954B0D" w:rsidRPr="00F45E55" w:rsidRDefault="004C352E">
            <w:pPr>
              <w:suppressAutoHyphens/>
              <w:rPr>
                <w:b/>
                <w:lang w:val="en-CA"/>
              </w:rPr>
            </w:pPr>
            <w:r w:rsidRPr="00F45E55">
              <w:rPr>
                <w:b/>
                <w:lang w:val="en-CA"/>
              </w:rPr>
              <w:fldChar w:fldCharType="begin"/>
            </w:r>
            <w:r w:rsidRPr="00F45E55">
              <w:rPr>
                <w:b/>
                <w:lang w:val="en-CA"/>
              </w:rPr>
              <w:instrText xml:space="preserve"> TITLE  \* MERGEFORMAT </w:instrText>
            </w:r>
            <w:r w:rsidRPr="00F45E55">
              <w:rPr>
                <w:b/>
                <w:lang w:val="en-CA"/>
              </w:rPr>
              <w:fldChar w:fldCharType="separate"/>
            </w:r>
            <w:r w:rsidR="005F38AE" w:rsidRPr="00F45E55">
              <w:rPr>
                <w:b/>
                <w:lang w:val="en-CA"/>
              </w:rPr>
              <w:t>Technology under Consideration on ISO/IEC 23008-12</w:t>
            </w:r>
            <w:r w:rsidRPr="00F45E55">
              <w:rPr>
                <w:b/>
                <w:lang w:val="en-CA"/>
              </w:rPr>
              <w:fldChar w:fldCharType="end"/>
            </w:r>
          </w:p>
        </w:tc>
      </w:tr>
      <w:tr w:rsidR="00954B0D" w:rsidRPr="00F45E55" w14:paraId="4B5EB911" w14:textId="77777777" w:rsidTr="00954B0D">
        <w:tc>
          <w:tcPr>
            <w:tcW w:w="1890" w:type="dxa"/>
            <w:hideMark/>
          </w:tcPr>
          <w:p w14:paraId="47775072" w14:textId="77777777" w:rsidR="00954B0D" w:rsidRPr="00F45E55" w:rsidRDefault="00954B0D">
            <w:pPr>
              <w:suppressAutoHyphens/>
              <w:rPr>
                <w:b/>
                <w:lang w:val="en-CA"/>
              </w:rPr>
            </w:pPr>
            <w:r w:rsidRPr="00F45E55">
              <w:rPr>
                <w:b/>
                <w:lang w:val="en-CA"/>
              </w:rPr>
              <w:t>Source</w:t>
            </w:r>
          </w:p>
        </w:tc>
        <w:tc>
          <w:tcPr>
            <w:tcW w:w="8279" w:type="dxa"/>
            <w:hideMark/>
          </w:tcPr>
          <w:p w14:paraId="47560DDD" w14:textId="01F3D45C" w:rsidR="00954B0D" w:rsidRPr="00F45E55" w:rsidRDefault="00540DEA">
            <w:pPr>
              <w:suppressAutoHyphens/>
              <w:rPr>
                <w:b/>
                <w:lang w:val="en-CA"/>
              </w:rPr>
            </w:pPr>
            <w:r w:rsidRPr="00F45E55">
              <w:rPr>
                <w:b/>
                <w:lang w:val="en-CA"/>
              </w:rPr>
              <w:t>WG 03</w:t>
            </w:r>
            <w:r w:rsidR="00954B0D" w:rsidRPr="00F45E55">
              <w:rPr>
                <w:b/>
                <w:lang w:val="en-CA"/>
              </w:rPr>
              <w:t xml:space="preserve">, MPEG </w:t>
            </w:r>
            <w:r w:rsidR="00F419DA" w:rsidRPr="00F45E55">
              <w:rPr>
                <w:b/>
                <w:lang w:val="en-CA"/>
              </w:rPr>
              <w:t>Systems</w:t>
            </w:r>
          </w:p>
        </w:tc>
      </w:tr>
      <w:tr w:rsidR="00954B0D" w:rsidRPr="00F45E55" w14:paraId="2460E6B8" w14:textId="77777777" w:rsidTr="00954B0D">
        <w:tc>
          <w:tcPr>
            <w:tcW w:w="1890" w:type="dxa"/>
            <w:hideMark/>
          </w:tcPr>
          <w:p w14:paraId="0BEE9C98" w14:textId="77777777" w:rsidR="00954B0D" w:rsidRPr="00F45E55" w:rsidRDefault="00954B0D">
            <w:pPr>
              <w:suppressAutoHyphens/>
              <w:rPr>
                <w:b/>
                <w:lang w:val="en-CA"/>
              </w:rPr>
            </w:pPr>
            <w:r w:rsidRPr="00F45E55">
              <w:rPr>
                <w:b/>
                <w:lang w:val="en-CA"/>
              </w:rPr>
              <w:t>Status</w:t>
            </w:r>
          </w:p>
        </w:tc>
        <w:tc>
          <w:tcPr>
            <w:tcW w:w="8279" w:type="dxa"/>
            <w:hideMark/>
          </w:tcPr>
          <w:p w14:paraId="5BFA1768" w14:textId="77777777" w:rsidR="00954B0D" w:rsidRPr="00F45E55" w:rsidRDefault="00954B0D">
            <w:pPr>
              <w:suppressAutoHyphens/>
              <w:rPr>
                <w:b/>
                <w:lang w:val="en-CA"/>
              </w:rPr>
            </w:pPr>
            <w:r w:rsidRPr="00F45E55">
              <w:rPr>
                <w:b/>
                <w:lang w:val="en-CA"/>
              </w:rPr>
              <w:t>Approved</w:t>
            </w:r>
          </w:p>
        </w:tc>
      </w:tr>
      <w:tr w:rsidR="00954B0D" w:rsidRPr="00F45E55" w14:paraId="21EE3B70" w14:textId="77777777" w:rsidTr="00954B0D">
        <w:tc>
          <w:tcPr>
            <w:tcW w:w="1890" w:type="dxa"/>
            <w:hideMark/>
          </w:tcPr>
          <w:p w14:paraId="05DB2EE2" w14:textId="77777777" w:rsidR="00954B0D" w:rsidRPr="00F45E55" w:rsidRDefault="00954B0D" w:rsidP="00A86680">
            <w:pPr>
              <w:suppressAutoHyphens/>
              <w:rPr>
                <w:b/>
                <w:lang w:val="en-CA"/>
              </w:rPr>
            </w:pPr>
            <w:r w:rsidRPr="00F45E55">
              <w:rPr>
                <w:b/>
                <w:lang w:val="en-CA"/>
              </w:rPr>
              <w:t>Serial Number</w:t>
            </w:r>
          </w:p>
        </w:tc>
        <w:tc>
          <w:tcPr>
            <w:tcW w:w="8279" w:type="dxa"/>
            <w:hideMark/>
          </w:tcPr>
          <w:p w14:paraId="44A25045" w14:textId="74722F74" w:rsidR="00954B0D" w:rsidRPr="00F45E55" w:rsidRDefault="00E24351" w:rsidP="00A86680">
            <w:pPr>
              <w:suppressAutoHyphens/>
              <w:rPr>
                <w:b/>
                <w:lang w:val="en-CA"/>
              </w:rPr>
            </w:pPr>
            <w:r>
              <w:rPr>
                <w:b/>
                <w:lang w:val="en-CA"/>
              </w:rPr>
              <w:t>2</w:t>
            </w:r>
            <w:r w:rsidR="002677C4">
              <w:rPr>
                <w:b/>
                <w:lang w:val="en-CA"/>
              </w:rPr>
              <w:t>4</w:t>
            </w:r>
            <w:ins w:id="18" w:author="Kashyap Kammachi-Sreedhar (Nokia)" w:date="2025-01-24T15:38:00Z" w16du:dateUtc="2025-01-24T14:38:00Z">
              <w:r w:rsidR="005A1851">
                <w:rPr>
                  <w:b/>
                  <w:lang w:val="en-CA"/>
                </w:rPr>
                <w:t>731</w:t>
              </w:r>
            </w:ins>
            <w:del w:id="19" w:author="Kashyap Kammachi-Sreedhar (Nokia)" w:date="2025-01-24T15:38:00Z" w16du:dateUtc="2025-01-24T14:38:00Z">
              <w:r w:rsidR="00515B3D" w:rsidDel="00FF1F76">
                <w:rPr>
                  <w:b/>
                  <w:lang w:val="en-CA"/>
                </w:rPr>
                <w:delText>420</w:delText>
              </w:r>
            </w:del>
          </w:p>
        </w:tc>
      </w:tr>
    </w:tbl>
    <w:p w14:paraId="39759106" w14:textId="0F16D349" w:rsidR="00BA60FC" w:rsidRPr="00F45E55" w:rsidRDefault="00474BA2" w:rsidP="00474BA2">
      <w:pPr>
        <w:pStyle w:val="Abstract"/>
        <w:rPr>
          <w:lang w:val="en-CA"/>
        </w:rPr>
      </w:pPr>
      <w:r w:rsidRPr="00F45E55">
        <w:rPr>
          <w:lang w:val="en-CA"/>
        </w:rPr>
        <w:t>Abstract</w:t>
      </w:r>
    </w:p>
    <w:p w14:paraId="79B45CD3" w14:textId="5039CE99" w:rsidR="00474BA2" w:rsidRPr="00F45E55" w:rsidRDefault="00474BA2" w:rsidP="00474BA2">
      <w:pPr>
        <w:rPr>
          <w:lang w:val="en-CA"/>
        </w:rPr>
      </w:pPr>
      <w:r w:rsidRPr="00F45E55">
        <w:rPr>
          <w:lang w:val="en-CA"/>
        </w:rPr>
        <w:t>This document collects following candidate technologies for the High Efficiency Image File Format (HEIF) (ISO/IEC 23008-12).</w:t>
      </w:r>
    </w:p>
    <w:p w14:paraId="33416233" w14:textId="77777777" w:rsidR="0000542F" w:rsidRPr="00F45E55" w:rsidRDefault="0000542F" w:rsidP="00474BA2">
      <w:pPr>
        <w:rPr>
          <w:lang w:val="en-CA"/>
        </w:rPr>
      </w:pPr>
    </w:p>
    <w:p w14:paraId="54B795C7" w14:textId="3FD9FD9E" w:rsidR="00CB1CB6" w:rsidRPr="00F45E55" w:rsidRDefault="00CB1CB6" w:rsidP="00474BA2">
      <w:pPr>
        <w:rPr>
          <w:color w:val="365F91" w:themeColor="accent1" w:themeShade="BF"/>
          <w:sz w:val="26"/>
          <w:szCs w:val="26"/>
          <w:lang w:val="en-CA"/>
        </w:rPr>
      </w:pPr>
      <w:r w:rsidRPr="00F45E55">
        <w:rPr>
          <w:color w:val="365F91" w:themeColor="accent1" w:themeShade="BF"/>
          <w:sz w:val="26"/>
          <w:szCs w:val="26"/>
          <w:lang w:val="en-CA"/>
        </w:rPr>
        <w:t>Table of Contents</w:t>
      </w:r>
    </w:p>
    <w:p w14:paraId="1F436780" w14:textId="16116F2F" w:rsidR="00581DBE" w:rsidRDefault="00CB1CB6">
      <w:pPr>
        <w:pStyle w:val="TOC1"/>
        <w:rPr>
          <w:ins w:id="20" w:author="Kashyap Kammachi-Sreedhar (Nokia)" w:date="2025-02-06T10:23:00Z" w16du:dateUtc="2025-02-06T08:23:00Z"/>
          <w:rFonts w:asciiTheme="minorHAnsi" w:eastAsiaTheme="minorEastAsia" w:hAnsiTheme="minorHAnsi" w:cstheme="minorBidi"/>
          <w:noProof/>
          <w:kern w:val="2"/>
          <w14:ligatures w14:val="standardContextual"/>
        </w:rPr>
      </w:pPr>
      <w:r w:rsidRPr="00F45E55">
        <w:rPr>
          <w:lang w:val="en-CA"/>
        </w:rPr>
        <w:fldChar w:fldCharType="begin"/>
      </w:r>
      <w:r w:rsidRPr="00F45E55">
        <w:rPr>
          <w:lang w:val="en-CA"/>
        </w:rPr>
        <w:instrText xml:space="preserve"> TOC \o "1-3" \h \z \t "Abstract;1" </w:instrText>
      </w:r>
      <w:r w:rsidRPr="00F45E55">
        <w:rPr>
          <w:lang w:val="en-CA"/>
        </w:rPr>
        <w:fldChar w:fldCharType="separate"/>
      </w:r>
      <w:ins w:id="21" w:author="Kashyap Kammachi-Sreedhar (Nokia)" w:date="2025-02-06T10:23:00Z" w16du:dateUtc="2025-02-06T08:23:00Z">
        <w:r w:rsidR="00581DBE" w:rsidRPr="00691FBD">
          <w:rPr>
            <w:rStyle w:val="Hyperlink"/>
            <w:noProof/>
          </w:rPr>
          <w:fldChar w:fldCharType="begin"/>
        </w:r>
        <w:r w:rsidR="00581DBE" w:rsidRPr="00691FBD">
          <w:rPr>
            <w:rStyle w:val="Hyperlink"/>
            <w:noProof/>
          </w:rPr>
          <w:instrText xml:space="preserve"> </w:instrText>
        </w:r>
        <w:r w:rsidR="00581DBE">
          <w:rPr>
            <w:noProof/>
          </w:rPr>
          <w:instrText>HYPERLINK \l "_Toc189729837"</w:instrText>
        </w:r>
        <w:r w:rsidR="00581DBE" w:rsidRPr="00691FBD">
          <w:rPr>
            <w:rStyle w:val="Hyperlink"/>
            <w:noProof/>
          </w:rPr>
          <w:instrText xml:space="preserve"> </w:instrText>
        </w:r>
        <w:r w:rsidR="00581DBE" w:rsidRPr="00691FBD">
          <w:rPr>
            <w:rStyle w:val="Hyperlink"/>
            <w:noProof/>
          </w:rPr>
        </w:r>
        <w:r w:rsidR="00581DBE" w:rsidRPr="00691FBD">
          <w:rPr>
            <w:rStyle w:val="Hyperlink"/>
            <w:noProof/>
          </w:rPr>
          <w:fldChar w:fldCharType="separate"/>
        </w:r>
        <w:r w:rsidR="00581DBE" w:rsidRPr="00691FBD">
          <w:rPr>
            <w:rStyle w:val="Hyperlink"/>
            <w:noProof/>
            <w:lang w:val="en-CA"/>
          </w:rPr>
          <w:t>1</w:t>
        </w:r>
        <w:r w:rsidR="00581DBE">
          <w:rPr>
            <w:rFonts w:asciiTheme="minorHAnsi" w:eastAsiaTheme="minorEastAsia" w:hAnsiTheme="minorHAnsi" w:cstheme="minorBidi"/>
            <w:noProof/>
            <w:kern w:val="2"/>
            <w14:ligatures w14:val="standardContextual"/>
          </w:rPr>
          <w:tab/>
        </w:r>
        <w:r w:rsidR="00581DBE" w:rsidRPr="00691FBD">
          <w:rPr>
            <w:rStyle w:val="Hyperlink"/>
            <w:noProof/>
            <w:lang w:val="en-CA"/>
          </w:rPr>
          <w:t>Signaling for pre-derived coded image items</w:t>
        </w:r>
        <w:r w:rsidR="00581DBE">
          <w:rPr>
            <w:noProof/>
            <w:webHidden/>
          </w:rPr>
          <w:tab/>
        </w:r>
        <w:r w:rsidR="00581DBE">
          <w:rPr>
            <w:noProof/>
            <w:webHidden/>
          </w:rPr>
          <w:fldChar w:fldCharType="begin"/>
        </w:r>
        <w:r w:rsidR="00581DBE">
          <w:rPr>
            <w:noProof/>
            <w:webHidden/>
          </w:rPr>
          <w:instrText xml:space="preserve"> PAGEREF _Toc189729837 \h </w:instrText>
        </w:r>
        <w:r w:rsidR="00581DBE">
          <w:rPr>
            <w:noProof/>
            <w:webHidden/>
          </w:rPr>
        </w:r>
      </w:ins>
      <w:r w:rsidR="00581DBE">
        <w:rPr>
          <w:noProof/>
          <w:webHidden/>
        </w:rPr>
        <w:fldChar w:fldCharType="separate"/>
      </w:r>
      <w:ins w:id="22" w:author="Kashyap Kammachi-Sreedhar (Nokia)" w:date="2025-02-06T10:23:00Z" w16du:dateUtc="2025-02-06T08:23:00Z">
        <w:r w:rsidR="00581DBE">
          <w:rPr>
            <w:noProof/>
            <w:webHidden/>
          </w:rPr>
          <w:t>3</w:t>
        </w:r>
        <w:r w:rsidR="00581DBE">
          <w:rPr>
            <w:noProof/>
            <w:webHidden/>
          </w:rPr>
          <w:fldChar w:fldCharType="end"/>
        </w:r>
        <w:r w:rsidR="00581DBE" w:rsidRPr="00691FBD">
          <w:rPr>
            <w:rStyle w:val="Hyperlink"/>
            <w:noProof/>
          </w:rPr>
          <w:fldChar w:fldCharType="end"/>
        </w:r>
      </w:ins>
    </w:p>
    <w:p w14:paraId="77E656CA" w14:textId="64A34F3F" w:rsidR="00581DBE" w:rsidRDefault="00581DBE">
      <w:pPr>
        <w:pStyle w:val="TOC1"/>
        <w:rPr>
          <w:ins w:id="23" w:author="Kashyap Kammachi-Sreedhar (Nokia)" w:date="2025-02-06T10:23:00Z" w16du:dateUtc="2025-02-06T08:23:00Z"/>
          <w:rFonts w:asciiTheme="minorHAnsi" w:eastAsiaTheme="minorEastAsia" w:hAnsiTheme="minorHAnsi" w:cstheme="minorBidi"/>
          <w:noProof/>
          <w:kern w:val="2"/>
          <w14:ligatures w14:val="standardContextual"/>
        </w:rPr>
      </w:pPr>
      <w:ins w:id="24" w:author="Kashyap Kammachi-Sreedhar (Nokia)" w:date="2025-02-06T10:23:00Z" w16du:dateUtc="2025-02-06T08:23:00Z">
        <w:r w:rsidRPr="00691FBD">
          <w:rPr>
            <w:rStyle w:val="Hyperlink"/>
            <w:noProof/>
          </w:rPr>
          <w:fldChar w:fldCharType="begin"/>
        </w:r>
        <w:r w:rsidRPr="00691FBD">
          <w:rPr>
            <w:rStyle w:val="Hyperlink"/>
            <w:noProof/>
          </w:rPr>
          <w:instrText xml:space="preserve"> </w:instrText>
        </w:r>
        <w:r>
          <w:rPr>
            <w:noProof/>
          </w:rPr>
          <w:instrText>HYPERLINK \l "_Toc189729838"</w:instrText>
        </w:r>
        <w:r w:rsidRPr="00691FBD">
          <w:rPr>
            <w:rStyle w:val="Hyperlink"/>
            <w:noProof/>
          </w:rPr>
          <w:instrText xml:space="preserve"> </w:instrText>
        </w:r>
        <w:r w:rsidRPr="00691FBD">
          <w:rPr>
            <w:rStyle w:val="Hyperlink"/>
            <w:noProof/>
          </w:rPr>
        </w:r>
        <w:r w:rsidRPr="00691FBD">
          <w:rPr>
            <w:rStyle w:val="Hyperlink"/>
            <w:noProof/>
          </w:rPr>
          <w:fldChar w:fldCharType="separate"/>
        </w:r>
        <w:r w:rsidRPr="00691FBD">
          <w:rPr>
            <w:rStyle w:val="Hyperlink"/>
            <w:noProof/>
            <w:lang w:val="en-CA"/>
          </w:rPr>
          <w:t>2</w:t>
        </w:r>
        <w:r>
          <w:rPr>
            <w:rFonts w:asciiTheme="minorHAnsi" w:eastAsiaTheme="minorEastAsia" w:hAnsiTheme="minorHAnsi" w:cstheme="minorBidi"/>
            <w:noProof/>
            <w:kern w:val="2"/>
            <w14:ligatures w14:val="standardContextual"/>
          </w:rPr>
          <w:tab/>
        </w:r>
        <w:r w:rsidRPr="00691FBD">
          <w:rPr>
            <w:rStyle w:val="Hyperlink"/>
            <w:noProof/>
            <w:lang w:val="en-CA"/>
          </w:rPr>
          <w:t>On MPEG/JPEG file embedding (MPEG#141, Issue#87)</w:t>
        </w:r>
        <w:r>
          <w:rPr>
            <w:noProof/>
            <w:webHidden/>
          </w:rPr>
          <w:tab/>
        </w:r>
        <w:r>
          <w:rPr>
            <w:noProof/>
            <w:webHidden/>
          </w:rPr>
          <w:fldChar w:fldCharType="begin"/>
        </w:r>
        <w:r>
          <w:rPr>
            <w:noProof/>
            <w:webHidden/>
          </w:rPr>
          <w:instrText xml:space="preserve"> PAGEREF _Toc189729838 \h </w:instrText>
        </w:r>
        <w:r>
          <w:rPr>
            <w:noProof/>
            <w:webHidden/>
          </w:rPr>
        </w:r>
      </w:ins>
      <w:r>
        <w:rPr>
          <w:noProof/>
          <w:webHidden/>
        </w:rPr>
        <w:fldChar w:fldCharType="separate"/>
      </w:r>
      <w:ins w:id="25" w:author="Kashyap Kammachi-Sreedhar (Nokia)" w:date="2025-02-06T10:23:00Z" w16du:dateUtc="2025-02-06T08:23:00Z">
        <w:r>
          <w:rPr>
            <w:noProof/>
            <w:webHidden/>
          </w:rPr>
          <w:t>3</w:t>
        </w:r>
        <w:r>
          <w:rPr>
            <w:noProof/>
            <w:webHidden/>
          </w:rPr>
          <w:fldChar w:fldCharType="end"/>
        </w:r>
        <w:r w:rsidRPr="00691FBD">
          <w:rPr>
            <w:rStyle w:val="Hyperlink"/>
            <w:noProof/>
          </w:rPr>
          <w:fldChar w:fldCharType="end"/>
        </w:r>
      </w:ins>
    </w:p>
    <w:p w14:paraId="5A9C738D" w14:textId="09BAD12A" w:rsidR="00581DBE" w:rsidRDefault="00581DBE">
      <w:pPr>
        <w:pStyle w:val="TOC2"/>
        <w:tabs>
          <w:tab w:val="left" w:pos="960"/>
          <w:tab w:val="right" w:leader="dot" w:pos="9010"/>
        </w:tabs>
        <w:rPr>
          <w:ins w:id="26" w:author="Kashyap Kammachi-Sreedhar (Nokia)" w:date="2025-02-06T10:23:00Z" w16du:dateUtc="2025-02-06T08:23:00Z"/>
          <w:rFonts w:asciiTheme="minorHAnsi" w:eastAsiaTheme="minorEastAsia" w:hAnsiTheme="minorHAnsi" w:cstheme="minorBidi"/>
          <w:noProof/>
          <w:kern w:val="2"/>
          <w14:ligatures w14:val="standardContextual"/>
        </w:rPr>
      </w:pPr>
      <w:ins w:id="27" w:author="Kashyap Kammachi-Sreedhar (Nokia)" w:date="2025-02-06T10:23:00Z" w16du:dateUtc="2025-02-06T08:23:00Z">
        <w:r w:rsidRPr="00691FBD">
          <w:rPr>
            <w:rStyle w:val="Hyperlink"/>
            <w:noProof/>
          </w:rPr>
          <w:fldChar w:fldCharType="begin"/>
        </w:r>
        <w:r w:rsidRPr="00691FBD">
          <w:rPr>
            <w:rStyle w:val="Hyperlink"/>
            <w:noProof/>
          </w:rPr>
          <w:instrText xml:space="preserve"> </w:instrText>
        </w:r>
        <w:r>
          <w:rPr>
            <w:noProof/>
          </w:rPr>
          <w:instrText>HYPERLINK \l "_Toc189729839"</w:instrText>
        </w:r>
        <w:r w:rsidRPr="00691FBD">
          <w:rPr>
            <w:rStyle w:val="Hyperlink"/>
            <w:noProof/>
          </w:rPr>
          <w:instrText xml:space="preserve"> </w:instrText>
        </w:r>
        <w:r w:rsidRPr="00691FBD">
          <w:rPr>
            <w:rStyle w:val="Hyperlink"/>
            <w:noProof/>
          </w:rPr>
        </w:r>
        <w:r w:rsidRPr="00691FBD">
          <w:rPr>
            <w:rStyle w:val="Hyperlink"/>
            <w:noProof/>
          </w:rPr>
          <w:fldChar w:fldCharType="separate"/>
        </w:r>
        <w:r w:rsidRPr="00691FBD">
          <w:rPr>
            <w:rStyle w:val="Hyperlink"/>
            <w:noProof/>
            <w:lang w:val="en-CA"/>
          </w:rPr>
          <w:t>2.1</w:t>
        </w:r>
        <w:r>
          <w:rPr>
            <w:rFonts w:asciiTheme="minorHAnsi" w:eastAsiaTheme="minorEastAsia" w:hAnsiTheme="minorHAnsi" w:cstheme="minorBidi"/>
            <w:noProof/>
            <w:kern w:val="2"/>
            <w14:ligatures w14:val="standardContextual"/>
          </w:rPr>
          <w:tab/>
        </w:r>
        <w:r w:rsidRPr="00691FBD">
          <w:rPr>
            <w:rStyle w:val="Hyperlink"/>
            <w:noProof/>
            <w:lang w:val="en-CA"/>
          </w:rPr>
          <w:t>Discussion</w:t>
        </w:r>
        <w:r>
          <w:rPr>
            <w:noProof/>
            <w:webHidden/>
          </w:rPr>
          <w:tab/>
        </w:r>
        <w:r>
          <w:rPr>
            <w:noProof/>
            <w:webHidden/>
          </w:rPr>
          <w:fldChar w:fldCharType="begin"/>
        </w:r>
        <w:r>
          <w:rPr>
            <w:noProof/>
            <w:webHidden/>
          </w:rPr>
          <w:instrText xml:space="preserve"> PAGEREF _Toc189729839 \h </w:instrText>
        </w:r>
        <w:r>
          <w:rPr>
            <w:noProof/>
            <w:webHidden/>
          </w:rPr>
        </w:r>
      </w:ins>
      <w:r>
        <w:rPr>
          <w:noProof/>
          <w:webHidden/>
        </w:rPr>
        <w:fldChar w:fldCharType="separate"/>
      </w:r>
      <w:ins w:id="28" w:author="Kashyap Kammachi-Sreedhar (Nokia)" w:date="2025-02-06T10:23:00Z" w16du:dateUtc="2025-02-06T08:23:00Z">
        <w:r>
          <w:rPr>
            <w:noProof/>
            <w:webHidden/>
          </w:rPr>
          <w:t>3</w:t>
        </w:r>
        <w:r>
          <w:rPr>
            <w:noProof/>
            <w:webHidden/>
          </w:rPr>
          <w:fldChar w:fldCharType="end"/>
        </w:r>
        <w:r w:rsidRPr="00691FBD">
          <w:rPr>
            <w:rStyle w:val="Hyperlink"/>
            <w:noProof/>
          </w:rPr>
          <w:fldChar w:fldCharType="end"/>
        </w:r>
      </w:ins>
    </w:p>
    <w:p w14:paraId="3F09BEEA" w14:textId="779EA29D" w:rsidR="00581DBE" w:rsidRDefault="00581DBE">
      <w:pPr>
        <w:pStyle w:val="TOC2"/>
        <w:tabs>
          <w:tab w:val="left" w:pos="960"/>
          <w:tab w:val="right" w:leader="dot" w:pos="9010"/>
        </w:tabs>
        <w:rPr>
          <w:ins w:id="29" w:author="Kashyap Kammachi-Sreedhar (Nokia)" w:date="2025-02-06T10:23:00Z" w16du:dateUtc="2025-02-06T08:23:00Z"/>
          <w:rFonts w:asciiTheme="minorHAnsi" w:eastAsiaTheme="minorEastAsia" w:hAnsiTheme="minorHAnsi" w:cstheme="minorBidi"/>
          <w:noProof/>
          <w:kern w:val="2"/>
          <w14:ligatures w14:val="standardContextual"/>
        </w:rPr>
      </w:pPr>
      <w:ins w:id="30" w:author="Kashyap Kammachi-Sreedhar (Nokia)" w:date="2025-02-06T10:23:00Z" w16du:dateUtc="2025-02-06T08:23:00Z">
        <w:r w:rsidRPr="00691FBD">
          <w:rPr>
            <w:rStyle w:val="Hyperlink"/>
            <w:noProof/>
          </w:rPr>
          <w:fldChar w:fldCharType="begin"/>
        </w:r>
        <w:r w:rsidRPr="00691FBD">
          <w:rPr>
            <w:rStyle w:val="Hyperlink"/>
            <w:noProof/>
          </w:rPr>
          <w:instrText xml:space="preserve"> </w:instrText>
        </w:r>
        <w:r>
          <w:rPr>
            <w:noProof/>
          </w:rPr>
          <w:instrText>HYPERLINK \l "_Toc189729840"</w:instrText>
        </w:r>
        <w:r w:rsidRPr="00691FBD">
          <w:rPr>
            <w:rStyle w:val="Hyperlink"/>
            <w:noProof/>
          </w:rPr>
          <w:instrText xml:space="preserve"> </w:instrText>
        </w:r>
        <w:r w:rsidRPr="00691FBD">
          <w:rPr>
            <w:rStyle w:val="Hyperlink"/>
            <w:noProof/>
          </w:rPr>
        </w:r>
        <w:r w:rsidRPr="00691FBD">
          <w:rPr>
            <w:rStyle w:val="Hyperlink"/>
            <w:noProof/>
          </w:rPr>
          <w:fldChar w:fldCharType="separate"/>
        </w:r>
        <w:r w:rsidRPr="00691FBD">
          <w:rPr>
            <w:rStyle w:val="Hyperlink"/>
            <w:noProof/>
            <w:lang w:val="en-CA"/>
          </w:rPr>
          <w:t>2.2</w:t>
        </w:r>
        <w:r>
          <w:rPr>
            <w:rFonts w:asciiTheme="minorHAnsi" w:eastAsiaTheme="minorEastAsia" w:hAnsiTheme="minorHAnsi" w:cstheme="minorBidi"/>
            <w:noProof/>
            <w:kern w:val="2"/>
            <w14:ligatures w14:val="standardContextual"/>
          </w:rPr>
          <w:tab/>
        </w:r>
        <w:r w:rsidRPr="00691FBD">
          <w:rPr>
            <w:rStyle w:val="Hyperlink"/>
            <w:noProof/>
            <w:lang w:val="en-CA"/>
          </w:rPr>
          <w:t>Initial text proposal</w:t>
        </w:r>
        <w:r>
          <w:rPr>
            <w:noProof/>
            <w:webHidden/>
          </w:rPr>
          <w:tab/>
        </w:r>
        <w:r>
          <w:rPr>
            <w:noProof/>
            <w:webHidden/>
          </w:rPr>
          <w:fldChar w:fldCharType="begin"/>
        </w:r>
        <w:r>
          <w:rPr>
            <w:noProof/>
            <w:webHidden/>
          </w:rPr>
          <w:instrText xml:space="preserve"> PAGEREF _Toc189729840 \h </w:instrText>
        </w:r>
        <w:r>
          <w:rPr>
            <w:noProof/>
            <w:webHidden/>
          </w:rPr>
        </w:r>
      </w:ins>
      <w:r>
        <w:rPr>
          <w:noProof/>
          <w:webHidden/>
        </w:rPr>
        <w:fldChar w:fldCharType="separate"/>
      </w:r>
      <w:ins w:id="31" w:author="Kashyap Kammachi-Sreedhar (Nokia)" w:date="2025-02-06T10:23:00Z" w16du:dateUtc="2025-02-06T08:23:00Z">
        <w:r>
          <w:rPr>
            <w:noProof/>
            <w:webHidden/>
          </w:rPr>
          <w:t>3</w:t>
        </w:r>
        <w:r>
          <w:rPr>
            <w:noProof/>
            <w:webHidden/>
          </w:rPr>
          <w:fldChar w:fldCharType="end"/>
        </w:r>
        <w:r w:rsidRPr="00691FBD">
          <w:rPr>
            <w:rStyle w:val="Hyperlink"/>
            <w:noProof/>
          </w:rPr>
          <w:fldChar w:fldCharType="end"/>
        </w:r>
      </w:ins>
    </w:p>
    <w:p w14:paraId="73EDF6EA" w14:textId="3C4F415A" w:rsidR="00581DBE" w:rsidRDefault="00581DBE">
      <w:pPr>
        <w:pStyle w:val="TOC1"/>
        <w:rPr>
          <w:ins w:id="32" w:author="Kashyap Kammachi-Sreedhar (Nokia)" w:date="2025-02-06T10:23:00Z" w16du:dateUtc="2025-02-06T08:23:00Z"/>
          <w:rFonts w:asciiTheme="minorHAnsi" w:eastAsiaTheme="minorEastAsia" w:hAnsiTheme="minorHAnsi" w:cstheme="minorBidi"/>
          <w:noProof/>
          <w:kern w:val="2"/>
          <w14:ligatures w14:val="standardContextual"/>
        </w:rPr>
      </w:pPr>
      <w:ins w:id="33" w:author="Kashyap Kammachi-Sreedhar (Nokia)" w:date="2025-02-06T10:23:00Z" w16du:dateUtc="2025-02-06T08:23:00Z">
        <w:r w:rsidRPr="00691FBD">
          <w:rPr>
            <w:rStyle w:val="Hyperlink"/>
            <w:noProof/>
          </w:rPr>
          <w:fldChar w:fldCharType="begin"/>
        </w:r>
        <w:r w:rsidRPr="00691FBD">
          <w:rPr>
            <w:rStyle w:val="Hyperlink"/>
            <w:noProof/>
          </w:rPr>
          <w:instrText xml:space="preserve"> </w:instrText>
        </w:r>
        <w:r>
          <w:rPr>
            <w:noProof/>
          </w:rPr>
          <w:instrText>HYPERLINK \l "_Toc189729841"</w:instrText>
        </w:r>
        <w:r w:rsidRPr="00691FBD">
          <w:rPr>
            <w:rStyle w:val="Hyperlink"/>
            <w:noProof/>
          </w:rPr>
          <w:instrText xml:space="preserve"> </w:instrText>
        </w:r>
        <w:r w:rsidRPr="00691FBD">
          <w:rPr>
            <w:rStyle w:val="Hyperlink"/>
            <w:noProof/>
          </w:rPr>
        </w:r>
        <w:r w:rsidRPr="00691FBD">
          <w:rPr>
            <w:rStyle w:val="Hyperlink"/>
            <w:noProof/>
          </w:rPr>
          <w:fldChar w:fldCharType="separate"/>
        </w:r>
        <w:r w:rsidRPr="00691FBD">
          <w:rPr>
            <w:rStyle w:val="Hyperlink"/>
            <w:noProof/>
            <w:lang w:val="en-CA"/>
          </w:rPr>
          <w:t>3</w:t>
        </w:r>
        <w:r>
          <w:rPr>
            <w:rFonts w:asciiTheme="minorHAnsi" w:eastAsiaTheme="minorEastAsia" w:hAnsiTheme="minorHAnsi" w:cstheme="minorBidi"/>
            <w:noProof/>
            <w:kern w:val="2"/>
            <w14:ligatures w14:val="standardContextual"/>
          </w:rPr>
          <w:tab/>
        </w:r>
        <w:r w:rsidRPr="00691FBD">
          <w:rPr>
            <w:rStyle w:val="Hyperlink"/>
            <w:noProof/>
            <w:lang w:val="en-CA"/>
          </w:rPr>
          <w:t>Generic compression of items (MPEG #147, issue #157))</w:t>
        </w:r>
        <w:r>
          <w:rPr>
            <w:noProof/>
            <w:webHidden/>
          </w:rPr>
          <w:tab/>
        </w:r>
        <w:r>
          <w:rPr>
            <w:noProof/>
            <w:webHidden/>
          </w:rPr>
          <w:fldChar w:fldCharType="begin"/>
        </w:r>
        <w:r>
          <w:rPr>
            <w:noProof/>
            <w:webHidden/>
          </w:rPr>
          <w:instrText xml:space="preserve"> PAGEREF _Toc189729841 \h </w:instrText>
        </w:r>
        <w:r>
          <w:rPr>
            <w:noProof/>
            <w:webHidden/>
          </w:rPr>
        </w:r>
      </w:ins>
      <w:r>
        <w:rPr>
          <w:noProof/>
          <w:webHidden/>
        </w:rPr>
        <w:fldChar w:fldCharType="separate"/>
      </w:r>
      <w:ins w:id="34" w:author="Kashyap Kammachi-Sreedhar (Nokia)" w:date="2025-02-06T10:23:00Z" w16du:dateUtc="2025-02-06T08:23:00Z">
        <w:r>
          <w:rPr>
            <w:noProof/>
            <w:webHidden/>
          </w:rPr>
          <w:t>4</w:t>
        </w:r>
        <w:r>
          <w:rPr>
            <w:noProof/>
            <w:webHidden/>
          </w:rPr>
          <w:fldChar w:fldCharType="end"/>
        </w:r>
        <w:r w:rsidRPr="00691FBD">
          <w:rPr>
            <w:rStyle w:val="Hyperlink"/>
            <w:noProof/>
          </w:rPr>
          <w:fldChar w:fldCharType="end"/>
        </w:r>
      </w:ins>
    </w:p>
    <w:p w14:paraId="0B265C08" w14:textId="5664A049" w:rsidR="00581DBE" w:rsidRDefault="00581DBE">
      <w:pPr>
        <w:pStyle w:val="TOC2"/>
        <w:tabs>
          <w:tab w:val="left" w:pos="960"/>
          <w:tab w:val="right" w:leader="dot" w:pos="9010"/>
        </w:tabs>
        <w:rPr>
          <w:ins w:id="35" w:author="Kashyap Kammachi-Sreedhar (Nokia)" w:date="2025-02-06T10:23:00Z" w16du:dateUtc="2025-02-06T08:23:00Z"/>
          <w:rFonts w:asciiTheme="minorHAnsi" w:eastAsiaTheme="minorEastAsia" w:hAnsiTheme="minorHAnsi" w:cstheme="minorBidi"/>
          <w:noProof/>
          <w:kern w:val="2"/>
          <w14:ligatures w14:val="standardContextual"/>
        </w:rPr>
      </w:pPr>
      <w:ins w:id="36" w:author="Kashyap Kammachi-Sreedhar (Nokia)" w:date="2025-02-06T10:23:00Z" w16du:dateUtc="2025-02-06T08:23:00Z">
        <w:r w:rsidRPr="00691FBD">
          <w:rPr>
            <w:rStyle w:val="Hyperlink"/>
            <w:noProof/>
          </w:rPr>
          <w:fldChar w:fldCharType="begin"/>
        </w:r>
        <w:r w:rsidRPr="00691FBD">
          <w:rPr>
            <w:rStyle w:val="Hyperlink"/>
            <w:noProof/>
          </w:rPr>
          <w:instrText xml:space="preserve"> </w:instrText>
        </w:r>
        <w:r>
          <w:rPr>
            <w:noProof/>
          </w:rPr>
          <w:instrText>HYPERLINK \l "_Toc189729842"</w:instrText>
        </w:r>
        <w:r w:rsidRPr="00691FBD">
          <w:rPr>
            <w:rStyle w:val="Hyperlink"/>
            <w:noProof/>
          </w:rPr>
          <w:instrText xml:space="preserve"> </w:instrText>
        </w:r>
        <w:r w:rsidRPr="00691FBD">
          <w:rPr>
            <w:rStyle w:val="Hyperlink"/>
            <w:noProof/>
          </w:rPr>
        </w:r>
        <w:r w:rsidRPr="00691FBD">
          <w:rPr>
            <w:rStyle w:val="Hyperlink"/>
            <w:noProof/>
          </w:rPr>
          <w:fldChar w:fldCharType="separate"/>
        </w:r>
        <w:r w:rsidRPr="00691FBD">
          <w:rPr>
            <w:rStyle w:val="Hyperlink"/>
            <w:noProof/>
            <w:lang w:val="en-CA"/>
          </w:rPr>
          <w:t>3.1</w:t>
        </w:r>
        <w:r>
          <w:rPr>
            <w:rFonts w:asciiTheme="minorHAnsi" w:eastAsiaTheme="minorEastAsia" w:hAnsiTheme="minorHAnsi" w:cstheme="minorBidi"/>
            <w:noProof/>
            <w:kern w:val="2"/>
            <w14:ligatures w14:val="standardContextual"/>
          </w:rPr>
          <w:tab/>
        </w:r>
        <w:r w:rsidRPr="00691FBD">
          <w:rPr>
            <w:rStyle w:val="Hyperlink"/>
            <w:noProof/>
            <w:lang w:val="en-CA"/>
          </w:rPr>
          <w:t>Abstract</w:t>
        </w:r>
        <w:r>
          <w:rPr>
            <w:noProof/>
            <w:webHidden/>
          </w:rPr>
          <w:tab/>
        </w:r>
        <w:r>
          <w:rPr>
            <w:noProof/>
            <w:webHidden/>
          </w:rPr>
          <w:fldChar w:fldCharType="begin"/>
        </w:r>
        <w:r>
          <w:rPr>
            <w:noProof/>
            <w:webHidden/>
          </w:rPr>
          <w:instrText xml:space="preserve"> PAGEREF _Toc189729842 \h </w:instrText>
        </w:r>
        <w:r>
          <w:rPr>
            <w:noProof/>
            <w:webHidden/>
          </w:rPr>
        </w:r>
      </w:ins>
      <w:r>
        <w:rPr>
          <w:noProof/>
          <w:webHidden/>
        </w:rPr>
        <w:fldChar w:fldCharType="separate"/>
      </w:r>
      <w:ins w:id="37" w:author="Kashyap Kammachi-Sreedhar (Nokia)" w:date="2025-02-06T10:23:00Z" w16du:dateUtc="2025-02-06T08:23:00Z">
        <w:r>
          <w:rPr>
            <w:noProof/>
            <w:webHidden/>
          </w:rPr>
          <w:t>4</w:t>
        </w:r>
        <w:r>
          <w:rPr>
            <w:noProof/>
            <w:webHidden/>
          </w:rPr>
          <w:fldChar w:fldCharType="end"/>
        </w:r>
        <w:r w:rsidRPr="00691FBD">
          <w:rPr>
            <w:rStyle w:val="Hyperlink"/>
            <w:noProof/>
          </w:rPr>
          <w:fldChar w:fldCharType="end"/>
        </w:r>
      </w:ins>
    </w:p>
    <w:p w14:paraId="59A55D78" w14:textId="3323F55C" w:rsidR="00581DBE" w:rsidRDefault="00581DBE">
      <w:pPr>
        <w:pStyle w:val="TOC1"/>
        <w:rPr>
          <w:ins w:id="38" w:author="Kashyap Kammachi-Sreedhar (Nokia)" w:date="2025-02-06T10:23:00Z" w16du:dateUtc="2025-02-06T08:23:00Z"/>
          <w:rFonts w:asciiTheme="minorHAnsi" w:eastAsiaTheme="minorEastAsia" w:hAnsiTheme="minorHAnsi" w:cstheme="minorBidi"/>
          <w:noProof/>
          <w:kern w:val="2"/>
          <w14:ligatures w14:val="standardContextual"/>
        </w:rPr>
      </w:pPr>
      <w:ins w:id="39" w:author="Kashyap Kammachi-Sreedhar (Nokia)" w:date="2025-02-06T10:23:00Z" w16du:dateUtc="2025-02-06T08:23:00Z">
        <w:r w:rsidRPr="00691FBD">
          <w:rPr>
            <w:rStyle w:val="Hyperlink"/>
            <w:noProof/>
          </w:rPr>
          <w:fldChar w:fldCharType="begin"/>
        </w:r>
        <w:r w:rsidRPr="00691FBD">
          <w:rPr>
            <w:rStyle w:val="Hyperlink"/>
            <w:noProof/>
          </w:rPr>
          <w:instrText xml:space="preserve"> </w:instrText>
        </w:r>
        <w:r>
          <w:rPr>
            <w:noProof/>
          </w:rPr>
          <w:instrText>HYPERLINK \l "_Toc189729843"</w:instrText>
        </w:r>
        <w:r w:rsidRPr="00691FBD">
          <w:rPr>
            <w:rStyle w:val="Hyperlink"/>
            <w:noProof/>
          </w:rPr>
          <w:instrText xml:space="preserve"> </w:instrText>
        </w:r>
        <w:r w:rsidRPr="00691FBD">
          <w:rPr>
            <w:rStyle w:val="Hyperlink"/>
            <w:noProof/>
          </w:rPr>
        </w:r>
        <w:r w:rsidRPr="00691FBD">
          <w:rPr>
            <w:rStyle w:val="Hyperlink"/>
            <w:noProof/>
          </w:rPr>
          <w:fldChar w:fldCharType="separate"/>
        </w:r>
        <w:r w:rsidRPr="00691FBD">
          <w:rPr>
            <w:rStyle w:val="Hyperlink"/>
            <w:noProof/>
            <w:lang w:val="en-CA"/>
          </w:rPr>
          <w:t>4</w:t>
        </w:r>
        <w:r>
          <w:rPr>
            <w:rFonts w:asciiTheme="minorHAnsi" w:eastAsiaTheme="minorEastAsia" w:hAnsiTheme="minorHAnsi" w:cstheme="minorBidi"/>
            <w:noProof/>
            <w:kern w:val="2"/>
            <w14:ligatures w14:val="standardContextual"/>
          </w:rPr>
          <w:tab/>
        </w:r>
        <w:r w:rsidRPr="00691FBD">
          <w:rPr>
            <w:rStyle w:val="Hyperlink"/>
            <w:noProof/>
            <w:lang w:val="en-CA"/>
          </w:rPr>
          <w:t>Marking image items as belonging to a session (MPEG#148, Issue#166)</w:t>
        </w:r>
        <w:r>
          <w:rPr>
            <w:noProof/>
            <w:webHidden/>
          </w:rPr>
          <w:tab/>
        </w:r>
        <w:r>
          <w:rPr>
            <w:noProof/>
            <w:webHidden/>
          </w:rPr>
          <w:fldChar w:fldCharType="begin"/>
        </w:r>
        <w:r>
          <w:rPr>
            <w:noProof/>
            <w:webHidden/>
          </w:rPr>
          <w:instrText xml:space="preserve"> PAGEREF _Toc189729843 \h </w:instrText>
        </w:r>
        <w:r>
          <w:rPr>
            <w:noProof/>
            <w:webHidden/>
          </w:rPr>
        </w:r>
      </w:ins>
      <w:r>
        <w:rPr>
          <w:noProof/>
          <w:webHidden/>
        </w:rPr>
        <w:fldChar w:fldCharType="separate"/>
      </w:r>
      <w:ins w:id="40" w:author="Kashyap Kammachi-Sreedhar (Nokia)" w:date="2025-02-06T10:23:00Z" w16du:dateUtc="2025-02-06T08:23:00Z">
        <w:r>
          <w:rPr>
            <w:noProof/>
            <w:webHidden/>
          </w:rPr>
          <w:t>4</w:t>
        </w:r>
        <w:r>
          <w:rPr>
            <w:noProof/>
            <w:webHidden/>
          </w:rPr>
          <w:fldChar w:fldCharType="end"/>
        </w:r>
        <w:r w:rsidRPr="00691FBD">
          <w:rPr>
            <w:rStyle w:val="Hyperlink"/>
            <w:noProof/>
          </w:rPr>
          <w:fldChar w:fldCharType="end"/>
        </w:r>
      </w:ins>
    </w:p>
    <w:p w14:paraId="37FFB822" w14:textId="7AE75BFE" w:rsidR="00581DBE" w:rsidRDefault="00581DBE">
      <w:pPr>
        <w:pStyle w:val="TOC2"/>
        <w:tabs>
          <w:tab w:val="left" w:pos="960"/>
          <w:tab w:val="right" w:leader="dot" w:pos="9010"/>
        </w:tabs>
        <w:rPr>
          <w:ins w:id="41" w:author="Kashyap Kammachi-Sreedhar (Nokia)" w:date="2025-02-06T10:23:00Z" w16du:dateUtc="2025-02-06T08:23:00Z"/>
          <w:rFonts w:asciiTheme="minorHAnsi" w:eastAsiaTheme="minorEastAsia" w:hAnsiTheme="minorHAnsi" w:cstheme="minorBidi"/>
          <w:noProof/>
          <w:kern w:val="2"/>
          <w14:ligatures w14:val="standardContextual"/>
        </w:rPr>
      </w:pPr>
      <w:ins w:id="42" w:author="Kashyap Kammachi-Sreedhar (Nokia)" w:date="2025-02-06T10:23:00Z" w16du:dateUtc="2025-02-06T08:23:00Z">
        <w:r w:rsidRPr="00691FBD">
          <w:rPr>
            <w:rStyle w:val="Hyperlink"/>
            <w:noProof/>
          </w:rPr>
          <w:fldChar w:fldCharType="begin"/>
        </w:r>
        <w:r w:rsidRPr="00691FBD">
          <w:rPr>
            <w:rStyle w:val="Hyperlink"/>
            <w:noProof/>
          </w:rPr>
          <w:instrText xml:space="preserve"> </w:instrText>
        </w:r>
        <w:r>
          <w:rPr>
            <w:noProof/>
          </w:rPr>
          <w:instrText>HYPERLINK \l "_Toc189729844"</w:instrText>
        </w:r>
        <w:r w:rsidRPr="00691FBD">
          <w:rPr>
            <w:rStyle w:val="Hyperlink"/>
            <w:noProof/>
          </w:rPr>
          <w:instrText xml:space="preserve"> </w:instrText>
        </w:r>
        <w:r w:rsidRPr="00691FBD">
          <w:rPr>
            <w:rStyle w:val="Hyperlink"/>
            <w:noProof/>
          </w:rPr>
        </w:r>
        <w:r w:rsidRPr="00691FBD">
          <w:rPr>
            <w:rStyle w:val="Hyperlink"/>
            <w:noProof/>
          </w:rPr>
          <w:fldChar w:fldCharType="separate"/>
        </w:r>
        <w:r w:rsidRPr="00691FBD">
          <w:rPr>
            <w:rStyle w:val="Hyperlink"/>
            <w:noProof/>
            <w:lang w:val="en-CA"/>
          </w:rPr>
          <w:t>4.1</w:t>
        </w:r>
        <w:r>
          <w:rPr>
            <w:rFonts w:asciiTheme="minorHAnsi" w:eastAsiaTheme="minorEastAsia" w:hAnsiTheme="minorHAnsi" w:cstheme="minorBidi"/>
            <w:noProof/>
            <w:kern w:val="2"/>
            <w14:ligatures w14:val="standardContextual"/>
          </w:rPr>
          <w:tab/>
        </w:r>
        <w:r w:rsidRPr="00691FBD">
          <w:rPr>
            <w:rStyle w:val="Hyperlink"/>
            <w:noProof/>
            <w:lang w:val="en-CA"/>
          </w:rPr>
          <w:t>Abstract</w:t>
        </w:r>
        <w:r>
          <w:rPr>
            <w:noProof/>
            <w:webHidden/>
          </w:rPr>
          <w:tab/>
        </w:r>
        <w:r>
          <w:rPr>
            <w:noProof/>
            <w:webHidden/>
          </w:rPr>
          <w:fldChar w:fldCharType="begin"/>
        </w:r>
        <w:r>
          <w:rPr>
            <w:noProof/>
            <w:webHidden/>
          </w:rPr>
          <w:instrText xml:space="preserve"> PAGEREF _Toc189729844 \h </w:instrText>
        </w:r>
        <w:r>
          <w:rPr>
            <w:noProof/>
            <w:webHidden/>
          </w:rPr>
        </w:r>
      </w:ins>
      <w:r>
        <w:rPr>
          <w:noProof/>
          <w:webHidden/>
        </w:rPr>
        <w:fldChar w:fldCharType="separate"/>
      </w:r>
      <w:ins w:id="43" w:author="Kashyap Kammachi-Sreedhar (Nokia)" w:date="2025-02-06T10:23:00Z" w16du:dateUtc="2025-02-06T08:23:00Z">
        <w:r>
          <w:rPr>
            <w:noProof/>
            <w:webHidden/>
          </w:rPr>
          <w:t>4</w:t>
        </w:r>
        <w:r>
          <w:rPr>
            <w:noProof/>
            <w:webHidden/>
          </w:rPr>
          <w:fldChar w:fldCharType="end"/>
        </w:r>
        <w:r w:rsidRPr="00691FBD">
          <w:rPr>
            <w:rStyle w:val="Hyperlink"/>
            <w:noProof/>
          </w:rPr>
          <w:fldChar w:fldCharType="end"/>
        </w:r>
      </w:ins>
    </w:p>
    <w:p w14:paraId="6847CDA3" w14:textId="6F0B3644" w:rsidR="00581DBE" w:rsidRDefault="00581DBE">
      <w:pPr>
        <w:pStyle w:val="TOC2"/>
        <w:tabs>
          <w:tab w:val="left" w:pos="960"/>
          <w:tab w:val="right" w:leader="dot" w:pos="9010"/>
        </w:tabs>
        <w:rPr>
          <w:ins w:id="44" w:author="Kashyap Kammachi-Sreedhar (Nokia)" w:date="2025-02-06T10:23:00Z" w16du:dateUtc="2025-02-06T08:23:00Z"/>
          <w:rFonts w:asciiTheme="minorHAnsi" w:eastAsiaTheme="minorEastAsia" w:hAnsiTheme="minorHAnsi" w:cstheme="minorBidi"/>
          <w:noProof/>
          <w:kern w:val="2"/>
          <w14:ligatures w14:val="standardContextual"/>
        </w:rPr>
      </w:pPr>
      <w:ins w:id="45" w:author="Kashyap Kammachi-Sreedhar (Nokia)" w:date="2025-02-06T10:23:00Z" w16du:dateUtc="2025-02-06T08:23:00Z">
        <w:r w:rsidRPr="00691FBD">
          <w:rPr>
            <w:rStyle w:val="Hyperlink"/>
            <w:noProof/>
          </w:rPr>
          <w:fldChar w:fldCharType="begin"/>
        </w:r>
        <w:r w:rsidRPr="00691FBD">
          <w:rPr>
            <w:rStyle w:val="Hyperlink"/>
            <w:noProof/>
          </w:rPr>
          <w:instrText xml:space="preserve"> </w:instrText>
        </w:r>
        <w:r>
          <w:rPr>
            <w:noProof/>
          </w:rPr>
          <w:instrText>HYPERLINK \l "_Toc189729845"</w:instrText>
        </w:r>
        <w:r w:rsidRPr="00691FBD">
          <w:rPr>
            <w:rStyle w:val="Hyperlink"/>
            <w:noProof/>
          </w:rPr>
          <w:instrText xml:space="preserve"> </w:instrText>
        </w:r>
        <w:r w:rsidRPr="00691FBD">
          <w:rPr>
            <w:rStyle w:val="Hyperlink"/>
            <w:noProof/>
          </w:rPr>
        </w:r>
        <w:r w:rsidRPr="00691FBD">
          <w:rPr>
            <w:rStyle w:val="Hyperlink"/>
            <w:noProof/>
          </w:rPr>
          <w:fldChar w:fldCharType="separate"/>
        </w:r>
        <w:r w:rsidRPr="00691FBD">
          <w:rPr>
            <w:rStyle w:val="Hyperlink"/>
            <w:noProof/>
            <w:lang w:val="en-CA"/>
          </w:rPr>
          <w:t>4.2</w:t>
        </w:r>
        <w:r>
          <w:rPr>
            <w:rFonts w:asciiTheme="minorHAnsi" w:eastAsiaTheme="minorEastAsia" w:hAnsiTheme="minorHAnsi" w:cstheme="minorBidi"/>
            <w:noProof/>
            <w:kern w:val="2"/>
            <w14:ligatures w14:val="standardContextual"/>
          </w:rPr>
          <w:tab/>
        </w:r>
        <w:r w:rsidRPr="00691FBD">
          <w:rPr>
            <w:rStyle w:val="Hyperlink"/>
            <w:noProof/>
            <w:lang w:val="en-CA"/>
          </w:rPr>
          <w:t>Capture session identifier item property</w:t>
        </w:r>
        <w:r>
          <w:rPr>
            <w:noProof/>
            <w:webHidden/>
          </w:rPr>
          <w:tab/>
        </w:r>
        <w:r>
          <w:rPr>
            <w:noProof/>
            <w:webHidden/>
          </w:rPr>
          <w:fldChar w:fldCharType="begin"/>
        </w:r>
        <w:r>
          <w:rPr>
            <w:noProof/>
            <w:webHidden/>
          </w:rPr>
          <w:instrText xml:space="preserve"> PAGEREF _Toc189729845 \h </w:instrText>
        </w:r>
        <w:r>
          <w:rPr>
            <w:noProof/>
            <w:webHidden/>
          </w:rPr>
        </w:r>
      </w:ins>
      <w:r>
        <w:rPr>
          <w:noProof/>
          <w:webHidden/>
        </w:rPr>
        <w:fldChar w:fldCharType="separate"/>
      </w:r>
      <w:ins w:id="46" w:author="Kashyap Kammachi-Sreedhar (Nokia)" w:date="2025-02-06T10:23:00Z" w16du:dateUtc="2025-02-06T08:23:00Z">
        <w:r>
          <w:rPr>
            <w:noProof/>
            <w:webHidden/>
          </w:rPr>
          <w:t>4</w:t>
        </w:r>
        <w:r>
          <w:rPr>
            <w:noProof/>
            <w:webHidden/>
          </w:rPr>
          <w:fldChar w:fldCharType="end"/>
        </w:r>
        <w:r w:rsidRPr="00691FBD">
          <w:rPr>
            <w:rStyle w:val="Hyperlink"/>
            <w:noProof/>
          </w:rPr>
          <w:fldChar w:fldCharType="end"/>
        </w:r>
      </w:ins>
    </w:p>
    <w:p w14:paraId="25A8C587" w14:textId="0B7336E6" w:rsidR="00581DBE" w:rsidRDefault="00581DBE">
      <w:pPr>
        <w:pStyle w:val="TOC3"/>
        <w:rPr>
          <w:ins w:id="47" w:author="Kashyap Kammachi-Sreedhar (Nokia)" w:date="2025-02-06T10:23:00Z" w16du:dateUtc="2025-02-06T08:23:00Z"/>
          <w:rFonts w:asciiTheme="minorHAnsi" w:eastAsiaTheme="minorEastAsia" w:hAnsiTheme="minorHAnsi" w:cstheme="minorBidi"/>
          <w:noProof/>
          <w:kern w:val="2"/>
          <w14:ligatures w14:val="standardContextual"/>
        </w:rPr>
      </w:pPr>
      <w:ins w:id="48" w:author="Kashyap Kammachi-Sreedhar (Nokia)" w:date="2025-02-06T10:23:00Z" w16du:dateUtc="2025-02-06T08:23:00Z">
        <w:r w:rsidRPr="00691FBD">
          <w:rPr>
            <w:rStyle w:val="Hyperlink"/>
            <w:noProof/>
          </w:rPr>
          <w:fldChar w:fldCharType="begin"/>
        </w:r>
        <w:r w:rsidRPr="00691FBD">
          <w:rPr>
            <w:rStyle w:val="Hyperlink"/>
            <w:noProof/>
          </w:rPr>
          <w:instrText xml:space="preserve"> </w:instrText>
        </w:r>
        <w:r>
          <w:rPr>
            <w:noProof/>
          </w:rPr>
          <w:instrText>HYPERLINK \l "_Toc189729846"</w:instrText>
        </w:r>
        <w:r w:rsidRPr="00691FBD">
          <w:rPr>
            <w:rStyle w:val="Hyperlink"/>
            <w:noProof/>
          </w:rPr>
          <w:instrText xml:space="preserve"> </w:instrText>
        </w:r>
        <w:r w:rsidRPr="00691FBD">
          <w:rPr>
            <w:rStyle w:val="Hyperlink"/>
            <w:noProof/>
          </w:rPr>
        </w:r>
        <w:r w:rsidRPr="00691FBD">
          <w:rPr>
            <w:rStyle w:val="Hyperlink"/>
            <w:noProof/>
          </w:rPr>
          <w:fldChar w:fldCharType="separate"/>
        </w:r>
        <w:r w:rsidRPr="00691FBD">
          <w:rPr>
            <w:rStyle w:val="Hyperlink"/>
            <w:noProof/>
            <w:lang w:val="en-CA"/>
          </w:rPr>
          <w:t>4.2.1</w:t>
        </w:r>
        <w:r>
          <w:rPr>
            <w:rFonts w:asciiTheme="minorHAnsi" w:eastAsiaTheme="minorEastAsia" w:hAnsiTheme="minorHAnsi" w:cstheme="minorBidi"/>
            <w:noProof/>
            <w:kern w:val="2"/>
            <w14:ligatures w14:val="standardContextual"/>
          </w:rPr>
          <w:tab/>
        </w:r>
        <w:r w:rsidRPr="00691FBD">
          <w:rPr>
            <w:rStyle w:val="Hyperlink"/>
            <w:noProof/>
            <w:lang w:val="en-CA"/>
          </w:rPr>
          <w:t>Definition</w:t>
        </w:r>
        <w:r>
          <w:rPr>
            <w:noProof/>
            <w:webHidden/>
          </w:rPr>
          <w:tab/>
        </w:r>
        <w:r>
          <w:rPr>
            <w:noProof/>
            <w:webHidden/>
          </w:rPr>
          <w:fldChar w:fldCharType="begin"/>
        </w:r>
        <w:r>
          <w:rPr>
            <w:noProof/>
            <w:webHidden/>
          </w:rPr>
          <w:instrText xml:space="preserve"> PAGEREF _Toc189729846 \h </w:instrText>
        </w:r>
        <w:r>
          <w:rPr>
            <w:noProof/>
            <w:webHidden/>
          </w:rPr>
        </w:r>
      </w:ins>
      <w:r>
        <w:rPr>
          <w:noProof/>
          <w:webHidden/>
        </w:rPr>
        <w:fldChar w:fldCharType="separate"/>
      </w:r>
      <w:ins w:id="49" w:author="Kashyap Kammachi-Sreedhar (Nokia)" w:date="2025-02-06T10:23:00Z" w16du:dateUtc="2025-02-06T08:23:00Z">
        <w:r>
          <w:rPr>
            <w:noProof/>
            <w:webHidden/>
          </w:rPr>
          <w:t>4</w:t>
        </w:r>
        <w:r>
          <w:rPr>
            <w:noProof/>
            <w:webHidden/>
          </w:rPr>
          <w:fldChar w:fldCharType="end"/>
        </w:r>
        <w:r w:rsidRPr="00691FBD">
          <w:rPr>
            <w:rStyle w:val="Hyperlink"/>
            <w:noProof/>
          </w:rPr>
          <w:fldChar w:fldCharType="end"/>
        </w:r>
      </w:ins>
    </w:p>
    <w:p w14:paraId="56AE8151" w14:textId="74E64521" w:rsidR="00581DBE" w:rsidRDefault="00581DBE">
      <w:pPr>
        <w:pStyle w:val="TOC3"/>
        <w:rPr>
          <w:ins w:id="50" w:author="Kashyap Kammachi-Sreedhar (Nokia)" w:date="2025-02-06T10:23:00Z" w16du:dateUtc="2025-02-06T08:23:00Z"/>
          <w:rFonts w:asciiTheme="minorHAnsi" w:eastAsiaTheme="minorEastAsia" w:hAnsiTheme="minorHAnsi" w:cstheme="minorBidi"/>
          <w:noProof/>
          <w:kern w:val="2"/>
          <w14:ligatures w14:val="standardContextual"/>
        </w:rPr>
      </w:pPr>
      <w:ins w:id="51" w:author="Kashyap Kammachi-Sreedhar (Nokia)" w:date="2025-02-06T10:23:00Z" w16du:dateUtc="2025-02-06T08:23:00Z">
        <w:r w:rsidRPr="00691FBD">
          <w:rPr>
            <w:rStyle w:val="Hyperlink"/>
            <w:noProof/>
          </w:rPr>
          <w:fldChar w:fldCharType="begin"/>
        </w:r>
        <w:r w:rsidRPr="00691FBD">
          <w:rPr>
            <w:rStyle w:val="Hyperlink"/>
            <w:noProof/>
          </w:rPr>
          <w:instrText xml:space="preserve"> </w:instrText>
        </w:r>
        <w:r>
          <w:rPr>
            <w:noProof/>
          </w:rPr>
          <w:instrText>HYPERLINK \l "_Toc189729847"</w:instrText>
        </w:r>
        <w:r w:rsidRPr="00691FBD">
          <w:rPr>
            <w:rStyle w:val="Hyperlink"/>
            <w:noProof/>
          </w:rPr>
          <w:instrText xml:space="preserve"> </w:instrText>
        </w:r>
        <w:r w:rsidRPr="00691FBD">
          <w:rPr>
            <w:rStyle w:val="Hyperlink"/>
            <w:noProof/>
          </w:rPr>
        </w:r>
        <w:r w:rsidRPr="00691FBD">
          <w:rPr>
            <w:rStyle w:val="Hyperlink"/>
            <w:noProof/>
          </w:rPr>
          <w:fldChar w:fldCharType="separate"/>
        </w:r>
        <w:r w:rsidRPr="00691FBD">
          <w:rPr>
            <w:rStyle w:val="Hyperlink"/>
            <w:noProof/>
            <w:lang w:val="en-CA"/>
          </w:rPr>
          <w:t>4.2.2</w:t>
        </w:r>
        <w:r>
          <w:rPr>
            <w:rFonts w:asciiTheme="minorHAnsi" w:eastAsiaTheme="minorEastAsia" w:hAnsiTheme="minorHAnsi" w:cstheme="minorBidi"/>
            <w:noProof/>
            <w:kern w:val="2"/>
            <w14:ligatures w14:val="standardContextual"/>
          </w:rPr>
          <w:tab/>
        </w:r>
        <w:r w:rsidRPr="00691FBD">
          <w:rPr>
            <w:rStyle w:val="Hyperlink"/>
            <w:noProof/>
            <w:lang w:val="en-CA"/>
          </w:rPr>
          <w:t>Syntax</w:t>
        </w:r>
        <w:r>
          <w:rPr>
            <w:noProof/>
            <w:webHidden/>
          </w:rPr>
          <w:tab/>
        </w:r>
        <w:r>
          <w:rPr>
            <w:noProof/>
            <w:webHidden/>
          </w:rPr>
          <w:fldChar w:fldCharType="begin"/>
        </w:r>
        <w:r>
          <w:rPr>
            <w:noProof/>
            <w:webHidden/>
          </w:rPr>
          <w:instrText xml:space="preserve"> PAGEREF _Toc189729847 \h </w:instrText>
        </w:r>
        <w:r>
          <w:rPr>
            <w:noProof/>
            <w:webHidden/>
          </w:rPr>
        </w:r>
      </w:ins>
      <w:r>
        <w:rPr>
          <w:noProof/>
          <w:webHidden/>
        </w:rPr>
        <w:fldChar w:fldCharType="separate"/>
      </w:r>
      <w:ins w:id="52" w:author="Kashyap Kammachi-Sreedhar (Nokia)" w:date="2025-02-06T10:23:00Z" w16du:dateUtc="2025-02-06T08:23:00Z">
        <w:r>
          <w:rPr>
            <w:noProof/>
            <w:webHidden/>
          </w:rPr>
          <w:t>5</w:t>
        </w:r>
        <w:r>
          <w:rPr>
            <w:noProof/>
            <w:webHidden/>
          </w:rPr>
          <w:fldChar w:fldCharType="end"/>
        </w:r>
        <w:r w:rsidRPr="00691FBD">
          <w:rPr>
            <w:rStyle w:val="Hyperlink"/>
            <w:noProof/>
          </w:rPr>
          <w:fldChar w:fldCharType="end"/>
        </w:r>
      </w:ins>
    </w:p>
    <w:p w14:paraId="7FA3DFE2" w14:textId="70B26B21" w:rsidR="00581DBE" w:rsidRDefault="00581DBE">
      <w:pPr>
        <w:pStyle w:val="TOC3"/>
        <w:rPr>
          <w:ins w:id="53" w:author="Kashyap Kammachi-Sreedhar (Nokia)" w:date="2025-02-06T10:23:00Z" w16du:dateUtc="2025-02-06T08:23:00Z"/>
          <w:rFonts w:asciiTheme="minorHAnsi" w:eastAsiaTheme="minorEastAsia" w:hAnsiTheme="minorHAnsi" w:cstheme="minorBidi"/>
          <w:noProof/>
          <w:kern w:val="2"/>
          <w14:ligatures w14:val="standardContextual"/>
        </w:rPr>
      </w:pPr>
      <w:ins w:id="54" w:author="Kashyap Kammachi-Sreedhar (Nokia)" w:date="2025-02-06T10:23:00Z" w16du:dateUtc="2025-02-06T08:23:00Z">
        <w:r w:rsidRPr="00691FBD">
          <w:rPr>
            <w:rStyle w:val="Hyperlink"/>
            <w:noProof/>
          </w:rPr>
          <w:fldChar w:fldCharType="begin"/>
        </w:r>
        <w:r w:rsidRPr="00691FBD">
          <w:rPr>
            <w:rStyle w:val="Hyperlink"/>
            <w:noProof/>
          </w:rPr>
          <w:instrText xml:space="preserve"> </w:instrText>
        </w:r>
        <w:r>
          <w:rPr>
            <w:noProof/>
          </w:rPr>
          <w:instrText>HYPERLINK \l "_Toc189729848"</w:instrText>
        </w:r>
        <w:r w:rsidRPr="00691FBD">
          <w:rPr>
            <w:rStyle w:val="Hyperlink"/>
            <w:noProof/>
          </w:rPr>
          <w:instrText xml:space="preserve"> </w:instrText>
        </w:r>
        <w:r w:rsidRPr="00691FBD">
          <w:rPr>
            <w:rStyle w:val="Hyperlink"/>
            <w:noProof/>
          </w:rPr>
        </w:r>
        <w:r w:rsidRPr="00691FBD">
          <w:rPr>
            <w:rStyle w:val="Hyperlink"/>
            <w:noProof/>
          </w:rPr>
          <w:fldChar w:fldCharType="separate"/>
        </w:r>
        <w:r w:rsidRPr="00691FBD">
          <w:rPr>
            <w:rStyle w:val="Hyperlink"/>
            <w:noProof/>
            <w:lang w:val="en-CA"/>
          </w:rPr>
          <w:t>4.2.3</w:t>
        </w:r>
        <w:r>
          <w:rPr>
            <w:rFonts w:asciiTheme="minorHAnsi" w:eastAsiaTheme="minorEastAsia" w:hAnsiTheme="minorHAnsi" w:cstheme="minorBidi"/>
            <w:noProof/>
            <w:kern w:val="2"/>
            <w14:ligatures w14:val="standardContextual"/>
          </w:rPr>
          <w:tab/>
        </w:r>
        <w:r w:rsidRPr="00691FBD">
          <w:rPr>
            <w:rStyle w:val="Hyperlink"/>
            <w:noProof/>
            <w:lang w:val="en-CA"/>
          </w:rPr>
          <w:t>Semantics</w:t>
        </w:r>
        <w:r>
          <w:rPr>
            <w:noProof/>
            <w:webHidden/>
          </w:rPr>
          <w:tab/>
        </w:r>
        <w:r>
          <w:rPr>
            <w:noProof/>
            <w:webHidden/>
          </w:rPr>
          <w:fldChar w:fldCharType="begin"/>
        </w:r>
        <w:r>
          <w:rPr>
            <w:noProof/>
            <w:webHidden/>
          </w:rPr>
          <w:instrText xml:space="preserve"> PAGEREF _Toc189729848 \h </w:instrText>
        </w:r>
        <w:r>
          <w:rPr>
            <w:noProof/>
            <w:webHidden/>
          </w:rPr>
        </w:r>
      </w:ins>
      <w:r>
        <w:rPr>
          <w:noProof/>
          <w:webHidden/>
        </w:rPr>
        <w:fldChar w:fldCharType="separate"/>
      </w:r>
      <w:ins w:id="55" w:author="Kashyap Kammachi-Sreedhar (Nokia)" w:date="2025-02-06T10:23:00Z" w16du:dateUtc="2025-02-06T08:23:00Z">
        <w:r>
          <w:rPr>
            <w:noProof/>
            <w:webHidden/>
          </w:rPr>
          <w:t>5</w:t>
        </w:r>
        <w:r>
          <w:rPr>
            <w:noProof/>
            <w:webHidden/>
          </w:rPr>
          <w:fldChar w:fldCharType="end"/>
        </w:r>
        <w:r w:rsidRPr="00691FBD">
          <w:rPr>
            <w:rStyle w:val="Hyperlink"/>
            <w:noProof/>
          </w:rPr>
          <w:fldChar w:fldCharType="end"/>
        </w:r>
      </w:ins>
    </w:p>
    <w:p w14:paraId="4CD0CAAD" w14:textId="21440327" w:rsidR="00581DBE" w:rsidRDefault="00581DBE">
      <w:pPr>
        <w:pStyle w:val="TOC2"/>
        <w:tabs>
          <w:tab w:val="left" w:pos="960"/>
          <w:tab w:val="right" w:leader="dot" w:pos="9010"/>
        </w:tabs>
        <w:rPr>
          <w:ins w:id="56" w:author="Kashyap Kammachi-Sreedhar (Nokia)" w:date="2025-02-06T10:23:00Z" w16du:dateUtc="2025-02-06T08:23:00Z"/>
          <w:rFonts w:asciiTheme="minorHAnsi" w:eastAsiaTheme="minorEastAsia" w:hAnsiTheme="minorHAnsi" w:cstheme="minorBidi"/>
          <w:noProof/>
          <w:kern w:val="2"/>
          <w14:ligatures w14:val="standardContextual"/>
        </w:rPr>
      </w:pPr>
      <w:ins w:id="57" w:author="Kashyap Kammachi-Sreedhar (Nokia)" w:date="2025-02-06T10:23:00Z" w16du:dateUtc="2025-02-06T08:23:00Z">
        <w:r w:rsidRPr="00691FBD">
          <w:rPr>
            <w:rStyle w:val="Hyperlink"/>
            <w:noProof/>
          </w:rPr>
          <w:fldChar w:fldCharType="begin"/>
        </w:r>
        <w:r w:rsidRPr="00691FBD">
          <w:rPr>
            <w:rStyle w:val="Hyperlink"/>
            <w:noProof/>
          </w:rPr>
          <w:instrText xml:space="preserve"> </w:instrText>
        </w:r>
        <w:r>
          <w:rPr>
            <w:noProof/>
          </w:rPr>
          <w:instrText>HYPERLINK \l "_Toc189729849"</w:instrText>
        </w:r>
        <w:r w:rsidRPr="00691FBD">
          <w:rPr>
            <w:rStyle w:val="Hyperlink"/>
            <w:noProof/>
          </w:rPr>
          <w:instrText xml:space="preserve"> </w:instrText>
        </w:r>
        <w:r w:rsidRPr="00691FBD">
          <w:rPr>
            <w:rStyle w:val="Hyperlink"/>
            <w:noProof/>
          </w:rPr>
        </w:r>
        <w:r w:rsidRPr="00691FBD">
          <w:rPr>
            <w:rStyle w:val="Hyperlink"/>
            <w:noProof/>
          </w:rPr>
          <w:fldChar w:fldCharType="separate"/>
        </w:r>
        <w:r w:rsidRPr="00691FBD">
          <w:rPr>
            <w:rStyle w:val="Hyperlink"/>
            <w:noProof/>
            <w:lang w:val="en-CA"/>
          </w:rPr>
          <w:t>4.3</w:t>
        </w:r>
        <w:r>
          <w:rPr>
            <w:rFonts w:asciiTheme="minorHAnsi" w:eastAsiaTheme="minorEastAsia" w:hAnsiTheme="minorHAnsi" w:cstheme="minorBidi"/>
            <w:noProof/>
            <w:kern w:val="2"/>
            <w14:ligatures w14:val="standardContextual"/>
          </w:rPr>
          <w:tab/>
        </w:r>
        <w:r w:rsidRPr="00691FBD">
          <w:rPr>
            <w:rStyle w:val="Hyperlink"/>
            <w:noProof/>
            <w:lang w:val="en-CA"/>
          </w:rPr>
          <w:t>Alternatives considered</w:t>
        </w:r>
        <w:r>
          <w:rPr>
            <w:noProof/>
            <w:webHidden/>
          </w:rPr>
          <w:tab/>
        </w:r>
        <w:r>
          <w:rPr>
            <w:noProof/>
            <w:webHidden/>
          </w:rPr>
          <w:fldChar w:fldCharType="begin"/>
        </w:r>
        <w:r>
          <w:rPr>
            <w:noProof/>
            <w:webHidden/>
          </w:rPr>
          <w:instrText xml:space="preserve"> PAGEREF _Toc189729849 \h </w:instrText>
        </w:r>
        <w:r>
          <w:rPr>
            <w:noProof/>
            <w:webHidden/>
          </w:rPr>
        </w:r>
      </w:ins>
      <w:r>
        <w:rPr>
          <w:noProof/>
          <w:webHidden/>
        </w:rPr>
        <w:fldChar w:fldCharType="separate"/>
      </w:r>
      <w:ins w:id="58" w:author="Kashyap Kammachi-Sreedhar (Nokia)" w:date="2025-02-06T10:23:00Z" w16du:dateUtc="2025-02-06T08:23:00Z">
        <w:r>
          <w:rPr>
            <w:noProof/>
            <w:webHidden/>
          </w:rPr>
          <w:t>5</w:t>
        </w:r>
        <w:r>
          <w:rPr>
            <w:noProof/>
            <w:webHidden/>
          </w:rPr>
          <w:fldChar w:fldCharType="end"/>
        </w:r>
        <w:r w:rsidRPr="00691FBD">
          <w:rPr>
            <w:rStyle w:val="Hyperlink"/>
            <w:noProof/>
          </w:rPr>
          <w:fldChar w:fldCharType="end"/>
        </w:r>
      </w:ins>
    </w:p>
    <w:p w14:paraId="00FC2625" w14:textId="5D9D9614" w:rsidR="00581DBE" w:rsidRDefault="00581DBE">
      <w:pPr>
        <w:pStyle w:val="TOC1"/>
        <w:rPr>
          <w:ins w:id="59" w:author="Kashyap Kammachi-Sreedhar (Nokia)" w:date="2025-02-06T10:23:00Z" w16du:dateUtc="2025-02-06T08:23:00Z"/>
          <w:rFonts w:asciiTheme="minorHAnsi" w:eastAsiaTheme="minorEastAsia" w:hAnsiTheme="minorHAnsi" w:cstheme="minorBidi"/>
          <w:noProof/>
          <w:kern w:val="2"/>
          <w14:ligatures w14:val="standardContextual"/>
        </w:rPr>
      </w:pPr>
      <w:ins w:id="60" w:author="Kashyap Kammachi-Sreedhar (Nokia)" w:date="2025-02-06T10:23:00Z" w16du:dateUtc="2025-02-06T08:23:00Z">
        <w:r w:rsidRPr="00691FBD">
          <w:rPr>
            <w:rStyle w:val="Hyperlink"/>
            <w:noProof/>
          </w:rPr>
          <w:fldChar w:fldCharType="begin"/>
        </w:r>
        <w:r w:rsidRPr="00691FBD">
          <w:rPr>
            <w:rStyle w:val="Hyperlink"/>
            <w:noProof/>
          </w:rPr>
          <w:instrText xml:space="preserve"> </w:instrText>
        </w:r>
        <w:r>
          <w:rPr>
            <w:noProof/>
          </w:rPr>
          <w:instrText>HYPERLINK \l "_Toc189729850"</w:instrText>
        </w:r>
        <w:r w:rsidRPr="00691FBD">
          <w:rPr>
            <w:rStyle w:val="Hyperlink"/>
            <w:noProof/>
          </w:rPr>
          <w:instrText xml:space="preserve"> </w:instrText>
        </w:r>
        <w:r w:rsidRPr="00691FBD">
          <w:rPr>
            <w:rStyle w:val="Hyperlink"/>
            <w:noProof/>
          </w:rPr>
        </w:r>
        <w:r w:rsidRPr="00691FBD">
          <w:rPr>
            <w:rStyle w:val="Hyperlink"/>
            <w:noProof/>
          </w:rPr>
          <w:fldChar w:fldCharType="separate"/>
        </w:r>
        <w:r w:rsidRPr="00691FBD">
          <w:rPr>
            <w:rStyle w:val="Hyperlink"/>
            <w:noProof/>
            <w:lang w:val="en-CA"/>
          </w:rPr>
          <w:t>5</w:t>
        </w:r>
        <w:r>
          <w:rPr>
            <w:rFonts w:asciiTheme="minorHAnsi" w:eastAsiaTheme="minorEastAsia" w:hAnsiTheme="minorHAnsi" w:cstheme="minorBidi"/>
            <w:noProof/>
            <w:kern w:val="2"/>
            <w14:ligatures w14:val="standardContextual"/>
          </w:rPr>
          <w:tab/>
        </w:r>
        <w:r w:rsidRPr="00691FBD">
          <w:rPr>
            <w:rStyle w:val="Hyperlink"/>
            <w:noProof/>
            <w:lang w:val="en-CA"/>
          </w:rPr>
          <w:t>On user description of Images (MPEG#148, Issue#170)</w:t>
        </w:r>
        <w:r>
          <w:rPr>
            <w:noProof/>
            <w:webHidden/>
          </w:rPr>
          <w:tab/>
        </w:r>
        <w:r>
          <w:rPr>
            <w:noProof/>
            <w:webHidden/>
          </w:rPr>
          <w:fldChar w:fldCharType="begin"/>
        </w:r>
        <w:r>
          <w:rPr>
            <w:noProof/>
            <w:webHidden/>
          </w:rPr>
          <w:instrText xml:space="preserve"> PAGEREF _Toc189729850 \h </w:instrText>
        </w:r>
        <w:r>
          <w:rPr>
            <w:noProof/>
            <w:webHidden/>
          </w:rPr>
        </w:r>
      </w:ins>
      <w:r>
        <w:rPr>
          <w:noProof/>
          <w:webHidden/>
        </w:rPr>
        <w:fldChar w:fldCharType="separate"/>
      </w:r>
      <w:ins w:id="61" w:author="Kashyap Kammachi-Sreedhar (Nokia)" w:date="2025-02-06T10:23:00Z" w16du:dateUtc="2025-02-06T08:23:00Z">
        <w:r>
          <w:rPr>
            <w:noProof/>
            <w:webHidden/>
          </w:rPr>
          <w:t>5</w:t>
        </w:r>
        <w:r>
          <w:rPr>
            <w:noProof/>
            <w:webHidden/>
          </w:rPr>
          <w:fldChar w:fldCharType="end"/>
        </w:r>
        <w:r w:rsidRPr="00691FBD">
          <w:rPr>
            <w:rStyle w:val="Hyperlink"/>
            <w:noProof/>
          </w:rPr>
          <w:fldChar w:fldCharType="end"/>
        </w:r>
      </w:ins>
    </w:p>
    <w:p w14:paraId="644FFE01" w14:textId="39E92252" w:rsidR="00581DBE" w:rsidRDefault="00581DBE">
      <w:pPr>
        <w:pStyle w:val="TOC2"/>
        <w:tabs>
          <w:tab w:val="left" w:pos="960"/>
          <w:tab w:val="right" w:leader="dot" w:pos="9010"/>
        </w:tabs>
        <w:rPr>
          <w:ins w:id="62" w:author="Kashyap Kammachi-Sreedhar (Nokia)" w:date="2025-02-06T10:23:00Z" w16du:dateUtc="2025-02-06T08:23:00Z"/>
          <w:rFonts w:asciiTheme="minorHAnsi" w:eastAsiaTheme="minorEastAsia" w:hAnsiTheme="minorHAnsi" w:cstheme="minorBidi"/>
          <w:noProof/>
          <w:kern w:val="2"/>
          <w14:ligatures w14:val="standardContextual"/>
        </w:rPr>
      </w:pPr>
      <w:ins w:id="63" w:author="Kashyap Kammachi-Sreedhar (Nokia)" w:date="2025-02-06T10:23:00Z" w16du:dateUtc="2025-02-06T08:23:00Z">
        <w:r w:rsidRPr="00691FBD">
          <w:rPr>
            <w:rStyle w:val="Hyperlink"/>
            <w:noProof/>
          </w:rPr>
          <w:fldChar w:fldCharType="begin"/>
        </w:r>
        <w:r w:rsidRPr="00691FBD">
          <w:rPr>
            <w:rStyle w:val="Hyperlink"/>
            <w:noProof/>
          </w:rPr>
          <w:instrText xml:space="preserve"> </w:instrText>
        </w:r>
        <w:r>
          <w:rPr>
            <w:noProof/>
          </w:rPr>
          <w:instrText>HYPERLINK \l "_Toc189729851"</w:instrText>
        </w:r>
        <w:r w:rsidRPr="00691FBD">
          <w:rPr>
            <w:rStyle w:val="Hyperlink"/>
            <w:noProof/>
          </w:rPr>
          <w:instrText xml:space="preserve"> </w:instrText>
        </w:r>
        <w:r w:rsidRPr="00691FBD">
          <w:rPr>
            <w:rStyle w:val="Hyperlink"/>
            <w:noProof/>
          </w:rPr>
        </w:r>
        <w:r w:rsidRPr="00691FBD">
          <w:rPr>
            <w:rStyle w:val="Hyperlink"/>
            <w:noProof/>
          </w:rPr>
          <w:fldChar w:fldCharType="separate"/>
        </w:r>
        <w:r w:rsidRPr="00691FBD">
          <w:rPr>
            <w:rStyle w:val="Hyperlink"/>
            <w:noProof/>
            <w:lang w:val="en-CA"/>
          </w:rPr>
          <w:t>5.1</w:t>
        </w:r>
        <w:r>
          <w:rPr>
            <w:rFonts w:asciiTheme="minorHAnsi" w:eastAsiaTheme="minorEastAsia" w:hAnsiTheme="minorHAnsi" w:cstheme="minorBidi"/>
            <w:noProof/>
            <w:kern w:val="2"/>
            <w14:ligatures w14:val="standardContextual"/>
          </w:rPr>
          <w:tab/>
        </w:r>
        <w:r w:rsidRPr="00691FBD">
          <w:rPr>
            <w:rStyle w:val="Hyperlink"/>
            <w:noProof/>
            <w:lang w:val="en-CA"/>
          </w:rPr>
          <w:t>Abstract</w:t>
        </w:r>
        <w:r>
          <w:rPr>
            <w:noProof/>
            <w:webHidden/>
          </w:rPr>
          <w:tab/>
        </w:r>
        <w:r>
          <w:rPr>
            <w:noProof/>
            <w:webHidden/>
          </w:rPr>
          <w:fldChar w:fldCharType="begin"/>
        </w:r>
        <w:r>
          <w:rPr>
            <w:noProof/>
            <w:webHidden/>
          </w:rPr>
          <w:instrText xml:space="preserve"> PAGEREF _Toc189729851 \h </w:instrText>
        </w:r>
        <w:r>
          <w:rPr>
            <w:noProof/>
            <w:webHidden/>
          </w:rPr>
        </w:r>
      </w:ins>
      <w:r>
        <w:rPr>
          <w:noProof/>
          <w:webHidden/>
        </w:rPr>
        <w:fldChar w:fldCharType="separate"/>
      </w:r>
      <w:ins w:id="64" w:author="Kashyap Kammachi-Sreedhar (Nokia)" w:date="2025-02-06T10:23:00Z" w16du:dateUtc="2025-02-06T08:23:00Z">
        <w:r>
          <w:rPr>
            <w:noProof/>
            <w:webHidden/>
          </w:rPr>
          <w:t>5</w:t>
        </w:r>
        <w:r>
          <w:rPr>
            <w:noProof/>
            <w:webHidden/>
          </w:rPr>
          <w:fldChar w:fldCharType="end"/>
        </w:r>
        <w:r w:rsidRPr="00691FBD">
          <w:rPr>
            <w:rStyle w:val="Hyperlink"/>
            <w:noProof/>
          </w:rPr>
          <w:fldChar w:fldCharType="end"/>
        </w:r>
      </w:ins>
    </w:p>
    <w:p w14:paraId="6BD05EC7" w14:textId="2FEED18F" w:rsidR="00581DBE" w:rsidRDefault="00581DBE">
      <w:pPr>
        <w:pStyle w:val="TOC3"/>
        <w:rPr>
          <w:ins w:id="65" w:author="Kashyap Kammachi-Sreedhar (Nokia)" w:date="2025-02-06T10:23:00Z" w16du:dateUtc="2025-02-06T08:23:00Z"/>
          <w:rFonts w:asciiTheme="minorHAnsi" w:eastAsiaTheme="minorEastAsia" w:hAnsiTheme="minorHAnsi" w:cstheme="minorBidi"/>
          <w:noProof/>
          <w:kern w:val="2"/>
          <w14:ligatures w14:val="standardContextual"/>
        </w:rPr>
      </w:pPr>
      <w:ins w:id="66" w:author="Kashyap Kammachi-Sreedhar (Nokia)" w:date="2025-02-06T10:23:00Z" w16du:dateUtc="2025-02-06T08:23:00Z">
        <w:r w:rsidRPr="00691FBD">
          <w:rPr>
            <w:rStyle w:val="Hyperlink"/>
            <w:noProof/>
          </w:rPr>
          <w:fldChar w:fldCharType="begin"/>
        </w:r>
        <w:r w:rsidRPr="00691FBD">
          <w:rPr>
            <w:rStyle w:val="Hyperlink"/>
            <w:noProof/>
          </w:rPr>
          <w:instrText xml:space="preserve"> </w:instrText>
        </w:r>
        <w:r>
          <w:rPr>
            <w:noProof/>
          </w:rPr>
          <w:instrText>HYPERLINK \l "_Toc189729852"</w:instrText>
        </w:r>
        <w:r w:rsidRPr="00691FBD">
          <w:rPr>
            <w:rStyle w:val="Hyperlink"/>
            <w:noProof/>
          </w:rPr>
          <w:instrText xml:space="preserve"> </w:instrText>
        </w:r>
        <w:r w:rsidRPr="00691FBD">
          <w:rPr>
            <w:rStyle w:val="Hyperlink"/>
            <w:noProof/>
          </w:rPr>
        </w:r>
        <w:r w:rsidRPr="00691FBD">
          <w:rPr>
            <w:rStyle w:val="Hyperlink"/>
            <w:noProof/>
          </w:rPr>
          <w:fldChar w:fldCharType="separate"/>
        </w:r>
        <w:r w:rsidRPr="00691FBD">
          <w:rPr>
            <w:rStyle w:val="Hyperlink"/>
            <w:noProof/>
          </w:rPr>
          <w:t>5.1.2</w:t>
        </w:r>
        <w:r>
          <w:rPr>
            <w:rFonts w:asciiTheme="minorHAnsi" w:eastAsiaTheme="minorEastAsia" w:hAnsiTheme="minorHAnsi" w:cstheme="minorBidi"/>
            <w:noProof/>
            <w:kern w:val="2"/>
            <w14:ligatures w14:val="standardContextual"/>
          </w:rPr>
          <w:tab/>
        </w:r>
        <w:r w:rsidRPr="00691FBD">
          <w:rPr>
            <w:rStyle w:val="Hyperlink"/>
            <w:noProof/>
          </w:rPr>
          <w:t>Syntax</w:t>
        </w:r>
        <w:r>
          <w:rPr>
            <w:noProof/>
            <w:webHidden/>
          </w:rPr>
          <w:tab/>
        </w:r>
        <w:r>
          <w:rPr>
            <w:noProof/>
            <w:webHidden/>
          </w:rPr>
          <w:fldChar w:fldCharType="begin"/>
        </w:r>
        <w:r>
          <w:rPr>
            <w:noProof/>
            <w:webHidden/>
          </w:rPr>
          <w:instrText xml:space="preserve"> PAGEREF _Toc189729852 \h </w:instrText>
        </w:r>
        <w:r>
          <w:rPr>
            <w:noProof/>
            <w:webHidden/>
          </w:rPr>
        </w:r>
      </w:ins>
      <w:r>
        <w:rPr>
          <w:noProof/>
          <w:webHidden/>
        </w:rPr>
        <w:fldChar w:fldCharType="separate"/>
      </w:r>
      <w:ins w:id="67" w:author="Kashyap Kammachi-Sreedhar (Nokia)" w:date="2025-02-06T10:23:00Z" w16du:dateUtc="2025-02-06T08:23:00Z">
        <w:r>
          <w:rPr>
            <w:noProof/>
            <w:webHidden/>
          </w:rPr>
          <w:t>6</w:t>
        </w:r>
        <w:r>
          <w:rPr>
            <w:noProof/>
            <w:webHidden/>
          </w:rPr>
          <w:fldChar w:fldCharType="end"/>
        </w:r>
        <w:r w:rsidRPr="00691FBD">
          <w:rPr>
            <w:rStyle w:val="Hyperlink"/>
            <w:noProof/>
          </w:rPr>
          <w:fldChar w:fldCharType="end"/>
        </w:r>
      </w:ins>
    </w:p>
    <w:p w14:paraId="33D0EB9C" w14:textId="55E16631" w:rsidR="00581DBE" w:rsidRDefault="00581DBE">
      <w:pPr>
        <w:pStyle w:val="TOC3"/>
        <w:rPr>
          <w:ins w:id="68" w:author="Kashyap Kammachi-Sreedhar (Nokia)" w:date="2025-02-06T10:23:00Z" w16du:dateUtc="2025-02-06T08:23:00Z"/>
          <w:rFonts w:asciiTheme="minorHAnsi" w:eastAsiaTheme="minorEastAsia" w:hAnsiTheme="minorHAnsi" w:cstheme="minorBidi"/>
          <w:noProof/>
          <w:kern w:val="2"/>
          <w14:ligatures w14:val="standardContextual"/>
        </w:rPr>
      </w:pPr>
      <w:ins w:id="69" w:author="Kashyap Kammachi-Sreedhar (Nokia)" w:date="2025-02-06T10:23:00Z" w16du:dateUtc="2025-02-06T08:23:00Z">
        <w:r w:rsidRPr="00691FBD">
          <w:rPr>
            <w:rStyle w:val="Hyperlink"/>
            <w:noProof/>
          </w:rPr>
          <w:fldChar w:fldCharType="begin"/>
        </w:r>
        <w:r w:rsidRPr="00691FBD">
          <w:rPr>
            <w:rStyle w:val="Hyperlink"/>
            <w:noProof/>
          </w:rPr>
          <w:instrText xml:space="preserve"> </w:instrText>
        </w:r>
        <w:r>
          <w:rPr>
            <w:noProof/>
          </w:rPr>
          <w:instrText>HYPERLINK \l "_Toc189729853"</w:instrText>
        </w:r>
        <w:r w:rsidRPr="00691FBD">
          <w:rPr>
            <w:rStyle w:val="Hyperlink"/>
            <w:noProof/>
          </w:rPr>
          <w:instrText xml:space="preserve"> </w:instrText>
        </w:r>
        <w:r w:rsidRPr="00691FBD">
          <w:rPr>
            <w:rStyle w:val="Hyperlink"/>
            <w:noProof/>
          </w:rPr>
        </w:r>
        <w:r w:rsidRPr="00691FBD">
          <w:rPr>
            <w:rStyle w:val="Hyperlink"/>
            <w:noProof/>
          </w:rPr>
          <w:fldChar w:fldCharType="separate"/>
        </w:r>
        <w:r w:rsidRPr="00691FBD">
          <w:rPr>
            <w:rStyle w:val="Hyperlink"/>
            <w:noProof/>
          </w:rPr>
          <w:t>5.1.3</w:t>
        </w:r>
        <w:r>
          <w:rPr>
            <w:rFonts w:asciiTheme="minorHAnsi" w:eastAsiaTheme="minorEastAsia" w:hAnsiTheme="minorHAnsi" w:cstheme="minorBidi"/>
            <w:noProof/>
            <w:kern w:val="2"/>
            <w14:ligatures w14:val="standardContextual"/>
          </w:rPr>
          <w:tab/>
        </w:r>
        <w:r w:rsidRPr="00691FBD">
          <w:rPr>
            <w:rStyle w:val="Hyperlink"/>
            <w:noProof/>
          </w:rPr>
          <w:t>Semantics</w:t>
        </w:r>
        <w:r>
          <w:rPr>
            <w:noProof/>
            <w:webHidden/>
          </w:rPr>
          <w:tab/>
        </w:r>
        <w:r>
          <w:rPr>
            <w:noProof/>
            <w:webHidden/>
          </w:rPr>
          <w:fldChar w:fldCharType="begin"/>
        </w:r>
        <w:r>
          <w:rPr>
            <w:noProof/>
            <w:webHidden/>
          </w:rPr>
          <w:instrText xml:space="preserve"> PAGEREF _Toc189729853 \h </w:instrText>
        </w:r>
        <w:r>
          <w:rPr>
            <w:noProof/>
            <w:webHidden/>
          </w:rPr>
        </w:r>
      </w:ins>
      <w:r>
        <w:rPr>
          <w:noProof/>
          <w:webHidden/>
        </w:rPr>
        <w:fldChar w:fldCharType="separate"/>
      </w:r>
      <w:ins w:id="70" w:author="Kashyap Kammachi-Sreedhar (Nokia)" w:date="2025-02-06T10:23:00Z" w16du:dateUtc="2025-02-06T08:23:00Z">
        <w:r>
          <w:rPr>
            <w:noProof/>
            <w:webHidden/>
          </w:rPr>
          <w:t>6</w:t>
        </w:r>
        <w:r>
          <w:rPr>
            <w:noProof/>
            <w:webHidden/>
          </w:rPr>
          <w:fldChar w:fldCharType="end"/>
        </w:r>
        <w:r w:rsidRPr="00691FBD">
          <w:rPr>
            <w:rStyle w:val="Hyperlink"/>
            <w:noProof/>
          </w:rPr>
          <w:fldChar w:fldCharType="end"/>
        </w:r>
      </w:ins>
    </w:p>
    <w:p w14:paraId="70EB8820" w14:textId="5864B485" w:rsidR="00581DBE" w:rsidRDefault="00581DBE">
      <w:pPr>
        <w:pStyle w:val="TOC1"/>
        <w:rPr>
          <w:ins w:id="71" w:author="Kashyap Kammachi-Sreedhar (Nokia)" w:date="2025-02-06T10:23:00Z" w16du:dateUtc="2025-02-06T08:23:00Z"/>
          <w:rFonts w:asciiTheme="minorHAnsi" w:eastAsiaTheme="minorEastAsia" w:hAnsiTheme="minorHAnsi" w:cstheme="minorBidi"/>
          <w:noProof/>
          <w:kern w:val="2"/>
          <w14:ligatures w14:val="standardContextual"/>
        </w:rPr>
      </w:pPr>
      <w:ins w:id="72" w:author="Kashyap Kammachi-Sreedhar (Nokia)" w:date="2025-02-06T10:23:00Z" w16du:dateUtc="2025-02-06T08:23:00Z">
        <w:r w:rsidRPr="00691FBD">
          <w:rPr>
            <w:rStyle w:val="Hyperlink"/>
            <w:noProof/>
          </w:rPr>
          <w:fldChar w:fldCharType="begin"/>
        </w:r>
        <w:r w:rsidRPr="00691FBD">
          <w:rPr>
            <w:rStyle w:val="Hyperlink"/>
            <w:noProof/>
          </w:rPr>
          <w:instrText xml:space="preserve"> </w:instrText>
        </w:r>
        <w:r>
          <w:rPr>
            <w:noProof/>
          </w:rPr>
          <w:instrText>HYPERLINK \l "_Toc189729854"</w:instrText>
        </w:r>
        <w:r w:rsidRPr="00691FBD">
          <w:rPr>
            <w:rStyle w:val="Hyperlink"/>
            <w:noProof/>
          </w:rPr>
          <w:instrText xml:space="preserve"> </w:instrText>
        </w:r>
        <w:r w:rsidRPr="00691FBD">
          <w:rPr>
            <w:rStyle w:val="Hyperlink"/>
            <w:noProof/>
          </w:rPr>
        </w:r>
        <w:r w:rsidRPr="00691FBD">
          <w:rPr>
            <w:rStyle w:val="Hyperlink"/>
            <w:noProof/>
          </w:rPr>
          <w:fldChar w:fldCharType="separate"/>
        </w:r>
        <w:r w:rsidRPr="00691FBD">
          <w:rPr>
            <w:rStyle w:val="Hyperlink"/>
            <w:noProof/>
            <w:lang w:val="en-CA"/>
          </w:rPr>
          <w:t>6</w:t>
        </w:r>
        <w:r>
          <w:rPr>
            <w:rFonts w:asciiTheme="minorHAnsi" w:eastAsiaTheme="minorEastAsia" w:hAnsiTheme="minorHAnsi" w:cstheme="minorBidi"/>
            <w:noProof/>
            <w:kern w:val="2"/>
            <w14:ligatures w14:val="standardContextual"/>
          </w:rPr>
          <w:tab/>
        </w:r>
        <w:r w:rsidRPr="00691FBD">
          <w:rPr>
            <w:rStyle w:val="Hyperlink"/>
            <w:noProof/>
            <w:lang w:val="en-CA"/>
          </w:rPr>
          <w:t>On GeoKey Item property (MPEG#148, Issue#172)</w:t>
        </w:r>
        <w:r>
          <w:rPr>
            <w:noProof/>
            <w:webHidden/>
          </w:rPr>
          <w:tab/>
        </w:r>
        <w:r>
          <w:rPr>
            <w:noProof/>
            <w:webHidden/>
          </w:rPr>
          <w:fldChar w:fldCharType="begin"/>
        </w:r>
        <w:r>
          <w:rPr>
            <w:noProof/>
            <w:webHidden/>
          </w:rPr>
          <w:instrText xml:space="preserve"> PAGEREF _Toc189729854 \h </w:instrText>
        </w:r>
        <w:r>
          <w:rPr>
            <w:noProof/>
            <w:webHidden/>
          </w:rPr>
        </w:r>
      </w:ins>
      <w:r>
        <w:rPr>
          <w:noProof/>
          <w:webHidden/>
        </w:rPr>
        <w:fldChar w:fldCharType="separate"/>
      </w:r>
      <w:ins w:id="73" w:author="Kashyap Kammachi-Sreedhar (Nokia)" w:date="2025-02-06T10:23:00Z" w16du:dateUtc="2025-02-06T08:23:00Z">
        <w:r>
          <w:rPr>
            <w:noProof/>
            <w:webHidden/>
          </w:rPr>
          <w:t>9</w:t>
        </w:r>
        <w:r>
          <w:rPr>
            <w:noProof/>
            <w:webHidden/>
          </w:rPr>
          <w:fldChar w:fldCharType="end"/>
        </w:r>
        <w:r w:rsidRPr="00691FBD">
          <w:rPr>
            <w:rStyle w:val="Hyperlink"/>
            <w:noProof/>
          </w:rPr>
          <w:fldChar w:fldCharType="end"/>
        </w:r>
      </w:ins>
    </w:p>
    <w:p w14:paraId="16D22645" w14:textId="325D669E" w:rsidR="00581DBE" w:rsidRDefault="00581DBE">
      <w:pPr>
        <w:pStyle w:val="TOC2"/>
        <w:tabs>
          <w:tab w:val="left" w:pos="960"/>
          <w:tab w:val="right" w:leader="dot" w:pos="9010"/>
        </w:tabs>
        <w:rPr>
          <w:ins w:id="74" w:author="Kashyap Kammachi-Sreedhar (Nokia)" w:date="2025-02-06T10:23:00Z" w16du:dateUtc="2025-02-06T08:23:00Z"/>
          <w:rFonts w:asciiTheme="minorHAnsi" w:eastAsiaTheme="minorEastAsia" w:hAnsiTheme="minorHAnsi" w:cstheme="minorBidi"/>
          <w:noProof/>
          <w:kern w:val="2"/>
          <w14:ligatures w14:val="standardContextual"/>
        </w:rPr>
      </w:pPr>
      <w:ins w:id="75" w:author="Kashyap Kammachi-Sreedhar (Nokia)" w:date="2025-02-06T10:23:00Z" w16du:dateUtc="2025-02-06T08:23:00Z">
        <w:r w:rsidRPr="00691FBD">
          <w:rPr>
            <w:rStyle w:val="Hyperlink"/>
            <w:noProof/>
          </w:rPr>
          <w:fldChar w:fldCharType="begin"/>
        </w:r>
        <w:r w:rsidRPr="00691FBD">
          <w:rPr>
            <w:rStyle w:val="Hyperlink"/>
            <w:noProof/>
          </w:rPr>
          <w:instrText xml:space="preserve"> </w:instrText>
        </w:r>
        <w:r>
          <w:rPr>
            <w:noProof/>
          </w:rPr>
          <w:instrText>HYPERLINK \l "_Toc189729855"</w:instrText>
        </w:r>
        <w:r w:rsidRPr="00691FBD">
          <w:rPr>
            <w:rStyle w:val="Hyperlink"/>
            <w:noProof/>
          </w:rPr>
          <w:instrText xml:space="preserve"> </w:instrText>
        </w:r>
        <w:r w:rsidRPr="00691FBD">
          <w:rPr>
            <w:rStyle w:val="Hyperlink"/>
            <w:noProof/>
          </w:rPr>
        </w:r>
        <w:r w:rsidRPr="00691FBD">
          <w:rPr>
            <w:rStyle w:val="Hyperlink"/>
            <w:noProof/>
          </w:rPr>
          <w:fldChar w:fldCharType="separate"/>
        </w:r>
        <w:r w:rsidRPr="00691FBD">
          <w:rPr>
            <w:rStyle w:val="Hyperlink"/>
            <w:noProof/>
            <w:lang w:val="en-CA"/>
          </w:rPr>
          <w:t>6.1</w:t>
        </w:r>
        <w:r>
          <w:rPr>
            <w:rFonts w:asciiTheme="minorHAnsi" w:eastAsiaTheme="minorEastAsia" w:hAnsiTheme="minorHAnsi" w:cstheme="minorBidi"/>
            <w:noProof/>
            <w:kern w:val="2"/>
            <w14:ligatures w14:val="standardContextual"/>
          </w:rPr>
          <w:tab/>
        </w:r>
        <w:r w:rsidRPr="00691FBD">
          <w:rPr>
            <w:rStyle w:val="Hyperlink"/>
            <w:noProof/>
            <w:lang w:val="en-CA"/>
          </w:rPr>
          <w:t>Abstract</w:t>
        </w:r>
        <w:r>
          <w:rPr>
            <w:noProof/>
            <w:webHidden/>
          </w:rPr>
          <w:tab/>
        </w:r>
        <w:r>
          <w:rPr>
            <w:noProof/>
            <w:webHidden/>
          </w:rPr>
          <w:fldChar w:fldCharType="begin"/>
        </w:r>
        <w:r>
          <w:rPr>
            <w:noProof/>
            <w:webHidden/>
          </w:rPr>
          <w:instrText xml:space="preserve"> PAGEREF _Toc189729855 \h </w:instrText>
        </w:r>
        <w:r>
          <w:rPr>
            <w:noProof/>
            <w:webHidden/>
          </w:rPr>
        </w:r>
      </w:ins>
      <w:r>
        <w:rPr>
          <w:noProof/>
          <w:webHidden/>
        </w:rPr>
        <w:fldChar w:fldCharType="separate"/>
      </w:r>
      <w:ins w:id="76" w:author="Kashyap Kammachi-Sreedhar (Nokia)" w:date="2025-02-06T10:23:00Z" w16du:dateUtc="2025-02-06T08:23:00Z">
        <w:r>
          <w:rPr>
            <w:noProof/>
            <w:webHidden/>
          </w:rPr>
          <w:t>9</w:t>
        </w:r>
        <w:r>
          <w:rPr>
            <w:noProof/>
            <w:webHidden/>
          </w:rPr>
          <w:fldChar w:fldCharType="end"/>
        </w:r>
        <w:r w:rsidRPr="00691FBD">
          <w:rPr>
            <w:rStyle w:val="Hyperlink"/>
            <w:noProof/>
          </w:rPr>
          <w:fldChar w:fldCharType="end"/>
        </w:r>
      </w:ins>
    </w:p>
    <w:p w14:paraId="1712D519" w14:textId="4608555E" w:rsidR="00581DBE" w:rsidRDefault="00581DBE">
      <w:pPr>
        <w:pStyle w:val="TOC2"/>
        <w:tabs>
          <w:tab w:val="right" w:leader="dot" w:pos="9010"/>
        </w:tabs>
        <w:rPr>
          <w:ins w:id="77" w:author="Kashyap Kammachi-Sreedhar (Nokia)" w:date="2025-02-06T10:23:00Z" w16du:dateUtc="2025-02-06T08:23:00Z"/>
          <w:rFonts w:asciiTheme="minorHAnsi" w:eastAsiaTheme="minorEastAsia" w:hAnsiTheme="minorHAnsi" w:cstheme="minorBidi"/>
          <w:noProof/>
          <w:kern w:val="2"/>
          <w14:ligatures w14:val="standardContextual"/>
        </w:rPr>
      </w:pPr>
      <w:ins w:id="78" w:author="Kashyap Kammachi-Sreedhar (Nokia)" w:date="2025-02-06T10:23:00Z" w16du:dateUtc="2025-02-06T08:23:00Z">
        <w:r w:rsidRPr="00691FBD">
          <w:rPr>
            <w:rStyle w:val="Hyperlink"/>
            <w:noProof/>
          </w:rPr>
          <w:fldChar w:fldCharType="begin"/>
        </w:r>
        <w:r w:rsidRPr="00691FBD">
          <w:rPr>
            <w:rStyle w:val="Hyperlink"/>
            <w:noProof/>
          </w:rPr>
          <w:instrText xml:space="preserve"> </w:instrText>
        </w:r>
        <w:r>
          <w:rPr>
            <w:noProof/>
          </w:rPr>
          <w:instrText>HYPERLINK \l "_Toc189729856"</w:instrText>
        </w:r>
        <w:r w:rsidRPr="00691FBD">
          <w:rPr>
            <w:rStyle w:val="Hyperlink"/>
            <w:noProof/>
          </w:rPr>
          <w:instrText xml:space="preserve"> </w:instrText>
        </w:r>
        <w:r w:rsidRPr="00691FBD">
          <w:rPr>
            <w:rStyle w:val="Hyperlink"/>
            <w:noProof/>
          </w:rPr>
        </w:r>
        <w:r w:rsidRPr="00691FBD">
          <w:rPr>
            <w:rStyle w:val="Hyperlink"/>
            <w:noProof/>
          </w:rPr>
          <w:fldChar w:fldCharType="separate"/>
        </w:r>
        <w:r w:rsidRPr="00691FBD">
          <w:rPr>
            <w:rStyle w:val="Hyperlink"/>
            <w:noProof/>
            <w:highlight w:val="yellow"/>
          </w:rPr>
          <w:t>6.x.y GeoSpatial Keys Property</w:t>
        </w:r>
        <w:r>
          <w:rPr>
            <w:noProof/>
            <w:webHidden/>
          </w:rPr>
          <w:tab/>
        </w:r>
        <w:r>
          <w:rPr>
            <w:noProof/>
            <w:webHidden/>
          </w:rPr>
          <w:fldChar w:fldCharType="begin"/>
        </w:r>
        <w:r>
          <w:rPr>
            <w:noProof/>
            <w:webHidden/>
          </w:rPr>
          <w:instrText xml:space="preserve"> PAGEREF _Toc189729856 \h </w:instrText>
        </w:r>
        <w:r>
          <w:rPr>
            <w:noProof/>
            <w:webHidden/>
          </w:rPr>
        </w:r>
      </w:ins>
      <w:r>
        <w:rPr>
          <w:noProof/>
          <w:webHidden/>
        </w:rPr>
        <w:fldChar w:fldCharType="separate"/>
      </w:r>
      <w:ins w:id="79" w:author="Kashyap Kammachi-Sreedhar (Nokia)" w:date="2025-02-06T10:23:00Z" w16du:dateUtc="2025-02-06T08:23:00Z">
        <w:r>
          <w:rPr>
            <w:noProof/>
            <w:webHidden/>
          </w:rPr>
          <w:t>9</w:t>
        </w:r>
        <w:r>
          <w:rPr>
            <w:noProof/>
            <w:webHidden/>
          </w:rPr>
          <w:fldChar w:fldCharType="end"/>
        </w:r>
        <w:r w:rsidRPr="00691FBD">
          <w:rPr>
            <w:rStyle w:val="Hyperlink"/>
            <w:noProof/>
          </w:rPr>
          <w:fldChar w:fldCharType="end"/>
        </w:r>
      </w:ins>
    </w:p>
    <w:p w14:paraId="4885E41E" w14:textId="4693CE52" w:rsidR="00581DBE" w:rsidRDefault="00581DBE">
      <w:pPr>
        <w:pStyle w:val="TOC3"/>
        <w:rPr>
          <w:ins w:id="80" w:author="Kashyap Kammachi-Sreedhar (Nokia)" w:date="2025-02-06T10:23:00Z" w16du:dateUtc="2025-02-06T08:23:00Z"/>
          <w:rFonts w:asciiTheme="minorHAnsi" w:eastAsiaTheme="minorEastAsia" w:hAnsiTheme="minorHAnsi" w:cstheme="minorBidi"/>
          <w:noProof/>
          <w:kern w:val="2"/>
          <w14:ligatures w14:val="standardContextual"/>
        </w:rPr>
      </w:pPr>
      <w:ins w:id="81" w:author="Kashyap Kammachi-Sreedhar (Nokia)" w:date="2025-02-06T10:23:00Z" w16du:dateUtc="2025-02-06T08:23:00Z">
        <w:r w:rsidRPr="00691FBD">
          <w:rPr>
            <w:rStyle w:val="Hyperlink"/>
            <w:noProof/>
          </w:rPr>
          <w:fldChar w:fldCharType="begin"/>
        </w:r>
        <w:r w:rsidRPr="00691FBD">
          <w:rPr>
            <w:rStyle w:val="Hyperlink"/>
            <w:noProof/>
          </w:rPr>
          <w:instrText xml:space="preserve"> </w:instrText>
        </w:r>
        <w:r>
          <w:rPr>
            <w:noProof/>
          </w:rPr>
          <w:instrText>HYPERLINK \l "_Toc189729857"</w:instrText>
        </w:r>
        <w:r w:rsidRPr="00691FBD">
          <w:rPr>
            <w:rStyle w:val="Hyperlink"/>
            <w:noProof/>
          </w:rPr>
          <w:instrText xml:space="preserve"> </w:instrText>
        </w:r>
        <w:r w:rsidRPr="00691FBD">
          <w:rPr>
            <w:rStyle w:val="Hyperlink"/>
            <w:noProof/>
          </w:rPr>
        </w:r>
        <w:r w:rsidRPr="00691FBD">
          <w:rPr>
            <w:rStyle w:val="Hyperlink"/>
            <w:noProof/>
          </w:rPr>
          <w:fldChar w:fldCharType="separate"/>
        </w:r>
        <w:r w:rsidRPr="00691FBD">
          <w:rPr>
            <w:rStyle w:val="Hyperlink"/>
            <w:noProof/>
            <w:highlight w:val="yellow"/>
          </w:rPr>
          <w:t>6.1.1</w:t>
        </w:r>
        <w:r>
          <w:rPr>
            <w:rFonts w:asciiTheme="minorHAnsi" w:eastAsiaTheme="minorEastAsia" w:hAnsiTheme="minorHAnsi" w:cstheme="minorBidi"/>
            <w:noProof/>
            <w:kern w:val="2"/>
            <w14:ligatures w14:val="standardContextual"/>
          </w:rPr>
          <w:tab/>
        </w:r>
        <w:r w:rsidRPr="00691FBD">
          <w:rPr>
            <w:rStyle w:val="Hyperlink"/>
            <w:noProof/>
            <w:highlight w:val="yellow"/>
          </w:rPr>
          <w:t>6.x.y.1 Definition</w:t>
        </w:r>
        <w:r>
          <w:rPr>
            <w:noProof/>
            <w:webHidden/>
          </w:rPr>
          <w:tab/>
        </w:r>
        <w:r>
          <w:rPr>
            <w:noProof/>
            <w:webHidden/>
          </w:rPr>
          <w:fldChar w:fldCharType="begin"/>
        </w:r>
        <w:r>
          <w:rPr>
            <w:noProof/>
            <w:webHidden/>
          </w:rPr>
          <w:instrText xml:space="preserve"> PAGEREF _Toc189729857 \h </w:instrText>
        </w:r>
        <w:r>
          <w:rPr>
            <w:noProof/>
            <w:webHidden/>
          </w:rPr>
        </w:r>
      </w:ins>
      <w:r>
        <w:rPr>
          <w:noProof/>
          <w:webHidden/>
        </w:rPr>
        <w:fldChar w:fldCharType="separate"/>
      </w:r>
      <w:ins w:id="82" w:author="Kashyap Kammachi-Sreedhar (Nokia)" w:date="2025-02-06T10:23:00Z" w16du:dateUtc="2025-02-06T08:23:00Z">
        <w:r>
          <w:rPr>
            <w:noProof/>
            <w:webHidden/>
          </w:rPr>
          <w:t>9</w:t>
        </w:r>
        <w:r>
          <w:rPr>
            <w:noProof/>
            <w:webHidden/>
          </w:rPr>
          <w:fldChar w:fldCharType="end"/>
        </w:r>
        <w:r w:rsidRPr="00691FBD">
          <w:rPr>
            <w:rStyle w:val="Hyperlink"/>
            <w:noProof/>
          </w:rPr>
          <w:fldChar w:fldCharType="end"/>
        </w:r>
      </w:ins>
    </w:p>
    <w:p w14:paraId="538D2A0A" w14:textId="0D60F734" w:rsidR="00581DBE" w:rsidRDefault="00581DBE">
      <w:pPr>
        <w:pStyle w:val="TOC3"/>
        <w:rPr>
          <w:ins w:id="83" w:author="Kashyap Kammachi-Sreedhar (Nokia)" w:date="2025-02-06T10:23:00Z" w16du:dateUtc="2025-02-06T08:23:00Z"/>
          <w:rFonts w:asciiTheme="minorHAnsi" w:eastAsiaTheme="minorEastAsia" w:hAnsiTheme="minorHAnsi" w:cstheme="minorBidi"/>
          <w:noProof/>
          <w:kern w:val="2"/>
          <w14:ligatures w14:val="standardContextual"/>
        </w:rPr>
      </w:pPr>
      <w:ins w:id="84" w:author="Kashyap Kammachi-Sreedhar (Nokia)" w:date="2025-02-06T10:23:00Z" w16du:dateUtc="2025-02-06T08:23:00Z">
        <w:r w:rsidRPr="00691FBD">
          <w:rPr>
            <w:rStyle w:val="Hyperlink"/>
            <w:noProof/>
          </w:rPr>
          <w:fldChar w:fldCharType="begin"/>
        </w:r>
        <w:r w:rsidRPr="00691FBD">
          <w:rPr>
            <w:rStyle w:val="Hyperlink"/>
            <w:noProof/>
          </w:rPr>
          <w:instrText xml:space="preserve"> </w:instrText>
        </w:r>
        <w:r>
          <w:rPr>
            <w:noProof/>
          </w:rPr>
          <w:instrText>HYPERLINK \l "_Toc189729858"</w:instrText>
        </w:r>
        <w:r w:rsidRPr="00691FBD">
          <w:rPr>
            <w:rStyle w:val="Hyperlink"/>
            <w:noProof/>
          </w:rPr>
          <w:instrText xml:space="preserve"> </w:instrText>
        </w:r>
        <w:r w:rsidRPr="00691FBD">
          <w:rPr>
            <w:rStyle w:val="Hyperlink"/>
            <w:noProof/>
          </w:rPr>
        </w:r>
        <w:r w:rsidRPr="00691FBD">
          <w:rPr>
            <w:rStyle w:val="Hyperlink"/>
            <w:noProof/>
          </w:rPr>
          <w:fldChar w:fldCharType="separate"/>
        </w:r>
        <w:r w:rsidRPr="00691FBD">
          <w:rPr>
            <w:rStyle w:val="Hyperlink"/>
            <w:noProof/>
            <w:highlight w:val="yellow"/>
          </w:rPr>
          <w:t>6.1.2</w:t>
        </w:r>
        <w:r>
          <w:rPr>
            <w:rFonts w:asciiTheme="minorHAnsi" w:eastAsiaTheme="minorEastAsia" w:hAnsiTheme="minorHAnsi" w:cstheme="minorBidi"/>
            <w:noProof/>
            <w:kern w:val="2"/>
            <w14:ligatures w14:val="standardContextual"/>
          </w:rPr>
          <w:tab/>
        </w:r>
        <w:r w:rsidRPr="00691FBD">
          <w:rPr>
            <w:rStyle w:val="Hyperlink"/>
            <w:noProof/>
            <w:highlight w:val="yellow"/>
          </w:rPr>
          <w:t>6.x.y.2 Syntax</w:t>
        </w:r>
        <w:r>
          <w:rPr>
            <w:noProof/>
            <w:webHidden/>
          </w:rPr>
          <w:tab/>
        </w:r>
        <w:r>
          <w:rPr>
            <w:noProof/>
            <w:webHidden/>
          </w:rPr>
          <w:fldChar w:fldCharType="begin"/>
        </w:r>
        <w:r>
          <w:rPr>
            <w:noProof/>
            <w:webHidden/>
          </w:rPr>
          <w:instrText xml:space="preserve"> PAGEREF _Toc189729858 \h </w:instrText>
        </w:r>
        <w:r>
          <w:rPr>
            <w:noProof/>
            <w:webHidden/>
          </w:rPr>
        </w:r>
      </w:ins>
      <w:r>
        <w:rPr>
          <w:noProof/>
          <w:webHidden/>
        </w:rPr>
        <w:fldChar w:fldCharType="separate"/>
      </w:r>
      <w:ins w:id="85" w:author="Kashyap Kammachi-Sreedhar (Nokia)" w:date="2025-02-06T10:23:00Z" w16du:dateUtc="2025-02-06T08:23:00Z">
        <w:r>
          <w:rPr>
            <w:noProof/>
            <w:webHidden/>
          </w:rPr>
          <w:t>9</w:t>
        </w:r>
        <w:r>
          <w:rPr>
            <w:noProof/>
            <w:webHidden/>
          </w:rPr>
          <w:fldChar w:fldCharType="end"/>
        </w:r>
        <w:r w:rsidRPr="00691FBD">
          <w:rPr>
            <w:rStyle w:val="Hyperlink"/>
            <w:noProof/>
          </w:rPr>
          <w:fldChar w:fldCharType="end"/>
        </w:r>
      </w:ins>
    </w:p>
    <w:p w14:paraId="6992A4FC" w14:textId="1300800D" w:rsidR="00581DBE" w:rsidRDefault="00581DBE">
      <w:pPr>
        <w:pStyle w:val="TOC3"/>
        <w:rPr>
          <w:ins w:id="86" w:author="Kashyap Kammachi-Sreedhar (Nokia)" w:date="2025-02-06T10:23:00Z" w16du:dateUtc="2025-02-06T08:23:00Z"/>
          <w:rFonts w:asciiTheme="minorHAnsi" w:eastAsiaTheme="minorEastAsia" w:hAnsiTheme="minorHAnsi" w:cstheme="minorBidi"/>
          <w:noProof/>
          <w:kern w:val="2"/>
          <w14:ligatures w14:val="standardContextual"/>
        </w:rPr>
      </w:pPr>
      <w:ins w:id="87" w:author="Kashyap Kammachi-Sreedhar (Nokia)" w:date="2025-02-06T10:23:00Z" w16du:dateUtc="2025-02-06T08:23:00Z">
        <w:r w:rsidRPr="00691FBD">
          <w:rPr>
            <w:rStyle w:val="Hyperlink"/>
            <w:noProof/>
          </w:rPr>
          <w:lastRenderedPageBreak/>
          <w:fldChar w:fldCharType="begin"/>
        </w:r>
        <w:r w:rsidRPr="00691FBD">
          <w:rPr>
            <w:rStyle w:val="Hyperlink"/>
            <w:noProof/>
          </w:rPr>
          <w:instrText xml:space="preserve"> </w:instrText>
        </w:r>
        <w:r>
          <w:rPr>
            <w:noProof/>
          </w:rPr>
          <w:instrText>HYPERLINK \l "_Toc189729859"</w:instrText>
        </w:r>
        <w:r w:rsidRPr="00691FBD">
          <w:rPr>
            <w:rStyle w:val="Hyperlink"/>
            <w:noProof/>
          </w:rPr>
          <w:instrText xml:space="preserve"> </w:instrText>
        </w:r>
        <w:r w:rsidRPr="00691FBD">
          <w:rPr>
            <w:rStyle w:val="Hyperlink"/>
            <w:noProof/>
          </w:rPr>
        </w:r>
        <w:r w:rsidRPr="00691FBD">
          <w:rPr>
            <w:rStyle w:val="Hyperlink"/>
            <w:noProof/>
          </w:rPr>
          <w:fldChar w:fldCharType="separate"/>
        </w:r>
        <w:r w:rsidRPr="00691FBD">
          <w:rPr>
            <w:rStyle w:val="Hyperlink"/>
            <w:noProof/>
            <w:highlight w:val="yellow"/>
          </w:rPr>
          <w:t>6.1.3</w:t>
        </w:r>
        <w:r>
          <w:rPr>
            <w:rFonts w:asciiTheme="minorHAnsi" w:eastAsiaTheme="minorEastAsia" w:hAnsiTheme="minorHAnsi" w:cstheme="minorBidi"/>
            <w:noProof/>
            <w:kern w:val="2"/>
            <w14:ligatures w14:val="standardContextual"/>
          </w:rPr>
          <w:tab/>
        </w:r>
        <w:r w:rsidRPr="00691FBD">
          <w:rPr>
            <w:rStyle w:val="Hyperlink"/>
            <w:noProof/>
            <w:highlight w:val="yellow"/>
            <w:lang w:val="en-CA"/>
          </w:rPr>
          <w:t xml:space="preserve">6.x.y.3 </w:t>
        </w:r>
        <w:r w:rsidRPr="00691FBD">
          <w:rPr>
            <w:rStyle w:val="Hyperlink"/>
            <w:noProof/>
            <w:highlight w:val="yellow"/>
          </w:rPr>
          <w:t>Semantics</w:t>
        </w:r>
        <w:r>
          <w:rPr>
            <w:noProof/>
            <w:webHidden/>
          </w:rPr>
          <w:tab/>
        </w:r>
        <w:r>
          <w:rPr>
            <w:noProof/>
            <w:webHidden/>
          </w:rPr>
          <w:fldChar w:fldCharType="begin"/>
        </w:r>
        <w:r>
          <w:rPr>
            <w:noProof/>
            <w:webHidden/>
          </w:rPr>
          <w:instrText xml:space="preserve"> PAGEREF _Toc189729859 \h </w:instrText>
        </w:r>
        <w:r>
          <w:rPr>
            <w:noProof/>
            <w:webHidden/>
          </w:rPr>
        </w:r>
      </w:ins>
      <w:r>
        <w:rPr>
          <w:noProof/>
          <w:webHidden/>
        </w:rPr>
        <w:fldChar w:fldCharType="separate"/>
      </w:r>
      <w:ins w:id="88" w:author="Kashyap Kammachi-Sreedhar (Nokia)" w:date="2025-02-06T10:23:00Z" w16du:dateUtc="2025-02-06T08:23:00Z">
        <w:r>
          <w:rPr>
            <w:noProof/>
            <w:webHidden/>
          </w:rPr>
          <w:t>9</w:t>
        </w:r>
        <w:r>
          <w:rPr>
            <w:noProof/>
            <w:webHidden/>
          </w:rPr>
          <w:fldChar w:fldCharType="end"/>
        </w:r>
        <w:r w:rsidRPr="00691FBD">
          <w:rPr>
            <w:rStyle w:val="Hyperlink"/>
            <w:noProof/>
          </w:rPr>
          <w:fldChar w:fldCharType="end"/>
        </w:r>
      </w:ins>
    </w:p>
    <w:p w14:paraId="39D05235" w14:textId="251230BF" w:rsidR="00581DBE" w:rsidRDefault="00581DBE">
      <w:pPr>
        <w:pStyle w:val="TOC1"/>
        <w:rPr>
          <w:ins w:id="89" w:author="Kashyap Kammachi-Sreedhar (Nokia)" w:date="2025-02-06T10:23:00Z" w16du:dateUtc="2025-02-06T08:23:00Z"/>
          <w:rFonts w:asciiTheme="minorHAnsi" w:eastAsiaTheme="minorEastAsia" w:hAnsiTheme="minorHAnsi" w:cstheme="minorBidi"/>
          <w:noProof/>
          <w:kern w:val="2"/>
          <w14:ligatures w14:val="standardContextual"/>
        </w:rPr>
      </w:pPr>
      <w:ins w:id="90" w:author="Kashyap Kammachi-Sreedhar (Nokia)" w:date="2025-02-06T10:23:00Z" w16du:dateUtc="2025-02-06T08:23:00Z">
        <w:r w:rsidRPr="00691FBD">
          <w:rPr>
            <w:rStyle w:val="Hyperlink"/>
            <w:noProof/>
          </w:rPr>
          <w:fldChar w:fldCharType="begin"/>
        </w:r>
        <w:r w:rsidRPr="00691FBD">
          <w:rPr>
            <w:rStyle w:val="Hyperlink"/>
            <w:noProof/>
          </w:rPr>
          <w:instrText xml:space="preserve"> </w:instrText>
        </w:r>
        <w:r>
          <w:rPr>
            <w:noProof/>
          </w:rPr>
          <w:instrText>HYPERLINK \l "_Toc189729860"</w:instrText>
        </w:r>
        <w:r w:rsidRPr="00691FBD">
          <w:rPr>
            <w:rStyle w:val="Hyperlink"/>
            <w:noProof/>
          </w:rPr>
          <w:instrText xml:space="preserve"> </w:instrText>
        </w:r>
        <w:r w:rsidRPr="00691FBD">
          <w:rPr>
            <w:rStyle w:val="Hyperlink"/>
            <w:noProof/>
          </w:rPr>
        </w:r>
        <w:r w:rsidRPr="00691FBD">
          <w:rPr>
            <w:rStyle w:val="Hyperlink"/>
            <w:noProof/>
          </w:rPr>
          <w:fldChar w:fldCharType="separate"/>
        </w:r>
        <w:r w:rsidRPr="00691FBD">
          <w:rPr>
            <w:rStyle w:val="Hyperlink"/>
            <w:noProof/>
            <w:lang w:val="en-CA"/>
          </w:rPr>
          <w:t>7</w:t>
        </w:r>
        <w:r>
          <w:rPr>
            <w:rFonts w:asciiTheme="minorHAnsi" w:eastAsiaTheme="minorEastAsia" w:hAnsiTheme="minorHAnsi" w:cstheme="minorBidi"/>
            <w:noProof/>
            <w:kern w:val="2"/>
            <w14:ligatures w14:val="standardContextual"/>
          </w:rPr>
          <w:tab/>
        </w:r>
        <w:r w:rsidRPr="00691FBD">
          <w:rPr>
            <w:rStyle w:val="Hyperlink"/>
            <w:noProof/>
            <w:lang w:val="en-CA"/>
          </w:rPr>
          <w:t>Compact VVC decoder configuration (MPEG#149, Issue#178)</w:t>
        </w:r>
        <w:r>
          <w:rPr>
            <w:noProof/>
            <w:webHidden/>
          </w:rPr>
          <w:tab/>
        </w:r>
        <w:r>
          <w:rPr>
            <w:noProof/>
            <w:webHidden/>
          </w:rPr>
          <w:fldChar w:fldCharType="begin"/>
        </w:r>
        <w:r>
          <w:rPr>
            <w:noProof/>
            <w:webHidden/>
          </w:rPr>
          <w:instrText xml:space="preserve"> PAGEREF _Toc189729860 \h </w:instrText>
        </w:r>
        <w:r>
          <w:rPr>
            <w:noProof/>
            <w:webHidden/>
          </w:rPr>
        </w:r>
      </w:ins>
      <w:r>
        <w:rPr>
          <w:noProof/>
          <w:webHidden/>
        </w:rPr>
        <w:fldChar w:fldCharType="separate"/>
      </w:r>
      <w:ins w:id="91" w:author="Kashyap Kammachi-Sreedhar (Nokia)" w:date="2025-02-06T10:23:00Z" w16du:dateUtc="2025-02-06T08:23:00Z">
        <w:r>
          <w:rPr>
            <w:noProof/>
            <w:webHidden/>
          </w:rPr>
          <w:t>9</w:t>
        </w:r>
        <w:r>
          <w:rPr>
            <w:noProof/>
            <w:webHidden/>
          </w:rPr>
          <w:fldChar w:fldCharType="end"/>
        </w:r>
        <w:r w:rsidRPr="00691FBD">
          <w:rPr>
            <w:rStyle w:val="Hyperlink"/>
            <w:noProof/>
          </w:rPr>
          <w:fldChar w:fldCharType="end"/>
        </w:r>
      </w:ins>
    </w:p>
    <w:p w14:paraId="07EE7BFF" w14:textId="0C455A82" w:rsidR="00581DBE" w:rsidRDefault="00581DBE">
      <w:pPr>
        <w:pStyle w:val="TOC2"/>
        <w:tabs>
          <w:tab w:val="left" w:pos="960"/>
          <w:tab w:val="right" w:leader="dot" w:pos="9010"/>
        </w:tabs>
        <w:rPr>
          <w:ins w:id="92" w:author="Kashyap Kammachi-Sreedhar (Nokia)" w:date="2025-02-06T10:23:00Z" w16du:dateUtc="2025-02-06T08:23:00Z"/>
          <w:rFonts w:asciiTheme="minorHAnsi" w:eastAsiaTheme="minorEastAsia" w:hAnsiTheme="minorHAnsi" w:cstheme="minorBidi"/>
          <w:noProof/>
          <w:kern w:val="2"/>
          <w14:ligatures w14:val="standardContextual"/>
        </w:rPr>
      </w:pPr>
      <w:ins w:id="93" w:author="Kashyap Kammachi-Sreedhar (Nokia)" w:date="2025-02-06T10:23:00Z" w16du:dateUtc="2025-02-06T08:23:00Z">
        <w:r w:rsidRPr="00691FBD">
          <w:rPr>
            <w:rStyle w:val="Hyperlink"/>
            <w:noProof/>
          </w:rPr>
          <w:fldChar w:fldCharType="begin"/>
        </w:r>
        <w:r w:rsidRPr="00691FBD">
          <w:rPr>
            <w:rStyle w:val="Hyperlink"/>
            <w:noProof/>
          </w:rPr>
          <w:instrText xml:space="preserve"> </w:instrText>
        </w:r>
        <w:r>
          <w:rPr>
            <w:noProof/>
          </w:rPr>
          <w:instrText>HYPERLINK \l "_Toc189729861"</w:instrText>
        </w:r>
        <w:r w:rsidRPr="00691FBD">
          <w:rPr>
            <w:rStyle w:val="Hyperlink"/>
            <w:noProof/>
          </w:rPr>
          <w:instrText xml:space="preserve"> </w:instrText>
        </w:r>
        <w:r w:rsidRPr="00691FBD">
          <w:rPr>
            <w:rStyle w:val="Hyperlink"/>
            <w:noProof/>
          </w:rPr>
        </w:r>
        <w:r w:rsidRPr="00691FBD">
          <w:rPr>
            <w:rStyle w:val="Hyperlink"/>
            <w:noProof/>
          </w:rPr>
          <w:fldChar w:fldCharType="separate"/>
        </w:r>
        <w:r w:rsidRPr="00691FBD">
          <w:rPr>
            <w:rStyle w:val="Hyperlink"/>
            <w:noProof/>
            <w:lang w:val="en-CA"/>
          </w:rPr>
          <w:t>7.1</w:t>
        </w:r>
        <w:r>
          <w:rPr>
            <w:rFonts w:asciiTheme="minorHAnsi" w:eastAsiaTheme="minorEastAsia" w:hAnsiTheme="minorHAnsi" w:cstheme="minorBidi"/>
            <w:noProof/>
            <w:kern w:val="2"/>
            <w14:ligatures w14:val="standardContextual"/>
          </w:rPr>
          <w:tab/>
        </w:r>
        <w:r w:rsidRPr="00691FBD">
          <w:rPr>
            <w:rStyle w:val="Hyperlink"/>
            <w:noProof/>
            <w:lang w:val="en-CA"/>
          </w:rPr>
          <w:t>Abstract</w:t>
        </w:r>
        <w:r>
          <w:rPr>
            <w:noProof/>
            <w:webHidden/>
          </w:rPr>
          <w:tab/>
        </w:r>
        <w:r>
          <w:rPr>
            <w:noProof/>
            <w:webHidden/>
          </w:rPr>
          <w:fldChar w:fldCharType="begin"/>
        </w:r>
        <w:r>
          <w:rPr>
            <w:noProof/>
            <w:webHidden/>
          </w:rPr>
          <w:instrText xml:space="preserve"> PAGEREF _Toc189729861 \h </w:instrText>
        </w:r>
        <w:r>
          <w:rPr>
            <w:noProof/>
            <w:webHidden/>
          </w:rPr>
        </w:r>
      </w:ins>
      <w:r>
        <w:rPr>
          <w:noProof/>
          <w:webHidden/>
        </w:rPr>
        <w:fldChar w:fldCharType="separate"/>
      </w:r>
      <w:ins w:id="94" w:author="Kashyap Kammachi-Sreedhar (Nokia)" w:date="2025-02-06T10:23:00Z" w16du:dateUtc="2025-02-06T08:23:00Z">
        <w:r>
          <w:rPr>
            <w:noProof/>
            <w:webHidden/>
          </w:rPr>
          <w:t>9</w:t>
        </w:r>
        <w:r>
          <w:rPr>
            <w:noProof/>
            <w:webHidden/>
          </w:rPr>
          <w:fldChar w:fldCharType="end"/>
        </w:r>
        <w:r w:rsidRPr="00691FBD">
          <w:rPr>
            <w:rStyle w:val="Hyperlink"/>
            <w:noProof/>
          </w:rPr>
          <w:fldChar w:fldCharType="end"/>
        </w:r>
      </w:ins>
    </w:p>
    <w:p w14:paraId="00F22CFA" w14:textId="631796B7" w:rsidR="00E3039E" w:rsidDel="00581DBE" w:rsidRDefault="00E3039E">
      <w:pPr>
        <w:pStyle w:val="TOC1"/>
        <w:rPr>
          <w:del w:id="95" w:author="Kashyap Kammachi-Sreedhar (Nokia)" w:date="2025-02-06T10:23:00Z" w16du:dateUtc="2025-02-06T08:23:00Z"/>
          <w:rFonts w:asciiTheme="minorHAnsi" w:eastAsiaTheme="minorEastAsia" w:hAnsiTheme="minorHAnsi" w:cstheme="minorBidi"/>
          <w:noProof/>
          <w:kern w:val="2"/>
          <w14:ligatures w14:val="standardContextual"/>
        </w:rPr>
      </w:pPr>
      <w:del w:id="96" w:author="Kashyap Kammachi-Sreedhar (Nokia)" w:date="2025-02-06T10:23:00Z" w16du:dateUtc="2025-02-06T08:23:00Z">
        <w:r w:rsidRPr="00581DBE" w:rsidDel="00581DBE">
          <w:rPr>
            <w:rStyle w:val="Hyperlink"/>
            <w:noProof/>
            <w:lang w:val="en-CA"/>
          </w:rPr>
          <w:delText>1</w:delText>
        </w:r>
        <w:r w:rsidDel="00581DBE">
          <w:rPr>
            <w:rFonts w:asciiTheme="minorHAnsi" w:eastAsiaTheme="minorEastAsia" w:hAnsiTheme="minorHAnsi" w:cstheme="minorBidi"/>
            <w:noProof/>
            <w:kern w:val="2"/>
            <w14:ligatures w14:val="standardContextual"/>
          </w:rPr>
          <w:tab/>
        </w:r>
        <w:r w:rsidRPr="00581DBE" w:rsidDel="00581DBE">
          <w:rPr>
            <w:rStyle w:val="Hyperlink"/>
            <w:noProof/>
            <w:lang w:val="en-CA"/>
          </w:rPr>
          <w:delText>Signaling for pre-derived coded image items</w:delText>
        </w:r>
        <w:r w:rsidDel="00581DBE">
          <w:rPr>
            <w:noProof/>
            <w:webHidden/>
          </w:rPr>
          <w:tab/>
          <w:delText>3</w:delText>
        </w:r>
      </w:del>
    </w:p>
    <w:p w14:paraId="65B4326F" w14:textId="5BD78F46" w:rsidR="00E3039E" w:rsidDel="00581DBE" w:rsidRDefault="00E3039E">
      <w:pPr>
        <w:pStyle w:val="TOC1"/>
        <w:rPr>
          <w:del w:id="97" w:author="Kashyap Kammachi-Sreedhar (Nokia)" w:date="2025-02-06T10:23:00Z" w16du:dateUtc="2025-02-06T08:23:00Z"/>
          <w:rFonts w:asciiTheme="minorHAnsi" w:eastAsiaTheme="minorEastAsia" w:hAnsiTheme="minorHAnsi" w:cstheme="minorBidi"/>
          <w:noProof/>
          <w:kern w:val="2"/>
          <w14:ligatures w14:val="standardContextual"/>
        </w:rPr>
      </w:pPr>
      <w:del w:id="98" w:author="Kashyap Kammachi-Sreedhar (Nokia)" w:date="2025-02-06T10:23:00Z" w16du:dateUtc="2025-02-06T08:23:00Z">
        <w:r w:rsidRPr="00581DBE" w:rsidDel="00581DBE">
          <w:rPr>
            <w:rStyle w:val="Hyperlink"/>
            <w:noProof/>
            <w:lang w:val="en-CA"/>
          </w:rPr>
          <w:delText>2</w:delText>
        </w:r>
        <w:r w:rsidDel="00581DBE">
          <w:rPr>
            <w:rFonts w:asciiTheme="minorHAnsi" w:eastAsiaTheme="minorEastAsia" w:hAnsiTheme="minorHAnsi" w:cstheme="minorBidi"/>
            <w:noProof/>
            <w:kern w:val="2"/>
            <w14:ligatures w14:val="standardContextual"/>
          </w:rPr>
          <w:tab/>
        </w:r>
        <w:r w:rsidRPr="00581DBE" w:rsidDel="00581DBE">
          <w:rPr>
            <w:rStyle w:val="Hyperlink"/>
            <w:noProof/>
            <w:lang w:val="en-CA"/>
          </w:rPr>
          <w:delText>On MPEG/JPEG file embedding (MPEG#141, Issue#87)</w:delText>
        </w:r>
        <w:r w:rsidDel="00581DBE">
          <w:rPr>
            <w:noProof/>
            <w:webHidden/>
          </w:rPr>
          <w:tab/>
          <w:delText>3</w:delText>
        </w:r>
      </w:del>
    </w:p>
    <w:p w14:paraId="4CFFAE55" w14:textId="771821C8" w:rsidR="00E3039E" w:rsidDel="00581DBE" w:rsidRDefault="00E3039E">
      <w:pPr>
        <w:pStyle w:val="TOC2"/>
        <w:tabs>
          <w:tab w:val="left" w:pos="960"/>
          <w:tab w:val="right" w:leader="dot" w:pos="9010"/>
        </w:tabs>
        <w:rPr>
          <w:del w:id="99" w:author="Kashyap Kammachi-Sreedhar (Nokia)" w:date="2025-02-06T10:23:00Z" w16du:dateUtc="2025-02-06T08:23:00Z"/>
          <w:rFonts w:asciiTheme="minorHAnsi" w:eastAsiaTheme="minorEastAsia" w:hAnsiTheme="minorHAnsi" w:cstheme="minorBidi"/>
          <w:noProof/>
          <w:kern w:val="2"/>
          <w14:ligatures w14:val="standardContextual"/>
        </w:rPr>
      </w:pPr>
      <w:del w:id="100" w:author="Kashyap Kammachi-Sreedhar (Nokia)" w:date="2025-02-06T10:23:00Z" w16du:dateUtc="2025-02-06T08:23:00Z">
        <w:r w:rsidRPr="00581DBE" w:rsidDel="00581DBE">
          <w:rPr>
            <w:rStyle w:val="Hyperlink"/>
            <w:noProof/>
            <w:lang w:val="en-CA"/>
          </w:rPr>
          <w:delText>2.1</w:delText>
        </w:r>
        <w:r w:rsidDel="00581DBE">
          <w:rPr>
            <w:rFonts w:asciiTheme="minorHAnsi" w:eastAsiaTheme="minorEastAsia" w:hAnsiTheme="minorHAnsi" w:cstheme="minorBidi"/>
            <w:noProof/>
            <w:kern w:val="2"/>
            <w14:ligatures w14:val="standardContextual"/>
          </w:rPr>
          <w:tab/>
        </w:r>
        <w:r w:rsidRPr="00581DBE" w:rsidDel="00581DBE">
          <w:rPr>
            <w:rStyle w:val="Hyperlink"/>
            <w:noProof/>
            <w:lang w:val="en-CA"/>
          </w:rPr>
          <w:delText>Discussion</w:delText>
        </w:r>
        <w:r w:rsidDel="00581DBE">
          <w:rPr>
            <w:noProof/>
            <w:webHidden/>
          </w:rPr>
          <w:tab/>
          <w:delText>3</w:delText>
        </w:r>
      </w:del>
    </w:p>
    <w:p w14:paraId="07CFC84D" w14:textId="172F2744" w:rsidR="00E3039E" w:rsidDel="00581DBE" w:rsidRDefault="00E3039E">
      <w:pPr>
        <w:pStyle w:val="TOC2"/>
        <w:tabs>
          <w:tab w:val="left" w:pos="960"/>
          <w:tab w:val="right" w:leader="dot" w:pos="9010"/>
        </w:tabs>
        <w:rPr>
          <w:del w:id="101" w:author="Kashyap Kammachi-Sreedhar (Nokia)" w:date="2025-02-06T10:23:00Z" w16du:dateUtc="2025-02-06T08:23:00Z"/>
          <w:rFonts w:asciiTheme="minorHAnsi" w:eastAsiaTheme="minorEastAsia" w:hAnsiTheme="minorHAnsi" w:cstheme="minorBidi"/>
          <w:noProof/>
          <w:kern w:val="2"/>
          <w14:ligatures w14:val="standardContextual"/>
        </w:rPr>
      </w:pPr>
      <w:del w:id="102" w:author="Kashyap Kammachi-Sreedhar (Nokia)" w:date="2025-02-06T10:23:00Z" w16du:dateUtc="2025-02-06T08:23:00Z">
        <w:r w:rsidRPr="00581DBE" w:rsidDel="00581DBE">
          <w:rPr>
            <w:rStyle w:val="Hyperlink"/>
            <w:noProof/>
            <w:lang w:val="en-CA"/>
          </w:rPr>
          <w:delText>2.2</w:delText>
        </w:r>
        <w:r w:rsidDel="00581DBE">
          <w:rPr>
            <w:rFonts w:asciiTheme="minorHAnsi" w:eastAsiaTheme="minorEastAsia" w:hAnsiTheme="minorHAnsi" w:cstheme="minorBidi"/>
            <w:noProof/>
            <w:kern w:val="2"/>
            <w14:ligatures w14:val="standardContextual"/>
          </w:rPr>
          <w:tab/>
        </w:r>
        <w:r w:rsidRPr="00581DBE" w:rsidDel="00581DBE">
          <w:rPr>
            <w:rStyle w:val="Hyperlink"/>
            <w:noProof/>
            <w:lang w:val="en-CA"/>
          </w:rPr>
          <w:delText>Initial text proposal</w:delText>
        </w:r>
        <w:r w:rsidDel="00581DBE">
          <w:rPr>
            <w:noProof/>
            <w:webHidden/>
          </w:rPr>
          <w:tab/>
          <w:delText>3</w:delText>
        </w:r>
      </w:del>
    </w:p>
    <w:p w14:paraId="4943E825" w14:textId="20B01571" w:rsidR="00E3039E" w:rsidDel="00581DBE" w:rsidRDefault="00E3039E">
      <w:pPr>
        <w:pStyle w:val="TOC1"/>
        <w:rPr>
          <w:del w:id="103" w:author="Kashyap Kammachi-Sreedhar (Nokia)" w:date="2025-02-06T10:23:00Z" w16du:dateUtc="2025-02-06T08:23:00Z"/>
          <w:rFonts w:asciiTheme="minorHAnsi" w:eastAsiaTheme="minorEastAsia" w:hAnsiTheme="minorHAnsi" w:cstheme="minorBidi"/>
          <w:noProof/>
          <w:kern w:val="2"/>
          <w14:ligatures w14:val="standardContextual"/>
        </w:rPr>
      </w:pPr>
      <w:del w:id="104" w:author="Kashyap Kammachi-Sreedhar (Nokia)" w:date="2025-02-06T10:23:00Z" w16du:dateUtc="2025-02-06T08:23:00Z">
        <w:r w:rsidRPr="00581DBE" w:rsidDel="00581DBE">
          <w:rPr>
            <w:rStyle w:val="Hyperlink"/>
            <w:noProof/>
            <w:lang w:val="en-CA"/>
          </w:rPr>
          <w:delText>3</w:delText>
        </w:r>
        <w:r w:rsidDel="00581DBE">
          <w:rPr>
            <w:rFonts w:asciiTheme="minorHAnsi" w:eastAsiaTheme="minorEastAsia" w:hAnsiTheme="minorHAnsi" w:cstheme="minorBidi"/>
            <w:noProof/>
            <w:kern w:val="2"/>
            <w14:ligatures w14:val="standardContextual"/>
          </w:rPr>
          <w:tab/>
        </w:r>
        <w:r w:rsidRPr="00581DBE" w:rsidDel="00581DBE">
          <w:rPr>
            <w:rStyle w:val="Hyperlink"/>
            <w:noProof/>
            <w:lang w:val="en-CA"/>
          </w:rPr>
          <w:delText>Generic compression of items (MPEG #147, issue #157))</w:delText>
        </w:r>
        <w:r w:rsidDel="00581DBE">
          <w:rPr>
            <w:noProof/>
            <w:webHidden/>
          </w:rPr>
          <w:tab/>
          <w:delText>4</w:delText>
        </w:r>
      </w:del>
    </w:p>
    <w:p w14:paraId="4D2DB9CB" w14:textId="528C9A99" w:rsidR="00E3039E" w:rsidDel="00581DBE" w:rsidRDefault="00E3039E">
      <w:pPr>
        <w:pStyle w:val="TOC2"/>
        <w:tabs>
          <w:tab w:val="left" w:pos="960"/>
          <w:tab w:val="right" w:leader="dot" w:pos="9010"/>
        </w:tabs>
        <w:rPr>
          <w:del w:id="105" w:author="Kashyap Kammachi-Sreedhar (Nokia)" w:date="2025-02-06T10:23:00Z" w16du:dateUtc="2025-02-06T08:23:00Z"/>
          <w:rFonts w:asciiTheme="minorHAnsi" w:eastAsiaTheme="minorEastAsia" w:hAnsiTheme="minorHAnsi" w:cstheme="minorBidi"/>
          <w:noProof/>
          <w:kern w:val="2"/>
          <w14:ligatures w14:val="standardContextual"/>
        </w:rPr>
      </w:pPr>
      <w:del w:id="106" w:author="Kashyap Kammachi-Sreedhar (Nokia)" w:date="2025-02-06T10:23:00Z" w16du:dateUtc="2025-02-06T08:23:00Z">
        <w:r w:rsidRPr="00581DBE" w:rsidDel="00581DBE">
          <w:rPr>
            <w:rStyle w:val="Hyperlink"/>
            <w:noProof/>
            <w:lang w:val="en-CA"/>
          </w:rPr>
          <w:delText>3.1</w:delText>
        </w:r>
        <w:r w:rsidDel="00581DBE">
          <w:rPr>
            <w:rFonts w:asciiTheme="minorHAnsi" w:eastAsiaTheme="minorEastAsia" w:hAnsiTheme="minorHAnsi" w:cstheme="minorBidi"/>
            <w:noProof/>
            <w:kern w:val="2"/>
            <w14:ligatures w14:val="standardContextual"/>
          </w:rPr>
          <w:tab/>
        </w:r>
        <w:r w:rsidRPr="00581DBE" w:rsidDel="00581DBE">
          <w:rPr>
            <w:rStyle w:val="Hyperlink"/>
            <w:noProof/>
            <w:lang w:val="en-CA"/>
          </w:rPr>
          <w:delText>Abstract</w:delText>
        </w:r>
        <w:r w:rsidDel="00581DBE">
          <w:rPr>
            <w:noProof/>
            <w:webHidden/>
          </w:rPr>
          <w:tab/>
          <w:delText>4</w:delText>
        </w:r>
      </w:del>
    </w:p>
    <w:p w14:paraId="6E3D7F3A" w14:textId="1A4CD4BD" w:rsidR="00E3039E" w:rsidDel="00581DBE" w:rsidRDefault="00E3039E">
      <w:pPr>
        <w:pStyle w:val="TOC1"/>
        <w:rPr>
          <w:del w:id="107" w:author="Kashyap Kammachi-Sreedhar (Nokia)" w:date="2025-02-06T10:23:00Z" w16du:dateUtc="2025-02-06T08:23:00Z"/>
          <w:rFonts w:asciiTheme="minorHAnsi" w:eastAsiaTheme="minorEastAsia" w:hAnsiTheme="minorHAnsi" w:cstheme="minorBidi"/>
          <w:noProof/>
          <w:kern w:val="2"/>
          <w14:ligatures w14:val="standardContextual"/>
        </w:rPr>
      </w:pPr>
      <w:del w:id="108" w:author="Kashyap Kammachi-Sreedhar (Nokia)" w:date="2025-02-06T10:23:00Z" w16du:dateUtc="2025-02-06T08:23:00Z">
        <w:r w:rsidRPr="00581DBE" w:rsidDel="00581DBE">
          <w:rPr>
            <w:rStyle w:val="Hyperlink"/>
            <w:noProof/>
            <w:lang w:val="en-CA"/>
          </w:rPr>
          <w:delText>4</w:delText>
        </w:r>
        <w:r w:rsidDel="00581DBE">
          <w:rPr>
            <w:rFonts w:asciiTheme="minorHAnsi" w:eastAsiaTheme="minorEastAsia" w:hAnsiTheme="minorHAnsi" w:cstheme="minorBidi"/>
            <w:noProof/>
            <w:kern w:val="2"/>
            <w14:ligatures w14:val="standardContextual"/>
          </w:rPr>
          <w:tab/>
        </w:r>
        <w:r w:rsidRPr="00581DBE" w:rsidDel="00581DBE">
          <w:rPr>
            <w:rStyle w:val="Hyperlink"/>
            <w:noProof/>
            <w:lang w:val="en-CA"/>
          </w:rPr>
          <w:delText>Marking image items as belonging to a session (MPEG#148, Issue#166)</w:delText>
        </w:r>
        <w:r w:rsidDel="00581DBE">
          <w:rPr>
            <w:noProof/>
            <w:webHidden/>
          </w:rPr>
          <w:tab/>
          <w:delText>4</w:delText>
        </w:r>
      </w:del>
    </w:p>
    <w:p w14:paraId="4846D625" w14:textId="5875DF78" w:rsidR="00E3039E" w:rsidDel="00581DBE" w:rsidRDefault="00E3039E">
      <w:pPr>
        <w:pStyle w:val="TOC2"/>
        <w:tabs>
          <w:tab w:val="left" w:pos="960"/>
          <w:tab w:val="right" w:leader="dot" w:pos="9010"/>
        </w:tabs>
        <w:rPr>
          <w:del w:id="109" w:author="Kashyap Kammachi-Sreedhar (Nokia)" w:date="2025-02-06T10:23:00Z" w16du:dateUtc="2025-02-06T08:23:00Z"/>
          <w:rFonts w:asciiTheme="minorHAnsi" w:eastAsiaTheme="minorEastAsia" w:hAnsiTheme="minorHAnsi" w:cstheme="minorBidi"/>
          <w:noProof/>
          <w:kern w:val="2"/>
          <w14:ligatures w14:val="standardContextual"/>
        </w:rPr>
      </w:pPr>
      <w:del w:id="110" w:author="Kashyap Kammachi-Sreedhar (Nokia)" w:date="2025-02-06T10:23:00Z" w16du:dateUtc="2025-02-06T08:23:00Z">
        <w:r w:rsidRPr="00581DBE" w:rsidDel="00581DBE">
          <w:rPr>
            <w:rStyle w:val="Hyperlink"/>
            <w:noProof/>
            <w:lang w:val="en-CA"/>
          </w:rPr>
          <w:delText>4.1</w:delText>
        </w:r>
        <w:r w:rsidDel="00581DBE">
          <w:rPr>
            <w:rFonts w:asciiTheme="minorHAnsi" w:eastAsiaTheme="minorEastAsia" w:hAnsiTheme="minorHAnsi" w:cstheme="minorBidi"/>
            <w:noProof/>
            <w:kern w:val="2"/>
            <w14:ligatures w14:val="standardContextual"/>
          </w:rPr>
          <w:tab/>
        </w:r>
        <w:r w:rsidRPr="00581DBE" w:rsidDel="00581DBE">
          <w:rPr>
            <w:rStyle w:val="Hyperlink"/>
            <w:noProof/>
            <w:lang w:val="en-CA"/>
          </w:rPr>
          <w:delText>Abstract</w:delText>
        </w:r>
        <w:r w:rsidDel="00581DBE">
          <w:rPr>
            <w:noProof/>
            <w:webHidden/>
          </w:rPr>
          <w:tab/>
          <w:delText>4</w:delText>
        </w:r>
      </w:del>
    </w:p>
    <w:p w14:paraId="60922FDE" w14:textId="01997662" w:rsidR="00E3039E" w:rsidDel="00581DBE" w:rsidRDefault="00E3039E">
      <w:pPr>
        <w:pStyle w:val="TOC2"/>
        <w:tabs>
          <w:tab w:val="left" w:pos="960"/>
          <w:tab w:val="right" w:leader="dot" w:pos="9010"/>
        </w:tabs>
        <w:rPr>
          <w:del w:id="111" w:author="Kashyap Kammachi-Sreedhar (Nokia)" w:date="2025-02-06T10:23:00Z" w16du:dateUtc="2025-02-06T08:23:00Z"/>
          <w:rFonts w:asciiTheme="minorHAnsi" w:eastAsiaTheme="minorEastAsia" w:hAnsiTheme="minorHAnsi" w:cstheme="minorBidi"/>
          <w:noProof/>
          <w:kern w:val="2"/>
          <w14:ligatures w14:val="standardContextual"/>
        </w:rPr>
      </w:pPr>
      <w:del w:id="112" w:author="Kashyap Kammachi-Sreedhar (Nokia)" w:date="2025-02-06T10:23:00Z" w16du:dateUtc="2025-02-06T08:23:00Z">
        <w:r w:rsidRPr="00581DBE" w:rsidDel="00581DBE">
          <w:rPr>
            <w:rStyle w:val="Hyperlink"/>
            <w:noProof/>
            <w:lang w:val="en-CA"/>
          </w:rPr>
          <w:delText>4.2</w:delText>
        </w:r>
        <w:r w:rsidDel="00581DBE">
          <w:rPr>
            <w:rFonts w:asciiTheme="minorHAnsi" w:eastAsiaTheme="minorEastAsia" w:hAnsiTheme="minorHAnsi" w:cstheme="minorBidi"/>
            <w:noProof/>
            <w:kern w:val="2"/>
            <w14:ligatures w14:val="standardContextual"/>
          </w:rPr>
          <w:tab/>
        </w:r>
        <w:r w:rsidRPr="00581DBE" w:rsidDel="00581DBE">
          <w:rPr>
            <w:rStyle w:val="Hyperlink"/>
            <w:noProof/>
            <w:lang w:val="en-CA"/>
          </w:rPr>
          <w:delText>Capture session identifier item property</w:delText>
        </w:r>
        <w:r w:rsidDel="00581DBE">
          <w:rPr>
            <w:noProof/>
            <w:webHidden/>
          </w:rPr>
          <w:tab/>
          <w:delText>4</w:delText>
        </w:r>
      </w:del>
    </w:p>
    <w:p w14:paraId="63433D19" w14:textId="3099D08F" w:rsidR="00E3039E" w:rsidDel="00581DBE" w:rsidRDefault="00E3039E">
      <w:pPr>
        <w:pStyle w:val="TOC3"/>
        <w:rPr>
          <w:del w:id="113" w:author="Kashyap Kammachi-Sreedhar (Nokia)" w:date="2025-02-06T10:23:00Z" w16du:dateUtc="2025-02-06T08:23:00Z"/>
          <w:rFonts w:asciiTheme="minorHAnsi" w:eastAsiaTheme="minorEastAsia" w:hAnsiTheme="minorHAnsi" w:cstheme="minorBidi"/>
          <w:noProof/>
          <w:kern w:val="2"/>
          <w14:ligatures w14:val="standardContextual"/>
        </w:rPr>
      </w:pPr>
      <w:del w:id="114" w:author="Kashyap Kammachi-Sreedhar (Nokia)" w:date="2025-02-06T10:23:00Z" w16du:dateUtc="2025-02-06T08:23:00Z">
        <w:r w:rsidRPr="00581DBE" w:rsidDel="00581DBE">
          <w:rPr>
            <w:rStyle w:val="Hyperlink"/>
            <w:noProof/>
            <w:lang w:val="en-CA"/>
          </w:rPr>
          <w:delText>4.2.1</w:delText>
        </w:r>
        <w:r w:rsidDel="00581DBE">
          <w:rPr>
            <w:rFonts w:asciiTheme="minorHAnsi" w:eastAsiaTheme="minorEastAsia" w:hAnsiTheme="minorHAnsi" w:cstheme="minorBidi"/>
            <w:noProof/>
            <w:kern w:val="2"/>
            <w14:ligatures w14:val="standardContextual"/>
          </w:rPr>
          <w:tab/>
        </w:r>
        <w:r w:rsidRPr="00581DBE" w:rsidDel="00581DBE">
          <w:rPr>
            <w:rStyle w:val="Hyperlink"/>
            <w:noProof/>
            <w:lang w:val="en-CA"/>
          </w:rPr>
          <w:delText>Definition</w:delText>
        </w:r>
        <w:r w:rsidDel="00581DBE">
          <w:rPr>
            <w:noProof/>
            <w:webHidden/>
          </w:rPr>
          <w:tab/>
          <w:delText>4</w:delText>
        </w:r>
      </w:del>
    </w:p>
    <w:p w14:paraId="258BE60A" w14:textId="0917BA53" w:rsidR="00E3039E" w:rsidDel="00581DBE" w:rsidRDefault="00E3039E">
      <w:pPr>
        <w:pStyle w:val="TOC3"/>
        <w:rPr>
          <w:del w:id="115" w:author="Kashyap Kammachi-Sreedhar (Nokia)" w:date="2025-02-06T10:23:00Z" w16du:dateUtc="2025-02-06T08:23:00Z"/>
          <w:rFonts w:asciiTheme="minorHAnsi" w:eastAsiaTheme="minorEastAsia" w:hAnsiTheme="minorHAnsi" w:cstheme="minorBidi"/>
          <w:noProof/>
          <w:kern w:val="2"/>
          <w14:ligatures w14:val="standardContextual"/>
        </w:rPr>
      </w:pPr>
      <w:del w:id="116" w:author="Kashyap Kammachi-Sreedhar (Nokia)" w:date="2025-02-06T10:23:00Z" w16du:dateUtc="2025-02-06T08:23:00Z">
        <w:r w:rsidRPr="00581DBE" w:rsidDel="00581DBE">
          <w:rPr>
            <w:rStyle w:val="Hyperlink"/>
            <w:noProof/>
            <w:lang w:val="en-CA"/>
          </w:rPr>
          <w:delText>4.2.2</w:delText>
        </w:r>
        <w:r w:rsidDel="00581DBE">
          <w:rPr>
            <w:rFonts w:asciiTheme="minorHAnsi" w:eastAsiaTheme="minorEastAsia" w:hAnsiTheme="minorHAnsi" w:cstheme="minorBidi"/>
            <w:noProof/>
            <w:kern w:val="2"/>
            <w14:ligatures w14:val="standardContextual"/>
          </w:rPr>
          <w:tab/>
        </w:r>
        <w:r w:rsidRPr="00581DBE" w:rsidDel="00581DBE">
          <w:rPr>
            <w:rStyle w:val="Hyperlink"/>
            <w:noProof/>
            <w:lang w:val="en-CA"/>
          </w:rPr>
          <w:delText>Syntax</w:delText>
        </w:r>
        <w:r w:rsidDel="00581DBE">
          <w:rPr>
            <w:noProof/>
            <w:webHidden/>
          </w:rPr>
          <w:tab/>
          <w:delText>5</w:delText>
        </w:r>
      </w:del>
    </w:p>
    <w:p w14:paraId="0304CE13" w14:textId="46CE1471" w:rsidR="00E3039E" w:rsidDel="00581DBE" w:rsidRDefault="00E3039E">
      <w:pPr>
        <w:pStyle w:val="TOC3"/>
        <w:rPr>
          <w:del w:id="117" w:author="Kashyap Kammachi-Sreedhar (Nokia)" w:date="2025-02-06T10:23:00Z" w16du:dateUtc="2025-02-06T08:23:00Z"/>
          <w:rFonts w:asciiTheme="minorHAnsi" w:eastAsiaTheme="minorEastAsia" w:hAnsiTheme="minorHAnsi" w:cstheme="minorBidi"/>
          <w:noProof/>
          <w:kern w:val="2"/>
          <w14:ligatures w14:val="standardContextual"/>
        </w:rPr>
      </w:pPr>
      <w:del w:id="118" w:author="Kashyap Kammachi-Sreedhar (Nokia)" w:date="2025-02-06T10:23:00Z" w16du:dateUtc="2025-02-06T08:23:00Z">
        <w:r w:rsidRPr="00581DBE" w:rsidDel="00581DBE">
          <w:rPr>
            <w:rStyle w:val="Hyperlink"/>
            <w:noProof/>
            <w:lang w:val="en-CA"/>
          </w:rPr>
          <w:delText>4.2.3</w:delText>
        </w:r>
        <w:r w:rsidDel="00581DBE">
          <w:rPr>
            <w:rFonts w:asciiTheme="minorHAnsi" w:eastAsiaTheme="minorEastAsia" w:hAnsiTheme="minorHAnsi" w:cstheme="minorBidi"/>
            <w:noProof/>
            <w:kern w:val="2"/>
            <w14:ligatures w14:val="standardContextual"/>
          </w:rPr>
          <w:tab/>
        </w:r>
        <w:r w:rsidRPr="00581DBE" w:rsidDel="00581DBE">
          <w:rPr>
            <w:rStyle w:val="Hyperlink"/>
            <w:noProof/>
            <w:lang w:val="en-CA"/>
          </w:rPr>
          <w:delText>Semantics</w:delText>
        </w:r>
        <w:r w:rsidDel="00581DBE">
          <w:rPr>
            <w:noProof/>
            <w:webHidden/>
          </w:rPr>
          <w:tab/>
          <w:delText>5</w:delText>
        </w:r>
      </w:del>
    </w:p>
    <w:p w14:paraId="6A626A78" w14:textId="749B9FF6" w:rsidR="00E3039E" w:rsidDel="00581DBE" w:rsidRDefault="00E3039E">
      <w:pPr>
        <w:pStyle w:val="TOC2"/>
        <w:tabs>
          <w:tab w:val="left" w:pos="960"/>
          <w:tab w:val="right" w:leader="dot" w:pos="9010"/>
        </w:tabs>
        <w:rPr>
          <w:del w:id="119" w:author="Kashyap Kammachi-Sreedhar (Nokia)" w:date="2025-02-06T10:23:00Z" w16du:dateUtc="2025-02-06T08:23:00Z"/>
          <w:rFonts w:asciiTheme="minorHAnsi" w:eastAsiaTheme="minorEastAsia" w:hAnsiTheme="minorHAnsi" w:cstheme="minorBidi"/>
          <w:noProof/>
          <w:kern w:val="2"/>
          <w14:ligatures w14:val="standardContextual"/>
        </w:rPr>
      </w:pPr>
      <w:del w:id="120" w:author="Kashyap Kammachi-Sreedhar (Nokia)" w:date="2025-02-06T10:23:00Z" w16du:dateUtc="2025-02-06T08:23:00Z">
        <w:r w:rsidRPr="00581DBE" w:rsidDel="00581DBE">
          <w:rPr>
            <w:rStyle w:val="Hyperlink"/>
            <w:noProof/>
            <w:lang w:val="en-CA"/>
          </w:rPr>
          <w:delText>4.3</w:delText>
        </w:r>
        <w:r w:rsidDel="00581DBE">
          <w:rPr>
            <w:rFonts w:asciiTheme="minorHAnsi" w:eastAsiaTheme="minorEastAsia" w:hAnsiTheme="minorHAnsi" w:cstheme="minorBidi"/>
            <w:noProof/>
            <w:kern w:val="2"/>
            <w14:ligatures w14:val="standardContextual"/>
          </w:rPr>
          <w:tab/>
        </w:r>
        <w:r w:rsidRPr="00581DBE" w:rsidDel="00581DBE">
          <w:rPr>
            <w:rStyle w:val="Hyperlink"/>
            <w:noProof/>
            <w:lang w:val="en-CA"/>
          </w:rPr>
          <w:delText>Alternatives considered</w:delText>
        </w:r>
        <w:r w:rsidDel="00581DBE">
          <w:rPr>
            <w:noProof/>
            <w:webHidden/>
          </w:rPr>
          <w:tab/>
          <w:delText>5</w:delText>
        </w:r>
      </w:del>
    </w:p>
    <w:p w14:paraId="5C9B66F2" w14:textId="7CA3F689" w:rsidR="00E3039E" w:rsidDel="00581DBE" w:rsidRDefault="00E3039E">
      <w:pPr>
        <w:pStyle w:val="TOC1"/>
        <w:rPr>
          <w:del w:id="121" w:author="Kashyap Kammachi-Sreedhar (Nokia)" w:date="2025-02-06T10:23:00Z" w16du:dateUtc="2025-02-06T08:23:00Z"/>
          <w:rFonts w:asciiTheme="minorHAnsi" w:eastAsiaTheme="minorEastAsia" w:hAnsiTheme="minorHAnsi" w:cstheme="minorBidi"/>
          <w:noProof/>
          <w:kern w:val="2"/>
          <w14:ligatures w14:val="standardContextual"/>
        </w:rPr>
      </w:pPr>
      <w:del w:id="122" w:author="Kashyap Kammachi-Sreedhar (Nokia)" w:date="2025-02-06T10:23:00Z" w16du:dateUtc="2025-02-06T08:23:00Z">
        <w:r w:rsidRPr="00581DBE" w:rsidDel="00581DBE">
          <w:rPr>
            <w:rStyle w:val="Hyperlink"/>
            <w:noProof/>
            <w:lang w:val="en-CA"/>
          </w:rPr>
          <w:delText>5</w:delText>
        </w:r>
        <w:r w:rsidDel="00581DBE">
          <w:rPr>
            <w:rFonts w:asciiTheme="minorHAnsi" w:eastAsiaTheme="minorEastAsia" w:hAnsiTheme="minorHAnsi" w:cstheme="minorBidi"/>
            <w:noProof/>
            <w:kern w:val="2"/>
            <w14:ligatures w14:val="standardContextual"/>
          </w:rPr>
          <w:tab/>
        </w:r>
        <w:r w:rsidRPr="00581DBE" w:rsidDel="00581DBE">
          <w:rPr>
            <w:rStyle w:val="Hyperlink"/>
            <w:noProof/>
            <w:lang w:val="en-CA"/>
          </w:rPr>
          <w:delText>On user description of Images (MPEG#148, Issue#170)</w:delText>
        </w:r>
        <w:r w:rsidDel="00581DBE">
          <w:rPr>
            <w:noProof/>
            <w:webHidden/>
          </w:rPr>
          <w:tab/>
          <w:delText>5</w:delText>
        </w:r>
      </w:del>
    </w:p>
    <w:p w14:paraId="50C92B3A" w14:textId="6350770D" w:rsidR="00E3039E" w:rsidDel="00581DBE" w:rsidRDefault="00E3039E">
      <w:pPr>
        <w:pStyle w:val="TOC2"/>
        <w:tabs>
          <w:tab w:val="left" w:pos="960"/>
          <w:tab w:val="right" w:leader="dot" w:pos="9010"/>
        </w:tabs>
        <w:rPr>
          <w:del w:id="123" w:author="Kashyap Kammachi-Sreedhar (Nokia)" w:date="2025-02-06T10:23:00Z" w16du:dateUtc="2025-02-06T08:23:00Z"/>
          <w:rFonts w:asciiTheme="minorHAnsi" w:eastAsiaTheme="minorEastAsia" w:hAnsiTheme="minorHAnsi" w:cstheme="minorBidi"/>
          <w:noProof/>
          <w:kern w:val="2"/>
          <w14:ligatures w14:val="standardContextual"/>
        </w:rPr>
      </w:pPr>
      <w:del w:id="124" w:author="Kashyap Kammachi-Sreedhar (Nokia)" w:date="2025-02-06T10:23:00Z" w16du:dateUtc="2025-02-06T08:23:00Z">
        <w:r w:rsidRPr="00581DBE" w:rsidDel="00581DBE">
          <w:rPr>
            <w:rStyle w:val="Hyperlink"/>
            <w:noProof/>
            <w:lang w:val="en-CA"/>
          </w:rPr>
          <w:delText>5.1</w:delText>
        </w:r>
        <w:r w:rsidDel="00581DBE">
          <w:rPr>
            <w:rFonts w:asciiTheme="minorHAnsi" w:eastAsiaTheme="minorEastAsia" w:hAnsiTheme="minorHAnsi" w:cstheme="minorBidi"/>
            <w:noProof/>
            <w:kern w:val="2"/>
            <w14:ligatures w14:val="standardContextual"/>
          </w:rPr>
          <w:tab/>
        </w:r>
        <w:r w:rsidRPr="00581DBE" w:rsidDel="00581DBE">
          <w:rPr>
            <w:rStyle w:val="Hyperlink"/>
            <w:noProof/>
            <w:lang w:val="en-CA"/>
          </w:rPr>
          <w:delText>Abstract</w:delText>
        </w:r>
        <w:r w:rsidDel="00581DBE">
          <w:rPr>
            <w:noProof/>
            <w:webHidden/>
          </w:rPr>
          <w:tab/>
          <w:delText>5</w:delText>
        </w:r>
      </w:del>
    </w:p>
    <w:p w14:paraId="508C3DB1" w14:textId="6278989C" w:rsidR="00E3039E" w:rsidDel="00581DBE" w:rsidRDefault="00E3039E">
      <w:pPr>
        <w:pStyle w:val="TOC3"/>
        <w:rPr>
          <w:del w:id="125" w:author="Kashyap Kammachi-Sreedhar (Nokia)" w:date="2025-02-06T10:23:00Z" w16du:dateUtc="2025-02-06T08:23:00Z"/>
          <w:rFonts w:asciiTheme="minorHAnsi" w:eastAsiaTheme="minorEastAsia" w:hAnsiTheme="minorHAnsi" w:cstheme="minorBidi"/>
          <w:noProof/>
          <w:kern w:val="2"/>
          <w14:ligatures w14:val="standardContextual"/>
        </w:rPr>
      </w:pPr>
      <w:del w:id="126" w:author="Kashyap Kammachi-Sreedhar (Nokia)" w:date="2025-02-06T10:23:00Z" w16du:dateUtc="2025-02-06T08:23:00Z">
        <w:r w:rsidRPr="00581DBE" w:rsidDel="00581DBE">
          <w:rPr>
            <w:rStyle w:val="Hyperlink"/>
            <w:noProof/>
          </w:rPr>
          <w:delText>5.1.2</w:delText>
        </w:r>
        <w:r w:rsidDel="00581DBE">
          <w:rPr>
            <w:rFonts w:asciiTheme="minorHAnsi" w:eastAsiaTheme="minorEastAsia" w:hAnsiTheme="minorHAnsi" w:cstheme="minorBidi"/>
            <w:noProof/>
            <w:kern w:val="2"/>
            <w14:ligatures w14:val="standardContextual"/>
          </w:rPr>
          <w:tab/>
        </w:r>
        <w:r w:rsidRPr="00581DBE" w:rsidDel="00581DBE">
          <w:rPr>
            <w:rStyle w:val="Hyperlink"/>
            <w:noProof/>
          </w:rPr>
          <w:delText>Syntax</w:delText>
        </w:r>
        <w:r w:rsidDel="00581DBE">
          <w:rPr>
            <w:noProof/>
            <w:webHidden/>
          </w:rPr>
          <w:tab/>
          <w:delText>6</w:delText>
        </w:r>
      </w:del>
    </w:p>
    <w:p w14:paraId="2F277F2D" w14:textId="249B3C5E" w:rsidR="00E3039E" w:rsidDel="00581DBE" w:rsidRDefault="00E3039E">
      <w:pPr>
        <w:pStyle w:val="TOC3"/>
        <w:rPr>
          <w:del w:id="127" w:author="Kashyap Kammachi-Sreedhar (Nokia)" w:date="2025-02-06T10:23:00Z" w16du:dateUtc="2025-02-06T08:23:00Z"/>
          <w:rFonts w:asciiTheme="minorHAnsi" w:eastAsiaTheme="minorEastAsia" w:hAnsiTheme="minorHAnsi" w:cstheme="minorBidi"/>
          <w:noProof/>
          <w:kern w:val="2"/>
          <w14:ligatures w14:val="standardContextual"/>
        </w:rPr>
      </w:pPr>
      <w:del w:id="128" w:author="Kashyap Kammachi-Sreedhar (Nokia)" w:date="2025-02-06T10:23:00Z" w16du:dateUtc="2025-02-06T08:23:00Z">
        <w:r w:rsidRPr="00581DBE" w:rsidDel="00581DBE">
          <w:rPr>
            <w:rStyle w:val="Hyperlink"/>
            <w:noProof/>
          </w:rPr>
          <w:delText>5.1.3</w:delText>
        </w:r>
        <w:r w:rsidDel="00581DBE">
          <w:rPr>
            <w:rFonts w:asciiTheme="minorHAnsi" w:eastAsiaTheme="minorEastAsia" w:hAnsiTheme="minorHAnsi" w:cstheme="minorBidi"/>
            <w:noProof/>
            <w:kern w:val="2"/>
            <w14:ligatures w14:val="standardContextual"/>
          </w:rPr>
          <w:tab/>
        </w:r>
        <w:r w:rsidRPr="00581DBE" w:rsidDel="00581DBE">
          <w:rPr>
            <w:rStyle w:val="Hyperlink"/>
            <w:noProof/>
          </w:rPr>
          <w:delText>Semantics</w:delText>
        </w:r>
        <w:r w:rsidDel="00581DBE">
          <w:rPr>
            <w:noProof/>
            <w:webHidden/>
          </w:rPr>
          <w:tab/>
          <w:delText>6</w:delText>
        </w:r>
      </w:del>
    </w:p>
    <w:p w14:paraId="1946ACF4" w14:textId="391383D7" w:rsidR="00E3039E" w:rsidDel="00581DBE" w:rsidRDefault="00E3039E">
      <w:pPr>
        <w:pStyle w:val="TOC1"/>
        <w:rPr>
          <w:del w:id="129" w:author="Kashyap Kammachi-Sreedhar (Nokia)" w:date="2025-02-06T10:23:00Z" w16du:dateUtc="2025-02-06T08:23:00Z"/>
          <w:rFonts w:asciiTheme="minorHAnsi" w:eastAsiaTheme="minorEastAsia" w:hAnsiTheme="minorHAnsi" w:cstheme="minorBidi"/>
          <w:noProof/>
          <w:kern w:val="2"/>
          <w14:ligatures w14:val="standardContextual"/>
        </w:rPr>
      </w:pPr>
      <w:del w:id="130" w:author="Kashyap Kammachi-Sreedhar (Nokia)" w:date="2025-02-06T10:23:00Z" w16du:dateUtc="2025-02-06T08:23:00Z">
        <w:r w:rsidRPr="00581DBE" w:rsidDel="00581DBE">
          <w:rPr>
            <w:rStyle w:val="Hyperlink"/>
            <w:noProof/>
            <w:lang w:val="en-CA"/>
          </w:rPr>
          <w:delText>6</w:delText>
        </w:r>
        <w:r w:rsidDel="00581DBE">
          <w:rPr>
            <w:rFonts w:asciiTheme="minorHAnsi" w:eastAsiaTheme="minorEastAsia" w:hAnsiTheme="minorHAnsi" w:cstheme="minorBidi"/>
            <w:noProof/>
            <w:kern w:val="2"/>
            <w14:ligatures w14:val="standardContextual"/>
          </w:rPr>
          <w:tab/>
        </w:r>
        <w:r w:rsidRPr="00581DBE" w:rsidDel="00581DBE">
          <w:rPr>
            <w:rStyle w:val="Hyperlink"/>
            <w:noProof/>
            <w:lang w:val="en-CA"/>
          </w:rPr>
          <w:delText>On GeoKey Item property (MPEG#148, Issue#172)</w:delText>
        </w:r>
        <w:r w:rsidDel="00581DBE">
          <w:rPr>
            <w:noProof/>
            <w:webHidden/>
          </w:rPr>
          <w:tab/>
          <w:delText>9</w:delText>
        </w:r>
      </w:del>
    </w:p>
    <w:p w14:paraId="4765CAAE" w14:textId="5AF61DA8" w:rsidR="00E3039E" w:rsidDel="00581DBE" w:rsidRDefault="00E3039E">
      <w:pPr>
        <w:pStyle w:val="TOC2"/>
        <w:tabs>
          <w:tab w:val="left" w:pos="960"/>
          <w:tab w:val="right" w:leader="dot" w:pos="9010"/>
        </w:tabs>
        <w:rPr>
          <w:del w:id="131" w:author="Kashyap Kammachi-Sreedhar (Nokia)" w:date="2025-02-06T10:23:00Z" w16du:dateUtc="2025-02-06T08:23:00Z"/>
          <w:rFonts w:asciiTheme="minorHAnsi" w:eastAsiaTheme="minorEastAsia" w:hAnsiTheme="minorHAnsi" w:cstheme="minorBidi"/>
          <w:noProof/>
          <w:kern w:val="2"/>
          <w14:ligatures w14:val="standardContextual"/>
        </w:rPr>
      </w:pPr>
      <w:del w:id="132" w:author="Kashyap Kammachi-Sreedhar (Nokia)" w:date="2025-02-06T10:23:00Z" w16du:dateUtc="2025-02-06T08:23:00Z">
        <w:r w:rsidRPr="00581DBE" w:rsidDel="00581DBE">
          <w:rPr>
            <w:rStyle w:val="Hyperlink"/>
            <w:noProof/>
            <w:lang w:val="en-CA"/>
          </w:rPr>
          <w:delText>6.1</w:delText>
        </w:r>
        <w:r w:rsidDel="00581DBE">
          <w:rPr>
            <w:rFonts w:asciiTheme="minorHAnsi" w:eastAsiaTheme="minorEastAsia" w:hAnsiTheme="minorHAnsi" w:cstheme="minorBidi"/>
            <w:noProof/>
            <w:kern w:val="2"/>
            <w14:ligatures w14:val="standardContextual"/>
          </w:rPr>
          <w:tab/>
        </w:r>
        <w:r w:rsidRPr="00581DBE" w:rsidDel="00581DBE">
          <w:rPr>
            <w:rStyle w:val="Hyperlink"/>
            <w:noProof/>
            <w:lang w:val="en-CA"/>
          </w:rPr>
          <w:delText>Abstract</w:delText>
        </w:r>
        <w:r w:rsidDel="00581DBE">
          <w:rPr>
            <w:noProof/>
            <w:webHidden/>
          </w:rPr>
          <w:tab/>
          <w:delText>9</w:delText>
        </w:r>
      </w:del>
    </w:p>
    <w:p w14:paraId="271D5E56" w14:textId="000C556C" w:rsidR="00E3039E" w:rsidDel="00581DBE" w:rsidRDefault="00E3039E">
      <w:pPr>
        <w:pStyle w:val="TOC2"/>
        <w:tabs>
          <w:tab w:val="right" w:leader="dot" w:pos="9010"/>
        </w:tabs>
        <w:rPr>
          <w:del w:id="133" w:author="Kashyap Kammachi-Sreedhar (Nokia)" w:date="2025-02-06T10:23:00Z" w16du:dateUtc="2025-02-06T08:23:00Z"/>
          <w:rFonts w:asciiTheme="minorHAnsi" w:eastAsiaTheme="minorEastAsia" w:hAnsiTheme="minorHAnsi" w:cstheme="minorBidi"/>
          <w:noProof/>
          <w:kern w:val="2"/>
          <w14:ligatures w14:val="standardContextual"/>
        </w:rPr>
      </w:pPr>
      <w:del w:id="134" w:author="Kashyap Kammachi-Sreedhar (Nokia)" w:date="2025-02-06T10:23:00Z" w16du:dateUtc="2025-02-06T08:23:00Z">
        <w:r w:rsidRPr="00581DBE" w:rsidDel="00581DBE">
          <w:rPr>
            <w:rStyle w:val="Hyperlink"/>
            <w:noProof/>
            <w:highlight w:val="yellow"/>
          </w:rPr>
          <w:delText>6.x.y GeoSpatial Keys Property</w:delText>
        </w:r>
        <w:r w:rsidDel="00581DBE">
          <w:rPr>
            <w:noProof/>
            <w:webHidden/>
          </w:rPr>
          <w:tab/>
          <w:delText>9</w:delText>
        </w:r>
      </w:del>
    </w:p>
    <w:p w14:paraId="2CB8DD03" w14:textId="23F8E506" w:rsidR="00E3039E" w:rsidDel="00581DBE" w:rsidRDefault="00E3039E">
      <w:pPr>
        <w:pStyle w:val="TOC3"/>
        <w:rPr>
          <w:del w:id="135" w:author="Kashyap Kammachi-Sreedhar (Nokia)" w:date="2025-02-06T10:23:00Z" w16du:dateUtc="2025-02-06T08:23:00Z"/>
          <w:rFonts w:asciiTheme="minorHAnsi" w:eastAsiaTheme="minorEastAsia" w:hAnsiTheme="minorHAnsi" w:cstheme="minorBidi"/>
          <w:noProof/>
          <w:kern w:val="2"/>
          <w14:ligatures w14:val="standardContextual"/>
        </w:rPr>
      </w:pPr>
      <w:del w:id="136" w:author="Kashyap Kammachi-Sreedhar (Nokia)" w:date="2025-02-06T10:23:00Z" w16du:dateUtc="2025-02-06T08:23:00Z">
        <w:r w:rsidRPr="00581DBE" w:rsidDel="00581DBE">
          <w:rPr>
            <w:rStyle w:val="Hyperlink"/>
            <w:noProof/>
            <w:highlight w:val="yellow"/>
          </w:rPr>
          <w:delText>6.1.1</w:delText>
        </w:r>
        <w:r w:rsidDel="00581DBE">
          <w:rPr>
            <w:rFonts w:asciiTheme="minorHAnsi" w:eastAsiaTheme="minorEastAsia" w:hAnsiTheme="minorHAnsi" w:cstheme="minorBidi"/>
            <w:noProof/>
            <w:kern w:val="2"/>
            <w14:ligatures w14:val="standardContextual"/>
          </w:rPr>
          <w:tab/>
        </w:r>
        <w:r w:rsidRPr="00581DBE" w:rsidDel="00581DBE">
          <w:rPr>
            <w:rStyle w:val="Hyperlink"/>
            <w:noProof/>
            <w:highlight w:val="yellow"/>
          </w:rPr>
          <w:delText>6.x.y.1 Definition</w:delText>
        </w:r>
        <w:r w:rsidDel="00581DBE">
          <w:rPr>
            <w:noProof/>
            <w:webHidden/>
          </w:rPr>
          <w:tab/>
          <w:delText>9</w:delText>
        </w:r>
      </w:del>
    </w:p>
    <w:p w14:paraId="4B0398C7" w14:textId="058F9B22" w:rsidR="00E3039E" w:rsidDel="00581DBE" w:rsidRDefault="00E3039E">
      <w:pPr>
        <w:pStyle w:val="TOC3"/>
        <w:rPr>
          <w:del w:id="137" w:author="Kashyap Kammachi-Sreedhar (Nokia)" w:date="2025-02-06T10:23:00Z" w16du:dateUtc="2025-02-06T08:23:00Z"/>
          <w:rFonts w:asciiTheme="minorHAnsi" w:eastAsiaTheme="minorEastAsia" w:hAnsiTheme="minorHAnsi" w:cstheme="minorBidi"/>
          <w:noProof/>
          <w:kern w:val="2"/>
          <w14:ligatures w14:val="standardContextual"/>
        </w:rPr>
      </w:pPr>
      <w:del w:id="138" w:author="Kashyap Kammachi-Sreedhar (Nokia)" w:date="2025-02-06T10:23:00Z" w16du:dateUtc="2025-02-06T08:23:00Z">
        <w:r w:rsidRPr="00581DBE" w:rsidDel="00581DBE">
          <w:rPr>
            <w:rStyle w:val="Hyperlink"/>
            <w:noProof/>
            <w:highlight w:val="yellow"/>
          </w:rPr>
          <w:delText>6.1.2</w:delText>
        </w:r>
        <w:r w:rsidDel="00581DBE">
          <w:rPr>
            <w:rFonts w:asciiTheme="minorHAnsi" w:eastAsiaTheme="minorEastAsia" w:hAnsiTheme="minorHAnsi" w:cstheme="minorBidi"/>
            <w:noProof/>
            <w:kern w:val="2"/>
            <w14:ligatures w14:val="standardContextual"/>
          </w:rPr>
          <w:tab/>
        </w:r>
        <w:r w:rsidRPr="00581DBE" w:rsidDel="00581DBE">
          <w:rPr>
            <w:rStyle w:val="Hyperlink"/>
            <w:noProof/>
            <w:highlight w:val="yellow"/>
          </w:rPr>
          <w:delText>6.x.y.2 Syntax</w:delText>
        </w:r>
        <w:r w:rsidDel="00581DBE">
          <w:rPr>
            <w:noProof/>
            <w:webHidden/>
          </w:rPr>
          <w:tab/>
          <w:delText>9</w:delText>
        </w:r>
      </w:del>
    </w:p>
    <w:p w14:paraId="6408D837" w14:textId="06A4B506" w:rsidR="00E3039E" w:rsidDel="00581DBE" w:rsidRDefault="00E3039E">
      <w:pPr>
        <w:pStyle w:val="TOC3"/>
        <w:rPr>
          <w:del w:id="139" w:author="Kashyap Kammachi-Sreedhar (Nokia)" w:date="2025-02-06T10:23:00Z" w16du:dateUtc="2025-02-06T08:23:00Z"/>
          <w:rFonts w:asciiTheme="minorHAnsi" w:eastAsiaTheme="minorEastAsia" w:hAnsiTheme="minorHAnsi" w:cstheme="minorBidi"/>
          <w:noProof/>
          <w:kern w:val="2"/>
          <w14:ligatures w14:val="standardContextual"/>
        </w:rPr>
      </w:pPr>
      <w:del w:id="140" w:author="Kashyap Kammachi-Sreedhar (Nokia)" w:date="2025-02-06T10:23:00Z" w16du:dateUtc="2025-02-06T08:23:00Z">
        <w:r w:rsidRPr="00581DBE" w:rsidDel="00581DBE">
          <w:rPr>
            <w:rStyle w:val="Hyperlink"/>
            <w:noProof/>
            <w:highlight w:val="yellow"/>
          </w:rPr>
          <w:delText>6.1.3</w:delText>
        </w:r>
        <w:r w:rsidDel="00581DBE">
          <w:rPr>
            <w:rFonts w:asciiTheme="minorHAnsi" w:eastAsiaTheme="minorEastAsia" w:hAnsiTheme="minorHAnsi" w:cstheme="minorBidi"/>
            <w:noProof/>
            <w:kern w:val="2"/>
            <w14:ligatures w14:val="standardContextual"/>
          </w:rPr>
          <w:tab/>
        </w:r>
        <w:r w:rsidRPr="00581DBE" w:rsidDel="00581DBE">
          <w:rPr>
            <w:rStyle w:val="Hyperlink"/>
            <w:noProof/>
            <w:highlight w:val="yellow"/>
            <w:lang w:val="en-CA"/>
          </w:rPr>
          <w:delText xml:space="preserve">6.x.y.3 </w:delText>
        </w:r>
        <w:r w:rsidRPr="00581DBE" w:rsidDel="00581DBE">
          <w:rPr>
            <w:rStyle w:val="Hyperlink"/>
            <w:noProof/>
            <w:highlight w:val="yellow"/>
          </w:rPr>
          <w:delText>Semantics</w:delText>
        </w:r>
        <w:r w:rsidDel="00581DBE">
          <w:rPr>
            <w:noProof/>
            <w:webHidden/>
          </w:rPr>
          <w:tab/>
          <w:delText>9</w:delText>
        </w:r>
      </w:del>
    </w:p>
    <w:p w14:paraId="41FC65B2" w14:textId="425BB296" w:rsidR="0036685E" w:rsidDel="00E3039E" w:rsidRDefault="0036685E">
      <w:pPr>
        <w:pStyle w:val="TOC1"/>
        <w:rPr>
          <w:del w:id="141" w:author="Kashyap Kammachi-Sreedhar (Nokia)" w:date="2025-01-24T15:39:00Z" w16du:dateUtc="2025-01-24T14:39:00Z"/>
          <w:rFonts w:asciiTheme="minorHAnsi" w:eastAsiaTheme="minorEastAsia" w:hAnsiTheme="minorHAnsi" w:cstheme="minorBidi"/>
          <w:noProof/>
          <w:kern w:val="2"/>
          <w14:ligatures w14:val="standardContextual"/>
        </w:rPr>
      </w:pPr>
      <w:del w:id="142" w:author="Kashyap Kammachi-Sreedhar (Nokia)" w:date="2025-01-24T15:39:00Z" w16du:dateUtc="2025-01-24T14:39:00Z">
        <w:r w:rsidRPr="00E3039E" w:rsidDel="00E3039E">
          <w:rPr>
            <w:rStyle w:val="Hyperlink"/>
            <w:noProof/>
            <w:lang w:val="en-CA"/>
          </w:rPr>
          <w:delText>1</w:delText>
        </w:r>
        <w:r w:rsidDel="00E3039E">
          <w:rPr>
            <w:rFonts w:asciiTheme="minorHAnsi" w:eastAsiaTheme="minorEastAsia" w:hAnsiTheme="minorHAnsi" w:cstheme="minorBidi"/>
            <w:noProof/>
            <w:kern w:val="2"/>
            <w14:ligatures w14:val="standardContextual"/>
          </w:rPr>
          <w:tab/>
        </w:r>
        <w:r w:rsidRPr="00E3039E" w:rsidDel="00E3039E">
          <w:rPr>
            <w:rStyle w:val="Hyperlink"/>
            <w:noProof/>
            <w:lang w:val="en-CA"/>
          </w:rPr>
          <w:delText>Signaling for pre-derived coded image items</w:delText>
        </w:r>
        <w:r w:rsidDel="00E3039E">
          <w:rPr>
            <w:noProof/>
            <w:webHidden/>
          </w:rPr>
          <w:tab/>
          <w:delText>2</w:delText>
        </w:r>
      </w:del>
    </w:p>
    <w:p w14:paraId="0AD6314A" w14:textId="4F6B5AF6" w:rsidR="0036685E" w:rsidDel="00E3039E" w:rsidRDefault="0036685E">
      <w:pPr>
        <w:pStyle w:val="TOC1"/>
        <w:rPr>
          <w:del w:id="143" w:author="Kashyap Kammachi-Sreedhar (Nokia)" w:date="2025-01-24T15:39:00Z" w16du:dateUtc="2025-01-24T14:39:00Z"/>
          <w:rFonts w:asciiTheme="minorHAnsi" w:eastAsiaTheme="minorEastAsia" w:hAnsiTheme="minorHAnsi" w:cstheme="minorBidi"/>
          <w:noProof/>
          <w:kern w:val="2"/>
          <w14:ligatures w14:val="standardContextual"/>
        </w:rPr>
      </w:pPr>
      <w:del w:id="144" w:author="Kashyap Kammachi-Sreedhar (Nokia)" w:date="2025-01-24T15:39:00Z" w16du:dateUtc="2025-01-24T14:39:00Z">
        <w:r w:rsidRPr="00E3039E" w:rsidDel="00E3039E">
          <w:rPr>
            <w:rStyle w:val="Hyperlink"/>
            <w:noProof/>
            <w:lang w:val="en-CA"/>
          </w:rPr>
          <w:delText>2</w:delText>
        </w:r>
        <w:r w:rsidDel="00E3039E">
          <w:rPr>
            <w:rFonts w:asciiTheme="minorHAnsi" w:eastAsiaTheme="minorEastAsia" w:hAnsiTheme="minorHAnsi" w:cstheme="minorBidi"/>
            <w:noProof/>
            <w:kern w:val="2"/>
            <w14:ligatures w14:val="standardContextual"/>
          </w:rPr>
          <w:tab/>
        </w:r>
        <w:r w:rsidRPr="00E3039E" w:rsidDel="00E3039E">
          <w:rPr>
            <w:rStyle w:val="Hyperlink"/>
            <w:noProof/>
            <w:lang w:val="en-CA"/>
          </w:rPr>
          <w:delText>On MPEG/JPEG file embedding (MPEG#141, Issue#87)</w:delText>
        </w:r>
        <w:r w:rsidDel="00E3039E">
          <w:rPr>
            <w:noProof/>
            <w:webHidden/>
          </w:rPr>
          <w:tab/>
          <w:delText>2</w:delText>
        </w:r>
      </w:del>
    </w:p>
    <w:p w14:paraId="562D8C45" w14:textId="46A5697E" w:rsidR="0036685E" w:rsidDel="00E3039E" w:rsidRDefault="0036685E">
      <w:pPr>
        <w:pStyle w:val="TOC2"/>
        <w:tabs>
          <w:tab w:val="left" w:pos="960"/>
          <w:tab w:val="right" w:leader="dot" w:pos="9010"/>
        </w:tabs>
        <w:rPr>
          <w:del w:id="145" w:author="Kashyap Kammachi-Sreedhar (Nokia)" w:date="2025-01-24T15:39:00Z" w16du:dateUtc="2025-01-24T14:39:00Z"/>
          <w:rFonts w:asciiTheme="minorHAnsi" w:eastAsiaTheme="minorEastAsia" w:hAnsiTheme="minorHAnsi" w:cstheme="minorBidi"/>
          <w:noProof/>
          <w:kern w:val="2"/>
          <w14:ligatures w14:val="standardContextual"/>
        </w:rPr>
      </w:pPr>
      <w:del w:id="146" w:author="Kashyap Kammachi-Sreedhar (Nokia)" w:date="2025-01-24T15:39:00Z" w16du:dateUtc="2025-01-24T14:39:00Z">
        <w:r w:rsidRPr="00E3039E" w:rsidDel="00E3039E">
          <w:rPr>
            <w:rStyle w:val="Hyperlink"/>
            <w:noProof/>
            <w:lang w:val="en-CA"/>
          </w:rPr>
          <w:delText>2.1</w:delText>
        </w:r>
        <w:r w:rsidDel="00E3039E">
          <w:rPr>
            <w:rFonts w:asciiTheme="minorHAnsi" w:eastAsiaTheme="minorEastAsia" w:hAnsiTheme="minorHAnsi" w:cstheme="minorBidi"/>
            <w:noProof/>
            <w:kern w:val="2"/>
            <w14:ligatures w14:val="standardContextual"/>
          </w:rPr>
          <w:tab/>
        </w:r>
        <w:r w:rsidRPr="00E3039E" w:rsidDel="00E3039E">
          <w:rPr>
            <w:rStyle w:val="Hyperlink"/>
            <w:noProof/>
            <w:lang w:val="en-CA"/>
          </w:rPr>
          <w:delText>Discussion</w:delText>
        </w:r>
        <w:r w:rsidDel="00E3039E">
          <w:rPr>
            <w:noProof/>
            <w:webHidden/>
          </w:rPr>
          <w:tab/>
          <w:delText>2</w:delText>
        </w:r>
      </w:del>
    </w:p>
    <w:p w14:paraId="2C6B093C" w14:textId="6119B793" w:rsidR="0036685E" w:rsidDel="00E3039E" w:rsidRDefault="0036685E">
      <w:pPr>
        <w:pStyle w:val="TOC2"/>
        <w:tabs>
          <w:tab w:val="left" w:pos="960"/>
          <w:tab w:val="right" w:leader="dot" w:pos="9010"/>
        </w:tabs>
        <w:rPr>
          <w:del w:id="147" w:author="Kashyap Kammachi-Sreedhar (Nokia)" w:date="2025-01-24T15:39:00Z" w16du:dateUtc="2025-01-24T14:39:00Z"/>
          <w:rFonts w:asciiTheme="minorHAnsi" w:eastAsiaTheme="minorEastAsia" w:hAnsiTheme="minorHAnsi" w:cstheme="minorBidi"/>
          <w:noProof/>
          <w:kern w:val="2"/>
          <w14:ligatures w14:val="standardContextual"/>
        </w:rPr>
      </w:pPr>
      <w:del w:id="148" w:author="Kashyap Kammachi-Sreedhar (Nokia)" w:date="2025-01-24T15:39:00Z" w16du:dateUtc="2025-01-24T14:39:00Z">
        <w:r w:rsidRPr="00E3039E" w:rsidDel="00E3039E">
          <w:rPr>
            <w:rStyle w:val="Hyperlink"/>
            <w:noProof/>
            <w:lang w:val="en-CA"/>
          </w:rPr>
          <w:delText>2.2</w:delText>
        </w:r>
        <w:r w:rsidDel="00E3039E">
          <w:rPr>
            <w:rFonts w:asciiTheme="minorHAnsi" w:eastAsiaTheme="minorEastAsia" w:hAnsiTheme="minorHAnsi" w:cstheme="minorBidi"/>
            <w:noProof/>
            <w:kern w:val="2"/>
            <w14:ligatures w14:val="standardContextual"/>
          </w:rPr>
          <w:tab/>
        </w:r>
        <w:r w:rsidRPr="00E3039E" w:rsidDel="00E3039E">
          <w:rPr>
            <w:rStyle w:val="Hyperlink"/>
            <w:noProof/>
            <w:lang w:val="en-CA"/>
          </w:rPr>
          <w:delText>Initial text proposal</w:delText>
        </w:r>
        <w:r w:rsidDel="00E3039E">
          <w:rPr>
            <w:noProof/>
            <w:webHidden/>
          </w:rPr>
          <w:tab/>
          <w:delText>2</w:delText>
        </w:r>
      </w:del>
    </w:p>
    <w:p w14:paraId="214E184B" w14:textId="706D45DC" w:rsidR="0036685E" w:rsidDel="00E3039E" w:rsidRDefault="0036685E">
      <w:pPr>
        <w:pStyle w:val="TOC1"/>
        <w:rPr>
          <w:del w:id="149" w:author="Kashyap Kammachi-Sreedhar (Nokia)" w:date="2025-01-24T15:39:00Z" w16du:dateUtc="2025-01-24T14:39:00Z"/>
          <w:rFonts w:asciiTheme="minorHAnsi" w:eastAsiaTheme="minorEastAsia" w:hAnsiTheme="minorHAnsi" w:cstheme="minorBidi"/>
          <w:noProof/>
          <w:kern w:val="2"/>
          <w14:ligatures w14:val="standardContextual"/>
        </w:rPr>
      </w:pPr>
      <w:del w:id="150" w:author="Kashyap Kammachi-Sreedhar (Nokia)" w:date="2025-01-24T15:39:00Z" w16du:dateUtc="2025-01-24T14:39:00Z">
        <w:r w:rsidRPr="00E3039E" w:rsidDel="00E3039E">
          <w:rPr>
            <w:rStyle w:val="Hyperlink"/>
            <w:noProof/>
            <w:lang w:val="en-CA"/>
          </w:rPr>
          <w:delText>3</w:delText>
        </w:r>
        <w:r w:rsidDel="00E3039E">
          <w:rPr>
            <w:rFonts w:asciiTheme="minorHAnsi" w:eastAsiaTheme="minorEastAsia" w:hAnsiTheme="minorHAnsi" w:cstheme="minorBidi"/>
            <w:noProof/>
            <w:kern w:val="2"/>
            <w14:ligatures w14:val="standardContextual"/>
          </w:rPr>
          <w:tab/>
        </w:r>
        <w:r w:rsidRPr="00E3039E" w:rsidDel="00E3039E">
          <w:rPr>
            <w:rStyle w:val="Hyperlink"/>
            <w:noProof/>
            <w:lang w:val="en-CA"/>
          </w:rPr>
          <w:delText>Generic compression of items (MPEG #147, issue #157))</w:delText>
        </w:r>
        <w:r w:rsidDel="00E3039E">
          <w:rPr>
            <w:noProof/>
            <w:webHidden/>
          </w:rPr>
          <w:tab/>
          <w:delText>3</w:delText>
        </w:r>
      </w:del>
    </w:p>
    <w:p w14:paraId="4C06B263" w14:textId="0662705E" w:rsidR="0036685E" w:rsidDel="00E3039E" w:rsidRDefault="0036685E">
      <w:pPr>
        <w:pStyle w:val="TOC2"/>
        <w:tabs>
          <w:tab w:val="left" w:pos="960"/>
          <w:tab w:val="right" w:leader="dot" w:pos="9010"/>
        </w:tabs>
        <w:rPr>
          <w:del w:id="151" w:author="Kashyap Kammachi-Sreedhar (Nokia)" w:date="2025-01-24T15:39:00Z" w16du:dateUtc="2025-01-24T14:39:00Z"/>
          <w:rFonts w:asciiTheme="minorHAnsi" w:eastAsiaTheme="minorEastAsia" w:hAnsiTheme="minorHAnsi" w:cstheme="minorBidi"/>
          <w:noProof/>
          <w:kern w:val="2"/>
          <w14:ligatures w14:val="standardContextual"/>
        </w:rPr>
      </w:pPr>
      <w:del w:id="152" w:author="Kashyap Kammachi-Sreedhar (Nokia)" w:date="2025-01-24T15:39:00Z" w16du:dateUtc="2025-01-24T14:39:00Z">
        <w:r w:rsidRPr="00E3039E" w:rsidDel="00E3039E">
          <w:rPr>
            <w:rStyle w:val="Hyperlink"/>
            <w:noProof/>
            <w:lang w:val="en-CA"/>
          </w:rPr>
          <w:delText>3.1</w:delText>
        </w:r>
        <w:r w:rsidDel="00E3039E">
          <w:rPr>
            <w:rFonts w:asciiTheme="minorHAnsi" w:eastAsiaTheme="minorEastAsia" w:hAnsiTheme="minorHAnsi" w:cstheme="minorBidi"/>
            <w:noProof/>
            <w:kern w:val="2"/>
            <w14:ligatures w14:val="standardContextual"/>
          </w:rPr>
          <w:tab/>
        </w:r>
        <w:r w:rsidRPr="00E3039E" w:rsidDel="00E3039E">
          <w:rPr>
            <w:rStyle w:val="Hyperlink"/>
            <w:noProof/>
            <w:lang w:val="en-CA"/>
          </w:rPr>
          <w:delText>Abstract</w:delText>
        </w:r>
        <w:r w:rsidDel="00E3039E">
          <w:rPr>
            <w:noProof/>
            <w:webHidden/>
          </w:rPr>
          <w:tab/>
          <w:delText>3</w:delText>
        </w:r>
      </w:del>
    </w:p>
    <w:p w14:paraId="4FC56242" w14:textId="15188B89" w:rsidR="00CB1CB6" w:rsidRPr="00F45E55" w:rsidRDefault="00CB1CB6" w:rsidP="00474BA2">
      <w:pPr>
        <w:rPr>
          <w:lang w:val="en-CA"/>
        </w:rPr>
      </w:pPr>
      <w:r w:rsidRPr="00F45E55">
        <w:rPr>
          <w:lang w:val="en-CA"/>
        </w:rPr>
        <w:fldChar w:fldCharType="end"/>
      </w:r>
    </w:p>
    <w:p w14:paraId="3F618538" w14:textId="77777777" w:rsidR="0000542F" w:rsidRPr="00F45E55" w:rsidRDefault="0000542F">
      <w:pPr>
        <w:rPr>
          <w:b/>
          <w:bCs/>
          <w:sz w:val="26"/>
          <w:lang w:val="en-CA"/>
        </w:rPr>
      </w:pPr>
      <w:r w:rsidRPr="00F45E55">
        <w:rPr>
          <w:lang w:val="en-CA"/>
        </w:rPr>
        <w:br w:type="page"/>
      </w:r>
    </w:p>
    <w:p w14:paraId="7AF9D88E" w14:textId="77777777" w:rsidR="00CE49F1" w:rsidRPr="00CE49F1" w:rsidRDefault="00CE49F1" w:rsidP="00EF61FD">
      <w:pPr>
        <w:rPr>
          <w:lang w:val="en-CA"/>
        </w:rPr>
      </w:pPr>
      <w:bookmarkStart w:id="153" w:name="_Toc126167291"/>
      <w:bookmarkStart w:id="154" w:name="_Toc126167485"/>
      <w:bookmarkStart w:id="155" w:name="_Toc126167641"/>
      <w:bookmarkStart w:id="156" w:name="_Toc126242549"/>
      <w:bookmarkStart w:id="157" w:name="_Toc134701512"/>
      <w:bookmarkStart w:id="158" w:name="_Toc142008468"/>
      <w:bookmarkStart w:id="159" w:name="_Toc142011499"/>
      <w:bookmarkStart w:id="160" w:name="_Toc142013214"/>
      <w:bookmarkStart w:id="161" w:name="_Toc142013272"/>
      <w:bookmarkStart w:id="162" w:name="_Toc126167292"/>
      <w:bookmarkStart w:id="163" w:name="_Toc126167486"/>
      <w:bookmarkStart w:id="164" w:name="_Toc126167642"/>
      <w:bookmarkStart w:id="165" w:name="_Toc126242550"/>
      <w:bookmarkStart w:id="166" w:name="_Toc134701513"/>
      <w:bookmarkStart w:id="167" w:name="_Toc142008469"/>
      <w:bookmarkStart w:id="168" w:name="_Toc142011500"/>
      <w:bookmarkStart w:id="169" w:name="_Toc142013215"/>
      <w:bookmarkStart w:id="170" w:name="_Toc142013273"/>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3058501E" w14:textId="506AE447" w:rsidR="00C640A3" w:rsidRPr="00F45E55" w:rsidRDefault="00C640A3" w:rsidP="00C640A3">
      <w:pPr>
        <w:pStyle w:val="Heading1"/>
        <w:rPr>
          <w:lang w:val="en-CA"/>
        </w:rPr>
      </w:pPr>
      <w:bookmarkStart w:id="171" w:name="_Toc158289992"/>
      <w:bookmarkStart w:id="172" w:name="_Toc158289993"/>
      <w:bookmarkStart w:id="173" w:name="_Toc158289994"/>
      <w:bookmarkStart w:id="174" w:name="_Toc158289995"/>
      <w:bookmarkStart w:id="175" w:name="_Toc158289996"/>
      <w:bookmarkStart w:id="176" w:name="_Toc158289997"/>
      <w:bookmarkStart w:id="177" w:name="_Toc158289998"/>
      <w:bookmarkStart w:id="178" w:name="_Toc158290005"/>
      <w:bookmarkStart w:id="179" w:name="_Toc158290006"/>
      <w:bookmarkStart w:id="180" w:name="_Toc158290007"/>
      <w:bookmarkStart w:id="181" w:name="_Toc158290008"/>
      <w:bookmarkStart w:id="182" w:name="_Toc158290009"/>
      <w:bookmarkStart w:id="183" w:name="_Toc158290010"/>
      <w:bookmarkStart w:id="184" w:name="_Toc158290011"/>
      <w:bookmarkStart w:id="185" w:name="_Toc158290012"/>
      <w:bookmarkStart w:id="186" w:name="_Toc158290013"/>
      <w:bookmarkStart w:id="187" w:name="_Toc158290014"/>
      <w:bookmarkStart w:id="188" w:name="_Toc158290015"/>
      <w:bookmarkStart w:id="189" w:name="_Toc158290016"/>
      <w:bookmarkStart w:id="190" w:name="_Toc158290017"/>
      <w:bookmarkStart w:id="191" w:name="_Toc158290018"/>
      <w:bookmarkStart w:id="192" w:name="_Toc158290019"/>
      <w:bookmarkStart w:id="193" w:name="_Toc158290020"/>
      <w:bookmarkStart w:id="194" w:name="_Toc158290021"/>
      <w:bookmarkStart w:id="195" w:name="_Toc158290022"/>
      <w:bookmarkStart w:id="196" w:name="_Toc158290023"/>
      <w:bookmarkStart w:id="197" w:name="_Toc158290024"/>
      <w:bookmarkStart w:id="198" w:name="_Toc183117125"/>
      <w:bookmarkStart w:id="199" w:name="_Toc183117126"/>
      <w:bookmarkStart w:id="200" w:name="_Toc189729837"/>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sidRPr="00F45E55">
        <w:rPr>
          <w:lang w:val="en-CA"/>
        </w:rPr>
        <w:t>Signaling for pre-derived coded image items</w:t>
      </w:r>
      <w:bookmarkEnd w:id="200"/>
    </w:p>
    <w:p w14:paraId="3D6E005F" w14:textId="77777777" w:rsidR="00C640A3" w:rsidRPr="00F45E55" w:rsidRDefault="00C640A3" w:rsidP="00C640A3">
      <w:pPr>
        <w:keepNext/>
        <w:rPr>
          <w:i/>
          <w:lang w:val="en-CA"/>
        </w:rPr>
      </w:pPr>
      <w:r w:rsidRPr="00F45E55">
        <w:rPr>
          <w:i/>
          <w:lang w:val="en-CA"/>
        </w:rPr>
        <w:t>Replace the clause 6.4.7 with the following text:</w:t>
      </w:r>
    </w:p>
    <w:p w14:paraId="40112377" w14:textId="77777777" w:rsidR="00C640A3" w:rsidRPr="00F45E55" w:rsidRDefault="00C640A3" w:rsidP="00C640A3">
      <w:pPr>
        <w:rPr>
          <w:b/>
          <w:lang w:val="en-CA"/>
        </w:rPr>
      </w:pPr>
      <w:r w:rsidRPr="00F45E55">
        <w:rPr>
          <w:b/>
          <w:lang w:val="en-CA"/>
        </w:rPr>
        <w:t>6.4.7</w:t>
      </w:r>
      <w:r w:rsidRPr="00F45E55">
        <w:rPr>
          <w:b/>
          <w:lang w:val="en-CA"/>
        </w:rPr>
        <w:tab/>
      </w:r>
      <w:bookmarkStart w:id="201" w:name="_Toc519868514"/>
      <w:proofErr w:type="gramStart"/>
      <w:r w:rsidRPr="00F45E55">
        <w:rPr>
          <w:b/>
          <w:lang w:val="en-CA"/>
        </w:rPr>
        <w:t>Pre-derived</w:t>
      </w:r>
      <w:proofErr w:type="gramEnd"/>
      <w:r w:rsidRPr="00F45E55">
        <w:rPr>
          <w:b/>
          <w:lang w:val="en-CA"/>
        </w:rPr>
        <w:t xml:space="preserve"> coded images</w:t>
      </w:r>
      <w:bookmarkEnd w:id="201"/>
    </w:p>
    <w:p w14:paraId="6C8A55BC" w14:textId="77777777" w:rsidR="00C640A3" w:rsidRPr="00F45E55" w:rsidRDefault="00C640A3" w:rsidP="00C640A3">
      <w:pPr>
        <w:rPr>
          <w:lang w:val="en-CA"/>
        </w:rPr>
      </w:pPr>
      <w:r w:rsidRPr="00F45E55">
        <w:rPr>
          <w:highlight w:val="yellow"/>
          <w:lang w:val="en-CA"/>
        </w:rPr>
        <w:t>[Ed. (FD): In the following, differences with HEIF 2</w:t>
      </w:r>
      <w:r w:rsidRPr="00F45E55">
        <w:rPr>
          <w:highlight w:val="yellow"/>
          <w:vertAlign w:val="superscript"/>
          <w:lang w:val="en-CA"/>
        </w:rPr>
        <w:t>nd</w:t>
      </w:r>
      <w:r w:rsidRPr="00F45E55">
        <w:rPr>
          <w:highlight w:val="yellow"/>
          <w:lang w:val="en-CA"/>
        </w:rPr>
        <w:t xml:space="preserve"> edition (w18310) are highlighted in blue]</w:t>
      </w:r>
    </w:p>
    <w:p w14:paraId="1207EE68" w14:textId="77777777" w:rsidR="00C640A3" w:rsidRPr="00F45E55" w:rsidRDefault="00C640A3" w:rsidP="00C640A3">
      <w:pPr>
        <w:rPr>
          <w:lang w:val="en-CA"/>
        </w:rPr>
      </w:pPr>
      <w:r w:rsidRPr="00F45E55">
        <w:rPr>
          <w:lang w:val="en-CA"/>
        </w:rPr>
        <w:t>If a coded image has been derived from others — for example, a composite HDR image derived from exposure-bracketed individual images</w:t>
      </w:r>
      <w:r w:rsidRPr="00F45E55">
        <w:rPr>
          <w:highlight w:val="cyan"/>
          <w:lang w:val="en-CA"/>
        </w:rPr>
        <w:t>, or a panorama derived from a set of images</w:t>
      </w:r>
      <w:r w:rsidRPr="00F45E55">
        <w:rPr>
          <w:lang w:val="en-CA"/>
        </w:rPr>
        <w:t xml:space="preserve"> — then it shall be linked to those images by item references of type </w:t>
      </w:r>
      <w:r w:rsidRPr="00F45E55">
        <w:rPr>
          <w:rFonts w:ascii="Courier" w:hAnsi="Courier"/>
          <w:lang w:val="en-CA"/>
        </w:rPr>
        <w:t>'base'</w:t>
      </w:r>
      <w:r w:rsidRPr="00F45E55">
        <w:rPr>
          <w:highlight w:val="cyan"/>
          <w:lang w:val="en-CA"/>
        </w:rPr>
        <w:t>. Item references may be</w:t>
      </w:r>
      <w:r w:rsidRPr="00F45E55">
        <w:rPr>
          <w:lang w:val="en-CA"/>
        </w:rPr>
        <w:t xml:space="preserve"> from the coded image to all images it derives from</w:t>
      </w:r>
      <w:r w:rsidRPr="00F45E55">
        <w:rPr>
          <w:highlight w:val="cyan"/>
          <w:lang w:val="en-CA"/>
        </w:rPr>
        <w:t xml:space="preserve">, or when unique IDs are used, from the coded image to all entity groups or images it derives from. When unique IDs are used, a </w:t>
      </w:r>
      <w:proofErr w:type="spellStart"/>
      <w:r w:rsidRPr="00F45E55">
        <w:rPr>
          <w:rFonts w:ascii="Courier" w:hAnsi="Courier"/>
          <w:highlight w:val="cyan"/>
          <w:lang w:val="en-CA"/>
        </w:rPr>
        <w:t>to_item_ID</w:t>
      </w:r>
      <w:proofErr w:type="spellEnd"/>
      <w:r w:rsidRPr="00F45E55">
        <w:rPr>
          <w:highlight w:val="cyan"/>
          <w:lang w:val="en-CA"/>
        </w:rPr>
        <w:t xml:space="preserve"> value in the </w:t>
      </w:r>
      <w:proofErr w:type="spellStart"/>
      <w:r w:rsidRPr="00F45E55">
        <w:rPr>
          <w:rFonts w:ascii="Courier" w:hAnsi="Courier"/>
          <w:highlight w:val="cyan"/>
          <w:lang w:val="en-CA"/>
        </w:rPr>
        <w:t>SingleItemTypeReferenceBox</w:t>
      </w:r>
      <w:proofErr w:type="spellEnd"/>
      <w:r w:rsidRPr="00F45E55">
        <w:rPr>
          <w:highlight w:val="cyan"/>
          <w:lang w:val="en-CA"/>
        </w:rPr>
        <w:t xml:space="preserve"> or </w:t>
      </w:r>
      <w:proofErr w:type="spellStart"/>
      <w:r w:rsidRPr="00F45E55">
        <w:rPr>
          <w:rFonts w:ascii="Courier" w:hAnsi="Courier"/>
          <w:highlight w:val="cyan"/>
          <w:lang w:val="en-CA"/>
        </w:rPr>
        <w:t>SingleItemTypeReferenceBoxLarge</w:t>
      </w:r>
      <w:proofErr w:type="spellEnd"/>
      <w:r w:rsidRPr="00F45E55">
        <w:rPr>
          <w:highlight w:val="cyan"/>
          <w:lang w:val="en-CA"/>
        </w:rPr>
        <w:t xml:space="preserve"> is resolved to an item identifier whenever the embedding </w:t>
      </w:r>
      <w:proofErr w:type="spellStart"/>
      <w:r w:rsidRPr="00F45E55">
        <w:rPr>
          <w:rFonts w:ascii="Courier" w:hAnsi="Courier"/>
          <w:highlight w:val="cyan"/>
          <w:lang w:val="en-CA"/>
        </w:rPr>
        <w:t>MetaBox</w:t>
      </w:r>
      <w:proofErr w:type="spellEnd"/>
      <w:r w:rsidRPr="00F45E55">
        <w:rPr>
          <w:highlight w:val="cyan"/>
          <w:lang w:val="en-CA"/>
        </w:rPr>
        <w:t xml:space="preserve"> contains an item with such </w:t>
      </w:r>
      <w:proofErr w:type="gramStart"/>
      <w:r w:rsidRPr="00F45E55">
        <w:rPr>
          <w:highlight w:val="cyan"/>
          <w:lang w:val="en-CA"/>
        </w:rPr>
        <w:t>identifier, and</w:t>
      </w:r>
      <w:proofErr w:type="gramEnd"/>
      <w:r w:rsidRPr="00F45E55">
        <w:rPr>
          <w:highlight w:val="cyan"/>
          <w:lang w:val="en-CA"/>
        </w:rPr>
        <w:t xml:space="preserve"> is resolved to an entity group identifier otherwise.</w:t>
      </w:r>
    </w:p>
    <w:p w14:paraId="5551CED7" w14:textId="77777777" w:rsidR="00C640A3" w:rsidRPr="00F45E55" w:rsidRDefault="00C640A3" w:rsidP="00C640A3">
      <w:pPr>
        <w:rPr>
          <w:lang w:val="en-CA"/>
        </w:rPr>
      </w:pPr>
      <w:r w:rsidRPr="00F45E55">
        <w:rPr>
          <w:lang w:val="en-CA"/>
        </w:rPr>
        <w:t xml:space="preserve">An image item including a </w:t>
      </w:r>
      <w:r w:rsidRPr="00F45E55">
        <w:rPr>
          <w:rFonts w:ascii="Courier" w:hAnsi="Courier"/>
          <w:lang w:val="en-CA"/>
        </w:rPr>
        <w:t>'base'</w:t>
      </w:r>
      <w:r w:rsidRPr="00F45E55">
        <w:rPr>
          <w:lang w:val="en-CA"/>
        </w:rPr>
        <w:t xml:space="preserve"> item reference is referred to as a pre-derived coded image.</w:t>
      </w:r>
    </w:p>
    <w:p w14:paraId="3E78FDC0" w14:textId="77777777" w:rsidR="00C640A3" w:rsidRPr="00F45E55" w:rsidRDefault="00C640A3" w:rsidP="00C640A3">
      <w:pPr>
        <w:rPr>
          <w:sz w:val="20"/>
          <w:szCs w:val="20"/>
          <w:lang w:val="en-CA"/>
        </w:rPr>
      </w:pPr>
      <w:r w:rsidRPr="00F45E55">
        <w:rPr>
          <w:sz w:val="20"/>
          <w:szCs w:val="20"/>
          <w:lang w:val="en-CA"/>
        </w:rPr>
        <w:t>NOTE</w:t>
      </w:r>
      <w:r w:rsidRPr="00F45E55">
        <w:rPr>
          <w:sz w:val="20"/>
          <w:szCs w:val="20"/>
          <w:lang w:val="en-CA"/>
        </w:rPr>
        <w:tab/>
        <w:t>In this version of this document, the exact derivation process used to produce the image is not described.</w:t>
      </w:r>
    </w:p>
    <w:p w14:paraId="42AB7AF4" w14:textId="77777777" w:rsidR="00C640A3" w:rsidRPr="00F45E55" w:rsidRDefault="00C640A3" w:rsidP="00C640A3">
      <w:pPr>
        <w:rPr>
          <w:lang w:val="en-CA"/>
        </w:rPr>
      </w:pPr>
      <w:r w:rsidRPr="00F45E55">
        <w:rPr>
          <w:highlight w:val="yellow"/>
          <w:lang w:val="en-CA"/>
        </w:rPr>
        <w:t>[[Ed. (FD): At MPEG#129, it was commented that “</w:t>
      </w:r>
      <w:r w:rsidRPr="00F45E55">
        <w:rPr>
          <w:sz w:val="20"/>
          <w:szCs w:val="20"/>
          <w:highlight w:val="yellow"/>
          <w:lang w:val="en-CA"/>
        </w:rPr>
        <w:t>The slight snag here is defining what it means when the entity group does NOT imply a single output (e.g. a slide show); what does pre-derivation mean</w:t>
      </w:r>
      <w:proofErr w:type="gramStart"/>
      <w:r w:rsidRPr="00F45E55">
        <w:rPr>
          <w:sz w:val="20"/>
          <w:szCs w:val="20"/>
          <w:highlight w:val="yellow"/>
          <w:lang w:val="en-CA"/>
        </w:rPr>
        <w:t>?</w:t>
      </w:r>
      <w:r w:rsidRPr="00F45E55">
        <w:rPr>
          <w:highlight w:val="yellow"/>
          <w:lang w:val="en-CA"/>
        </w:rPr>
        <w:t xml:space="preserve"> ]</w:t>
      </w:r>
      <w:proofErr w:type="gramEnd"/>
      <w:r w:rsidRPr="00F45E55">
        <w:rPr>
          <w:highlight w:val="yellow"/>
          <w:lang w:val="en-CA"/>
        </w:rPr>
        <w:t>]</w:t>
      </w:r>
    </w:p>
    <w:p w14:paraId="4798B211" w14:textId="77777777" w:rsidR="00C640A3" w:rsidRPr="00F45E55" w:rsidRDefault="00C640A3" w:rsidP="00C640A3">
      <w:pPr>
        <w:rPr>
          <w:sz w:val="20"/>
          <w:szCs w:val="20"/>
          <w:lang w:val="en-CA"/>
        </w:rPr>
      </w:pPr>
    </w:p>
    <w:p w14:paraId="47F3FE55" w14:textId="77777777" w:rsidR="00C640A3" w:rsidRPr="00F45E55" w:rsidRDefault="00C640A3" w:rsidP="00C640A3">
      <w:pPr>
        <w:rPr>
          <w:i/>
          <w:lang w:val="en-CA"/>
        </w:rPr>
      </w:pPr>
      <w:r w:rsidRPr="00F45E55">
        <w:rPr>
          <w:i/>
          <w:lang w:val="en-CA"/>
        </w:rPr>
        <w:t>Add the following clause as section 6.4.7.1:</w:t>
      </w:r>
    </w:p>
    <w:p w14:paraId="7670D9A5" w14:textId="77777777" w:rsidR="00C640A3" w:rsidRPr="00F45E55" w:rsidRDefault="00C640A3" w:rsidP="00C640A3">
      <w:pPr>
        <w:rPr>
          <w:b/>
          <w:lang w:val="en-CA"/>
        </w:rPr>
      </w:pPr>
      <w:r w:rsidRPr="00F45E55">
        <w:rPr>
          <w:b/>
          <w:lang w:val="en-CA"/>
        </w:rPr>
        <w:t>6.4.7.1 Signaling of the derivation method for pre-derived coded image items</w:t>
      </w:r>
    </w:p>
    <w:p w14:paraId="625A75D1" w14:textId="77777777" w:rsidR="00C640A3" w:rsidRPr="00F45E55" w:rsidRDefault="00C640A3" w:rsidP="00C640A3">
      <w:pPr>
        <w:rPr>
          <w:lang w:val="en-CA"/>
        </w:rPr>
      </w:pPr>
      <w:r w:rsidRPr="00F45E55">
        <w:rPr>
          <w:lang w:val="en-CA"/>
        </w:rPr>
        <w:t xml:space="preserve">A pre-derived coded image shall be linked to images it derives from by an item reference of type </w:t>
      </w:r>
      <w:r w:rsidRPr="00F45E55">
        <w:rPr>
          <w:rFonts w:ascii="Courier" w:hAnsi="Courier"/>
          <w:lang w:val="en-CA"/>
        </w:rPr>
        <w:t>'base'</w:t>
      </w:r>
      <w:r w:rsidRPr="00F45E55">
        <w:rPr>
          <w:lang w:val="en-CA"/>
        </w:rPr>
        <w:t xml:space="preserve"> to the entity group containing all images the pre-derived coded images </w:t>
      </w:r>
      <w:proofErr w:type="gramStart"/>
      <w:r w:rsidRPr="00F45E55">
        <w:rPr>
          <w:lang w:val="en-CA"/>
        </w:rPr>
        <w:t>derives</w:t>
      </w:r>
      <w:proofErr w:type="gramEnd"/>
      <w:r w:rsidRPr="00F45E55">
        <w:rPr>
          <w:lang w:val="en-CA"/>
        </w:rPr>
        <w:t xml:space="preserve"> from. The </w:t>
      </w:r>
      <w:proofErr w:type="spellStart"/>
      <w:r w:rsidRPr="00F45E55">
        <w:rPr>
          <w:rFonts w:ascii="Courier" w:hAnsi="Courier"/>
          <w:lang w:val="en-CA"/>
        </w:rPr>
        <w:t>grouping_type</w:t>
      </w:r>
      <w:proofErr w:type="spellEnd"/>
      <w:r w:rsidRPr="00F45E55">
        <w:rPr>
          <w:lang w:val="en-CA"/>
        </w:rPr>
        <w:t xml:space="preserve"> of the </w:t>
      </w:r>
      <w:proofErr w:type="spellStart"/>
      <w:r w:rsidRPr="00F45E55">
        <w:rPr>
          <w:rFonts w:ascii="Courier" w:hAnsi="Courier"/>
          <w:lang w:val="en-CA"/>
        </w:rPr>
        <w:t>EntityToGroupBox</w:t>
      </w:r>
      <w:proofErr w:type="spellEnd"/>
      <w:r w:rsidRPr="00F45E55">
        <w:rPr>
          <w:lang w:val="en-CA"/>
        </w:rPr>
        <w:t xml:space="preserve"> specifies the purpose of grouping and implicitly signals the type of the derivation operation which was applied to generate the pre-derived coded image.</w:t>
      </w:r>
    </w:p>
    <w:p w14:paraId="4366BBE7" w14:textId="77777777" w:rsidR="00C640A3" w:rsidRPr="00F45E55" w:rsidRDefault="00C640A3" w:rsidP="00C640A3">
      <w:pPr>
        <w:rPr>
          <w:lang w:val="en-CA"/>
        </w:rPr>
      </w:pPr>
      <w:r w:rsidRPr="00F45E55" w:rsidDel="002A57F9">
        <w:rPr>
          <w:highlight w:val="yellow"/>
          <w:lang w:val="en-CA"/>
        </w:rPr>
        <w:t>[[Ed. (FM): At MPEG#126, it was commented that “we somehow need to indicate the derivation operation, rather than the nature of the input set”]]</w:t>
      </w:r>
    </w:p>
    <w:p w14:paraId="574352C0" w14:textId="77777777" w:rsidR="00C640A3" w:rsidRPr="00F45E55" w:rsidRDefault="00C640A3" w:rsidP="00C640A3">
      <w:pPr>
        <w:rPr>
          <w:lang w:val="en-CA"/>
        </w:rPr>
      </w:pPr>
      <w:r w:rsidRPr="00F45E55">
        <w:rPr>
          <w:highlight w:val="yellow"/>
          <w:lang w:val="en-CA"/>
        </w:rPr>
        <w:t>[[Ed. (FD): At MPEG#129, it was commented that “We could allow a pre-derivation of the implied derivation of that entity group.”]]</w:t>
      </w:r>
    </w:p>
    <w:p w14:paraId="0B7A17B4" w14:textId="5CA91B8B" w:rsidR="00D52D47" w:rsidRPr="00F45E55" w:rsidRDefault="00D52D47" w:rsidP="005E5F2B">
      <w:pPr>
        <w:pStyle w:val="Note"/>
        <w:rPr>
          <w:lang w:val="en-CA"/>
        </w:rPr>
      </w:pPr>
    </w:p>
    <w:p w14:paraId="524BCFEE" w14:textId="2160821B" w:rsidR="00A27ECD" w:rsidRPr="00F45E55" w:rsidRDefault="00A27ECD" w:rsidP="009E210E">
      <w:pPr>
        <w:pStyle w:val="Heading1"/>
        <w:rPr>
          <w:lang w:val="en-CA"/>
        </w:rPr>
      </w:pPr>
      <w:bookmarkStart w:id="202" w:name="_Toc189729838"/>
      <w:r w:rsidRPr="00F45E55">
        <w:rPr>
          <w:lang w:val="en-CA"/>
        </w:rPr>
        <w:t xml:space="preserve">On MPEG/JPEG file embedding (MPEG#141, </w:t>
      </w:r>
      <w:hyperlink r:id="rId10" w:history="1">
        <w:r w:rsidRPr="00F45E55">
          <w:rPr>
            <w:rStyle w:val="Hyperlink"/>
            <w:lang w:val="en-CA"/>
          </w:rPr>
          <w:t>Issue#87</w:t>
        </w:r>
      </w:hyperlink>
      <w:r w:rsidRPr="00F45E55">
        <w:rPr>
          <w:lang w:val="en-CA"/>
        </w:rPr>
        <w:t>)</w:t>
      </w:r>
      <w:bookmarkEnd w:id="202"/>
    </w:p>
    <w:p w14:paraId="4CCA74AE" w14:textId="539AC66B" w:rsidR="00C640A3" w:rsidRPr="00F45E55" w:rsidRDefault="0074323A" w:rsidP="0074323A">
      <w:pPr>
        <w:pStyle w:val="Heading2"/>
        <w:rPr>
          <w:lang w:val="en-CA"/>
        </w:rPr>
      </w:pPr>
      <w:bookmarkStart w:id="203" w:name="_Toc189729839"/>
      <w:r w:rsidRPr="00F45E55">
        <w:rPr>
          <w:lang w:val="en-CA"/>
        </w:rPr>
        <w:t>Discussion</w:t>
      </w:r>
      <w:bookmarkEnd w:id="203"/>
    </w:p>
    <w:p w14:paraId="73BAD5F4" w14:textId="0813D76A" w:rsidR="0074323A" w:rsidRPr="00F45E55" w:rsidRDefault="0074323A" w:rsidP="0074323A">
      <w:pPr>
        <w:rPr>
          <w:lang w:val="en-CA"/>
        </w:rPr>
      </w:pPr>
      <w:r w:rsidRPr="00F45E55">
        <w:rPr>
          <w:lang w:val="en-CA"/>
        </w:rPr>
        <w:t>During MPEG 140</w:t>
      </w:r>
      <w:r w:rsidR="003831FA" w:rsidRPr="00F45E55">
        <w:rPr>
          <w:lang w:val="en-CA"/>
        </w:rPr>
        <w:t xml:space="preserve"> (cf. </w:t>
      </w:r>
      <w:hyperlink r:id="rId11" w:history="1">
        <w:r w:rsidR="003831FA" w:rsidRPr="00F45E55">
          <w:rPr>
            <w:rStyle w:val="Hyperlink"/>
            <w:lang w:val="en-CA"/>
          </w:rPr>
          <w:t>ISOBMFF/Issue#146</w:t>
        </w:r>
      </w:hyperlink>
      <w:r w:rsidR="003831FA" w:rsidRPr="00F45E55">
        <w:rPr>
          <w:lang w:val="en-CA"/>
        </w:rPr>
        <w:t xml:space="preserve">), </w:t>
      </w:r>
      <w:r w:rsidRPr="00F45E55">
        <w:rPr>
          <w:lang w:val="en-CA"/>
        </w:rPr>
        <w:t xml:space="preserve">the potential improvement of ISOBMFF 8th edition was extended with a definition of the UUID (see </w:t>
      </w:r>
      <w:r w:rsidR="003831FA" w:rsidRPr="00F45E55">
        <w:rPr>
          <w:lang w:val="en-CA"/>
        </w:rPr>
        <w:t xml:space="preserve">text in section </w:t>
      </w:r>
      <w:r w:rsidR="003831FA" w:rsidRPr="00F45E55">
        <w:rPr>
          <w:lang w:val="en-CA"/>
        </w:rPr>
        <w:fldChar w:fldCharType="begin"/>
      </w:r>
      <w:r w:rsidR="003831FA" w:rsidRPr="00F45E55">
        <w:rPr>
          <w:lang w:val="en-CA"/>
        </w:rPr>
        <w:instrText xml:space="preserve"> REF _Ref126240931 \r \h </w:instrText>
      </w:r>
      <w:r w:rsidR="003831FA" w:rsidRPr="00F45E55">
        <w:rPr>
          <w:lang w:val="en-CA"/>
        </w:rPr>
      </w:r>
      <w:r w:rsidR="003831FA" w:rsidRPr="00F45E55">
        <w:rPr>
          <w:lang w:val="en-CA"/>
        </w:rPr>
        <w:fldChar w:fldCharType="separate"/>
      </w:r>
      <w:r w:rsidR="003831FA" w:rsidRPr="00F45E55">
        <w:rPr>
          <w:lang w:val="en-CA"/>
        </w:rPr>
        <w:t>6.2</w:t>
      </w:r>
      <w:r w:rsidR="003831FA" w:rsidRPr="00F45E55">
        <w:rPr>
          <w:lang w:val="en-CA"/>
        </w:rPr>
        <w:fldChar w:fldCharType="end"/>
      </w:r>
      <w:r w:rsidRPr="00F45E55">
        <w:rPr>
          <w:lang w:val="en-CA"/>
        </w:rPr>
        <w:t xml:space="preserve"> below) to enable embedding an ISO base media file within another file. One of these use-cases would be to embed ISOBMFF in JPEG based on JUMBF ISO/IEC 19566-5, which would also allow HEIF files to be embedded into a JPEG file</w:t>
      </w:r>
      <w:r w:rsidR="003831FA" w:rsidRPr="00F45E55">
        <w:rPr>
          <w:lang w:val="en-CA"/>
        </w:rPr>
        <w:t>.</w:t>
      </w:r>
    </w:p>
    <w:p w14:paraId="7C3BB7CC" w14:textId="5C56E106" w:rsidR="00090CAD" w:rsidRPr="00F45E55" w:rsidRDefault="00090CAD" w:rsidP="0074323A">
      <w:pPr>
        <w:rPr>
          <w:lang w:val="en-CA"/>
        </w:rPr>
      </w:pPr>
      <w:r w:rsidRPr="00F45E55">
        <w:rPr>
          <w:lang w:val="en-CA"/>
        </w:rPr>
        <w:t xml:space="preserve">At MPEG#141, it was </w:t>
      </w:r>
      <w:r w:rsidR="00482D1C" w:rsidRPr="00F45E55">
        <w:rPr>
          <w:lang w:val="en-CA"/>
        </w:rPr>
        <w:t>decided to remove the proposed text from ISOBMFF 8</w:t>
      </w:r>
      <w:r w:rsidR="00482D1C" w:rsidRPr="00F45E55">
        <w:rPr>
          <w:vertAlign w:val="superscript"/>
          <w:lang w:val="en-CA"/>
        </w:rPr>
        <w:t>th</w:t>
      </w:r>
      <w:r w:rsidR="00482D1C" w:rsidRPr="00F45E55">
        <w:rPr>
          <w:lang w:val="en-CA"/>
        </w:rPr>
        <w:t xml:space="preserve"> edition for further study in HEIF. It was </w:t>
      </w:r>
      <w:r w:rsidRPr="00F45E55">
        <w:rPr>
          <w:lang w:val="en-CA"/>
        </w:rPr>
        <w:t>pointed out that embedding HEIF into JPEG may lead to sub-optimal encapsulation and compatibility issues. Uses cases were also questioned.</w:t>
      </w:r>
    </w:p>
    <w:p w14:paraId="2A7D7BD7" w14:textId="4CC7D861" w:rsidR="0074323A" w:rsidRPr="00F45E55" w:rsidRDefault="0074323A" w:rsidP="0074323A">
      <w:pPr>
        <w:pStyle w:val="Heading2"/>
        <w:rPr>
          <w:lang w:val="en-CA"/>
        </w:rPr>
      </w:pPr>
      <w:bookmarkStart w:id="204" w:name="_Ref126240931"/>
      <w:bookmarkStart w:id="205" w:name="_Toc189729840"/>
      <w:r w:rsidRPr="00F45E55">
        <w:rPr>
          <w:lang w:val="en-CA"/>
        </w:rPr>
        <w:t>Initial text proposal</w:t>
      </w:r>
      <w:bookmarkEnd w:id="204"/>
      <w:bookmarkEnd w:id="205"/>
    </w:p>
    <w:p w14:paraId="331BBE9E" w14:textId="4A0A0A63" w:rsidR="0074323A" w:rsidRPr="00F45E55" w:rsidRDefault="00EE5685" w:rsidP="0074323A">
      <w:pPr>
        <w:rPr>
          <w:i/>
          <w:iCs/>
          <w:lang w:val="en-CA"/>
        </w:rPr>
      </w:pPr>
      <w:r w:rsidRPr="00F45E55">
        <w:rPr>
          <w:i/>
          <w:iCs/>
          <w:highlight w:val="yellow"/>
          <w:lang w:val="en-CA"/>
        </w:rPr>
        <w:t>[</w:t>
      </w:r>
      <w:proofErr w:type="gramStart"/>
      <w:r w:rsidRPr="00F45E55">
        <w:rPr>
          <w:i/>
          <w:iCs/>
          <w:highlight w:val="yellow"/>
          <w:lang w:val="en-CA"/>
        </w:rPr>
        <w:t>Ed.(</w:t>
      </w:r>
      <w:proofErr w:type="gramEnd"/>
      <w:r w:rsidRPr="00F45E55">
        <w:rPr>
          <w:i/>
          <w:iCs/>
          <w:highlight w:val="yellow"/>
          <w:lang w:val="en-CA"/>
        </w:rPr>
        <w:t xml:space="preserve">FM): </w:t>
      </w:r>
      <w:r w:rsidR="0074323A" w:rsidRPr="00F45E55">
        <w:rPr>
          <w:i/>
          <w:iCs/>
          <w:highlight w:val="yellow"/>
          <w:lang w:val="en-CA"/>
        </w:rPr>
        <w:t xml:space="preserve">The text below was initially included into potential improvement of ISOBMFF 8th edition </w:t>
      </w:r>
      <w:r w:rsidR="003831FA" w:rsidRPr="00F45E55">
        <w:rPr>
          <w:i/>
          <w:iCs/>
          <w:highlight w:val="yellow"/>
          <w:lang w:val="en-CA"/>
        </w:rPr>
        <w:t xml:space="preserve">clause 6.8 </w:t>
      </w:r>
      <w:r w:rsidRPr="00F45E55">
        <w:rPr>
          <w:i/>
          <w:iCs/>
          <w:highlight w:val="yellow"/>
          <w:lang w:val="en-CA"/>
        </w:rPr>
        <w:t xml:space="preserve">at MPEG#140 </w:t>
      </w:r>
      <w:r w:rsidR="0074323A" w:rsidRPr="00F45E55">
        <w:rPr>
          <w:i/>
          <w:iCs/>
          <w:highlight w:val="yellow"/>
          <w:lang w:val="en-CA"/>
        </w:rPr>
        <w:t xml:space="preserve">and then removed </w:t>
      </w:r>
      <w:r w:rsidRPr="00F45E55">
        <w:rPr>
          <w:i/>
          <w:iCs/>
          <w:highlight w:val="yellow"/>
          <w:lang w:val="en-CA"/>
        </w:rPr>
        <w:t xml:space="preserve">at MPEG#141 </w:t>
      </w:r>
      <w:r w:rsidR="0074323A" w:rsidRPr="00F45E55">
        <w:rPr>
          <w:i/>
          <w:iCs/>
          <w:highlight w:val="yellow"/>
          <w:lang w:val="en-CA"/>
        </w:rPr>
        <w:t>for further study</w:t>
      </w:r>
      <w:r w:rsidRPr="00F45E55">
        <w:rPr>
          <w:i/>
          <w:iCs/>
          <w:highlight w:val="yellow"/>
          <w:lang w:val="en-CA"/>
        </w:rPr>
        <w:t>]</w:t>
      </w:r>
    </w:p>
    <w:p w14:paraId="2C6DA5A0" w14:textId="1C199381" w:rsidR="0074323A" w:rsidRPr="00F45E55" w:rsidRDefault="0074323A" w:rsidP="0074323A">
      <w:pPr>
        <w:rPr>
          <w:b/>
          <w:lang w:val="en-CA"/>
        </w:rPr>
      </w:pPr>
      <w:r w:rsidRPr="00F45E55">
        <w:rPr>
          <w:b/>
          <w:lang w:val="en-CA"/>
        </w:rPr>
        <w:lastRenderedPageBreak/>
        <w:t>6.8</w:t>
      </w:r>
      <w:r w:rsidRPr="00F45E55">
        <w:rPr>
          <w:b/>
          <w:lang w:val="en-CA"/>
        </w:rPr>
        <w:tab/>
        <w:t>UUID value for embedded ISO base media files</w:t>
      </w:r>
    </w:p>
    <w:p w14:paraId="0577ABF1" w14:textId="77777777" w:rsidR="0074323A" w:rsidRPr="00F45E55" w:rsidRDefault="0074323A" w:rsidP="0074323A">
      <w:pPr>
        <w:rPr>
          <w:lang w:val="en-CA"/>
        </w:rPr>
      </w:pPr>
      <w:r w:rsidRPr="00F45E55">
        <w:rPr>
          <w:lang w:val="en-CA"/>
        </w:rPr>
        <w:t>When embedding an ISO base media file into a file compliant to another file format that needs a UUID to identify the format of the embedded file, the UUID to identify the ISO base media file shall be equal to 0x49534F30-0011-0010-8000-00AA00389B71.</w:t>
      </w:r>
    </w:p>
    <w:p w14:paraId="26092817" w14:textId="7FCA43C8" w:rsidR="008C3624" w:rsidRPr="00F45E55" w:rsidRDefault="0074323A" w:rsidP="00E53144">
      <w:pPr>
        <w:pStyle w:val="Note"/>
        <w:rPr>
          <w:lang w:val="en-CA"/>
        </w:rPr>
      </w:pPr>
      <w:r w:rsidRPr="00F45E55">
        <w:rPr>
          <w:lang w:val="en-CA"/>
        </w:rPr>
        <w:t>NOTE</w:t>
      </w:r>
      <w:r w:rsidRPr="00F45E55">
        <w:rPr>
          <w:lang w:val="en-CA"/>
        </w:rPr>
        <w:tab/>
        <w:t xml:space="preserve">This UUID enables embedding an ISO base media file within a file conforming to the JPEG Universal Metadata Box Format (JUMBF, ISO/IEC 19566-5). The JUMBF Content Type in the JUMBF Description box is set equal to the UUID specified above in this subclause. The JUMBF </w:t>
      </w:r>
      <w:proofErr w:type="spellStart"/>
      <w:r w:rsidRPr="00F45E55">
        <w:rPr>
          <w:lang w:val="en-CA"/>
        </w:rPr>
        <w:t>superbox</w:t>
      </w:r>
      <w:proofErr w:type="spellEnd"/>
      <w:r w:rsidRPr="00F45E55">
        <w:rPr>
          <w:lang w:val="en-CA"/>
        </w:rPr>
        <w:t xml:space="preserve"> contains a single content box that contains the ISO base media file.</w:t>
      </w:r>
    </w:p>
    <w:p w14:paraId="3D5225B1" w14:textId="77777777" w:rsidR="00074347" w:rsidRPr="00F45E55" w:rsidRDefault="00074347" w:rsidP="002677C4">
      <w:pPr>
        <w:pStyle w:val="fields0"/>
      </w:pPr>
      <w:bookmarkStart w:id="206" w:name="_Toc149738561"/>
      <w:bookmarkStart w:id="207" w:name="_Toc149852160"/>
      <w:bookmarkStart w:id="208" w:name="_Toc149738562"/>
      <w:bookmarkStart w:id="209" w:name="_Toc149852161"/>
      <w:bookmarkStart w:id="210" w:name="_Toc149738563"/>
      <w:bookmarkStart w:id="211" w:name="_Toc149852162"/>
      <w:bookmarkStart w:id="212" w:name="_Toc149738564"/>
      <w:bookmarkStart w:id="213" w:name="_Toc149852163"/>
      <w:bookmarkStart w:id="214" w:name="_Toc149738565"/>
      <w:bookmarkStart w:id="215" w:name="_Toc149852164"/>
      <w:bookmarkStart w:id="216" w:name="_Toc149738566"/>
      <w:bookmarkStart w:id="217" w:name="_Toc149852165"/>
      <w:bookmarkStart w:id="218" w:name="_Toc149738567"/>
      <w:bookmarkStart w:id="219" w:name="_Toc149852166"/>
      <w:bookmarkStart w:id="220" w:name="_Toc149738568"/>
      <w:bookmarkStart w:id="221" w:name="_Toc149852167"/>
      <w:bookmarkStart w:id="222" w:name="_Toc149738569"/>
      <w:bookmarkStart w:id="223" w:name="_Toc149852168"/>
      <w:bookmarkStart w:id="224" w:name="_Toc149738570"/>
      <w:bookmarkStart w:id="225" w:name="_Toc149852169"/>
      <w:bookmarkStart w:id="226" w:name="_Toc149738571"/>
      <w:bookmarkStart w:id="227" w:name="_Toc149852170"/>
      <w:bookmarkStart w:id="228" w:name="_Toc149738572"/>
      <w:bookmarkStart w:id="229" w:name="_Toc149852171"/>
      <w:bookmarkStart w:id="230" w:name="_Toc149738573"/>
      <w:bookmarkStart w:id="231" w:name="_Toc149852172"/>
      <w:bookmarkStart w:id="232" w:name="_Toc149738574"/>
      <w:bookmarkStart w:id="233" w:name="_Toc149852173"/>
      <w:bookmarkStart w:id="234" w:name="_Toc149738575"/>
      <w:bookmarkStart w:id="235" w:name="_Toc149852174"/>
      <w:bookmarkStart w:id="236" w:name="_Toc149738576"/>
      <w:bookmarkStart w:id="237" w:name="_Toc149852175"/>
      <w:bookmarkStart w:id="238" w:name="_Toc149738577"/>
      <w:bookmarkStart w:id="239" w:name="_Toc149852176"/>
      <w:bookmarkStart w:id="240" w:name="_Toc142008494"/>
      <w:bookmarkStart w:id="241" w:name="_Toc142011525"/>
      <w:bookmarkStart w:id="242" w:name="_Toc142013240"/>
      <w:bookmarkStart w:id="243" w:name="_Toc142013298"/>
      <w:bookmarkStart w:id="244" w:name="_Toc142008495"/>
      <w:bookmarkStart w:id="245" w:name="_Toc142011526"/>
      <w:bookmarkStart w:id="246" w:name="_Toc142013241"/>
      <w:bookmarkStart w:id="247" w:name="_Toc142013299"/>
      <w:bookmarkStart w:id="248" w:name="_Toc142008496"/>
      <w:bookmarkStart w:id="249" w:name="_Toc142011527"/>
      <w:bookmarkStart w:id="250" w:name="_Toc142013242"/>
      <w:bookmarkStart w:id="251" w:name="_Toc142013300"/>
      <w:bookmarkStart w:id="252" w:name="_Toc142008497"/>
      <w:bookmarkStart w:id="253" w:name="_Toc142011528"/>
      <w:bookmarkStart w:id="254" w:name="_Toc142013243"/>
      <w:bookmarkStart w:id="255" w:name="_Toc142013301"/>
      <w:bookmarkStart w:id="256" w:name="_Toc142008498"/>
      <w:bookmarkStart w:id="257" w:name="_Toc142011529"/>
      <w:bookmarkStart w:id="258" w:name="_Toc142013244"/>
      <w:bookmarkStart w:id="259" w:name="_Toc142013302"/>
      <w:bookmarkStart w:id="260" w:name="_Toc142008499"/>
      <w:bookmarkStart w:id="261" w:name="_Toc142011530"/>
      <w:bookmarkStart w:id="262" w:name="_Toc142013245"/>
      <w:bookmarkStart w:id="263" w:name="_Toc142013303"/>
      <w:bookmarkStart w:id="264" w:name="_Toc142008500"/>
      <w:bookmarkStart w:id="265" w:name="_Toc142011531"/>
      <w:bookmarkStart w:id="266" w:name="_Toc142013246"/>
      <w:bookmarkStart w:id="267" w:name="_Toc142013304"/>
      <w:bookmarkStart w:id="268" w:name="_Toc142008501"/>
      <w:bookmarkStart w:id="269" w:name="_Toc142011532"/>
      <w:bookmarkStart w:id="270" w:name="_Toc142013247"/>
      <w:bookmarkStart w:id="271" w:name="_Toc142013305"/>
      <w:bookmarkStart w:id="272" w:name="_Toc142008502"/>
      <w:bookmarkStart w:id="273" w:name="_Toc142011533"/>
      <w:bookmarkStart w:id="274" w:name="_Toc142013248"/>
      <w:bookmarkStart w:id="275" w:name="_Toc142013306"/>
      <w:bookmarkStart w:id="276" w:name="_Toc149738578"/>
      <w:bookmarkStart w:id="277" w:name="_Toc149852177"/>
      <w:bookmarkStart w:id="278" w:name="_Toc149738579"/>
      <w:bookmarkStart w:id="279" w:name="_Toc149852178"/>
      <w:bookmarkStart w:id="280" w:name="_Toc149738580"/>
      <w:bookmarkStart w:id="281" w:name="_Toc149852179"/>
      <w:bookmarkStart w:id="282" w:name="_Toc149738581"/>
      <w:bookmarkStart w:id="283" w:name="_Toc149852180"/>
      <w:bookmarkStart w:id="284" w:name="_Toc149738582"/>
      <w:bookmarkStart w:id="285" w:name="_Toc149852181"/>
      <w:bookmarkStart w:id="286" w:name="_Toc149738583"/>
      <w:bookmarkStart w:id="287" w:name="_Toc149852182"/>
      <w:bookmarkStart w:id="288" w:name="_Toc149738584"/>
      <w:bookmarkStart w:id="289" w:name="_Toc149852183"/>
      <w:bookmarkStart w:id="290" w:name="_Toc149738585"/>
      <w:bookmarkStart w:id="291" w:name="_Toc149852184"/>
      <w:bookmarkStart w:id="292" w:name="_Toc149738586"/>
      <w:bookmarkStart w:id="293" w:name="_Toc149852185"/>
      <w:bookmarkStart w:id="294" w:name="_Toc149738587"/>
      <w:bookmarkStart w:id="295" w:name="_Toc149852186"/>
      <w:bookmarkStart w:id="296" w:name="_Toc149738588"/>
      <w:bookmarkStart w:id="297" w:name="_Toc149852187"/>
      <w:bookmarkStart w:id="298" w:name="_Toc149738589"/>
      <w:bookmarkStart w:id="299" w:name="_Toc149852188"/>
      <w:bookmarkStart w:id="300" w:name="_Toc149738590"/>
      <w:bookmarkStart w:id="301" w:name="_Toc149852189"/>
      <w:bookmarkStart w:id="302" w:name="_Toc149738591"/>
      <w:bookmarkStart w:id="303" w:name="_Toc149852190"/>
      <w:bookmarkStart w:id="304" w:name="_Toc149738592"/>
      <w:bookmarkStart w:id="305" w:name="_Toc149852191"/>
      <w:bookmarkStart w:id="306" w:name="_Toc149738593"/>
      <w:bookmarkStart w:id="307" w:name="_Toc149852192"/>
      <w:bookmarkStart w:id="308" w:name="_Toc149738594"/>
      <w:bookmarkStart w:id="309" w:name="_Toc149852193"/>
      <w:bookmarkStart w:id="310" w:name="_Toc149738595"/>
      <w:bookmarkStart w:id="311" w:name="_Toc149852194"/>
      <w:bookmarkStart w:id="312" w:name="_Toc149738596"/>
      <w:bookmarkStart w:id="313" w:name="_Toc149852195"/>
      <w:bookmarkStart w:id="314" w:name="_Toc149738597"/>
      <w:bookmarkStart w:id="315" w:name="_Toc149852196"/>
      <w:bookmarkStart w:id="316" w:name="_Toc149738598"/>
      <w:bookmarkStart w:id="317" w:name="_Toc149852197"/>
      <w:bookmarkStart w:id="318" w:name="_Toc149738599"/>
      <w:bookmarkStart w:id="319" w:name="_Toc149852198"/>
      <w:bookmarkStart w:id="320" w:name="_Toc149738600"/>
      <w:bookmarkStart w:id="321" w:name="_Toc149852199"/>
      <w:bookmarkStart w:id="322" w:name="_Toc149738601"/>
      <w:bookmarkStart w:id="323" w:name="_Toc149852200"/>
      <w:bookmarkStart w:id="324" w:name="_Toc149738602"/>
      <w:bookmarkStart w:id="325" w:name="_Toc149852201"/>
      <w:bookmarkStart w:id="326" w:name="_Toc149738603"/>
      <w:bookmarkStart w:id="327" w:name="_Toc149852202"/>
      <w:bookmarkStart w:id="328" w:name="_Toc149738604"/>
      <w:bookmarkStart w:id="329" w:name="_Toc149852203"/>
      <w:bookmarkStart w:id="330" w:name="_Toc149738605"/>
      <w:bookmarkStart w:id="331" w:name="_Toc149852204"/>
      <w:bookmarkStart w:id="332" w:name="_Toc149738606"/>
      <w:bookmarkStart w:id="333" w:name="_Toc149852205"/>
      <w:bookmarkStart w:id="334" w:name="_Toc149738607"/>
      <w:bookmarkStart w:id="335" w:name="_Toc149852206"/>
      <w:bookmarkStart w:id="336" w:name="_Toc149738608"/>
      <w:bookmarkStart w:id="337" w:name="_Toc149852207"/>
      <w:bookmarkStart w:id="338" w:name="_Toc149738609"/>
      <w:bookmarkStart w:id="339" w:name="_Toc149852208"/>
      <w:bookmarkStart w:id="340" w:name="_Toc149738610"/>
      <w:bookmarkStart w:id="341" w:name="_Toc149852209"/>
      <w:bookmarkStart w:id="342" w:name="_Toc149738611"/>
      <w:bookmarkStart w:id="343" w:name="_Toc149852210"/>
      <w:bookmarkStart w:id="344" w:name="_Toc149738612"/>
      <w:bookmarkStart w:id="345" w:name="_Toc149852211"/>
      <w:bookmarkStart w:id="346" w:name="_Toc149738613"/>
      <w:bookmarkStart w:id="347" w:name="_Toc149852212"/>
      <w:bookmarkStart w:id="348" w:name="_Toc149738614"/>
      <w:bookmarkStart w:id="349" w:name="_Toc149852213"/>
      <w:bookmarkStart w:id="350" w:name="_Toc149738615"/>
      <w:bookmarkStart w:id="351" w:name="_Toc149852214"/>
      <w:bookmarkStart w:id="352" w:name="_Toc149738616"/>
      <w:bookmarkStart w:id="353" w:name="_Toc149852215"/>
      <w:bookmarkStart w:id="354" w:name="_Toc149738617"/>
      <w:bookmarkStart w:id="355" w:name="_Toc149852216"/>
      <w:bookmarkStart w:id="356" w:name="_Toc149738618"/>
      <w:bookmarkStart w:id="357" w:name="_Toc149852217"/>
      <w:bookmarkStart w:id="358" w:name="_Toc149738619"/>
      <w:bookmarkStart w:id="359" w:name="_Toc149852218"/>
      <w:bookmarkStart w:id="360" w:name="_Toc149738620"/>
      <w:bookmarkStart w:id="361" w:name="_Toc149852219"/>
      <w:bookmarkStart w:id="362" w:name="_Toc149738621"/>
      <w:bookmarkStart w:id="363" w:name="_Toc149852220"/>
      <w:bookmarkStart w:id="364" w:name="_Toc149738622"/>
      <w:bookmarkStart w:id="365" w:name="_Toc149852221"/>
      <w:bookmarkStart w:id="366" w:name="_Toc149738623"/>
      <w:bookmarkStart w:id="367" w:name="_Toc149852222"/>
      <w:bookmarkStart w:id="368" w:name="_Toc149738624"/>
      <w:bookmarkStart w:id="369" w:name="_Toc149852223"/>
      <w:bookmarkStart w:id="370" w:name="_Toc149738625"/>
      <w:bookmarkStart w:id="371" w:name="_Toc149852224"/>
      <w:bookmarkStart w:id="372" w:name="_Toc149738626"/>
      <w:bookmarkStart w:id="373" w:name="_Toc149852225"/>
      <w:bookmarkStart w:id="374" w:name="_Toc149738627"/>
      <w:bookmarkStart w:id="375" w:name="_Toc149852226"/>
      <w:bookmarkStart w:id="376" w:name="_Toc149738628"/>
      <w:bookmarkStart w:id="377" w:name="_Toc149852227"/>
      <w:bookmarkStart w:id="378" w:name="_Toc149738629"/>
      <w:bookmarkStart w:id="379" w:name="_Toc149852228"/>
      <w:bookmarkStart w:id="380" w:name="_Toc149738630"/>
      <w:bookmarkStart w:id="381" w:name="_Toc149852229"/>
      <w:bookmarkStart w:id="382" w:name="_Toc149738631"/>
      <w:bookmarkStart w:id="383" w:name="_Toc149852230"/>
      <w:bookmarkStart w:id="384" w:name="_Toc149738632"/>
      <w:bookmarkStart w:id="385" w:name="_Toc149852231"/>
      <w:bookmarkStart w:id="386" w:name="_Toc149738633"/>
      <w:bookmarkStart w:id="387" w:name="_Toc149852232"/>
      <w:bookmarkStart w:id="388" w:name="_Toc149738634"/>
      <w:bookmarkStart w:id="389" w:name="_Toc149852233"/>
      <w:bookmarkStart w:id="390" w:name="_Toc149738635"/>
      <w:bookmarkStart w:id="391" w:name="_Toc149852234"/>
      <w:bookmarkStart w:id="392" w:name="_Toc149738636"/>
      <w:bookmarkStart w:id="393" w:name="_Toc149852235"/>
      <w:bookmarkStart w:id="394" w:name="_Toc149738637"/>
      <w:bookmarkStart w:id="395" w:name="_Toc149852236"/>
      <w:bookmarkStart w:id="396" w:name="_Toc149738638"/>
      <w:bookmarkStart w:id="397" w:name="_Toc149852237"/>
      <w:bookmarkStart w:id="398" w:name="_Toc149738639"/>
      <w:bookmarkStart w:id="399" w:name="_Toc149852238"/>
      <w:bookmarkStart w:id="400" w:name="_Toc149738640"/>
      <w:bookmarkStart w:id="401" w:name="_Toc149852239"/>
      <w:bookmarkStart w:id="402" w:name="_Toc149738641"/>
      <w:bookmarkStart w:id="403" w:name="_Toc149852240"/>
      <w:bookmarkStart w:id="404" w:name="_Toc149738642"/>
      <w:bookmarkStart w:id="405" w:name="_Toc149852241"/>
      <w:bookmarkStart w:id="406" w:name="_Toc149738643"/>
      <w:bookmarkStart w:id="407" w:name="_Toc149852242"/>
      <w:bookmarkStart w:id="408" w:name="_Toc149738644"/>
      <w:bookmarkStart w:id="409" w:name="_Toc149852243"/>
      <w:bookmarkStart w:id="410" w:name="_Toc149738645"/>
      <w:bookmarkStart w:id="411" w:name="_Toc149852244"/>
      <w:bookmarkStart w:id="412" w:name="_Toc149738646"/>
      <w:bookmarkStart w:id="413" w:name="_Toc149852245"/>
      <w:bookmarkStart w:id="414" w:name="_Toc149738647"/>
      <w:bookmarkStart w:id="415" w:name="_Toc149852246"/>
      <w:bookmarkStart w:id="416" w:name="_Toc149738648"/>
      <w:bookmarkStart w:id="417" w:name="_Toc149852247"/>
      <w:bookmarkStart w:id="418" w:name="_Toc142011537"/>
      <w:bookmarkStart w:id="419" w:name="_Toc142013252"/>
      <w:bookmarkStart w:id="420" w:name="_Toc142013310"/>
      <w:bookmarkStart w:id="421" w:name="_Toc142011538"/>
      <w:bookmarkStart w:id="422" w:name="_Toc142013253"/>
      <w:bookmarkStart w:id="423" w:name="_Toc142013311"/>
      <w:bookmarkStart w:id="424" w:name="_Toc142011539"/>
      <w:bookmarkStart w:id="425" w:name="_Toc142013254"/>
      <w:bookmarkStart w:id="426" w:name="_Toc142013312"/>
      <w:bookmarkStart w:id="427" w:name="_Toc149655396"/>
      <w:bookmarkStart w:id="428" w:name="_Toc149738654"/>
      <w:bookmarkStart w:id="429" w:name="_Toc149852253"/>
      <w:bookmarkStart w:id="430" w:name="PasteStart"/>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14:paraId="2D1BAF59" w14:textId="4DD3E552" w:rsidR="006A6BFC" w:rsidRPr="009828B1" w:rsidRDefault="006A6BFC" w:rsidP="006A6BFC">
      <w:pPr>
        <w:pStyle w:val="Heading1"/>
        <w:rPr>
          <w:lang w:val="en-CA"/>
        </w:rPr>
      </w:pPr>
      <w:bookmarkStart w:id="431" w:name="_Toc183117131"/>
      <w:bookmarkStart w:id="432" w:name="_Toc183117132"/>
      <w:bookmarkStart w:id="433" w:name="_Toc183117133"/>
      <w:bookmarkStart w:id="434" w:name="_Toc149852258"/>
      <w:bookmarkStart w:id="435" w:name="_Toc149852259"/>
      <w:bookmarkStart w:id="436" w:name="_Toc142013265"/>
      <w:bookmarkStart w:id="437" w:name="_Toc142013323"/>
      <w:bookmarkStart w:id="438" w:name="_Toc183117134"/>
      <w:bookmarkStart w:id="439" w:name="_Toc183117135"/>
      <w:bookmarkStart w:id="440" w:name="_Toc183117136"/>
      <w:bookmarkStart w:id="441" w:name="_Toc183117137"/>
      <w:bookmarkStart w:id="442" w:name="_Toc183117138"/>
      <w:bookmarkStart w:id="443" w:name="_Toc183117139"/>
      <w:bookmarkStart w:id="444" w:name="_Toc183117140"/>
      <w:bookmarkStart w:id="445" w:name="_Toc183117141"/>
      <w:bookmarkStart w:id="446" w:name="_Toc183117142"/>
      <w:bookmarkStart w:id="447" w:name="_Toc183117143"/>
      <w:bookmarkStart w:id="448" w:name="_Toc183117144"/>
      <w:bookmarkStart w:id="449" w:name="_Toc183117145"/>
      <w:bookmarkStart w:id="450" w:name="_Toc183117146"/>
      <w:bookmarkStart w:id="451" w:name="_Toc183117147"/>
      <w:bookmarkStart w:id="452" w:name="_Toc183117148"/>
      <w:bookmarkStart w:id="453" w:name="_Toc183117149"/>
      <w:bookmarkStart w:id="454" w:name="_Toc183117150"/>
      <w:bookmarkStart w:id="455" w:name="_Toc183117151"/>
      <w:bookmarkStart w:id="456" w:name="_Toc183117152"/>
      <w:bookmarkStart w:id="457" w:name="_Toc189729841"/>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lang w:val="en-CA"/>
        </w:rPr>
        <w:t>Generic compression of items</w:t>
      </w:r>
      <w:r w:rsidRPr="00970214">
        <w:rPr>
          <w:lang w:val="en-CA"/>
        </w:rPr>
        <w:t xml:space="preserve"> </w:t>
      </w:r>
      <w:r>
        <w:rPr>
          <w:lang w:val="en-CA"/>
        </w:rPr>
        <w:t xml:space="preserve">(MPEG #147, issue </w:t>
      </w:r>
      <w:hyperlink r:id="rId12" w:history="1">
        <w:r w:rsidR="002A4328">
          <w:rPr>
            <w:rStyle w:val="Hyperlink"/>
            <w:lang w:val="en-CA"/>
          </w:rPr>
          <w:t>#157</w:t>
        </w:r>
      </w:hyperlink>
      <w:r w:rsidRPr="00F45E55">
        <w:rPr>
          <w:lang w:val="en-CA"/>
        </w:rPr>
        <w:t>)</w:t>
      </w:r>
      <w:r>
        <w:rPr>
          <w:lang w:val="en-CA"/>
        </w:rPr>
        <w:t>)</w:t>
      </w:r>
      <w:bookmarkEnd w:id="457"/>
    </w:p>
    <w:p w14:paraId="1A22C619" w14:textId="77777777" w:rsidR="006A6BFC" w:rsidRPr="005B217D" w:rsidRDefault="006A6BFC" w:rsidP="003A0349">
      <w:pPr>
        <w:pStyle w:val="Heading2"/>
        <w:jc w:val="both"/>
        <w:rPr>
          <w:lang w:val="en-CA"/>
        </w:rPr>
      </w:pPr>
      <w:bookmarkStart w:id="458" w:name="_Toc189729842"/>
      <w:r w:rsidRPr="005B217D">
        <w:rPr>
          <w:lang w:val="en-CA"/>
        </w:rPr>
        <w:t>Abstract</w:t>
      </w:r>
      <w:bookmarkEnd w:id="458"/>
    </w:p>
    <w:p w14:paraId="631AAB1F" w14:textId="63E62197" w:rsidR="006A6BFC" w:rsidRDefault="006A6BFC" w:rsidP="003A0349">
      <w:pPr>
        <w:jc w:val="both"/>
        <w:rPr>
          <w:lang w:val="en-CA"/>
        </w:rPr>
      </w:pPr>
      <w:r>
        <w:rPr>
          <w:lang w:val="en-CA"/>
        </w:rPr>
        <w:t>During MPEG #14</w:t>
      </w:r>
      <w:r w:rsidR="00766285">
        <w:rPr>
          <w:lang w:val="en-CA"/>
        </w:rPr>
        <w:t>7</w:t>
      </w:r>
      <w:r>
        <w:rPr>
          <w:lang w:val="en-CA"/>
        </w:rPr>
        <w:t xml:space="preserve"> the compression of</w:t>
      </w:r>
      <w:r w:rsidR="001F3D1D">
        <w:rPr>
          <w:lang w:val="en-CA"/>
        </w:rPr>
        <w:t xml:space="preserve"> EXIF </w:t>
      </w:r>
      <w:r w:rsidR="007203FD">
        <w:rPr>
          <w:lang w:val="en-CA"/>
        </w:rPr>
        <w:t xml:space="preserve">metadata item was proposed </w:t>
      </w:r>
      <w:r w:rsidR="00523D2E">
        <w:rPr>
          <w:lang w:val="en-CA"/>
        </w:rPr>
        <w:t>by introducing a new item type for compressed EXIF</w:t>
      </w:r>
      <w:r w:rsidR="00687A76">
        <w:rPr>
          <w:lang w:val="en-CA"/>
        </w:rPr>
        <w:t xml:space="preserve">. </w:t>
      </w:r>
      <w:r w:rsidR="001F4301">
        <w:rPr>
          <w:lang w:val="en-CA"/>
        </w:rPr>
        <w:t>However</w:t>
      </w:r>
      <w:r w:rsidR="00FA26DD">
        <w:rPr>
          <w:lang w:val="en-CA"/>
        </w:rPr>
        <w:t>,</w:t>
      </w:r>
      <w:r w:rsidR="001F4301">
        <w:rPr>
          <w:lang w:val="en-CA"/>
        </w:rPr>
        <w:t xml:space="preserve"> defining a new item type for </w:t>
      </w:r>
      <w:r w:rsidR="007E3746">
        <w:rPr>
          <w:lang w:val="en-CA"/>
        </w:rPr>
        <w:t xml:space="preserve">a different encoding </w:t>
      </w:r>
      <w:r w:rsidR="00B648E2">
        <w:rPr>
          <w:lang w:val="en-CA"/>
        </w:rPr>
        <w:t xml:space="preserve">may not always be a right design choice. </w:t>
      </w:r>
      <w:r w:rsidR="008D4C1D">
        <w:rPr>
          <w:rFonts w:eastAsia="MS Mincho"/>
        </w:rPr>
        <w:t>Alternative options for meeting the requirements also need to be explored.</w:t>
      </w:r>
      <w:r>
        <w:rPr>
          <w:lang w:val="en-CA"/>
        </w:rPr>
        <w:t xml:space="preserve"> </w:t>
      </w:r>
      <w:r w:rsidR="00FA26DD">
        <w:rPr>
          <w:lang w:val="en-CA"/>
        </w:rPr>
        <w:t>During MPEG #147 different</w:t>
      </w:r>
      <w:r w:rsidR="00443AA9">
        <w:rPr>
          <w:lang w:val="en-CA"/>
        </w:rPr>
        <w:t xml:space="preserve"> alternate</w:t>
      </w:r>
      <w:r w:rsidR="00FA26DD">
        <w:rPr>
          <w:lang w:val="en-CA"/>
        </w:rPr>
        <w:t xml:space="preserve"> approaches were discussed </w:t>
      </w:r>
      <w:r w:rsidR="00FA26DD">
        <w:rPr>
          <w:rFonts w:ascii="Cambria" w:hAnsi="Cambria"/>
        </w:rPr>
        <w:t xml:space="preserve">in the MPEG GitHub </w:t>
      </w:r>
      <w:r w:rsidR="00FA26DD">
        <w:t>for a generic compression of items</w:t>
      </w:r>
      <w:r w:rsidR="00FA26DD">
        <w:rPr>
          <w:rFonts w:ascii="Cambria" w:hAnsi="Cambria"/>
        </w:rPr>
        <w:t xml:space="preserve">(under issue </w:t>
      </w:r>
      <w:r w:rsidR="00FA26DD">
        <w:fldChar w:fldCharType="begin"/>
      </w:r>
      <w:r w:rsidR="00FA26DD">
        <w:instrText>HYPERLINK "https://git.mpeg.expert/MPEG/Systems/FileFormat/HEIF/-/issues/157"</w:instrText>
      </w:r>
      <w:r w:rsidR="00FA26DD">
        <w:fldChar w:fldCharType="separate"/>
      </w:r>
      <w:r w:rsidR="00FA26DD">
        <w:rPr>
          <w:rStyle w:val="Hyperlink"/>
        </w:rPr>
        <w:t>#157</w:t>
      </w:r>
      <w:r w:rsidR="00FA26DD">
        <w:rPr>
          <w:rStyle w:val="Hyperlink"/>
          <w:rFonts w:ascii="Cambria" w:hAnsi="Cambria"/>
        </w:rPr>
        <w:fldChar w:fldCharType="end"/>
      </w:r>
      <w:r w:rsidR="00FA26DD">
        <w:rPr>
          <w:rFonts w:ascii="Cambria" w:hAnsi="Cambria"/>
        </w:rPr>
        <w:t xml:space="preserve">) </w:t>
      </w:r>
      <w:r w:rsidR="00FA26DD">
        <w:rPr>
          <w:lang w:val="en-CA"/>
        </w:rPr>
        <w:t>.</w:t>
      </w:r>
    </w:p>
    <w:p w14:paraId="059FBB11" w14:textId="25CCC8BC" w:rsidR="00443AA9" w:rsidRDefault="00443AA9" w:rsidP="00443AA9">
      <w:pPr>
        <w:numPr>
          <w:ilvl w:val="0"/>
          <w:numId w:val="60"/>
        </w:numPr>
        <w:spacing w:before="100" w:beforeAutospacing="1" w:after="100" w:afterAutospacing="1"/>
      </w:pPr>
      <w:r>
        <w:t xml:space="preserve">Define a URI that defines the content encoding and use that with a </w:t>
      </w:r>
      <w:r>
        <w:rPr>
          <w:rStyle w:val="HTMLCode"/>
        </w:rPr>
        <w:t xml:space="preserve">uri </w:t>
      </w:r>
      <w:r>
        <w:t>item</w:t>
      </w:r>
    </w:p>
    <w:p w14:paraId="0F0F9384" w14:textId="77777777" w:rsidR="00443AA9" w:rsidRDefault="00443AA9" w:rsidP="00443AA9">
      <w:pPr>
        <w:numPr>
          <w:ilvl w:val="0"/>
          <w:numId w:val="60"/>
        </w:numPr>
        <w:spacing w:before="100" w:beforeAutospacing="1" w:after="100" w:afterAutospacing="1"/>
      </w:pPr>
      <w:r>
        <w:t xml:space="preserve">Add a new </w:t>
      </w:r>
      <w:r>
        <w:rPr>
          <w:rStyle w:val="HTMLCode"/>
        </w:rPr>
        <w:t>infe</w:t>
      </w:r>
      <w:r>
        <w:t xml:space="preserve"> version</w:t>
      </w:r>
    </w:p>
    <w:p w14:paraId="7808A25D" w14:textId="5C3F9E00" w:rsidR="00FA26DD" w:rsidRPr="003A0349" w:rsidRDefault="00C434A1" w:rsidP="003A0349">
      <w:pPr>
        <w:numPr>
          <w:ilvl w:val="0"/>
          <w:numId w:val="60"/>
        </w:numPr>
        <w:spacing w:before="100" w:beforeAutospacing="1" w:after="100" w:afterAutospacing="1"/>
      </w:pPr>
      <w:r w:rsidRPr="00C434A1">
        <w:t xml:space="preserve">Extending the mechanism currently under definition for generic compression of uncompressed image items to apply to any uncompressed items (ISO/IEC 23001-17 CDAM2 - </w:t>
      </w:r>
      <w:r w:rsidRPr="00C434A1">
        <w:fldChar w:fldCharType="begin"/>
      </w:r>
      <w:r w:rsidRPr="00C434A1">
        <w:instrText>HYPERLINK "https://dms.mpeg.expert/doc_end_user/documents/145_OnLine/wg11/MDS23515_WG03_N01148-v3.zip" \t "_blank"</w:instrText>
      </w:r>
      <w:r w:rsidRPr="00C434A1">
        <w:fldChar w:fldCharType="separate"/>
      </w:r>
      <w:r w:rsidRPr="00C434A1">
        <w:rPr>
          <w:color w:val="0000FF"/>
          <w:u w:val="single"/>
        </w:rPr>
        <w:t>w23515</w:t>
      </w:r>
      <w:r w:rsidRPr="00C434A1">
        <w:fldChar w:fldCharType="end"/>
      </w:r>
      <w:r w:rsidRPr="00C434A1">
        <w:t>)</w:t>
      </w:r>
    </w:p>
    <w:p w14:paraId="15A55545" w14:textId="4DD03ABD" w:rsidR="00CA7516" w:rsidRPr="00F45E55" w:rsidRDefault="00680F7E" w:rsidP="00CA7516">
      <w:pPr>
        <w:pStyle w:val="Heading1"/>
        <w:rPr>
          <w:lang w:val="en-CA"/>
        </w:rPr>
      </w:pPr>
      <w:bookmarkStart w:id="459" w:name="_Toc189729843"/>
      <w:r>
        <w:rPr>
          <w:sz w:val="28"/>
          <w:szCs w:val="28"/>
          <w:lang w:val="en-CA"/>
        </w:rPr>
        <w:t>Marking image items as belonging to a session</w:t>
      </w:r>
      <w:r w:rsidRPr="00F45E55">
        <w:rPr>
          <w:lang w:val="en-CA"/>
        </w:rPr>
        <w:t xml:space="preserve"> </w:t>
      </w:r>
      <w:r w:rsidR="00CA7516" w:rsidRPr="00F45E55">
        <w:rPr>
          <w:lang w:val="en-CA"/>
        </w:rPr>
        <w:t>(MPEG#14</w:t>
      </w:r>
      <w:r>
        <w:rPr>
          <w:lang w:val="en-CA"/>
        </w:rPr>
        <w:t>8</w:t>
      </w:r>
      <w:r w:rsidR="00CA7516" w:rsidRPr="00F45E55">
        <w:rPr>
          <w:lang w:val="en-CA"/>
        </w:rPr>
        <w:t xml:space="preserve">, </w:t>
      </w:r>
      <w:hyperlink r:id="rId13" w:history="1">
        <w:r>
          <w:rPr>
            <w:rStyle w:val="Hyperlink"/>
            <w:lang w:val="en-CA"/>
          </w:rPr>
          <w:t>Issue#166</w:t>
        </w:r>
      </w:hyperlink>
      <w:r w:rsidR="00CA7516" w:rsidRPr="00F45E55">
        <w:rPr>
          <w:lang w:val="en-CA"/>
        </w:rPr>
        <w:t>)</w:t>
      </w:r>
      <w:bookmarkEnd w:id="459"/>
    </w:p>
    <w:p w14:paraId="2A2EA87E" w14:textId="77777777" w:rsidR="006A6BFC" w:rsidRDefault="006A6BFC" w:rsidP="00C60EE7">
      <w:pPr>
        <w:rPr>
          <w:lang w:val="en-CA"/>
        </w:rPr>
      </w:pPr>
    </w:p>
    <w:p w14:paraId="25A5CC32" w14:textId="77777777" w:rsidR="0047588A" w:rsidRPr="005B217D" w:rsidRDefault="0047588A" w:rsidP="0047588A">
      <w:pPr>
        <w:pStyle w:val="Heading2"/>
        <w:jc w:val="both"/>
        <w:rPr>
          <w:lang w:val="en-CA"/>
        </w:rPr>
      </w:pPr>
      <w:bookmarkStart w:id="460" w:name="_Toc189729844"/>
      <w:r w:rsidRPr="005B217D">
        <w:rPr>
          <w:lang w:val="en-CA"/>
        </w:rPr>
        <w:t>Abstract</w:t>
      </w:r>
      <w:bookmarkEnd w:id="460"/>
    </w:p>
    <w:p w14:paraId="6071274F" w14:textId="26F2E39A" w:rsidR="00A55D55" w:rsidRDefault="00443591" w:rsidP="0047588A">
      <w:pPr>
        <w:rPr>
          <w:lang w:val="en-CA"/>
        </w:rPr>
      </w:pPr>
      <w:r>
        <w:rPr>
          <w:lang w:val="en-CA"/>
        </w:rPr>
        <w:t>In m</w:t>
      </w:r>
      <w:r w:rsidR="00342AFB">
        <w:rPr>
          <w:lang w:val="en-CA"/>
        </w:rPr>
        <w:t>69517</w:t>
      </w:r>
      <w:r w:rsidR="0047588A">
        <w:rPr>
          <w:lang w:val="en-CA"/>
        </w:rPr>
        <w:t xml:space="preserve"> the </w:t>
      </w:r>
      <w:r w:rsidR="00544821">
        <w:rPr>
          <w:lang w:val="en-CA"/>
        </w:rPr>
        <w:t xml:space="preserve">capture session identifier item property </w:t>
      </w:r>
      <w:r w:rsidR="0047588A">
        <w:rPr>
          <w:lang w:val="en-CA"/>
        </w:rPr>
        <w:t>was proposed</w:t>
      </w:r>
      <w:r w:rsidR="00544821">
        <w:rPr>
          <w:lang w:val="en-CA"/>
        </w:rPr>
        <w:t xml:space="preserve"> which provides the session id for images captured in the same session</w:t>
      </w:r>
      <w:r w:rsidR="00B80CDE">
        <w:rPr>
          <w:lang w:val="en-CA"/>
        </w:rPr>
        <w:t xml:space="preserve"> or event</w:t>
      </w:r>
      <w:r w:rsidR="00544821">
        <w:rPr>
          <w:lang w:val="en-CA"/>
        </w:rPr>
        <w:t>.</w:t>
      </w:r>
      <w:r w:rsidR="00E13246">
        <w:rPr>
          <w:lang w:val="en-CA"/>
        </w:rPr>
        <w:t xml:space="preserve"> </w:t>
      </w:r>
    </w:p>
    <w:p w14:paraId="67CE7B41" w14:textId="77777777" w:rsidR="00E21613" w:rsidRDefault="00E21613" w:rsidP="0047588A">
      <w:pPr>
        <w:rPr>
          <w:lang w:val="en-CA"/>
        </w:rPr>
      </w:pPr>
    </w:p>
    <w:p w14:paraId="472C77CB" w14:textId="77777777" w:rsidR="00E21613" w:rsidRDefault="00E21613" w:rsidP="00E21613">
      <w:pPr>
        <w:pStyle w:val="Heading2"/>
        <w:rPr>
          <w:lang w:val="en-CA"/>
        </w:rPr>
      </w:pPr>
      <w:bookmarkStart w:id="461" w:name="_Toc189729845"/>
      <w:r>
        <w:rPr>
          <w:lang w:val="en-CA"/>
        </w:rPr>
        <w:t>Capture session identifier item property</w:t>
      </w:r>
      <w:bookmarkEnd w:id="461"/>
    </w:p>
    <w:p w14:paraId="0FFC7640" w14:textId="77777777" w:rsidR="00E21613" w:rsidRDefault="00E21613" w:rsidP="00E21613">
      <w:pPr>
        <w:pStyle w:val="Heading3"/>
        <w:rPr>
          <w:lang w:val="en-CA"/>
        </w:rPr>
      </w:pPr>
      <w:bookmarkStart w:id="462" w:name="_Toc189729846"/>
      <w:r>
        <w:rPr>
          <w:lang w:val="en-CA"/>
        </w:rPr>
        <w:t>Definition</w:t>
      </w:r>
      <w:bookmarkEnd w:id="462"/>
    </w:p>
    <w:tbl>
      <w:tblPr>
        <w:tblW w:w="9752" w:type="dxa"/>
        <w:tblLayout w:type="fixed"/>
        <w:tblCellMar>
          <w:left w:w="0" w:type="dxa"/>
          <w:right w:w="0" w:type="dxa"/>
        </w:tblCellMar>
        <w:tblLook w:val="04A0" w:firstRow="1" w:lastRow="0" w:firstColumn="1" w:lastColumn="0" w:noHBand="0" w:noVBand="1"/>
      </w:tblPr>
      <w:tblGrid>
        <w:gridCol w:w="3600"/>
        <w:gridCol w:w="6152"/>
      </w:tblGrid>
      <w:tr w:rsidR="00E21613" w:rsidRPr="00131295" w14:paraId="270FB28D" w14:textId="77777777" w:rsidTr="001E7E35">
        <w:tc>
          <w:tcPr>
            <w:tcW w:w="3600" w:type="dxa"/>
          </w:tcPr>
          <w:p w14:paraId="63511E02" w14:textId="77777777" w:rsidR="00E21613" w:rsidRPr="00131295" w:rsidRDefault="00E21613" w:rsidP="001E7E35">
            <w:pPr>
              <w:pStyle w:val="BoxTable"/>
              <w:rPr>
                <w:lang w:val="en-CA"/>
              </w:rPr>
            </w:pPr>
            <w:r w:rsidRPr="00131295">
              <w:rPr>
                <w:lang w:val="en-CA"/>
              </w:rPr>
              <w:t xml:space="preserve">Box type: </w:t>
            </w:r>
          </w:p>
        </w:tc>
        <w:tc>
          <w:tcPr>
            <w:tcW w:w="6152" w:type="dxa"/>
          </w:tcPr>
          <w:p w14:paraId="39F92BBD" w14:textId="77777777" w:rsidR="00E21613" w:rsidRPr="00131295" w:rsidRDefault="00E21613" w:rsidP="001E7E35">
            <w:pPr>
              <w:pStyle w:val="BoxTable"/>
              <w:rPr>
                <w:rStyle w:val="Courier"/>
                <w:lang w:val="en-CA"/>
              </w:rPr>
            </w:pPr>
            <w:r w:rsidRPr="00131295">
              <w:rPr>
                <w:rStyle w:val="Courier"/>
                <w:lang w:val="en-CA"/>
              </w:rPr>
              <w:t>'</w:t>
            </w:r>
            <w:proofErr w:type="spellStart"/>
            <w:r>
              <w:rPr>
                <w:rStyle w:val="Courier"/>
                <w:lang w:val="en-CA"/>
              </w:rPr>
              <w:t>casi</w:t>
            </w:r>
            <w:proofErr w:type="spellEnd"/>
            <w:r w:rsidRPr="00131295">
              <w:rPr>
                <w:rStyle w:val="Courier"/>
                <w:lang w:val="en-CA"/>
              </w:rPr>
              <w:t>'</w:t>
            </w:r>
          </w:p>
        </w:tc>
      </w:tr>
      <w:tr w:rsidR="00E21613" w:rsidRPr="00131295" w14:paraId="60B3E194" w14:textId="77777777" w:rsidTr="001E7E35">
        <w:tc>
          <w:tcPr>
            <w:tcW w:w="3600" w:type="dxa"/>
          </w:tcPr>
          <w:p w14:paraId="20418A3D" w14:textId="77777777" w:rsidR="00E21613" w:rsidRPr="00131295" w:rsidRDefault="00E21613" w:rsidP="001E7E35">
            <w:pPr>
              <w:pStyle w:val="BoxTable"/>
              <w:rPr>
                <w:lang w:val="en-CA"/>
              </w:rPr>
            </w:pPr>
            <w:r w:rsidRPr="00131295">
              <w:rPr>
                <w:lang w:val="en-CA"/>
              </w:rPr>
              <w:t>Property type:</w:t>
            </w:r>
          </w:p>
        </w:tc>
        <w:tc>
          <w:tcPr>
            <w:tcW w:w="6152" w:type="dxa"/>
          </w:tcPr>
          <w:p w14:paraId="0D6116C9" w14:textId="77777777" w:rsidR="00E21613" w:rsidRPr="00131295" w:rsidRDefault="00E21613" w:rsidP="001E7E35">
            <w:pPr>
              <w:pStyle w:val="BoxTable"/>
              <w:rPr>
                <w:lang w:val="en-CA"/>
              </w:rPr>
            </w:pPr>
            <w:r w:rsidRPr="00131295">
              <w:rPr>
                <w:lang w:val="en-CA"/>
              </w:rPr>
              <w:t>Descriptive item property</w:t>
            </w:r>
          </w:p>
        </w:tc>
      </w:tr>
      <w:tr w:rsidR="00E21613" w:rsidRPr="00131295" w14:paraId="7137F462" w14:textId="77777777" w:rsidTr="001E7E35">
        <w:tc>
          <w:tcPr>
            <w:tcW w:w="3600" w:type="dxa"/>
          </w:tcPr>
          <w:p w14:paraId="6FE1CC52" w14:textId="77777777" w:rsidR="00E21613" w:rsidRPr="00131295" w:rsidRDefault="00E21613" w:rsidP="001E7E35">
            <w:pPr>
              <w:pStyle w:val="BoxTable"/>
              <w:rPr>
                <w:lang w:val="en-CA"/>
              </w:rPr>
            </w:pPr>
            <w:r w:rsidRPr="00131295">
              <w:rPr>
                <w:lang w:val="en-CA"/>
              </w:rPr>
              <w:t xml:space="preserve">Container: </w:t>
            </w:r>
          </w:p>
        </w:tc>
        <w:tc>
          <w:tcPr>
            <w:tcW w:w="6152" w:type="dxa"/>
          </w:tcPr>
          <w:p w14:paraId="446852A9" w14:textId="77777777" w:rsidR="00E21613" w:rsidRPr="00131295" w:rsidRDefault="00E21613" w:rsidP="001E7E35">
            <w:pPr>
              <w:pStyle w:val="BoxTable"/>
              <w:rPr>
                <w:lang w:val="en-CA"/>
              </w:rPr>
            </w:pPr>
            <w:proofErr w:type="spellStart"/>
            <w:r w:rsidRPr="00131295">
              <w:rPr>
                <w:rStyle w:val="Courier"/>
                <w:lang w:val="en-CA"/>
              </w:rPr>
              <w:t>ItemPropertyContainerBox</w:t>
            </w:r>
            <w:proofErr w:type="spellEnd"/>
          </w:p>
        </w:tc>
      </w:tr>
      <w:tr w:rsidR="00E21613" w:rsidRPr="00131295" w14:paraId="5E8C0811" w14:textId="77777777" w:rsidTr="001E7E35">
        <w:tc>
          <w:tcPr>
            <w:tcW w:w="3600" w:type="dxa"/>
          </w:tcPr>
          <w:p w14:paraId="0AA74F63" w14:textId="77777777" w:rsidR="00E21613" w:rsidRPr="00131295" w:rsidRDefault="00E21613" w:rsidP="001E7E35">
            <w:pPr>
              <w:pStyle w:val="BoxTable"/>
              <w:rPr>
                <w:lang w:val="en-CA"/>
              </w:rPr>
            </w:pPr>
            <w:r w:rsidRPr="00131295">
              <w:rPr>
                <w:lang w:val="en-CA"/>
              </w:rPr>
              <w:t xml:space="preserve">Mandatory (per associated item): </w:t>
            </w:r>
          </w:p>
        </w:tc>
        <w:tc>
          <w:tcPr>
            <w:tcW w:w="6152" w:type="dxa"/>
          </w:tcPr>
          <w:p w14:paraId="4F9D3F23" w14:textId="77777777" w:rsidR="00E21613" w:rsidRPr="00131295" w:rsidRDefault="00E21613" w:rsidP="001E7E35">
            <w:pPr>
              <w:pStyle w:val="BoxTable"/>
              <w:rPr>
                <w:lang w:val="en-CA"/>
              </w:rPr>
            </w:pPr>
            <w:r w:rsidRPr="00131295">
              <w:rPr>
                <w:rFonts w:cs="Arial"/>
                <w:lang w:val="en-CA"/>
              </w:rPr>
              <w:t>No</w:t>
            </w:r>
          </w:p>
        </w:tc>
      </w:tr>
      <w:tr w:rsidR="00E21613" w:rsidRPr="00131295" w14:paraId="3042673D" w14:textId="77777777" w:rsidTr="001E7E35">
        <w:tc>
          <w:tcPr>
            <w:tcW w:w="3600" w:type="dxa"/>
          </w:tcPr>
          <w:p w14:paraId="3D1E52A9" w14:textId="77777777" w:rsidR="00E21613" w:rsidRPr="00131295" w:rsidRDefault="00E21613" w:rsidP="001E7E35">
            <w:pPr>
              <w:pStyle w:val="BoxTable"/>
              <w:rPr>
                <w:lang w:val="en-CA"/>
              </w:rPr>
            </w:pPr>
            <w:r w:rsidRPr="00131295">
              <w:rPr>
                <w:lang w:val="en-CA"/>
              </w:rPr>
              <w:t>Quantity (per associated</w:t>
            </w:r>
            <w:r>
              <w:rPr>
                <w:lang w:val="en-CA"/>
              </w:rPr>
              <w:t xml:space="preserve"> </w:t>
            </w:r>
            <w:r w:rsidRPr="00131295">
              <w:rPr>
                <w:lang w:val="en-CA"/>
              </w:rPr>
              <w:t>item):</w:t>
            </w:r>
          </w:p>
        </w:tc>
        <w:tc>
          <w:tcPr>
            <w:tcW w:w="6152" w:type="dxa"/>
          </w:tcPr>
          <w:p w14:paraId="4F55F91B" w14:textId="77777777" w:rsidR="00E21613" w:rsidRPr="00131295" w:rsidRDefault="00E21613" w:rsidP="001E7E35">
            <w:pPr>
              <w:pStyle w:val="BoxTable"/>
              <w:rPr>
                <w:lang w:val="en-CA"/>
              </w:rPr>
            </w:pPr>
            <w:r w:rsidRPr="00131295">
              <w:rPr>
                <w:rFonts w:cs="Arial"/>
                <w:lang w:val="en-CA"/>
              </w:rPr>
              <w:t>Zero or more</w:t>
            </w:r>
          </w:p>
        </w:tc>
      </w:tr>
    </w:tbl>
    <w:p w14:paraId="7E7F4E3F" w14:textId="77777777" w:rsidR="00E21613" w:rsidRDefault="00E21613" w:rsidP="00E21613">
      <w:pPr>
        <w:rPr>
          <w:lang w:val="en-CA"/>
        </w:rPr>
      </w:pPr>
      <w:r>
        <w:rPr>
          <w:lang w:val="en-CA"/>
        </w:rPr>
        <w:t>The capture session identifier item property allows a file writer to associate an image item with a session identifier. All image items (potentially in multiple files) sharing the same session identifier are marked as belonging to the same session or event.</w:t>
      </w:r>
    </w:p>
    <w:p w14:paraId="74E9C4D7" w14:textId="77777777" w:rsidR="00E21613" w:rsidRDefault="00E21613" w:rsidP="00E21613">
      <w:pPr>
        <w:pStyle w:val="Note"/>
      </w:pPr>
      <w:r>
        <w:t>NOTE</w:t>
      </w:r>
      <w:r>
        <w:tab/>
        <w:t>Example use cases are multiple files captured from different angles of an object, or the same scene or photographic event captured with multiple cameras or settings.</w:t>
      </w:r>
    </w:p>
    <w:p w14:paraId="473152FB" w14:textId="77777777" w:rsidR="00E21613" w:rsidRDefault="00E21613" w:rsidP="00E21613">
      <w:pPr>
        <w:rPr>
          <w:lang w:val="en-CA"/>
        </w:rPr>
      </w:pPr>
      <w:r>
        <w:rPr>
          <w:lang w:val="en-CA"/>
        </w:rPr>
        <w:t>If two or more image items belonging to different files</w:t>
      </w:r>
    </w:p>
    <w:p w14:paraId="4A495028" w14:textId="77777777" w:rsidR="00E21613" w:rsidRDefault="00E21613" w:rsidP="00E21613">
      <w:pPr>
        <w:pStyle w:val="ListParagraph"/>
        <w:numPr>
          <w:ilvl w:val="0"/>
          <w:numId w:val="61"/>
        </w:numPr>
        <w:spacing w:before="120" w:after="120"/>
        <w:contextualSpacing/>
        <w:jc w:val="both"/>
        <w:rPr>
          <w:lang w:val="en-CA"/>
        </w:rPr>
      </w:pPr>
      <w:r>
        <w:rPr>
          <w:lang w:val="en-CA"/>
        </w:rPr>
        <w:t>share the same capture session identifier</w:t>
      </w:r>
    </w:p>
    <w:p w14:paraId="7994FAB9" w14:textId="77777777" w:rsidR="00E21613" w:rsidRPr="00EF3983" w:rsidRDefault="00E21613" w:rsidP="00E21613">
      <w:pPr>
        <w:pStyle w:val="ListParagraph"/>
        <w:numPr>
          <w:ilvl w:val="0"/>
          <w:numId w:val="61"/>
        </w:numPr>
        <w:spacing w:before="120" w:after="120"/>
        <w:contextualSpacing/>
        <w:jc w:val="both"/>
        <w:rPr>
          <w:rStyle w:val="codeZchn"/>
          <w:rFonts w:ascii="Times New Roman" w:hAnsi="Times New Roman"/>
          <w:lang w:val="en-CA"/>
        </w:rPr>
      </w:pPr>
      <w:r>
        <w:rPr>
          <w:lang w:val="en-CA"/>
        </w:rPr>
        <w:t xml:space="preserve">are associated with </w:t>
      </w:r>
      <w:r w:rsidRPr="0003712F">
        <w:rPr>
          <w:rStyle w:val="codeZchn"/>
        </w:rPr>
        <w:t>CameraExtrinsicMatrixProperty</w:t>
      </w:r>
      <w:r>
        <w:rPr>
          <w:lang w:val="en-CA"/>
        </w:rPr>
        <w:t xml:space="preserve"> boxes containing the same coordinate system </w:t>
      </w:r>
      <w:r w:rsidRPr="00EF3983">
        <w:rPr>
          <w:rStyle w:val="codeZchn"/>
        </w:rPr>
        <w:t>id</w:t>
      </w:r>
    </w:p>
    <w:p w14:paraId="6363967F" w14:textId="77777777" w:rsidR="00E21613" w:rsidRDefault="00E21613" w:rsidP="00E21613">
      <w:pPr>
        <w:rPr>
          <w:lang w:val="en-CA"/>
        </w:rPr>
      </w:pPr>
      <w:r>
        <w:rPr>
          <w:lang w:val="en-CA"/>
        </w:rPr>
        <w:t>they shall share the same global coordinate system rather than having local coordinate systems per file.</w:t>
      </w:r>
    </w:p>
    <w:p w14:paraId="7E9179BF" w14:textId="77777777" w:rsidR="00E21613" w:rsidRDefault="00E21613" w:rsidP="00E21613">
      <w:pPr>
        <w:rPr>
          <w:lang w:val="en-CA"/>
        </w:rPr>
      </w:pPr>
      <w:r>
        <w:rPr>
          <w:lang w:val="en-CA"/>
        </w:rPr>
        <w:lastRenderedPageBreak/>
        <w:t xml:space="preserve">The </w:t>
      </w:r>
      <w:r w:rsidRPr="00827404">
        <w:rPr>
          <w:rFonts w:ascii="Courier New" w:hAnsi="Courier New"/>
        </w:rPr>
        <w:t>CreationTimeProperty</w:t>
      </w:r>
      <w:r>
        <w:rPr>
          <w:lang w:val="en-CA"/>
        </w:rPr>
        <w:t xml:space="preserve"> item property should be used to signal the capture time of the image items associated with a specific session identifier.</w:t>
      </w:r>
    </w:p>
    <w:p w14:paraId="2DF89F01" w14:textId="77777777" w:rsidR="00E21613" w:rsidRDefault="00E21613" w:rsidP="00E21613">
      <w:pPr>
        <w:pStyle w:val="Heading3"/>
        <w:rPr>
          <w:lang w:val="en-CA"/>
        </w:rPr>
      </w:pPr>
      <w:bookmarkStart w:id="463" w:name="_Toc189729847"/>
      <w:r>
        <w:rPr>
          <w:lang w:val="en-CA"/>
        </w:rPr>
        <w:t>Syntax</w:t>
      </w:r>
      <w:bookmarkEnd w:id="463"/>
    </w:p>
    <w:p w14:paraId="35F8C48D" w14:textId="77777777" w:rsidR="00E21613" w:rsidRDefault="00E21613" w:rsidP="00E21613">
      <w:pPr>
        <w:pStyle w:val="code0"/>
        <w:rPr>
          <w:lang w:val="en-US"/>
        </w:rPr>
      </w:pPr>
      <w:r w:rsidRPr="00FC754B">
        <w:t xml:space="preserve">aligned(8) class </w:t>
      </w:r>
      <w:r>
        <w:t>CaptureSessionIdentifier</w:t>
      </w:r>
      <w:r w:rsidRPr="00FC754B">
        <w:t>Property</w:t>
      </w:r>
      <w:r w:rsidRPr="00FC754B">
        <w:br/>
        <w:t>extends ItemFullProperty('</w:t>
      </w:r>
      <w:r>
        <w:t>casi</w:t>
      </w:r>
      <w:r w:rsidRPr="00FC754B">
        <w:t>', version = 0, flags) {</w:t>
      </w:r>
      <w:r>
        <w:br/>
      </w:r>
      <w:r>
        <w:rPr>
          <w:lang w:val="en-US"/>
        </w:rPr>
        <w:t xml:space="preserve">    </w:t>
      </w:r>
      <w:r w:rsidRPr="00BD5C46">
        <w:rPr>
          <w:lang w:val="en-US"/>
        </w:rPr>
        <w:t xml:space="preserve">int has_uuid = </w:t>
      </w:r>
      <w:bookmarkStart w:id="464" w:name="OLE_LINK19"/>
      <w:bookmarkStart w:id="465" w:name="OLE_LINK20"/>
      <w:r w:rsidRPr="00BD5C46">
        <w:rPr>
          <w:lang w:val="en-US"/>
        </w:rPr>
        <w:t>flags &amp; 0x1</w:t>
      </w:r>
      <w:bookmarkEnd w:id="464"/>
      <w:bookmarkEnd w:id="465"/>
      <w:r w:rsidRPr="00BD5C46">
        <w:rPr>
          <w:lang w:val="en-US"/>
        </w:rPr>
        <w:t xml:space="preserve"> == 1;</w:t>
      </w:r>
      <w:r>
        <w:rPr>
          <w:lang w:val="en-US"/>
        </w:rPr>
        <w:br/>
      </w:r>
      <w:bookmarkStart w:id="466" w:name="OLE_LINK29"/>
      <w:bookmarkStart w:id="467" w:name="OLE_LINK30"/>
      <w:r>
        <w:rPr>
          <w:lang w:val="en-US"/>
        </w:rPr>
        <w:t xml:space="preserve">    </w:t>
      </w:r>
      <w:r w:rsidRPr="00BD5C46">
        <w:rPr>
          <w:lang w:val="en-US"/>
        </w:rPr>
        <w:t>if (has_uuid) {</w:t>
      </w:r>
    </w:p>
    <w:p w14:paraId="2399313D" w14:textId="77777777" w:rsidR="00E21613" w:rsidRPr="004B09C1" w:rsidRDefault="00E21613" w:rsidP="00E21613">
      <w:pPr>
        <w:pStyle w:val="code0"/>
        <w:rPr>
          <w:lang w:val="en-US"/>
        </w:rPr>
      </w:pPr>
      <w:r>
        <w:rPr>
          <w:lang w:val="en-US"/>
        </w:rPr>
        <w:t xml:space="preserve">        </w:t>
      </w:r>
      <w:r w:rsidRPr="00BD5C46">
        <w:rPr>
          <w:lang w:val="en-US"/>
        </w:rPr>
        <w:t xml:space="preserve">unsigned int(8) </w:t>
      </w:r>
      <w:bookmarkStart w:id="468" w:name="OLE_LINK11"/>
      <w:bookmarkStart w:id="469" w:name="OLE_LINK12"/>
      <w:r w:rsidRPr="00BD5C46">
        <w:rPr>
          <w:lang w:val="en-US"/>
        </w:rPr>
        <w:t>session_uuid</w:t>
      </w:r>
      <w:bookmarkEnd w:id="468"/>
      <w:bookmarkEnd w:id="469"/>
      <w:r w:rsidRPr="00BD5C46">
        <w:rPr>
          <w:lang w:val="en-US"/>
        </w:rPr>
        <w:t>[16];</w:t>
      </w:r>
    </w:p>
    <w:p w14:paraId="4702A6BC" w14:textId="77777777" w:rsidR="00E21613" w:rsidRPr="00BD5C46" w:rsidRDefault="00E21613" w:rsidP="00E21613">
      <w:pPr>
        <w:pStyle w:val="code0"/>
        <w:rPr>
          <w:rFonts w:eastAsia="Times New Roman"/>
          <w:sz w:val="28"/>
          <w:szCs w:val="26"/>
        </w:rPr>
      </w:pPr>
      <w:r>
        <w:rPr>
          <w:lang w:val="en-US"/>
        </w:rPr>
        <w:t xml:space="preserve">    </w:t>
      </w:r>
      <w:r w:rsidRPr="00BD5C46">
        <w:rPr>
          <w:lang w:val="en-US"/>
        </w:rPr>
        <w:t>}</w:t>
      </w:r>
      <w:bookmarkEnd w:id="466"/>
      <w:bookmarkEnd w:id="467"/>
      <w:r>
        <w:rPr>
          <w:lang w:val="en-US"/>
        </w:rPr>
        <w:br/>
        <w:t xml:space="preserve">    else {</w:t>
      </w:r>
      <w:r>
        <w:rPr>
          <w:lang w:val="en-US"/>
        </w:rPr>
        <w:br/>
        <w:t xml:space="preserve">        utf8string session_uri;</w:t>
      </w:r>
      <w:r>
        <w:rPr>
          <w:lang w:val="en-US"/>
        </w:rPr>
        <w:br/>
        <w:t xml:space="preserve">    }</w:t>
      </w:r>
      <w:r w:rsidRPr="00FC754B">
        <w:br/>
        <w:t>}</w:t>
      </w:r>
    </w:p>
    <w:p w14:paraId="4BC34F44" w14:textId="77777777" w:rsidR="00E21613" w:rsidRDefault="00E21613" w:rsidP="00E21613">
      <w:pPr>
        <w:pStyle w:val="Heading3"/>
        <w:rPr>
          <w:lang w:val="en-CA"/>
        </w:rPr>
      </w:pPr>
      <w:bookmarkStart w:id="470" w:name="_Toc189729848"/>
      <w:r>
        <w:rPr>
          <w:lang w:val="en-CA"/>
        </w:rPr>
        <w:t>Semantics</w:t>
      </w:r>
      <w:bookmarkEnd w:id="470"/>
    </w:p>
    <w:p w14:paraId="1EC4BCCC" w14:textId="77777777" w:rsidR="00E21613" w:rsidRDefault="00E21613" w:rsidP="00E21613">
      <w:pPr>
        <w:rPr>
          <w:lang w:val="en-CA"/>
        </w:rPr>
      </w:pPr>
      <w:r w:rsidRPr="00131295">
        <w:rPr>
          <w:rStyle w:val="codeZchn"/>
          <w:lang w:val="en-CA"/>
        </w:rPr>
        <w:t>version</w:t>
      </w:r>
      <w:r w:rsidRPr="00131295">
        <w:rPr>
          <w:lang w:val="en-CA"/>
        </w:rPr>
        <w:t xml:space="preserve"> shall be equal to 0.</w:t>
      </w:r>
    </w:p>
    <w:p w14:paraId="7C8B9075" w14:textId="77777777" w:rsidR="00E21613" w:rsidRDefault="00E21613" w:rsidP="00E21613">
      <w:pPr>
        <w:rPr>
          <w:lang w:val="en-CA"/>
        </w:rPr>
      </w:pPr>
      <w:r w:rsidRPr="008114D3">
        <w:rPr>
          <w:rStyle w:val="codeZchn"/>
        </w:rPr>
        <w:t>(flags &amp; 0x1)</w:t>
      </w:r>
      <w:r>
        <w:rPr>
          <w:lang w:val="en-CA"/>
        </w:rPr>
        <w:t xml:space="preserve"> equal to 1 specifies that the property contains a </w:t>
      </w:r>
      <w:r w:rsidRPr="00016063">
        <w:rPr>
          <w:rStyle w:val="codeZchn"/>
        </w:rPr>
        <w:t>session_uuid</w:t>
      </w:r>
      <w:r>
        <w:rPr>
          <w:lang w:val="en-CA"/>
        </w:rPr>
        <w:t xml:space="preserve"> rather than a </w:t>
      </w:r>
      <w:r w:rsidRPr="00EF3983">
        <w:rPr>
          <w:rStyle w:val="codeZchn"/>
        </w:rPr>
        <w:t>session_uri</w:t>
      </w:r>
      <w:r>
        <w:rPr>
          <w:lang w:val="en-CA"/>
        </w:rPr>
        <w:t>.</w:t>
      </w:r>
    </w:p>
    <w:p w14:paraId="1131DB1B" w14:textId="77777777" w:rsidR="00E21613" w:rsidRDefault="00E21613" w:rsidP="00E21613">
      <w:pPr>
        <w:rPr>
          <w:lang w:val="en-CA"/>
        </w:rPr>
      </w:pPr>
      <w:r>
        <w:rPr>
          <w:rStyle w:val="codeZchn"/>
        </w:rPr>
        <w:t>session</w:t>
      </w:r>
      <w:r w:rsidRPr="00016063">
        <w:rPr>
          <w:rStyle w:val="codeZchn"/>
        </w:rPr>
        <w:t>_</w:t>
      </w:r>
      <w:r>
        <w:rPr>
          <w:rStyle w:val="codeZchn"/>
        </w:rPr>
        <w:t>uri</w:t>
      </w:r>
      <w:r>
        <w:rPr>
          <w:lang w:val="en-CA"/>
        </w:rPr>
        <w:t xml:space="preserve"> specifies a Uniform Resource Name (URI) that </w:t>
      </w:r>
      <w:bookmarkStart w:id="471" w:name="OLE_LINK17"/>
      <w:bookmarkStart w:id="472" w:name="OLE_LINK18"/>
      <w:r>
        <w:rPr>
          <w:lang w:val="en-CA"/>
        </w:rPr>
        <w:t>identifies the global session or event that this image item belongs to</w:t>
      </w:r>
      <w:bookmarkEnd w:id="471"/>
      <w:bookmarkEnd w:id="472"/>
      <w:r>
        <w:rPr>
          <w:lang w:val="en-CA"/>
        </w:rPr>
        <w:t xml:space="preserve">. </w:t>
      </w:r>
      <w:proofErr w:type="gramStart"/>
      <w:r>
        <w:rPr>
          <w:lang w:val="en-CA"/>
        </w:rPr>
        <w:t>URI's</w:t>
      </w:r>
      <w:proofErr w:type="gramEnd"/>
      <w:r>
        <w:rPr>
          <w:lang w:val="en-CA"/>
        </w:rPr>
        <w:t xml:space="preserve"> of type </w:t>
      </w:r>
      <w:r w:rsidRPr="00F54DAE">
        <w:rPr>
          <w:rStyle w:val="codeZchn"/>
        </w:rPr>
        <w:t>"</w:t>
      </w:r>
      <w:r w:rsidRPr="00EE67AD">
        <w:t xml:space="preserve"> </w:t>
      </w:r>
      <w:r w:rsidRPr="00EE67AD">
        <w:rPr>
          <w:rStyle w:val="codeZchn"/>
        </w:rPr>
        <w:t>urn:</w:t>
      </w:r>
      <w:r>
        <w:rPr>
          <w:rStyle w:val="codeZchn"/>
        </w:rPr>
        <w:t>uuid</w:t>
      </w:r>
      <w:r w:rsidRPr="00F54DAE">
        <w:rPr>
          <w:rStyle w:val="codeZchn"/>
        </w:rPr>
        <w:t>:X</w:t>
      </w:r>
      <w:r>
        <w:rPr>
          <w:rStyle w:val="codeZchn"/>
        </w:rPr>
        <w:t>YZ</w:t>
      </w:r>
      <w:r w:rsidRPr="00F54DAE">
        <w:rPr>
          <w:rStyle w:val="codeZchn"/>
        </w:rPr>
        <w:t>"</w:t>
      </w:r>
      <w:r>
        <w:rPr>
          <w:lang w:val="en-CA"/>
        </w:rPr>
        <w:t xml:space="preserve"> should instead be directly specified as a </w:t>
      </w:r>
      <w:r w:rsidRPr="00F54DAE">
        <w:rPr>
          <w:rStyle w:val="codeZchn"/>
        </w:rPr>
        <w:t>session_uuid</w:t>
      </w:r>
      <w:r>
        <w:rPr>
          <w:lang w:val="en-CA"/>
        </w:rPr>
        <w:t>.</w:t>
      </w:r>
    </w:p>
    <w:p w14:paraId="40AF655D" w14:textId="77777777" w:rsidR="00E21613" w:rsidRDefault="00E21613" w:rsidP="00E21613">
      <w:r w:rsidRPr="00016063">
        <w:rPr>
          <w:rStyle w:val="codeZchn"/>
          <w:lang w:val="en-US"/>
        </w:rPr>
        <w:t>session_uuid</w:t>
      </w:r>
      <w:r>
        <w:t xml:space="preserve"> specifies a UUID that </w:t>
      </w:r>
      <w:r>
        <w:rPr>
          <w:lang w:val="en-CA"/>
        </w:rPr>
        <w:t>identifies the global session or event that this image item belongs to</w:t>
      </w:r>
      <w:r>
        <w:t xml:space="preserve">. Specifying a </w:t>
      </w:r>
      <w:r w:rsidRPr="00F54DAE">
        <w:rPr>
          <w:rStyle w:val="codeZchn"/>
        </w:rPr>
        <w:t>session_uuid</w:t>
      </w:r>
      <w:r>
        <w:t xml:space="preserve"> is equivalent to specifying a </w:t>
      </w:r>
      <w:r w:rsidRPr="00F54DAE">
        <w:rPr>
          <w:rStyle w:val="codeZchn"/>
        </w:rPr>
        <w:t>session_uri</w:t>
      </w:r>
      <w:r>
        <w:t xml:space="preserve"> of type </w:t>
      </w:r>
      <w:r w:rsidRPr="00F54DAE">
        <w:rPr>
          <w:rStyle w:val="codeZchn"/>
        </w:rPr>
        <w:t>"</w:t>
      </w:r>
      <w:r w:rsidRPr="00EE67AD">
        <w:t xml:space="preserve"> </w:t>
      </w:r>
      <w:r w:rsidRPr="00EE67AD">
        <w:rPr>
          <w:rStyle w:val="codeZchn"/>
        </w:rPr>
        <w:t>urn:</w:t>
      </w:r>
      <w:r w:rsidRPr="00F54DAE">
        <w:rPr>
          <w:rStyle w:val="codeZchn"/>
        </w:rPr>
        <w:t>uuid:XYZ"</w:t>
      </w:r>
      <w:r>
        <w:t>.</w:t>
      </w:r>
    </w:p>
    <w:p w14:paraId="29FBC93F" w14:textId="77777777" w:rsidR="007C05E8" w:rsidRDefault="007C05E8" w:rsidP="00E21613"/>
    <w:p w14:paraId="23D0705C" w14:textId="77777777" w:rsidR="00E21613" w:rsidRDefault="00E21613" w:rsidP="003A0349">
      <w:pPr>
        <w:pStyle w:val="Heading2"/>
        <w:rPr>
          <w:lang w:val="en-CA"/>
        </w:rPr>
      </w:pPr>
      <w:bookmarkStart w:id="473" w:name="_Toc189729849"/>
      <w:r>
        <w:rPr>
          <w:lang w:val="en-CA"/>
        </w:rPr>
        <w:t>Alternatives considered</w:t>
      </w:r>
      <w:bookmarkEnd w:id="473"/>
    </w:p>
    <w:p w14:paraId="0E734F85" w14:textId="77777777" w:rsidR="00E21613" w:rsidRPr="00016063" w:rsidRDefault="00E21613" w:rsidP="00E21613">
      <w:pPr>
        <w:rPr>
          <w:lang w:val="en-CA"/>
        </w:rPr>
      </w:pPr>
      <w:r>
        <w:rPr>
          <w:lang w:val="en-CA"/>
        </w:rPr>
        <w:t xml:space="preserve">One alternative to the proposed solution for linking the coordinate spaces between files would be to add a new version to the </w:t>
      </w:r>
      <w:r w:rsidRPr="00054347">
        <w:rPr>
          <w:rStyle w:val="codeZchn"/>
        </w:rPr>
        <w:t>CameraExtrinsicMatrixProperty</w:t>
      </w:r>
      <w:r>
        <w:rPr>
          <w:lang w:val="en-CA"/>
        </w:rPr>
        <w:t xml:space="preserve"> that adds a global session UUID. This would work but would not allow someone to solve the other listed use-cases.</w:t>
      </w:r>
    </w:p>
    <w:p w14:paraId="24E5F382" w14:textId="77777777" w:rsidR="00E21613" w:rsidRPr="003A0349" w:rsidRDefault="00E21613" w:rsidP="0047588A">
      <w:pPr>
        <w:rPr>
          <w:b/>
          <w:bCs/>
          <w:lang w:val="en-CA"/>
        </w:rPr>
      </w:pPr>
    </w:p>
    <w:p w14:paraId="6FFDFDED" w14:textId="7D22325F" w:rsidR="00A55D55" w:rsidRDefault="00D8185E" w:rsidP="00A55D55">
      <w:pPr>
        <w:rPr>
          <w:lang w:val="en-CA"/>
        </w:rPr>
      </w:pPr>
      <w:r>
        <w:rPr>
          <w:lang w:val="en-CA"/>
        </w:rPr>
        <w:t xml:space="preserve">During MPEG #148 different alternate approaches were discussed in the MPEG Git for signalling images captured in the same session (under </w:t>
      </w:r>
      <w:hyperlink r:id="rId14" w:history="1">
        <w:r>
          <w:rPr>
            <w:rStyle w:val="Hyperlink"/>
            <w:lang w:val="en-CA"/>
          </w:rPr>
          <w:t>Issue#166</w:t>
        </w:r>
      </w:hyperlink>
      <w:r w:rsidRPr="00F45E55">
        <w:rPr>
          <w:lang w:val="en-CA"/>
        </w:rPr>
        <w:t>)</w:t>
      </w:r>
    </w:p>
    <w:p w14:paraId="77F69BDF" w14:textId="77777777" w:rsidR="00D8185E" w:rsidRDefault="00D8185E" w:rsidP="00A55D55">
      <w:pPr>
        <w:rPr>
          <w:lang w:val="en-CA"/>
        </w:rPr>
      </w:pPr>
    </w:p>
    <w:p w14:paraId="4B6195DC" w14:textId="2E7076D6" w:rsidR="00D8185E" w:rsidRPr="003A0349" w:rsidRDefault="00F23486" w:rsidP="00D8185E">
      <w:pPr>
        <w:pStyle w:val="ListParagraph"/>
        <w:numPr>
          <w:ilvl w:val="0"/>
          <w:numId w:val="63"/>
        </w:numPr>
        <w:rPr>
          <w:lang w:val="en-CA"/>
        </w:rPr>
      </w:pPr>
      <w:r w:rsidRPr="00F23486">
        <w:t>using the Album entity group</w:t>
      </w:r>
    </w:p>
    <w:p w14:paraId="148AFBD3" w14:textId="598E2D0F" w:rsidR="008D32B0" w:rsidRPr="003A0349" w:rsidRDefault="008D32B0" w:rsidP="00D8185E">
      <w:pPr>
        <w:pStyle w:val="ListParagraph"/>
        <w:numPr>
          <w:ilvl w:val="0"/>
          <w:numId w:val="63"/>
        </w:numPr>
        <w:rPr>
          <w:lang w:val="en-CA"/>
        </w:rPr>
      </w:pPr>
      <w:r w:rsidRPr="008D32B0">
        <w:t>'tsyn' entity group to indicate synchronous capture of images</w:t>
      </w:r>
    </w:p>
    <w:p w14:paraId="65C5684C" w14:textId="5B7091A0" w:rsidR="00633A54" w:rsidRPr="00D8185E" w:rsidRDefault="00633A54" w:rsidP="003A0349">
      <w:pPr>
        <w:pStyle w:val="ListParagraph"/>
        <w:numPr>
          <w:ilvl w:val="0"/>
          <w:numId w:val="63"/>
        </w:numPr>
        <w:rPr>
          <w:lang w:val="en-CA"/>
        </w:rPr>
      </w:pPr>
      <w:r w:rsidRPr="00633A54">
        <w:t xml:space="preserve">unique ids for indicating files that </w:t>
      </w:r>
      <w:r>
        <w:t>a</w:t>
      </w:r>
      <w:r w:rsidRPr="00633A54">
        <w:t>re related to each other</w:t>
      </w:r>
      <w:r w:rsidR="00FD3DA1">
        <w:t xml:space="preserve"> (m64321, m65210)</w:t>
      </w:r>
    </w:p>
    <w:p w14:paraId="27A168A9" w14:textId="5942E8E5" w:rsidR="00004C72" w:rsidRPr="00F45E55" w:rsidRDefault="00F103CE" w:rsidP="00004C72">
      <w:pPr>
        <w:pStyle w:val="Heading1"/>
        <w:rPr>
          <w:lang w:val="en-CA"/>
        </w:rPr>
      </w:pPr>
      <w:bookmarkStart w:id="474" w:name="_Toc189729850"/>
      <w:r>
        <w:rPr>
          <w:sz w:val="28"/>
          <w:szCs w:val="28"/>
          <w:lang w:val="en-CA"/>
        </w:rPr>
        <w:t>On u</w:t>
      </w:r>
      <w:r w:rsidR="008A63F0">
        <w:rPr>
          <w:sz w:val="28"/>
          <w:szCs w:val="28"/>
          <w:lang w:val="en-CA"/>
        </w:rPr>
        <w:t>ser description of Images</w:t>
      </w:r>
      <w:r w:rsidR="00004C72" w:rsidRPr="00F45E55">
        <w:rPr>
          <w:lang w:val="en-CA"/>
        </w:rPr>
        <w:t xml:space="preserve"> (MPEG#14</w:t>
      </w:r>
      <w:r w:rsidR="00004C72">
        <w:rPr>
          <w:lang w:val="en-CA"/>
        </w:rPr>
        <w:t>8</w:t>
      </w:r>
      <w:r w:rsidR="00004C72" w:rsidRPr="00F45E55">
        <w:rPr>
          <w:lang w:val="en-CA"/>
        </w:rPr>
        <w:t xml:space="preserve">, </w:t>
      </w:r>
      <w:hyperlink r:id="rId15" w:history="1">
        <w:r w:rsidR="000954A5">
          <w:rPr>
            <w:rStyle w:val="Hyperlink"/>
            <w:lang w:val="en-CA"/>
          </w:rPr>
          <w:t>Issue#170</w:t>
        </w:r>
      </w:hyperlink>
      <w:r w:rsidR="00004C72" w:rsidRPr="00F45E55">
        <w:rPr>
          <w:lang w:val="en-CA"/>
        </w:rPr>
        <w:t>)</w:t>
      </w:r>
      <w:bookmarkEnd w:id="474"/>
    </w:p>
    <w:p w14:paraId="7638E87E" w14:textId="77777777" w:rsidR="00004C72" w:rsidRDefault="00004C72" w:rsidP="00004C72">
      <w:pPr>
        <w:rPr>
          <w:lang w:val="en-CA"/>
        </w:rPr>
      </w:pPr>
    </w:p>
    <w:p w14:paraId="003C2675" w14:textId="77777777" w:rsidR="00004C72" w:rsidRPr="005B217D" w:rsidRDefault="00004C72" w:rsidP="00004C72">
      <w:pPr>
        <w:pStyle w:val="Heading2"/>
        <w:jc w:val="both"/>
        <w:rPr>
          <w:lang w:val="en-CA"/>
        </w:rPr>
      </w:pPr>
      <w:bookmarkStart w:id="475" w:name="_Toc189729851"/>
      <w:r w:rsidRPr="005B217D">
        <w:rPr>
          <w:lang w:val="en-CA"/>
        </w:rPr>
        <w:t>Abstract</w:t>
      </w:r>
      <w:bookmarkEnd w:id="475"/>
    </w:p>
    <w:p w14:paraId="1E9C1393" w14:textId="7D85A484" w:rsidR="00004C72" w:rsidRDefault="00342AFB" w:rsidP="00004C72">
      <w:pPr>
        <w:rPr>
          <w:lang w:val="en-CA"/>
        </w:rPr>
      </w:pPr>
      <w:r>
        <w:rPr>
          <w:lang w:val="en-CA"/>
        </w:rPr>
        <w:t>In m</w:t>
      </w:r>
      <w:r w:rsidR="00926CBE">
        <w:rPr>
          <w:lang w:val="en-CA"/>
        </w:rPr>
        <w:t>70076</w:t>
      </w:r>
      <w:r w:rsidR="00004C72">
        <w:rPr>
          <w:lang w:val="en-CA"/>
        </w:rPr>
        <w:t xml:space="preserve"> </w:t>
      </w:r>
      <w:r w:rsidR="001862F6">
        <w:rPr>
          <w:lang w:val="en-CA"/>
        </w:rPr>
        <w:t xml:space="preserve">extension to User description </w:t>
      </w:r>
      <w:r w:rsidR="00004C72">
        <w:rPr>
          <w:lang w:val="en-CA"/>
        </w:rPr>
        <w:t>was proposed</w:t>
      </w:r>
      <w:r w:rsidR="001862F6">
        <w:rPr>
          <w:lang w:val="en-CA"/>
        </w:rPr>
        <w:t xml:space="preserve"> to indicate additional information related to video tracks and images associated with </w:t>
      </w:r>
      <w:r w:rsidR="00E84EEF">
        <w:rPr>
          <w:lang w:val="en-CA"/>
        </w:rPr>
        <w:t>a user description.</w:t>
      </w:r>
    </w:p>
    <w:p w14:paraId="3C09D8A7" w14:textId="77777777" w:rsidR="008A63F0" w:rsidRDefault="008A63F0" w:rsidP="00004C72">
      <w:pPr>
        <w:rPr>
          <w:lang w:val="en-CA"/>
        </w:rPr>
      </w:pPr>
    </w:p>
    <w:p w14:paraId="6A78D9CA" w14:textId="77777777" w:rsidR="004E4E09" w:rsidRDefault="004E4E09" w:rsidP="003A0349">
      <w:pPr>
        <w:pStyle w:val="Heading4"/>
      </w:pPr>
      <w:bookmarkStart w:id="476" w:name="_Toc160184997"/>
      <w:r>
        <w:lastRenderedPageBreak/>
        <w:t>User description</w:t>
      </w:r>
      <w:bookmarkEnd w:id="476"/>
    </w:p>
    <w:p w14:paraId="3947FC77" w14:textId="77777777" w:rsidR="004E4E09" w:rsidRDefault="004E4E09" w:rsidP="004E4E09">
      <w:pPr>
        <w:pStyle w:val="Heading4"/>
        <w:tabs>
          <w:tab w:val="left" w:pos="940"/>
          <w:tab w:val="left" w:pos="1140"/>
          <w:tab w:val="left" w:pos="1360"/>
        </w:tabs>
        <w:ind w:left="0" w:firstLine="0"/>
        <w:rPr>
          <w:sz w:val="22"/>
          <w:szCs w:val="22"/>
        </w:rPr>
      </w:pPr>
      <w:r>
        <w:rPr>
          <w:sz w:val="22"/>
          <w:szCs w:val="22"/>
        </w:rPr>
        <w:t>Definition</w:t>
      </w:r>
    </w:p>
    <w:p w14:paraId="19AD3228" w14:textId="77777777" w:rsidR="004E4E09" w:rsidRDefault="004E4E09" w:rsidP="004E4E09">
      <w:pPr>
        <w:spacing w:beforeAutospacing="1" w:after="240" w:line="240" w:lineRule="atLeast"/>
        <w:jc w:val="both"/>
        <w:rPr>
          <w:rFonts w:ascii="Cambria" w:eastAsia="MS Mincho" w:hAnsi="Cambria"/>
        </w:rPr>
      </w:pPr>
      <w:r>
        <w:rPr>
          <w:rFonts w:ascii="Cambria" w:eastAsia="MS Mincho" w:hAnsi="Cambria"/>
          <w:lang w:eastAsia="zh-CN" w:bidi="ar"/>
        </w:rPr>
        <w:t xml:space="preserve">The </w:t>
      </w:r>
      <w:r>
        <w:rPr>
          <w:rFonts w:ascii="Courier New" w:eastAsia="MS Mincho" w:hAnsi="Courier New" w:cs="Courier New"/>
          <w:lang w:eastAsia="zh-CN" w:bidi="ar"/>
        </w:rPr>
        <w:t>UserDescriptionProperty</w:t>
      </w:r>
      <w:r>
        <w:rPr>
          <w:rFonts w:ascii="Cambria" w:eastAsia="MS Mincho" w:hAnsi="Cambria"/>
          <w:lang w:eastAsia="zh-CN" w:bidi="ar"/>
        </w:rPr>
        <w:t xml:space="preserve"> permits the association of item(s) or entity group(s) with </w:t>
      </w:r>
      <w:r>
        <w:rPr>
          <w:rFonts w:ascii="Cambria" w:eastAsia="MS Mincho" w:hAnsi="Cambria"/>
          <w:strike/>
          <w:highlight w:val="yellow"/>
          <w:lang w:eastAsia="zh-CN" w:bidi="ar"/>
        </w:rPr>
        <w:t>a</w:t>
      </w:r>
      <w:r>
        <w:rPr>
          <w:rFonts w:ascii="Cambria" w:eastAsia="MS Mincho" w:hAnsi="Cambria"/>
          <w:lang w:eastAsia="zh-CN" w:bidi="ar"/>
        </w:rPr>
        <w:t xml:space="preserve"> user-defined</w:t>
      </w:r>
      <w:r>
        <w:rPr>
          <w:rFonts w:ascii="Cambria" w:eastAsia="MS Mincho" w:hAnsi="Cambria" w:hint="eastAsia"/>
          <w:lang w:eastAsia="zh-CN" w:bidi="ar"/>
        </w:rPr>
        <w:t xml:space="preserve"> </w:t>
      </w:r>
      <w:r>
        <w:rPr>
          <w:rFonts w:ascii="Cambria" w:eastAsia="MS Mincho" w:hAnsi="Cambria" w:hint="eastAsia"/>
          <w:highlight w:val="yellow"/>
          <w:lang w:eastAsia="zh-CN" w:bidi="ar"/>
        </w:rPr>
        <w:t>information which is related to image content</w:t>
      </w:r>
      <w:r>
        <w:rPr>
          <w:rFonts w:ascii="Cambria" w:eastAsia="MS Mincho" w:hAnsi="Cambria"/>
          <w:lang w:eastAsia="zh-CN" w:bidi="ar"/>
        </w:rPr>
        <w:t xml:space="preserve"> </w:t>
      </w:r>
      <w:r>
        <w:rPr>
          <w:rFonts w:ascii="Cambria" w:eastAsia="MS Mincho" w:hAnsi="Cambria"/>
          <w:strike/>
          <w:highlight w:val="yellow"/>
          <w:lang w:eastAsia="zh-CN" w:bidi="ar"/>
        </w:rPr>
        <w:t>name, description and tags</w:t>
      </w:r>
      <w:r>
        <w:rPr>
          <w:rFonts w:ascii="Cambria" w:eastAsia="MS Mincho" w:hAnsi="Cambria"/>
          <w:lang w:eastAsia="zh-CN" w:bidi="ar"/>
        </w:rPr>
        <w:t>; there may be multiple such properties</w:t>
      </w:r>
      <w:r>
        <w:rPr>
          <w:rFonts w:ascii="Cambria" w:eastAsia="MS Mincho" w:hAnsi="Cambria"/>
          <w:strike/>
          <w:highlight w:val="yellow"/>
          <w:lang w:eastAsia="zh-CN" w:bidi="ar"/>
        </w:rPr>
        <w:t>, which shall have different language codes</w:t>
      </w:r>
      <w:r>
        <w:rPr>
          <w:rFonts w:ascii="Cambria" w:eastAsia="MS Mincho" w:hAnsi="Cambria"/>
          <w:lang w:eastAsia="zh-CN" w:bidi="ar"/>
        </w:rPr>
        <w:t>.</w:t>
      </w:r>
    </w:p>
    <w:p w14:paraId="2469E29A" w14:textId="77777777" w:rsidR="004E4E09" w:rsidRDefault="004E4E09" w:rsidP="004E4E09">
      <w:pPr>
        <w:spacing w:beforeAutospacing="1" w:after="240" w:line="240" w:lineRule="atLeast"/>
        <w:jc w:val="both"/>
        <w:rPr>
          <w:rFonts w:ascii="Cambria" w:eastAsia="MS Mincho" w:hAnsi="Cambria"/>
        </w:rPr>
      </w:pPr>
      <w:r>
        <w:rPr>
          <w:rFonts w:ascii="Cambria" w:eastAsia="MS Mincho" w:hAnsi="Cambria"/>
          <w:lang w:eastAsia="zh-CN" w:bidi="ar"/>
        </w:rPr>
        <w:t xml:space="preserve">When several instances of </w:t>
      </w:r>
      <w:r>
        <w:rPr>
          <w:rFonts w:ascii="Courier New" w:eastAsia="MS Mincho" w:hAnsi="Courier New" w:cs="Courier New"/>
          <w:lang w:eastAsia="zh-CN" w:bidi="ar"/>
        </w:rPr>
        <w:t>UserDescriptionProperty</w:t>
      </w:r>
      <w:r>
        <w:rPr>
          <w:rFonts w:ascii="Cambria" w:eastAsia="MS Mincho" w:hAnsi="Cambria"/>
          <w:lang w:eastAsia="zh-CN" w:bidi="ar"/>
        </w:rPr>
        <w:t xml:space="preserve"> are associated with the same item or entity group, </w:t>
      </w:r>
      <w:r>
        <w:rPr>
          <w:rFonts w:ascii="Cambria" w:eastAsia="MS Mincho" w:hAnsi="Cambria" w:hint="eastAsia"/>
          <w:highlight w:val="yellow"/>
          <w:lang w:eastAsia="zh-CN" w:bidi="ar"/>
        </w:rPr>
        <w:t xml:space="preserve">each instance shall have different value of association_info_type. </w:t>
      </w:r>
      <w:r>
        <w:rPr>
          <w:rFonts w:ascii="Cambria" w:eastAsia="MS Mincho" w:hAnsi="Cambria"/>
          <w:strike/>
          <w:highlight w:val="yellow"/>
          <w:lang w:eastAsia="zh-CN" w:bidi="ar"/>
        </w:rPr>
        <w:t xml:space="preserve">they represent alternatives possibly expressed in different languages and a reader should choose the most appropriate. At most one </w:t>
      </w:r>
      <w:r>
        <w:rPr>
          <w:rFonts w:ascii="Courier New" w:eastAsia="MS Mincho" w:hAnsi="Courier New" w:cs="Courier New"/>
          <w:strike/>
          <w:highlight w:val="yellow"/>
          <w:lang w:eastAsia="zh-CN" w:bidi="ar"/>
        </w:rPr>
        <w:t>UserDescriptionProperty</w:t>
      </w:r>
      <w:r>
        <w:rPr>
          <w:rFonts w:ascii="Cambria" w:eastAsia="MS Mincho" w:hAnsi="Cambria"/>
          <w:strike/>
          <w:highlight w:val="yellow"/>
          <w:lang w:eastAsia="zh-CN" w:bidi="ar"/>
        </w:rPr>
        <w:t xml:space="preserve"> with the same </w:t>
      </w:r>
      <w:r>
        <w:rPr>
          <w:rFonts w:ascii="Courier New" w:eastAsia="MS Mincho" w:hAnsi="Courier New" w:cs="Courier New"/>
          <w:strike/>
          <w:highlight w:val="yellow"/>
          <w:lang w:eastAsia="zh-CN" w:bidi="ar"/>
        </w:rPr>
        <w:t>alt_lang</w:t>
      </w:r>
      <w:r>
        <w:rPr>
          <w:rFonts w:ascii="Cambria" w:eastAsia="MS Mincho" w:hAnsi="Cambria"/>
          <w:strike/>
          <w:highlight w:val="yellow"/>
          <w:lang w:eastAsia="zh-CN" w:bidi="ar"/>
        </w:rPr>
        <w:t xml:space="preserve"> value should apply to the same item or entity group</w:t>
      </w:r>
      <w:r>
        <w:rPr>
          <w:rFonts w:ascii="Cambria" w:eastAsia="MS Mincho" w:hAnsi="Cambria"/>
          <w:lang w:eastAsia="zh-CN" w:bidi="ar"/>
        </w:rPr>
        <w:t>.</w:t>
      </w:r>
    </w:p>
    <w:p w14:paraId="0D26FF05" w14:textId="77777777" w:rsidR="004E4E09" w:rsidRDefault="004E4E09" w:rsidP="004E4E09">
      <w:pPr>
        <w:pStyle w:val="Heading3"/>
        <w:tabs>
          <w:tab w:val="left" w:pos="880"/>
        </w:tabs>
        <w:ind w:left="0"/>
        <w:rPr>
          <w:sz w:val="22"/>
          <w:szCs w:val="22"/>
        </w:rPr>
      </w:pPr>
      <w:bookmarkStart w:id="477" w:name="_Toc189729852"/>
      <w:r>
        <w:rPr>
          <w:sz w:val="22"/>
          <w:szCs w:val="22"/>
        </w:rPr>
        <w:t>Syntax</w:t>
      </w:r>
      <w:bookmarkEnd w:id="477"/>
    </w:p>
    <w:p w14:paraId="2C122AD3" w14:textId="77777777" w:rsidR="004E4E09" w:rsidRDefault="004E4E09" w:rsidP="004E4E09">
      <w:pPr>
        <w:pStyle w:val="code0"/>
      </w:pPr>
      <w:r>
        <w:t>aligned(8) class UserDescriptionProperty</w:t>
      </w:r>
      <w:r>
        <w:br/>
        <w:t>extends ItemFullProperty('udes', version = 0, flags = 0){</w:t>
      </w:r>
    </w:p>
    <w:p w14:paraId="5001A97B" w14:textId="77777777" w:rsidR="004E4E09" w:rsidRDefault="004E4E09" w:rsidP="004E4E09">
      <w:pPr>
        <w:pStyle w:val="code0"/>
        <w:ind w:firstLineChars="200" w:firstLine="400"/>
        <w:rPr>
          <w:highlight w:val="yellow"/>
        </w:rPr>
      </w:pPr>
      <w:r>
        <w:rPr>
          <w:highlight w:val="yellow"/>
        </w:rPr>
        <w:t>unsigned int(8) association_info_type;</w:t>
      </w:r>
    </w:p>
    <w:p w14:paraId="6ACFC2CD" w14:textId="77777777" w:rsidR="004E4E09" w:rsidRDefault="004E4E09" w:rsidP="004E4E09">
      <w:pPr>
        <w:pStyle w:val="code0"/>
        <w:ind w:firstLineChars="200" w:firstLine="400"/>
        <w:rPr>
          <w:highlight w:val="yellow"/>
        </w:rPr>
      </w:pPr>
      <w:r>
        <w:rPr>
          <w:highlight w:val="yellow"/>
        </w:rPr>
        <w:t>unsigned int(1) presentation_flag;</w:t>
      </w:r>
    </w:p>
    <w:p w14:paraId="3F711AA0" w14:textId="77777777" w:rsidR="004E4E09" w:rsidRDefault="004E4E09" w:rsidP="004E4E09">
      <w:pPr>
        <w:pStyle w:val="code0"/>
        <w:ind w:firstLineChars="200" w:firstLine="400"/>
        <w:rPr>
          <w:highlight w:val="yellow"/>
        </w:rPr>
      </w:pPr>
      <w:r>
        <w:rPr>
          <w:highlight w:val="yellow"/>
        </w:rPr>
        <w:t>unsigned int(1) lang_flag;</w:t>
      </w:r>
    </w:p>
    <w:p w14:paraId="71173208" w14:textId="77777777" w:rsidR="004E4E09" w:rsidRDefault="004E4E09" w:rsidP="004E4E09">
      <w:pPr>
        <w:pStyle w:val="code0"/>
        <w:ind w:firstLineChars="200" w:firstLine="400"/>
        <w:rPr>
          <w:highlight w:val="yellow"/>
        </w:rPr>
      </w:pPr>
      <w:r>
        <w:rPr>
          <w:highlight w:val="yellow"/>
        </w:rPr>
        <w:t>bit(</w:t>
      </w:r>
      <w:r>
        <w:rPr>
          <w:rFonts w:eastAsia="SimSun" w:hint="eastAsia"/>
          <w:highlight w:val="yellow"/>
          <w:lang w:val="en-US" w:eastAsia="zh-CN"/>
        </w:rPr>
        <w:t>6</w:t>
      </w:r>
      <w:r>
        <w:rPr>
          <w:highlight w:val="yellow"/>
        </w:rPr>
        <w:t>) reserved;</w:t>
      </w:r>
    </w:p>
    <w:p w14:paraId="21E748CE" w14:textId="77777777" w:rsidR="004E4E09" w:rsidRDefault="004E4E09" w:rsidP="004E4E09">
      <w:pPr>
        <w:pStyle w:val="code0"/>
        <w:ind w:firstLineChars="200" w:firstLine="400"/>
        <w:rPr>
          <w:highlight w:val="yellow"/>
        </w:rPr>
      </w:pPr>
      <w:r>
        <w:rPr>
          <w:highlight w:val="yellow"/>
        </w:rPr>
        <w:t>unsigned int(8) num_info_entry;</w:t>
      </w:r>
    </w:p>
    <w:p w14:paraId="40E0CFE4" w14:textId="77777777" w:rsidR="004E4E09" w:rsidRDefault="004E4E09" w:rsidP="004E4E09">
      <w:pPr>
        <w:pStyle w:val="code0"/>
        <w:ind w:firstLineChars="200" w:firstLine="400"/>
        <w:rPr>
          <w:highlight w:val="yellow"/>
        </w:rPr>
      </w:pPr>
      <w:r>
        <w:rPr>
          <w:highlight w:val="yellow"/>
        </w:rPr>
        <w:t>for(i=0; i&lt;num_info_entry; i++){</w:t>
      </w:r>
    </w:p>
    <w:p w14:paraId="0B943B7E" w14:textId="77777777" w:rsidR="004E4E09" w:rsidRDefault="004E4E09" w:rsidP="004E4E09">
      <w:pPr>
        <w:pStyle w:val="code0"/>
        <w:ind w:firstLineChars="200" w:firstLine="400"/>
        <w:rPr>
          <w:highlight w:val="yellow"/>
        </w:rPr>
      </w:pPr>
      <w:r>
        <w:rPr>
          <w:highlight w:val="yellow"/>
        </w:rPr>
        <w:t xml:space="preserve">   if(language_flag == 1){</w:t>
      </w:r>
    </w:p>
    <w:p w14:paraId="50BB0632" w14:textId="77777777" w:rsidR="004E4E09" w:rsidRDefault="004E4E09" w:rsidP="004E4E09">
      <w:pPr>
        <w:pStyle w:val="code0"/>
        <w:ind w:firstLineChars="200" w:firstLine="400"/>
      </w:pPr>
      <w:r>
        <w:t xml:space="preserve">      utf8string lang;</w:t>
      </w:r>
    </w:p>
    <w:p w14:paraId="31E99990" w14:textId="77777777" w:rsidR="004E4E09" w:rsidRDefault="004E4E09" w:rsidP="004E4E09">
      <w:pPr>
        <w:pStyle w:val="code0"/>
        <w:ind w:firstLineChars="400" w:firstLine="800"/>
      </w:pPr>
      <w:r>
        <w:t>}</w:t>
      </w:r>
    </w:p>
    <w:p w14:paraId="69B4E447" w14:textId="77777777" w:rsidR="004E4E09" w:rsidRDefault="004E4E09" w:rsidP="004E4E09">
      <w:pPr>
        <w:pStyle w:val="code0"/>
        <w:ind w:firstLineChars="200" w:firstLine="400"/>
        <w:rPr>
          <w:highlight w:val="yellow"/>
        </w:rPr>
      </w:pPr>
      <w:r>
        <w:tab/>
      </w:r>
      <w:r>
        <w:rPr>
          <w:highlight w:val="yellow"/>
        </w:rPr>
        <w:t>utf8string association_info_string;</w:t>
      </w:r>
    </w:p>
    <w:p w14:paraId="5BA6761F" w14:textId="77777777" w:rsidR="004E4E09" w:rsidRDefault="004E4E09" w:rsidP="004E4E09">
      <w:pPr>
        <w:pStyle w:val="code0"/>
        <w:ind w:firstLineChars="200" w:firstLine="400"/>
      </w:pPr>
      <w:r>
        <w:rPr>
          <w:highlight w:val="yellow"/>
        </w:rPr>
        <w:t>}</w:t>
      </w:r>
      <w:r>
        <w:rPr>
          <w:highlight w:val="yellow"/>
        </w:rPr>
        <w:br/>
      </w:r>
      <w:r>
        <w:tab/>
      </w:r>
      <w:r>
        <w:rPr>
          <w:strike/>
          <w:highlight w:val="yellow"/>
        </w:rPr>
        <w:t>utf8string name;</w:t>
      </w:r>
      <w:r>
        <w:rPr>
          <w:strike/>
          <w:highlight w:val="yellow"/>
        </w:rPr>
        <w:br/>
      </w:r>
      <w:r>
        <w:rPr>
          <w:strike/>
          <w:highlight w:val="yellow"/>
        </w:rPr>
        <w:tab/>
        <w:t>utf8string description;</w:t>
      </w:r>
      <w:r>
        <w:rPr>
          <w:strike/>
          <w:highlight w:val="yellow"/>
        </w:rPr>
        <w:br/>
      </w:r>
      <w:r>
        <w:rPr>
          <w:strike/>
          <w:highlight w:val="yellow"/>
        </w:rPr>
        <w:tab/>
        <w:t>utf8string tags;</w:t>
      </w:r>
      <w:r>
        <w:br/>
        <w:t>}</w:t>
      </w:r>
      <w:r>
        <w:br/>
      </w:r>
    </w:p>
    <w:p w14:paraId="1C0E668B" w14:textId="77777777" w:rsidR="004E4E09" w:rsidRDefault="004E4E09" w:rsidP="004E4E09">
      <w:pPr>
        <w:pStyle w:val="Heading3"/>
        <w:tabs>
          <w:tab w:val="left" w:pos="880"/>
        </w:tabs>
        <w:ind w:left="0"/>
        <w:rPr>
          <w:sz w:val="22"/>
          <w:szCs w:val="22"/>
        </w:rPr>
      </w:pPr>
      <w:bookmarkStart w:id="478" w:name="_Toc189729853"/>
      <w:r>
        <w:rPr>
          <w:sz w:val="22"/>
          <w:szCs w:val="22"/>
        </w:rPr>
        <w:t>Semantics</w:t>
      </w:r>
      <w:bookmarkEnd w:id="478"/>
    </w:p>
    <w:p w14:paraId="6F80AFD2" w14:textId="77777777" w:rsidR="004E4E09" w:rsidRDefault="004E4E09" w:rsidP="004E4E09">
      <w:pPr>
        <w:rPr>
          <w:rFonts w:ascii="Cambria" w:eastAsia="MS Mincho" w:hAnsi="Cambria"/>
          <w:highlight w:val="yellow"/>
          <w:lang w:eastAsia="zh-CN" w:bidi="ar"/>
        </w:rPr>
      </w:pPr>
      <w:r>
        <w:rPr>
          <w:rFonts w:ascii="Courier New" w:eastAsia="MS Mincho" w:hAnsi="Courier New"/>
          <w:highlight w:val="yellow"/>
          <w:lang w:eastAsia="zh-CN" w:bidi="ar"/>
        </w:rPr>
        <w:t>association_info_type</w:t>
      </w:r>
      <w:r>
        <w:rPr>
          <w:rFonts w:ascii="Courier New" w:eastAsia="MS Mincho" w:hAnsi="Courier New" w:hint="eastAsia"/>
          <w:highlight w:val="yellow"/>
          <w:lang w:eastAsia="zh-CN" w:bidi="ar"/>
        </w:rPr>
        <w:t xml:space="preserve"> </w:t>
      </w:r>
      <w:r>
        <w:rPr>
          <w:rFonts w:ascii="Cambria" w:eastAsia="MS Mincho" w:hAnsi="Cambria"/>
          <w:highlight w:val="yellow"/>
          <w:lang w:eastAsia="zh-CN" w:bidi="ar"/>
        </w:rPr>
        <w:t xml:space="preserve">is </w:t>
      </w:r>
      <w:r>
        <w:rPr>
          <w:rFonts w:ascii="Cambria" w:eastAsia="MS Mincho" w:hAnsi="Cambria" w:hint="eastAsia"/>
          <w:highlight w:val="yellow"/>
          <w:lang w:eastAsia="zh-CN" w:bidi="ar"/>
        </w:rPr>
        <w:t xml:space="preserve">an integer </w:t>
      </w:r>
      <w:r>
        <w:rPr>
          <w:rFonts w:ascii="Cambria" w:eastAsia="MS Mincho" w:hAnsi="Cambria"/>
          <w:highlight w:val="yellow"/>
          <w:lang w:eastAsia="zh-CN" w:bidi="ar"/>
        </w:rPr>
        <w:t>value that specifies</w:t>
      </w:r>
      <w:r>
        <w:rPr>
          <w:rFonts w:ascii="Cambria" w:eastAsia="MS Mincho" w:hAnsi="Cambria" w:hint="eastAsia"/>
          <w:highlight w:val="yellow"/>
          <w:lang w:eastAsia="zh-CN" w:bidi="ar"/>
        </w:rPr>
        <w:t xml:space="preserve"> the information type of the associated string. When equals to 0,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user defined description of the corresponding </w:t>
      </w:r>
      <w:r>
        <w:rPr>
          <w:rFonts w:ascii="Cambria" w:eastAsia="MS Mincho" w:hAnsi="Cambria"/>
          <w:highlight w:val="yellow"/>
          <w:lang w:eastAsia="zh-CN" w:bidi="ar"/>
        </w:rPr>
        <w:t>item(s) or entity group(s)</w:t>
      </w:r>
      <w:r>
        <w:rPr>
          <w:rFonts w:ascii="Cambria" w:eastAsia="MS Mincho" w:hAnsi="Cambria" w:hint="eastAsia"/>
          <w:highlight w:val="yellow"/>
          <w:lang w:eastAsia="zh-CN" w:bidi="ar"/>
        </w:rPr>
        <w:t xml:space="preserve">; when equals to 1,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text recognition information of the corresponding </w:t>
      </w:r>
      <w:r>
        <w:rPr>
          <w:rFonts w:ascii="Cambria" w:eastAsia="MS Mincho" w:hAnsi="Cambria"/>
          <w:highlight w:val="yellow"/>
          <w:lang w:eastAsia="zh-CN" w:bidi="ar"/>
        </w:rPr>
        <w:t>item(s) or entity group(s)</w:t>
      </w:r>
      <w:r>
        <w:rPr>
          <w:rFonts w:ascii="Cambria" w:eastAsia="MS Mincho" w:hAnsi="Cambria" w:hint="eastAsia"/>
          <w:highlight w:val="yellow"/>
          <w:lang w:eastAsia="zh-CN" w:bidi="ar"/>
        </w:rPr>
        <w:t xml:space="preserve">; when equals to 2,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object recognition information of the corresponding </w:t>
      </w:r>
      <w:r>
        <w:rPr>
          <w:rFonts w:ascii="Cambria" w:eastAsia="MS Mincho" w:hAnsi="Cambria"/>
          <w:highlight w:val="yellow"/>
          <w:lang w:eastAsia="zh-CN" w:bidi="ar"/>
        </w:rPr>
        <w:t>item(s) or entity group(s)</w:t>
      </w:r>
      <w:r>
        <w:rPr>
          <w:rFonts w:ascii="Cambria" w:eastAsia="MS Mincho" w:hAnsi="Cambria" w:hint="eastAsia"/>
          <w:highlight w:val="yellow"/>
          <w:lang w:eastAsia="zh-CN" w:bidi="ar"/>
        </w:rPr>
        <w:t xml:space="preserve">; when equals to 3,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scene understanding information of the corresponding </w:t>
      </w:r>
      <w:r>
        <w:rPr>
          <w:rFonts w:ascii="Cambria" w:eastAsia="MS Mincho" w:hAnsi="Cambria"/>
          <w:highlight w:val="yellow"/>
          <w:lang w:eastAsia="zh-CN" w:bidi="ar"/>
        </w:rPr>
        <w:t>item(s) or entity group(s)</w:t>
      </w:r>
      <w:r>
        <w:rPr>
          <w:rFonts w:ascii="Cambria" w:eastAsia="MS Mincho" w:hAnsi="Cambria" w:hint="eastAsia"/>
          <w:highlight w:val="yellow"/>
          <w:lang w:eastAsia="zh-CN" w:bidi="ar"/>
        </w:rPr>
        <w:t>. Other values are reserved.</w:t>
      </w:r>
    </w:p>
    <w:p w14:paraId="36E5F683" w14:textId="77777777" w:rsidR="004E4E09" w:rsidRDefault="004E4E09" w:rsidP="004E4E09">
      <w:pPr>
        <w:rPr>
          <w:rFonts w:ascii="Cambria" w:eastAsia="MS Mincho" w:hAnsi="Cambria"/>
          <w:highlight w:val="yellow"/>
          <w:lang w:eastAsia="zh-CN" w:bidi="ar"/>
        </w:rPr>
      </w:pPr>
      <w:r>
        <w:rPr>
          <w:rFonts w:ascii="Courier New" w:eastAsia="MS Mincho" w:hAnsi="Courier New"/>
          <w:highlight w:val="yellow"/>
          <w:lang w:eastAsia="zh-CN" w:bidi="ar"/>
        </w:rPr>
        <w:t>presentation_flag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equals to 1 specifies that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shall be presented with the corresponding image; equals to 0 specifies that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shall not be presented with the corresponding image.</w:t>
      </w:r>
    </w:p>
    <w:p w14:paraId="2F2ED6BC" w14:textId="77777777" w:rsidR="004E4E09" w:rsidRDefault="004E4E09" w:rsidP="004E4E09">
      <w:pPr>
        <w:rPr>
          <w:rFonts w:ascii="Cambria" w:eastAsia="MS Mincho" w:hAnsi="Cambria"/>
          <w:highlight w:val="yellow"/>
          <w:lang w:eastAsia="zh-CN" w:bidi="ar"/>
        </w:rPr>
      </w:pPr>
      <w:r>
        <w:rPr>
          <w:rFonts w:ascii="Courier New" w:eastAsia="MS Mincho" w:hAnsi="Courier New" w:hint="eastAsia"/>
          <w:highlight w:val="yellow"/>
          <w:lang w:eastAsia="zh-CN" w:bidi="ar"/>
        </w:rPr>
        <w:lastRenderedPageBreak/>
        <w:t>lang</w:t>
      </w:r>
      <w:r>
        <w:rPr>
          <w:rFonts w:ascii="Courier New" w:eastAsia="MS Mincho" w:hAnsi="Courier New"/>
          <w:highlight w:val="yellow"/>
          <w:lang w:eastAsia="zh-CN" w:bidi="ar"/>
        </w:rPr>
        <w:t>_flag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equals to 1 specifies that </w:t>
      </w:r>
      <w:r>
        <w:rPr>
          <w:rFonts w:ascii="Courier New" w:eastAsia="MS Mincho" w:hAnsi="Courier New"/>
          <w:highlight w:val="yellow"/>
          <w:lang w:val="en-GB" w:eastAsia="zh-CN" w:bidi="ar"/>
        </w:rPr>
        <w:t>lang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shall be indicated; equals to 0 specifies that </w:t>
      </w:r>
      <w:r>
        <w:rPr>
          <w:rFonts w:ascii="Courier New" w:eastAsia="MS Mincho" w:hAnsi="Courier New"/>
          <w:highlight w:val="yellow"/>
          <w:lang w:val="en-GB" w:eastAsia="zh-CN" w:bidi="ar"/>
        </w:rPr>
        <w:t>lang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shall not be indicated.</w:t>
      </w:r>
    </w:p>
    <w:p w14:paraId="32F0A74A" w14:textId="77777777" w:rsidR="004E4E09" w:rsidRDefault="004E4E09" w:rsidP="004E4E09">
      <w:pPr>
        <w:rPr>
          <w:rFonts w:ascii="Cambria" w:eastAsia="MS Mincho" w:hAnsi="Cambria"/>
          <w:highlight w:val="yellow"/>
          <w:lang w:eastAsia="zh-CN" w:bidi="ar"/>
        </w:rPr>
      </w:pPr>
      <w:r>
        <w:rPr>
          <w:rFonts w:ascii="Courier New" w:eastAsia="MS Mincho" w:hAnsi="Courier New"/>
          <w:highlight w:val="yellow"/>
          <w:lang w:eastAsia="zh-CN" w:bidi="ar"/>
        </w:rPr>
        <w:t>num_info_entry</w:t>
      </w:r>
      <w:r>
        <w:rPr>
          <w:rFonts w:ascii="Cambria" w:eastAsia="MS Mincho" w:hAnsi="Cambria" w:hint="eastAsia"/>
          <w:highlight w:val="yellow"/>
          <w:lang w:eastAsia="zh-CN" w:bidi="ar"/>
        </w:rPr>
        <w:t xml:space="preserve"> indicates the number of associated info entries.</w:t>
      </w:r>
    </w:p>
    <w:p w14:paraId="554E962D" w14:textId="77777777" w:rsidR="004E4E09" w:rsidRDefault="004E4E09" w:rsidP="004E4E09">
      <w:pPr>
        <w:pStyle w:val="NormalWeb"/>
        <w:spacing w:before="0" w:after="220" w:afterAutospacing="0" w:line="240" w:lineRule="auto"/>
        <w:contextualSpacing/>
        <w:jc w:val="both"/>
        <w:rPr>
          <w:rFonts w:ascii="Cambria" w:eastAsia="MS Mincho" w:hAnsi="Cambria"/>
          <w:highlight w:val="yellow"/>
          <w:lang w:eastAsia="zh-CN" w:bidi="ar"/>
        </w:rPr>
      </w:pPr>
      <w:r>
        <w:rPr>
          <w:rFonts w:ascii="Courier New" w:eastAsia="MS Mincho" w:hAnsi="Courier New"/>
          <w:lang w:eastAsia="zh-CN" w:bidi="ar"/>
        </w:rPr>
        <w:t>lang</w:t>
      </w:r>
      <w:r>
        <w:rPr>
          <w:rFonts w:ascii="Cambria" w:eastAsia="MS Mincho" w:hAnsi="Cambria"/>
          <w:lang w:eastAsia="zh-CN" w:bidi="ar"/>
        </w:rPr>
        <w:t xml:space="preserve"> is a character string containing an RFC 5646 compliant language tag string, such as "en-US", "fr-FR", or "zh-CN“, representing the language of the text contained in </w:t>
      </w:r>
      <w:r>
        <w:rPr>
          <w:rFonts w:ascii="Courier New" w:eastAsia="MS Mincho" w:hAnsi="Courier New"/>
          <w:lang w:eastAsia="zh-CN" w:bidi="ar"/>
        </w:rPr>
        <w:t>name</w:t>
      </w:r>
      <w:r>
        <w:rPr>
          <w:rFonts w:ascii="Cambria" w:eastAsia="MS Mincho" w:hAnsi="Cambria"/>
          <w:lang w:eastAsia="zh-CN" w:bidi="ar"/>
        </w:rPr>
        <w:t xml:space="preserve">, </w:t>
      </w:r>
      <w:r>
        <w:rPr>
          <w:rFonts w:ascii="Courier New" w:eastAsia="MS Mincho" w:hAnsi="Courier New"/>
          <w:lang w:eastAsia="zh-CN" w:bidi="ar"/>
        </w:rPr>
        <w:t>description</w:t>
      </w:r>
      <w:r>
        <w:rPr>
          <w:rFonts w:ascii="Cambria" w:eastAsia="MS Mincho" w:hAnsi="Cambria"/>
          <w:lang w:eastAsia="zh-CN" w:bidi="ar"/>
        </w:rPr>
        <w:t xml:space="preserve"> and </w:t>
      </w:r>
      <w:r>
        <w:rPr>
          <w:rFonts w:ascii="Courier New" w:eastAsia="MS Mincho" w:hAnsi="Courier New"/>
          <w:lang w:eastAsia="zh-CN" w:bidi="ar"/>
        </w:rPr>
        <w:t>tags</w:t>
      </w:r>
      <w:r>
        <w:rPr>
          <w:rFonts w:ascii="Cambria" w:eastAsia="MS Mincho" w:hAnsi="Cambria"/>
          <w:lang w:eastAsia="zh-CN" w:bidi="ar"/>
        </w:rPr>
        <w:t xml:space="preserve">. When </w:t>
      </w:r>
      <w:r>
        <w:rPr>
          <w:rFonts w:ascii="Courier New" w:eastAsia="MS Mincho" w:hAnsi="Courier New"/>
          <w:lang w:eastAsia="zh-CN" w:bidi="ar"/>
        </w:rPr>
        <w:t xml:space="preserve">lang </w:t>
      </w:r>
      <w:r>
        <w:rPr>
          <w:rFonts w:ascii="Cambria" w:eastAsia="Malgun Gothic" w:hAnsi="Cambria"/>
          <w:lang w:eastAsia="zh-CN" w:bidi="ar"/>
        </w:rPr>
        <w:t>is empty, the language is unknown/undefined.</w:t>
      </w:r>
    </w:p>
    <w:p w14:paraId="42E42373" w14:textId="77777777" w:rsidR="004E4E09" w:rsidRDefault="004E4E09" w:rsidP="004E4E09">
      <w:pPr>
        <w:rPr>
          <w:rFonts w:ascii="Courier New" w:eastAsia="MS Mincho" w:hAnsi="Courier New"/>
          <w:highlight w:val="yellow"/>
          <w:lang w:eastAsia="zh-CN" w:bidi="ar"/>
        </w:rPr>
      </w:pPr>
      <w:r>
        <w:rPr>
          <w:rFonts w:ascii="Courier New" w:eastAsia="MS Mincho" w:hAnsi="Courier New"/>
          <w:highlight w:val="yellow"/>
          <w:lang w:eastAsia="zh-CN" w:bidi="ar"/>
        </w:rPr>
        <w:t>association_info_string</w:t>
      </w:r>
      <w:r>
        <w:rPr>
          <w:rFonts w:ascii="Cambria" w:eastAsia="MS Mincho" w:hAnsi="Cambria" w:hint="eastAsia"/>
          <w:highlight w:val="yellow"/>
          <w:lang w:eastAsia="zh-CN" w:bidi="ar"/>
        </w:rPr>
        <w:t xml:space="preserve"> is a null-terminated UTF-8 character string containing human readable text of the corresponding </w:t>
      </w:r>
      <w:r>
        <w:rPr>
          <w:rFonts w:ascii="Courier New" w:eastAsia="MS Mincho" w:hAnsi="Courier New"/>
          <w:highlight w:val="yellow"/>
          <w:lang w:eastAsia="zh-CN" w:bidi="ar"/>
        </w:rPr>
        <w:t>association_info_type</w:t>
      </w:r>
      <w:r>
        <w:rPr>
          <w:rFonts w:ascii="Courier New" w:eastAsia="MS Mincho" w:hAnsi="Courier New" w:hint="eastAsia"/>
          <w:highlight w:val="yellow"/>
          <w:lang w:eastAsia="zh-CN" w:bidi="ar"/>
        </w:rPr>
        <w:t>.</w:t>
      </w:r>
    </w:p>
    <w:p w14:paraId="4530CA38" w14:textId="77777777" w:rsidR="004E4E09" w:rsidRDefault="004E4E09" w:rsidP="004E4E09">
      <w:pPr>
        <w:pStyle w:val="NormalWeb"/>
        <w:spacing w:before="0" w:after="220" w:afterAutospacing="0" w:line="240" w:lineRule="auto"/>
        <w:ind w:left="720" w:hanging="360"/>
        <w:contextualSpacing/>
        <w:jc w:val="both"/>
        <w:rPr>
          <w:rFonts w:ascii="Cambria" w:eastAsia="MS Mincho" w:hAnsi="Cambria"/>
          <w:strike/>
          <w:highlight w:val="yellow"/>
        </w:rPr>
      </w:pPr>
      <w:r>
        <w:rPr>
          <w:rFonts w:ascii="Courier New" w:eastAsia="MS Mincho" w:hAnsi="Courier New"/>
          <w:strike/>
          <w:highlight w:val="yellow"/>
          <w:lang w:eastAsia="zh-CN" w:bidi="ar"/>
        </w:rPr>
        <w:t xml:space="preserve">name </w:t>
      </w:r>
      <w:r>
        <w:rPr>
          <w:rFonts w:ascii="Cambria" w:eastAsia="MS Mincho" w:hAnsi="Cambria"/>
          <w:strike/>
          <w:highlight w:val="yellow"/>
          <w:lang w:eastAsia="zh-CN" w:bidi="ar"/>
        </w:rPr>
        <w:t>is a null-terminated UTF-8 character string containing human readable name for the item or group of entities. If not present (an empty string is supplied) no name is provided.</w:t>
      </w:r>
    </w:p>
    <w:p w14:paraId="7BCA9F35" w14:textId="77777777" w:rsidR="004E4E09" w:rsidRDefault="004E4E09" w:rsidP="004E4E09">
      <w:pPr>
        <w:pStyle w:val="NormalWeb"/>
        <w:spacing w:before="0" w:after="220" w:afterAutospacing="0" w:line="240" w:lineRule="auto"/>
        <w:ind w:left="720" w:hanging="360"/>
        <w:contextualSpacing/>
        <w:jc w:val="both"/>
        <w:rPr>
          <w:rFonts w:ascii="Cambria" w:eastAsia="MS Mincho" w:hAnsi="Cambria"/>
          <w:strike/>
          <w:highlight w:val="yellow"/>
        </w:rPr>
      </w:pPr>
      <w:r>
        <w:rPr>
          <w:rFonts w:ascii="Courier New" w:eastAsia="MS Mincho" w:hAnsi="Courier New"/>
          <w:strike/>
          <w:highlight w:val="yellow"/>
          <w:lang w:eastAsia="zh-CN" w:bidi="ar"/>
        </w:rPr>
        <w:t xml:space="preserve">description </w:t>
      </w:r>
      <w:r>
        <w:rPr>
          <w:rFonts w:ascii="Cambria" w:eastAsia="MS Mincho" w:hAnsi="Cambria"/>
          <w:strike/>
          <w:highlight w:val="yellow"/>
          <w:lang w:eastAsia="zh-CN" w:bidi="ar"/>
        </w:rPr>
        <w:t>is a null-terminated UTF-8 character string containing human readable description of the item or group of entities. If not present (an empty string is supplied) no description is provided.</w:t>
      </w:r>
    </w:p>
    <w:p w14:paraId="274A9E6E" w14:textId="77777777" w:rsidR="004E4E09" w:rsidRDefault="004E4E09" w:rsidP="004E4E09">
      <w:pPr>
        <w:pStyle w:val="NormalWeb"/>
        <w:spacing w:before="0" w:after="220" w:afterAutospacing="0" w:line="240" w:lineRule="auto"/>
        <w:ind w:left="720" w:hanging="360"/>
        <w:contextualSpacing/>
        <w:jc w:val="both"/>
        <w:rPr>
          <w:rFonts w:ascii="Cambria" w:eastAsia="MS Mincho" w:hAnsi="Cambria"/>
          <w:strike/>
          <w:highlight w:val="yellow"/>
        </w:rPr>
      </w:pPr>
      <w:r>
        <w:rPr>
          <w:rFonts w:ascii="Courier New" w:eastAsia="MS Mincho" w:hAnsi="Courier New"/>
          <w:strike/>
          <w:highlight w:val="yellow"/>
          <w:lang w:eastAsia="zh-CN" w:bidi="ar"/>
        </w:rPr>
        <w:t xml:space="preserve">tags </w:t>
      </w:r>
      <w:r>
        <w:rPr>
          <w:rFonts w:ascii="Cambria" w:eastAsia="MS Mincho" w:hAnsi="Cambria"/>
          <w:strike/>
          <w:highlight w:val="yellow"/>
          <w:lang w:eastAsia="zh-CN" w:bidi="ar"/>
        </w:rPr>
        <w:t>is a null-terminated UTF-8 character string containing comma-separated user-defined tags related to the item(s). If not present (an empty string is supplied) no tags is provided.</w:t>
      </w:r>
    </w:p>
    <w:p w14:paraId="74ACA445" w14:textId="77777777" w:rsidR="004E4E09" w:rsidRDefault="004E4E09" w:rsidP="004E4E09">
      <w:pPr>
        <w:pStyle w:val="Heading4"/>
        <w:tabs>
          <w:tab w:val="left" w:pos="1021"/>
          <w:tab w:val="left" w:pos="1140"/>
          <w:tab w:val="left" w:pos="1360"/>
        </w:tabs>
        <w:ind w:left="0" w:firstLine="0"/>
      </w:pPr>
      <w:r>
        <w:t>User description sample group</w:t>
      </w:r>
    </w:p>
    <w:p w14:paraId="1E26E1C1" w14:textId="77777777" w:rsidR="004E4E09" w:rsidRDefault="004E4E09" w:rsidP="004E4E09">
      <w:pPr>
        <w:pStyle w:val="Heading5"/>
        <w:tabs>
          <w:tab w:val="left" w:pos="1021"/>
        </w:tabs>
        <w:ind w:left="0" w:firstLine="0"/>
      </w:pPr>
      <w:r>
        <w:t>Definition</w:t>
      </w:r>
    </w:p>
    <w:p w14:paraId="54AF7829" w14:textId="77777777" w:rsidR="004E4E09" w:rsidRDefault="004E4E09" w:rsidP="004E4E09">
      <w:pPr>
        <w:spacing w:beforeAutospacing="1" w:after="240" w:line="240" w:lineRule="atLeast"/>
        <w:jc w:val="both"/>
        <w:rPr>
          <w:rFonts w:ascii="Cambria" w:eastAsia="MS Mincho" w:hAnsi="Cambria"/>
          <w:lang w:eastAsia="zh-CN" w:bidi="ar"/>
        </w:rPr>
      </w:pPr>
      <w:r>
        <w:rPr>
          <w:rFonts w:ascii="Cambria" w:eastAsia="MS Mincho" w:hAnsi="Cambria"/>
          <w:lang w:eastAsia="zh-CN" w:bidi="ar"/>
        </w:rPr>
        <w:t>The user description (</w:t>
      </w:r>
      <w:r>
        <w:rPr>
          <w:rStyle w:val="15"/>
          <w:rFonts w:eastAsia="MS Mincho" w:cs="Times New Roman"/>
          <w:lang w:eastAsia="zh-CN" w:bidi="ar"/>
        </w:rPr>
        <w:t>'udes'</w:t>
      </w:r>
      <w:r>
        <w:rPr>
          <w:rFonts w:ascii="Cambria" w:eastAsia="MS Mincho" w:hAnsi="Cambria"/>
          <w:lang w:eastAsia="zh-CN" w:bidi="ar"/>
        </w:rPr>
        <w:t>) sample grouping allows associating user-defined</w:t>
      </w:r>
      <w:r>
        <w:rPr>
          <w:rFonts w:ascii="Cambria" w:eastAsia="MS Mincho" w:hAnsi="Cambria" w:hint="eastAsia"/>
          <w:lang w:eastAsia="zh-CN" w:bidi="ar"/>
        </w:rPr>
        <w:t xml:space="preserve"> </w:t>
      </w:r>
      <w:r>
        <w:rPr>
          <w:rFonts w:ascii="Cambria" w:eastAsia="MS Mincho" w:hAnsi="Cambria" w:hint="eastAsia"/>
          <w:highlight w:val="yellow"/>
          <w:lang w:eastAsia="zh-CN" w:bidi="ar"/>
        </w:rPr>
        <w:t xml:space="preserve">information </w:t>
      </w:r>
      <w:r>
        <w:rPr>
          <w:rFonts w:ascii="Cambria" w:eastAsia="MS Mincho" w:hAnsi="Cambria"/>
          <w:lang w:eastAsia="zh-CN" w:bidi="ar"/>
        </w:rPr>
        <w:t xml:space="preserve"> </w:t>
      </w:r>
      <w:r>
        <w:rPr>
          <w:rFonts w:ascii="Cambria" w:eastAsia="MS Mincho" w:hAnsi="Cambria"/>
          <w:strike/>
          <w:highlight w:val="yellow"/>
          <w:lang w:eastAsia="zh-CN" w:bidi="ar"/>
        </w:rPr>
        <w:t>annotations, such as a name, a description or tags</w:t>
      </w:r>
      <w:r>
        <w:rPr>
          <w:rFonts w:ascii="Cambria" w:eastAsia="MS Mincho" w:hAnsi="Cambria"/>
          <w:lang w:eastAsia="zh-CN" w:bidi="ar"/>
        </w:rPr>
        <w:t xml:space="preserve">, with a group of samples or with a region within a sample. </w:t>
      </w:r>
    </w:p>
    <w:p w14:paraId="6AA1AEEF" w14:textId="77777777" w:rsidR="004E4E09" w:rsidRDefault="004E4E09" w:rsidP="004E4E09">
      <w:pPr>
        <w:spacing w:beforeAutospacing="1" w:after="240" w:line="240" w:lineRule="atLeast"/>
        <w:jc w:val="both"/>
        <w:rPr>
          <w:rFonts w:ascii="Cambria" w:eastAsia="MS Mincho" w:hAnsi="Cambria"/>
        </w:rPr>
      </w:pPr>
      <w:r>
        <w:rPr>
          <w:rFonts w:ascii="Cambria" w:eastAsia="MS Mincho" w:hAnsi="Cambria"/>
          <w:lang w:eastAsia="zh-CN" w:bidi="ar"/>
        </w:rPr>
        <w:t xml:space="preserve">The association of a </w:t>
      </w:r>
      <w:r>
        <w:rPr>
          <w:rStyle w:val="16"/>
          <w:rFonts w:eastAsia="MS Mincho"/>
          <w:lang w:eastAsia="zh-CN" w:bidi="ar"/>
        </w:rPr>
        <w:t>UserDescriptionSampleGroupEntry</w:t>
      </w:r>
      <w:r>
        <w:rPr>
          <w:rFonts w:ascii="Cambria" w:eastAsia="MS Mincho" w:hAnsi="Cambria"/>
          <w:lang w:eastAsia="zh-CN" w:bidi="ar"/>
        </w:rPr>
        <w:t xml:space="preserve"> with a region within a sample is defined using a </w:t>
      </w:r>
      <w:r>
        <w:rPr>
          <w:rStyle w:val="15"/>
          <w:rFonts w:eastAsia="MS Mincho" w:cs="Times New Roman"/>
          <w:lang w:eastAsia="zh-CN" w:bidi="ar"/>
        </w:rPr>
        <w:t>SampleToRegionIdMappingEntry</w:t>
      </w:r>
      <w:r>
        <w:rPr>
          <w:rFonts w:ascii="Cambria" w:eastAsia="MS Mincho" w:hAnsi="Cambria"/>
          <w:lang w:eastAsia="zh-CN" w:bidi="ar"/>
        </w:rPr>
        <w:t xml:space="preserve"> of a sample-to-region-id-mapping sample grouping with an </w:t>
      </w:r>
      <w:r>
        <w:rPr>
          <w:rStyle w:val="16"/>
          <w:rFonts w:eastAsia="MS Mincho"/>
          <w:lang w:eastAsia="zh-CN" w:bidi="ar"/>
        </w:rPr>
        <w:t>annotation_container_type</w:t>
      </w:r>
      <w:r>
        <w:rPr>
          <w:rFonts w:ascii="Cambria" w:eastAsia="MS Mincho" w:hAnsi="Cambria"/>
          <w:lang w:eastAsia="zh-CN" w:bidi="ar"/>
        </w:rPr>
        <w:t xml:space="preserve"> equal to 1 and an </w:t>
      </w:r>
      <w:r>
        <w:rPr>
          <w:rStyle w:val="15"/>
          <w:rFonts w:eastAsia="MS Mincho" w:cs="Times New Roman"/>
          <w:lang w:eastAsia="zh-CN" w:bidi="ar"/>
        </w:rPr>
        <w:t>annotation_reference_type</w:t>
      </w:r>
      <w:r>
        <w:rPr>
          <w:rFonts w:ascii="Cambria" w:eastAsia="MS Mincho" w:hAnsi="Cambria"/>
          <w:lang w:eastAsia="zh-CN" w:bidi="ar"/>
        </w:rPr>
        <w:t xml:space="preserve"> equal to </w:t>
      </w:r>
      <w:r>
        <w:rPr>
          <w:rStyle w:val="15"/>
          <w:rFonts w:eastAsia="MS Mincho" w:cs="Times New Roman"/>
          <w:lang w:eastAsia="zh-CN" w:bidi="ar"/>
        </w:rPr>
        <w:t>'udes'</w:t>
      </w:r>
      <w:r>
        <w:rPr>
          <w:rFonts w:ascii="Cambria" w:eastAsia="MS Mincho" w:hAnsi="Cambria"/>
          <w:lang w:eastAsia="zh-CN" w:bidi="ar"/>
        </w:rPr>
        <w:t>.</w:t>
      </w:r>
    </w:p>
    <w:p w14:paraId="57C0F232" w14:textId="77777777" w:rsidR="004E4E09" w:rsidRDefault="004E4E09" w:rsidP="004E4E09">
      <w:pPr>
        <w:pStyle w:val="Heading5"/>
        <w:tabs>
          <w:tab w:val="left" w:pos="1021"/>
        </w:tabs>
        <w:ind w:left="0" w:firstLine="0"/>
      </w:pPr>
      <w:r>
        <w:t>Syntax</w:t>
      </w:r>
    </w:p>
    <w:p w14:paraId="20184D2B" w14:textId="77777777" w:rsidR="004E4E09" w:rsidRDefault="004E4E09" w:rsidP="004E4E09">
      <w:pPr>
        <w:pStyle w:val="code0"/>
        <w:ind w:firstLineChars="200" w:firstLine="400"/>
        <w:rPr>
          <w:highlight w:val="yellow"/>
        </w:rPr>
      </w:pPr>
      <w:r>
        <w:t>class UserDescriptionSampleGroupEntry ()</w:t>
      </w:r>
      <w:r>
        <w:br/>
        <w:t xml:space="preserve"> extends MetadataSampleGroupEntry (</w:t>
      </w:r>
      <w:r>
        <w:rPr>
          <w:rStyle w:val="markedcontent"/>
          <w:rFonts w:cs="Courier New"/>
        </w:rPr>
        <w:t>'</w:t>
      </w:r>
      <w:r>
        <w:t>udes</w:t>
      </w:r>
      <w:r>
        <w:rPr>
          <w:rStyle w:val="markedcontent"/>
          <w:rFonts w:cs="Courier New"/>
        </w:rPr>
        <w:t>'</w:t>
      </w:r>
      <w:r>
        <w:t>)</w:t>
      </w:r>
      <w:r>
        <w:br/>
        <w:t>{</w:t>
      </w:r>
      <w:r>
        <w:br/>
      </w:r>
      <w:r>
        <w:tab/>
      </w:r>
      <w:r>
        <w:rPr>
          <w:highlight w:val="yellow"/>
        </w:rPr>
        <w:t>unsigned int(8) association_info_type;</w:t>
      </w:r>
    </w:p>
    <w:p w14:paraId="5F553EC4" w14:textId="77777777" w:rsidR="004E4E09" w:rsidRDefault="004E4E09" w:rsidP="004E4E09">
      <w:pPr>
        <w:pStyle w:val="code0"/>
        <w:ind w:firstLineChars="200" w:firstLine="400"/>
        <w:rPr>
          <w:highlight w:val="yellow"/>
        </w:rPr>
      </w:pPr>
      <w:r>
        <w:rPr>
          <w:highlight w:val="yellow"/>
        </w:rPr>
        <w:t>unsigned int(1) presentation_flag;</w:t>
      </w:r>
    </w:p>
    <w:p w14:paraId="6455BE5E" w14:textId="77777777" w:rsidR="004E4E09" w:rsidRDefault="004E4E09" w:rsidP="004E4E09">
      <w:pPr>
        <w:pStyle w:val="code0"/>
        <w:ind w:firstLineChars="200" w:firstLine="400"/>
        <w:rPr>
          <w:highlight w:val="yellow"/>
        </w:rPr>
      </w:pPr>
      <w:r>
        <w:rPr>
          <w:highlight w:val="yellow"/>
        </w:rPr>
        <w:t>unsigned int(1) lang_flag;</w:t>
      </w:r>
    </w:p>
    <w:p w14:paraId="4874FBD5" w14:textId="77777777" w:rsidR="004E4E09" w:rsidRDefault="004E4E09" w:rsidP="004E4E09">
      <w:pPr>
        <w:pStyle w:val="code0"/>
        <w:ind w:firstLineChars="200" w:firstLine="400"/>
        <w:rPr>
          <w:highlight w:val="yellow"/>
        </w:rPr>
      </w:pPr>
      <w:r>
        <w:rPr>
          <w:highlight w:val="yellow"/>
        </w:rPr>
        <w:t>bit(</w:t>
      </w:r>
      <w:r>
        <w:rPr>
          <w:rFonts w:eastAsia="SimSun" w:hint="eastAsia"/>
          <w:highlight w:val="yellow"/>
          <w:lang w:val="en-US" w:eastAsia="zh-CN"/>
        </w:rPr>
        <w:t>6</w:t>
      </w:r>
      <w:r>
        <w:rPr>
          <w:highlight w:val="yellow"/>
        </w:rPr>
        <w:t>) reserved;</w:t>
      </w:r>
    </w:p>
    <w:p w14:paraId="4AEDF27F" w14:textId="77777777" w:rsidR="004E4E09" w:rsidRDefault="004E4E09" w:rsidP="004E4E09">
      <w:pPr>
        <w:pStyle w:val="code0"/>
        <w:ind w:firstLineChars="200" w:firstLine="400"/>
        <w:rPr>
          <w:highlight w:val="yellow"/>
        </w:rPr>
      </w:pPr>
      <w:r>
        <w:rPr>
          <w:highlight w:val="yellow"/>
        </w:rPr>
        <w:t>unsigned int(8) num_info_entry;</w:t>
      </w:r>
    </w:p>
    <w:p w14:paraId="257CBCFE" w14:textId="77777777" w:rsidR="004E4E09" w:rsidRDefault="004E4E09" w:rsidP="004E4E09">
      <w:pPr>
        <w:pStyle w:val="code0"/>
        <w:ind w:firstLineChars="200" w:firstLine="400"/>
        <w:rPr>
          <w:highlight w:val="yellow"/>
        </w:rPr>
      </w:pPr>
      <w:r>
        <w:rPr>
          <w:highlight w:val="yellow"/>
        </w:rPr>
        <w:t>for(i=0; i&lt;num_info_entry; i++){</w:t>
      </w:r>
    </w:p>
    <w:p w14:paraId="3D6B215C" w14:textId="77777777" w:rsidR="004E4E09" w:rsidRDefault="004E4E09" w:rsidP="004E4E09">
      <w:pPr>
        <w:pStyle w:val="code0"/>
        <w:ind w:firstLineChars="200" w:firstLine="400"/>
        <w:rPr>
          <w:highlight w:val="yellow"/>
        </w:rPr>
      </w:pPr>
      <w:r>
        <w:rPr>
          <w:highlight w:val="yellow"/>
        </w:rPr>
        <w:t xml:space="preserve">   if(language_flag == 1){</w:t>
      </w:r>
    </w:p>
    <w:p w14:paraId="51EB8C08" w14:textId="77777777" w:rsidR="004E4E09" w:rsidRDefault="004E4E09" w:rsidP="004E4E09">
      <w:pPr>
        <w:pStyle w:val="code0"/>
        <w:ind w:firstLineChars="200" w:firstLine="400"/>
      </w:pPr>
      <w:r>
        <w:t xml:space="preserve">      utf8string lang;</w:t>
      </w:r>
    </w:p>
    <w:p w14:paraId="5467DEEE" w14:textId="77777777" w:rsidR="004E4E09" w:rsidRDefault="004E4E09" w:rsidP="004E4E09">
      <w:pPr>
        <w:pStyle w:val="code0"/>
        <w:ind w:firstLineChars="400" w:firstLine="800"/>
      </w:pPr>
      <w:r>
        <w:t>}</w:t>
      </w:r>
    </w:p>
    <w:p w14:paraId="2FE02A00" w14:textId="77777777" w:rsidR="004E4E09" w:rsidRDefault="004E4E09" w:rsidP="004E4E09">
      <w:pPr>
        <w:pStyle w:val="code0"/>
        <w:ind w:firstLineChars="200" w:firstLine="400"/>
        <w:rPr>
          <w:highlight w:val="yellow"/>
        </w:rPr>
      </w:pPr>
      <w:r>
        <w:lastRenderedPageBreak/>
        <w:tab/>
      </w:r>
      <w:r>
        <w:rPr>
          <w:highlight w:val="yellow"/>
        </w:rPr>
        <w:t>utf8string association_info_string;</w:t>
      </w:r>
    </w:p>
    <w:p w14:paraId="45B81E29" w14:textId="77777777" w:rsidR="004E4E09" w:rsidRDefault="004E4E09" w:rsidP="004E4E09">
      <w:pPr>
        <w:pStyle w:val="code0"/>
      </w:pPr>
      <w:r>
        <w:rPr>
          <w:highlight w:val="yellow"/>
        </w:rPr>
        <w:t>}</w:t>
      </w:r>
      <w:r>
        <w:rPr>
          <w:highlight w:val="yellow"/>
        </w:rPr>
        <w:br/>
      </w:r>
      <w:r>
        <w:tab/>
      </w:r>
      <w:r>
        <w:rPr>
          <w:strike/>
          <w:highlight w:val="yellow"/>
        </w:rPr>
        <w:t>utf8string name;</w:t>
      </w:r>
      <w:r>
        <w:rPr>
          <w:strike/>
          <w:highlight w:val="yellow"/>
        </w:rPr>
        <w:br/>
      </w:r>
      <w:r>
        <w:rPr>
          <w:strike/>
          <w:highlight w:val="yellow"/>
        </w:rPr>
        <w:tab/>
        <w:t>utf8string description;</w:t>
      </w:r>
      <w:r>
        <w:rPr>
          <w:strike/>
          <w:highlight w:val="yellow"/>
        </w:rPr>
        <w:br/>
      </w:r>
      <w:r>
        <w:rPr>
          <w:strike/>
          <w:highlight w:val="yellow"/>
        </w:rPr>
        <w:tab/>
        <w:t>utf8string tags;</w:t>
      </w:r>
      <w:r>
        <w:br/>
        <w:t>}</w:t>
      </w:r>
    </w:p>
    <w:p w14:paraId="4369F4C5" w14:textId="77777777" w:rsidR="004E4E09" w:rsidRDefault="004E4E09" w:rsidP="004E4E09">
      <w:pPr>
        <w:pStyle w:val="Heading5"/>
        <w:tabs>
          <w:tab w:val="left" w:pos="1021"/>
        </w:tabs>
        <w:ind w:left="0" w:firstLine="0"/>
      </w:pPr>
      <w:r>
        <w:t>Semantics</w:t>
      </w:r>
    </w:p>
    <w:p w14:paraId="52DFF64B" w14:textId="77777777" w:rsidR="004E4E09" w:rsidRDefault="004E4E09" w:rsidP="004E4E09">
      <w:pPr>
        <w:rPr>
          <w:rFonts w:ascii="Cambria" w:eastAsia="MS Mincho" w:hAnsi="Cambria"/>
          <w:highlight w:val="yellow"/>
          <w:lang w:eastAsia="zh-CN" w:bidi="ar"/>
        </w:rPr>
      </w:pPr>
      <w:r>
        <w:rPr>
          <w:rFonts w:ascii="Courier New" w:eastAsia="MS Mincho" w:hAnsi="Courier New"/>
          <w:highlight w:val="yellow"/>
          <w:lang w:eastAsia="zh-CN" w:bidi="ar"/>
        </w:rPr>
        <w:t>association_info_type</w:t>
      </w:r>
      <w:r>
        <w:rPr>
          <w:rFonts w:ascii="Courier New" w:eastAsia="MS Mincho" w:hAnsi="Courier New" w:hint="eastAsia"/>
          <w:highlight w:val="yellow"/>
          <w:lang w:eastAsia="zh-CN" w:bidi="ar"/>
        </w:rPr>
        <w:t xml:space="preserve"> </w:t>
      </w:r>
      <w:r>
        <w:rPr>
          <w:rFonts w:ascii="Cambria" w:eastAsia="MS Mincho" w:hAnsi="Cambria"/>
          <w:highlight w:val="yellow"/>
          <w:lang w:eastAsia="zh-CN" w:bidi="ar"/>
        </w:rPr>
        <w:t xml:space="preserve">is </w:t>
      </w:r>
      <w:r>
        <w:rPr>
          <w:rFonts w:ascii="Cambria" w:eastAsia="MS Mincho" w:hAnsi="Cambria" w:hint="eastAsia"/>
          <w:highlight w:val="yellow"/>
          <w:lang w:eastAsia="zh-CN" w:bidi="ar"/>
        </w:rPr>
        <w:t xml:space="preserve">an integer </w:t>
      </w:r>
      <w:r>
        <w:rPr>
          <w:rFonts w:ascii="Cambria" w:eastAsia="MS Mincho" w:hAnsi="Cambria"/>
          <w:highlight w:val="yellow"/>
          <w:lang w:eastAsia="zh-CN" w:bidi="ar"/>
        </w:rPr>
        <w:t>value that specifies</w:t>
      </w:r>
      <w:r>
        <w:rPr>
          <w:rFonts w:ascii="Cambria" w:eastAsia="MS Mincho" w:hAnsi="Cambria" w:hint="eastAsia"/>
          <w:highlight w:val="yellow"/>
          <w:lang w:eastAsia="zh-CN" w:bidi="ar"/>
        </w:rPr>
        <w:t xml:space="preserve"> the information type of the associated string. When equals to 0,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user defined description of the corresponding sample or the region within the sample; when equals to 1,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text recognition information of the corresponding sample or the region within the sample; when equals to 2,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object recognition information of the corresponding sample or the region within the sample; when equals to 3,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indicates scene understanding information of the corresponding sample or the region within the sample. Other values are reserved.</w:t>
      </w:r>
    </w:p>
    <w:p w14:paraId="74F87515" w14:textId="77777777" w:rsidR="004E4E09" w:rsidRDefault="004E4E09" w:rsidP="004E4E09">
      <w:pPr>
        <w:rPr>
          <w:rFonts w:ascii="Cambria" w:eastAsia="MS Mincho" w:hAnsi="Cambria"/>
          <w:highlight w:val="yellow"/>
          <w:lang w:eastAsia="zh-CN" w:bidi="ar"/>
        </w:rPr>
      </w:pPr>
      <w:r>
        <w:rPr>
          <w:rFonts w:ascii="Courier New" w:eastAsia="MS Mincho" w:hAnsi="Courier New"/>
          <w:highlight w:val="yellow"/>
          <w:lang w:eastAsia="zh-CN" w:bidi="ar"/>
        </w:rPr>
        <w:t>presentation_flag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equals to 1 specifies that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shall be presented with the corresponding sample or the region within the sample; equals to 0 specifies that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shall not be presented with the corresponding sample or the region within the sample.</w:t>
      </w:r>
    </w:p>
    <w:p w14:paraId="7AB09EA9" w14:textId="77777777" w:rsidR="004E4E09" w:rsidRDefault="004E4E09" w:rsidP="004E4E09">
      <w:pPr>
        <w:rPr>
          <w:rFonts w:ascii="Cambria" w:eastAsia="MS Mincho" w:hAnsi="Cambria"/>
          <w:highlight w:val="yellow"/>
          <w:lang w:eastAsia="zh-CN" w:bidi="ar"/>
        </w:rPr>
      </w:pPr>
      <w:r>
        <w:rPr>
          <w:rFonts w:ascii="Courier New" w:eastAsia="MS Mincho" w:hAnsi="Courier New" w:hint="eastAsia"/>
          <w:highlight w:val="yellow"/>
          <w:lang w:eastAsia="zh-CN" w:bidi="ar"/>
        </w:rPr>
        <w:t>lang</w:t>
      </w:r>
      <w:r>
        <w:rPr>
          <w:rFonts w:ascii="Courier New" w:eastAsia="MS Mincho" w:hAnsi="Courier New"/>
          <w:highlight w:val="yellow"/>
          <w:lang w:eastAsia="zh-CN" w:bidi="ar"/>
        </w:rPr>
        <w:t>_flag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equals to 1 specifies that </w:t>
      </w:r>
      <w:r>
        <w:rPr>
          <w:rFonts w:ascii="Courier New" w:eastAsia="MS Mincho" w:hAnsi="Courier New"/>
          <w:highlight w:val="yellow"/>
          <w:lang w:val="en-GB" w:eastAsia="zh-CN" w:bidi="ar"/>
        </w:rPr>
        <w:t>lang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shall be indicated; equals to 0 specifies that </w:t>
      </w:r>
      <w:r>
        <w:rPr>
          <w:rFonts w:ascii="Courier New" w:eastAsia="MS Mincho" w:hAnsi="Courier New"/>
          <w:highlight w:val="yellow"/>
          <w:lang w:val="en-GB" w:eastAsia="zh-CN" w:bidi="ar"/>
        </w:rPr>
        <w:t>lang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shall not be indicated.</w:t>
      </w:r>
    </w:p>
    <w:p w14:paraId="64C3B925" w14:textId="77777777" w:rsidR="004E4E09" w:rsidRDefault="004E4E09" w:rsidP="004E4E09">
      <w:pPr>
        <w:rPr>
          <w:rFonts w:ascii="Cambria" w:eastAsia="MS Mincho" w:hAnsi="Cambria"/>
          <w:highlight w:val="yellow"/>
          <w:lang w:eastAsia="zh-CN" w:bidi="ar"/>
        </w:rPr>
      </w:pPr>
      <w:r>
        <w:rPr>
          <w:rFonts w:ascii="Courier New" w:eastAsia="MS Mincho" w:hAnsi="Courier New"/>
          <w:highlight w:val="yellow"/>
          <w:lang w:eastAsia="zh-CN" w:bidi="ar"/>
        </w:rPr>
        <w:t>num_info_entry</w:t>
      </w:r>
      <w:r>
        <w:rPr>
          <w:rFonts w:ascii="Cambria" w:eastAsia="MS Mincho" w:hAnsi="Cambria" w:hint="eastAsia"/>
          <w:highlight w:val="yellow"/>
          <w:lang w:eastAsia="zh-CN" w:bidi="ar"/>
        </w:rPr>
        <w:t xml:space="preserve"> indicates the number of associated info entries.</w:t>
      </w:r>
    </w:p>
    <w:p w14:paraId="43A2B51B" w14:textId="77777777" w:rsidR="004E4E09" w:rsidRDefault="004E4E09" w:rsidP="004E4E09">
      <w:pPr>
        <w:pStyle w:val="NormalWeb"/>
        <w:spacing w:before="0" w:after="220" w:afterAutospacing="0" w:line="240" w:lineRule="auto"/>
        <w:contextualSpacing/>
        <w:jc w:val="both"/>
        <w:rPr>
          <w:rFonts w:ascii="Cambria" w:eastAsia="MS Mincho" w:hAnsi="Cambria"/>
          <w:highlight w:val="yellow"/>
          <w:lang w:eastAsia="zh-CN" w:bidi="ar"/>
        </w:rPr>
      </w:pPr>
      <w:r>
        <w:rPr>
          <w:rFonts w:ascii="Courier New" w:eastAsia="MS Mincho" w:hAnsi="Courier New"/>
          <w:lang w:eastAsia="zh-CN" w:bidi="ar"/>
        </w:rPr>
        <w:t>lang</w:t>
      </w:r>
      <w:r>
        <w:rPr>
          <w:rFonts w:ascii="Cambria" w:eastAsia="MS Mincho" w:hAnsi="Cambria"/>
          <w:lang w:eastAsia="zh-CN" w:bidi="ar"/>
        </w:rPr>
        <w:t xml:space="preserve"> is a character string containing an RFC 5646 compliant language tag string, such as "en-US", "fr-FR", or "zh-CN“, representing the language of the text contained in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ourier New" w:eastAsia="MS Mincho" w:hAnsi="Courier New"/>
          <w:strike/>
          <w:highlight w:val="yellow"/>
          <w:lang w:eastAsia="zh-CN" w:bidi="ar"/>
        </w:rPr>
        <w:t>name</w:t>
      </w:r>
      <w:r>
        <w:rPr>
          <w:rFonts w:ascii="Cambria" w:eastAsia="MS Mincho" w:hAnsi="Cambria"/>
          <w:strike/>
          <w:highlight w:val="yellow"/>
          <w:lang w:eastAsia="zh-CN" w:bidi="ar"/>
        </w:rPr>
        <w:t xml:space="preserve">, </w:t>
      </w:r>
      <w:r>
        <w:rPr>
          <w:rFonts w:ascii="Courier New" w:eastAsia="MS Mincho" w:hAnsi="Courier New"/>
          <w:strike/>
          <w:highlight w:val="yellow"/>
          <w:lang w:eastAsia="zh-CN" w:bidi="ar"/>
        </w:rPr>
        <w:t>description</w:t>
      </w:r>
      <w:r>
        <w:rPr>
          <w:rFonts w:ascii="Cambria" w:eastAsia="MS Mincho" w:hAnsi="Cambria"/>
          <w:strike/>
          <w:highlight w:val="yellow"/>
          <w:lang w:eastAsia="zh-CN" w:bidi="ar"/>
        </w:rPr>
        <w:t xml:space="preserve"> and </w:t>
      </w:r>
      <w:r>
        <w:rPr>
          <w:rFonts w:ascii="Courier New" w:eastAsia="MS Mincho" w:hAnsi="Courier New"/>
          <w:strike/>
          <w:highlight w:val="yellow"/>
          <w:lang w:eastAsia="zh-CN" w:bidi="ar"/>
        </w:rPr>
        <w:t>tags</w:t>
      </w:r>
      <w:r>
        <w:rPr>
          <w:rFonts w:ascii="Cambria" w:eastAsia="MS Mincho" w:hAnsi="Cambria"/>
          <w:lang w:eastAsia="zh-CN" w:bidi="ar"/>
        </w:rPr>
        <w:t xml:space="preserve">. When </w:t>
      </w:r>
      <w:r>
        <w:rPr>
          <w:rFonts w:ascii="Courier New" w:eastAsia="MS Mincho" w:hAnsi="Courier New"/>
          <w:lang w:eastAsia="zh-CN" w:bidi="ar"/>
        </w:rPr>
        <w:t xml:space="preserve">lang </w:t>
      </w:r>
      <w:r>
        <w:rPr>
          <w:rFonts w:ascii="Cambria" w:eastAsia="Malgun Gothic" w:hAnsi="Cambria"/>
          <w:lang w:eastAsia="zh-CN" w:bidi="ar"/>
        </w:rPr>
        <w:t>is empty, the language is unknown/undefined.</w:t>
      </w:r>
    </w:p>
    <w:p w14:paraId="540A9F87" w14:textId="77777777" w:rsidR="004E4E09" w:rsidRDefault="004E4E09" w:rsidP="004E4E09">
      <w:pPr>
        <w:rPr>
          <w:rFonts w:ascii="Courier New" w:eastAsia="MS Mincho" w:hAnsi="Courier New"/>
          <w:highlight w:val="yellow"/>
          <w:lang w:eastAsia="zh-CN" w:bidi="ar"/>
        </w:rPr>
      </w:pPr>
      <w:r>
        <w:rPr>
          <w:rFonts w:ascii="Courier New" w:eastAsia="MS Mincho" w:hAnsi="Courier New"/>
          <w:highlight w:val="yellow"/>
          <w:lang w:eastAsia="zh-CN" w:bidi="ar"/>
        </w:rPr>
        <w:t>association_info_string</w:t>
      </w:r>
      <w:r>
        <w:rPr>
          <w:rFonts w:ascii="Cambria" w:eastAsia="MS Mincho" w:hAnsi="Cambria" w:hint="eastAsia"/>
          <w:highlight w:val="yellow"/>
          <w:lang w:eastAsia="zh-CN" w:bidi="ar"/>
        </w:rPr>
        <w:t xml:space="preserve"> is a null-terminated UTF-8 character string containing human readable text of the corresponding </w:t>
      </w:r>
      <w:r>
        <w:rPr>
          <w:rFonts w:ascii="Courier New" w:eastAsia="MS Mincho" w:hAnsi="Courier New"/>
          <w:highlight w:val="yellow"/>
          <w:lang w:eastAsia="zh-CN" w:bidi="ar"/>
        </w:rPr>
        <w:t>association_info_type</w:t>
      </w:r>
      <w:r>
        <w:rPr>
          <w:rFonts w:ascii="Courier New" w:eastAsia="MS Mincho" w:hAnsi="Courier New" w:hint="eastAsia"/>
          <w:highlight w:val="yellow"/>
          <w:lang w:eastAsia="zh-CN" w:bidi="ar"/>
        </w:rPr>
        <w:t>.</w:t>
      </w:r>
    </w:p>
    <w:p w14:paraId="3696EC43" w14:textId="77777777" w:rsidR="004E4E09" w:rsidRDefault="004E4E09" w:rsidP="004E4E09">
      <w:pPr>
        <w:pStyle w:val="NormalWeb"/>
        <w:spacing w:before="0" w:after="220" w:afterAutospacing="0" w:line="240" w:lineRule="auto"/>
        <w:ind w:left="720" w:hanging="360"/>
        <w:contextualSpacing/>
        <w:jc w:val="both"/>
        <w:rPr>
          <w:rFonts w:ascii="Cambria" w:eastAsia="MS Mincho" w:hAnsi="Cambria"/>
          <w:strike/>
          <w:highlight w:val="yellow"/>
        </w:rPr>
      </w:pPr>
      <w:r>
        <w:rPr>
          <w:rFonts w:ascii="Courier New" w:eastAsia="MS Mincho" w:hAnsi="Courier New"/>
          <w:strike/>
          <w:highlight w:val="yellow"/>
          <w:lang w:eastAsia="zh-CN" w:bidi="ar"/>
        </w:rPr>
        <w:t>name</w:t>
      </w:r>
      <w:r>
        <w:rPr>
          <w:rFonts w:ascii="Cambria" w:eastAsia="MS Mincho" w:hAnsi="Cambria"/>
          <w:strike/>
          <w:highlight w:val="yellow"/>
          <w:lang w:eastAsia="zh-CN" w:bidi="ar"/>
        </w:rPr>
        <w:t xml:space="preserve"> is a null-terminated UTF-8 character string containing human readable name for the sample or the region within the sample. If not present (an empty string is supplied) no name is provided.</w:t>
      </w:r>
    </w:p>
    <w:p w14:paraId="56F2A798" w14:textId="77777777" w:rsidR="004E4E09" w:rsidRDefault="004E4E09" w:rsidP="004E4E09">
      <w:pPr>
        <w:pStyle w:val="NormalWeb"/>
        <w:spacing w:before="0" w:after="220" w:afterAutospacing="0" w:line="240" w:lineRule="auto"/>
        <w:ind w:left="720" w:hanging="360"/>
        <w:contextualSpacing/>
        <w:jc w:val="both"/>
        <w:rPr>
          <w:rFonts w:ascii="Cambria" w:eastAsia="MS Mincho" w:hAnsi="Cambria"/>
          <w:strike/>
          <w:highlight w:val="yellow"/>
        </w:rPr>
      </w:pPr>
      <w:r>
        <w:rPr>
          <w:rFonts w:ascii="Courier New" w:eastAsia="MS Mincho" w:hAnsi="Courier New"/>
          <w:strike/>
          <w:highlight w:val="yellow"/>
          <w:lang w:eastAsia="zh-CN" w:bidi="ar"/>
        </w:rPr>
        <w:t>description</w:t>
      </w:r>
      <w:r>
        <w:rPr>
          <w:rFonts w:ascii="Cambria" w:eastAsia="MS Mincho" w:hAnsi="Cambria"/>
          <w:strike/>
          <w:highlight w:val="yellow"/>
          <w:lang w:eastAsia="zh-CN" w:bidi="ar"/>
        </w:rPr>
        <w:t xml:space="preserve"> is a null-terminated UTF-8 character string containing human readable description of the sample or the region within the sample. If not present (an empty string is supplied) no description is provided.</w:t>
      </w:r>
    </w:p>
    <w:p w14:paraId="36146995" w14:textId="77777777" w:rsidR="004E4E09" w:rsidRDefault="004E4E09" w:rsidP="004E4E09">
      <w:pPr>
        <w:pStyle w:val="NormalWeb"/>
        <w:spacing w:before="0" w:after="220" w:afterAutospacing="0" w:line="240" w:lineRule="auto"/>
        <w:ind w:left="720" w:hanging="360"/>
        <w:contextualSpacing/>
        <w:jc w:val="both"/>
        <w:rPr>
          <w:rFonts w:ascii="Cambria" w:eastAsia="MS Mincho" w:hAnsi="Cambria"/>
          <w:strike/>
          <w:highlight w:val="yellow"/>
        </w:rPr>
      </w:pPr>
      <w:r>
        <w:rPr>
          <w:rFonts w:ascii="Courier New" w:eastAsia="MS Mincho" w:hAnsi="Courier New"/>
          <w:strike/>
          <w:highlight w:val="yellow"/>
          <w:lang w:eastAsia="zh-CN" w:bidi="ar"/>
        </w:rPr>
        <w:t>tags</w:t>
      </w:r>
      <w:r>
        <w:rPr>
          <w:rFonts w:ascii="Cambria" w:eastAsia="MS Mincho" w:hAnsi="Cambria"/>
          <w:strike/>
          <w:highlight w:val="yellow"/>
          <w:lang w:eastAsia="zh-CN" w:bidi="ar"/>
        </w:rPr>
        <w:t xml:space="preserve"> is a null-terminated UTF-8 character string containing comma-separated user-defined tags related to the sample or the region within the sample. If not present (an empty string is supplied) no tags is provided.</w:t>
      </w:r>
    </w:p>
    <w:p w14:paraId="4F58E75A" w14:textId="77777777" w:rsidR="004E4E09" w:rsidRDefault="004E4E09" w:rsidP="00004C72"/>
    <w:p w14:paraId="25D3CE03" w14:textId="7DE6570C" w:rsidR="00E84EEF" w:rsidRDefault="00E84EEF" w:rsidP="00004C72">
      <w:pPr>
        <w:rPr>
          <w:lang w:val="en-CA"/>
        </w:rPr>
      </w:pPr>
      <w:r>
        <w:t xml:space="preserve">During MPEG #148, </w:t>
      </w:r>
      <w:r w:rsidR="00772E72">
        <w:t xml:space="preserve">the following drawbacks were identified in the MPEG git (under </w:t>
      </w:r>
      <w:r w:rsidR="00772E72">
        <w:fldChar w:fldCharType="begin"/>
      </w:r>
      <w:r w:rsidR="00772E72">
        <w:instrText>HYPERLINK "https://git.mpeg.expert/MPEG/Systems/FileFormat/HEIF/-/issues/170"</w:instrText>
      </w:r>
      <w:r w:rsidR="00772E72">
        <w:fldChar w:fldCharType="separate"/>
      </w:r>
      <w:r w:rsidR="00772E72">
        <w:rPr>
          <w:rStyle w:val="Hyperlink"/>
          <w:lang w:val="en-CA"/>
        </w:rPr>
        <w:t>Issue#170</w:t>
      </w:r>
      <w:r w:rsidR="00772E72">
        <w:rPr>
          <w:rStyle w:val="Hyperlink"/>
          <w:lang w:val="en-CA"/>
        </w:rPr>
        <w:fldChar w:fldCharType="end"/>
      </w:r>
      <w:r w:rsidR="00772E72" w:rsidRPr="00F45E55">
        <w:rPr>
          <w:lang w:val="en-CA"/>
        </w:rPr>
        <w:t>)</w:t>
      </w:r>
    </w:p>
    <w:p w14:paraId="7D40E6EF" w14:textId="77777777" w:rsidR="00772E72" w:rsidRDefault="00772E72" w:rsidP="00004C72">
      <w:pPr>
        <w:rPr>
          <w:lang w:val="en-CA"/>
        </w:rPr>
      </w:pPr>
    </w:p>
    <w:p w14:paraId="044F927D" w14:textId="79B2C1D3" w:rsidR="00772E72" w:rsidRDefault="004C0041" w:rsidP="00772E72">
      <w:pPr>
        <w:pStyle w:val="ListParagraph"/>
        <w:numPr>
          <w:ilvl w:val="0"/>
          <w:numId w:val="64"/>
        </w:numPr>
      </w:pPr>
      <w:r>
        <w:t xml:space="preserve">The proposed extension seem to </w:t>
      </w:r>
      <w:r w:rsidRPr="004C0041">
        <w:t>over-complicat</w:t>
      </w:r>
      <w:r>
        <w:t>e</w:t>
      </w:r>
      <w:r w:rsidRPr="004C0041">
        <w:t xml:space="preserve"> the simple 'udes' data structure and also </w:t>
      </w:r>
      <w:r>
        <w:t xml:space="preserve">seems to </w:t>
      </w:r>
      <w:r w:rsidRPr="004C0041">
        <w:t>mov</w:t>
      </w:r>
      <w:r>
        <w:t>e</w:t>
      </w:r>
      <w:r w:rsidRPr="004C0041">
        <w:t xml:space="preserve"> a bit away from the main purpose of 'udes'</w:t>
      </w:r>
    </w:p>
    <w:p w14:paraId="11EA6D16" w14:textId="1E798AB6" w:rsidR="004C0041" w:rsidRDefault="007C770B" w:rsidP="00772E72">
      <w:pPr>
        <w:pStyle w:val="ListParagraph"/>
        <w:numPr>
          <w:ilvl w:val="0"/>
          <w:numId w:val="64"/>
        </w:numPr>
      </w:pPr>
      <w:r>
        <w:lastRenderedPageBreak/>
        <w:t>The proposed changes were not backward compatible</w:t>
      </w:r>
    </w:p>
    <w:p w14:paraId="73C65EBF" w14:textId="762E3C25" w:rsidR="007C770B" w:rsidRDefault="00FA6A97" w:rsidP="00772E72">
      <w:pPr>
        <w:pStyle w:val="ListParagraph"/>
        <w:numPr>
          <w:ilvl w:val="0"/>
          <w:numId w:val="64"/>
        </w:numPr>
      </w:pPr>
      <w:r>
        <w:t xml:space="preserve">Explore other means for </w:t>
      </w:r>
      <w:r w:rsidRPr="00FA6A97">
        <w:t>object recognition and scene recognition</w:t>
      </w:r>
    </w:p>
    <w:p w14:paraId="58572BEB" w14:textId="5476F2C4" w:rsidR="00F514E9" w:rsidRDefault="00F514E9" w:rsidP="00772E72">
      <w:pPr>
        <w:pStyle w:val="ListParagraph"/>
        <w:numPr>
          <w:ilvl w:val="0"/>
          <w:numId w:val="64"/>
        </w:numPr>
      </w:pPr>
      <w:r>
        <w:t>Consider the use of</w:t>
      </w:r>
      <w:r w:rsidRPr="00F514E9">
        <w:t xml:space="preserve"> text item and the associated text layout information</w:t>
      </w:r>
      <w:r>
        <w:t xml:space="preserve"> for </w:t>
      </w:r>
      <w:r w:rsidRPr="00F514E9">
        <w:t>presentation_flag</w:t>
      </w:r>
    </w:p>
    <w:p w14:paraId="4C5DA84E" w14:textId="77777777" w:rsidR="00F514E9" w:rsidRPr="003A0349" w:rsidRDefault="00F514E9" w:rsidP="003A0349">
      <w:pPr>
        <w:pStyle w:val="ListParagraph"/>
        <w:ind w:left="720"/>
      </w:pPr>
    </w:p>
    <w:p w14:paraId="28A621AC" w14:textId="6AFAD1FE" w:rsidR="008A63F0" w:rsidRPr="00F45E55" w:rsidRDefault="00F103CE" w:rsidP="008A63F0">
      <w:pPr>
        <w:pStyle w:val="Heading1"/>
        <w:rPr>
          <w:lang w:val="en-CA"/>
        </w:rPr>
      </w:pPr>
      <w:bookmarkStart w:id="479" w:name="_Toc189729854"/>
      <w:r>
        <w:rPr>
          <w:sz w:val="28"/>
          <w:szCs w:val="28"/>
          <w:lang w:val="en-CA"/>
        </w:rPr>
        <w:t xml:space="preserve">On </w:t>
      </w:r>
      <w:proofErr w:type="spellStart"/>
      <w:r>
        <w:rPr>
          <w:sz w:val="28"/>
          <w:szCs w:val="28"/>
          <w:lang w:val="en-CA"/>
        </w:rPr>
        <w:t>GeoKey</w:t>
      </w:r>
      <w:proofErr w:type="spellEnd"/>
      <w:r>
        <w:rPr>
          <w:sz w:val="28"/>
          <w:szCs w:val="28"/>
          <w:lang w:val="en-CA"/>
        </w:rPr>
        <w:t xml:space="preserve"> Item property </w:t>
      </w:r>
      <w:r w:rsidR="008A63F0" w:rsidRPr="00F45E55">
        <w:rPr>
          <w:lang w:val="en-CA"/>
        </w:rPr>
        <w:t>(MPEG#14</w:t>
      </w:r>
      <w:r w:rsidR="008A63F0">
        <w:rPr>
          <w:lang w:val="en-CA"/>
        </w:rPr>
        <w:t>8</w:t>
      </w:r>
      <w:r w:rsidR="008A63F0" w:rsidRPr="00F45E55">
        <w:rPr>
          <w:lang w:val="en-CA"/>
        </w:rPr>
        <w:t xml:space="preserve">, </w:t>
      </w:r>
      <w:hyperlink r:id="rId16" w:history="1">
        <w:r w:rsidR="00E62FF3">
          <w:rPr>
            <w:rStyle w:val="Hyperlink"/>
            <w:lang w:val="en-CA"/>
          </w:rPr>
          <w:t>Issue#172</w:t>
        </w:r>
      </w:hyperlink>
      <w:r w:rsidR="008A63F0" w:rsidRPr="00F45E55">
        <w:rPr>
          <w:lang w:val="en-CA"/>
        </w:rPr>
        <w:t>)</w:t>
      </w:r>
      <w:bookmarkEnd w:id="479"/>
    </w:p>
    <w:p w14:paraId="08669BD4" w14:textId="77777777" w:rsidR="008A63F0" w:rsidRDefault="008A63F0" w:rsidP="008A63F0">
      <w:pPr>
        <w:rPr>
          <w:lang w:val="en-CA"/>
        </w:rPr>
      </w:pPr>
    </w:p>
    <w:p w14:paraId="6374CD69" w14:textId="77777777" w:rsidR="008A63F0" w:rsidRPr="005B217D" w:rsidRDefault="008A63F0" w:rsidP="008A63F0">
      <w:pPr>
        <w:pStyle w:val="Heading2"/>
        <w:jc w:val="both"/>
        <w:rPr>
          <w:lang w:val="en-CA"/>
        </w:rPr>
      </w:pPr>
      <w:bookmarkStart w:id="480" w:name="_Toc189729855"/>
      <w:r w:rsidRPr="005B217D">
        <w:rPr>
          <w:lang w:val="en-CA"/>
        </w:rPr>
        <w:t>Abstract</w:t>
      </w:r>
      <w:bookmarkEnd w:id="480"/>
    </w:p>
    <w:p w14:paraId="12F9143B" w14:textId="3809B2E6" w:rsidR="008A63F0" w:rsidRPr="001E7E35" w:rsidRDefault="00926CBE" w:rsidP="008A63F0">
      <w:pPr>
        <w:rPr>
          <w:b/>
          <w:bCs/>
          <w:lang w:val="en-CA"/>
        </w:rPr>
      </w:pPr>
      <w:r>
        <w:rPr>
          <w:lang w:val="en-CA"/>
        </w:rPr>
        <w:t xml:space="preserve">In m70222 </w:t>
      </w:r>
      <w:r w:rsidR="003E21E1">
        <w:rPr>
          <w:lang w:val="en-CA"/>
        </w:rPr>
        <w:t xml:space="preserve">an item property </w:t>
      </w:r>
      <w:r w:rsidR="008A63F0">
        <w:rPr>
          <w:lang w:val="en-CA"/>
        </w:rPr>
        <w:t>was proposed</w:t>
      </w:r>
      <w:r w:rsidR="003E21E1">
        <w:rPr>
          <w:lang w:val="en-CA"/>
        </w:rPr>
        <w:t xml:space="preserve"> </w:t>
      </w:r>
      <w:r w:rsidR="00703A03">
        <w:rPr>
          <w:lang w:val="en-CA"/>
        </w:rPr>
        <w:t>whic</w:t>
      </w:r>
      <w:r w:rsidR="001432B3">
        <w:rPr>
          <w:lang w:val="en-CA"/>
        </w:rPr>
        <w:t xml:space="preserve">h </w:t>
      </w:r>
      <w:r w:rsidR="00ED3FBA">
        <w:rPr>
          <w:lang w:val="en-CA"/>
        </w:rPr>
        <w:t xml:space="preserve">associates </w:t>
      </w:r>
      <w:r w:rsidR="00F710DC">
        <w:rPr>
          <w:lang w:val="en-CA"/>
        </w:rPr>
        <w:t xml:space="preserve">geospatial coordinate system to </w:t>
      </w:r>
      <w:r w:rsidR="000C3837">
        <w:rPr>
          <w:lang w:val="en-CA"/>
        </w:rPr>
        <w:t xml:space="preserve">overview images and base image in an </w:t>
      </w:r>
      <w:r w:rsidR="00861B38">
        <w:rPr>
          <w:lang w:val="en-CA"/>
        </w:rPr>
        <w:t>Image pyramid entity group</w:t>
      </w:r>
      <w:r w:rsidR="000C3837">
        <w:rPr>
          <w:lang w:val="en-CA"/>
        </w:rPr>
        <w:t>.</w:t>
      </w:r>
    </w:p>
    <w:p w14:paraId="132A6DE4" w14:textId="77777777" w:rsidR="008A63F0" w:rsidRPr="001E7E35" w:rsidRDefault="008A63F0" w:rsidP="00004C72">
      <w:pPr>
        <w:rPr>
          <w:b/>
          <w:bCs/>
          <w:lang w:val="en-CA"/>
        </w:rPr>
      </w:pPr>
    </w:p>
    <w:p w14:paraId="0DEA4E0B" w14:textId="77777777" w:rsidR="005F171A" w:rsidRPr="00CA12A4" w:rsidRDefault="005F171A" w:rsidP="005F171A">
      <w:pPr>
        <w:pStyle w:val="Heading2"/>
        <w:numPr>
          <w:ilvl w:val="0"/>
          <w:numId w:val="0"/>
        </w:numPr>
        <w:ind w:left="576" w:hanging="576"/>
        <w:rPr>
          <w:color w:val="000000" w:themeColor="text1"/>
          <w:highlight w:val="yellow"/>
        </w:rPr>
      </w:pPr>
      <w:bookmarkStart w:id="481" w:name="_Toc189729856"/>
      <w:r w:rsidRPr="00CA12A4">
        <w:rPr>
          <w:color w:val="000000" w:themeColor="text1"/>
          <w:highlight w:val="yellow"/>
        </w:rPr>
        <w:t>6.x.y GeoSpatial Keys Property</w:t>
      </w:r>
      <w:bookmarkEnd w:id="481"/>
    </w:p>
    <w:p w14:paraId="70C0C726" w14:textId="77777777" w:rsidR="005F171A" w:rsidRPr="00CA12A4" w:rsidRDefault="005F171A" w:rsidP="005F171A">
      <w:pPr>
        <w:pStyle w:val="Heading3"/>
        <w:rPr>
          <w:color w:val="000000" w:themeColor="text1"/>
          <w:highlight w:val="yellow"/>
        </w:rPr>
      </w:pPr>
      <w:bookmarkStart w:id="482" w:name="_Toc189729857"/>
      <w:r w:rsidRPr="00CA12A4">
        <w:rPr>
          <w:color w:val="000000" w:themeColor="text1"/>
          <w:highlight w:val="yellow"/>
        </w:rPr>
        <w:t>6.x.y.1 Definition</w:t>
      </w:r>
      <w:bookmarkEnd w:id="482"/>
    </w:p>
    <w:tbl>
      <w:tblPr>
        <w:tblW w:w="9752" w:type="dxa"/>
        <w:tblLayout w:type="fixed"/>
        <w:tblCellMar>
          <w:left w:w="0" w:type="dxa"/>
          <w:right w:w="0" w:type="dxa"/>
        </w:tblCellMar>
        <w:tblLook w:val="04A0" w:firstRow="1" w:lastRow="0" w:firstColumn="1" w:lastColumn="0" w:noHBand="0" w:noVBand="1"/>
      </w:tblPr>
      <w:tblGrid>
        <w:gridCol w:w="2790"/>
        <w:gridCol w:w="6962"/>
      </w:tblGrid>
      <w:tr w:rsidR="005F171A" w:rsidRPr="00CA12A4" w14:paraId="71F53109" w14:textId="77777777" w:rsidTr="001E7E35">
        <w:tc>
          <w:tcPr>
            <w:tcW w:w="2790" w:type="dxa"/>
          </w:tcPr>
          <w:p w14:paraId="2EA4DDC3" w14:textId="77777777" w:rsidR="005F171A" w:rsidRPr="00CA12A4" w:rsidRDefault="005F171A" w:rsidP="001E7E35">
            <w:pPr>
              <w:rPr>
                <w:rFonts w:eastAsia="MS Mincho"/>
                <w:color w:val="000000" w:themeColor="text1"/>
                <w:highlight w:val="yellow"/>
              </w:rPr>
            </w:pPr>
            <w:r w:rsidRPr="00CA12A4">
              <w:rPr>
                <w:rFonts w:eastAsia="MS Mincho"/>
                <w:color w:val="000000" w:themeColor="text1"/>
                <w:highlight w:val="yellow"/>
              </w:rPr>
              <w:t xml:space="preserve">Box type: </w:t>
            </w:r>
          </w:p>
        </w:tc>
        <w:tc>
          <w:tcPr>
            <w:tcW w:w="6962" w:type="dxa"/>
          </w:tcPr>
          <w:p w14:paraId="05DC5D55" w14:textId="77777777" w:rsidR="005F171A" w:rsidRPr="00CA12A4" w:rsidRDefault="005F171A" w:rsidP="001E7E35">
            <w:pPr>
              <w:rPr>
                <w:rFonts w:ascii="Courier New" w:eastAsia="MS Mincho" w:hAnsi="Courier New" w:cs="Courier New"/>
                <w:color w:val="000000" w:themeColor="text1"/>
                <w:highlight w:val="yellow"/>
              </w:rPr>
            </w:pPr>
            <w:r w:rsidRPr="00CA12A4">
              <w:rPr>
                <w:rFonts w:ascii="Courier New" w:eastAsia="MS Mincho" w:hAnsi="Courier New" w:cs="Courier New"/>
                <w:color w:val="000000" w:themeColor="text1"/>
                <w:highlight w:val="yellow"/>
              </w:rPr>
              <w:t>'gske'</w:t>
            </w:r>
          </w:p>
        </w:tc>
      </w:tr>
      <w:tr w:rsidR="005F171A" w:rsidRPr="00CA12A4" w14:paraId="40B38BBE" w14:textId="77777777" w:rsidTr="001E7E35">
        <w:tc>
          <w:tcPr>
            <w:tcW w:w="2790" w:type="dxa"/>
          </w:tcPr>
          <w:p w14:paraId="66671815" w14:textId="77777777" w:rsidR="005F171A" w:rsidRPr="00CA12A4" w:rsidRDefault="005F171A" w:rsidP="001E7E35">
            <w:pPr>
              <w:rPr>
                <w:rFonts w:eastAsia="MS Mincho"/>
                <w:color w:val="000000" w:themeColor="text1"/>
                <w:highlight w:val="yellow"/>
              </w:rPr>
            </w:pPr>
            <w:r w:rsidRPr="00CA12A4">
              <w:rPr>
                <w:rFonts w:eastAsia="MS Mincho"/>
                <w:color w:val="000000" w:themeColor="text1"/>
                <w:highlight w:val="yellow"/>
              </w:rPr>
              <w:t>Property type:</w:t>
            </w:r>
          </w:p>
        </w:tc>
        <w:tc>
          <w:tcPr>
            <w:tcW w:w="6962" w:type="dxa"/>
          </w:tcPr>
          <w:p w14:paraId="1C13DA89" w14:textId="77777777" w:rsidR="005F171A" w:rsidRPr="00CA12A4" w:rsidRDefault="005F171A" w:rsidP="001E7E35">
            <w:pPr>
              <w:rPr>
                <w:rFonts w:eastAsia="MS Mincho"/>
                <w:color w:val="000000" w:themeColor="text1"/>
                <w:highlight w:val="yellow"/>
              </w:rPr>
            </w:pPr>
            <w:r w:rsidRPr="00CA12A4">
              <w:rPr>
                <w:rFonts w:eastAsia="MS Mincho"/>
                <w:color w:val="000000" w:themeColor="text1"/>
                <w:highlight w:val="yellow"/>
              </w:rPr>
              <w:t>Descriptive item property</w:t>
            </w:r>
          </w:p>
        </w:tc>
      </w:tr>
      <w:tr w:rsidR="005F171A" w:rsidRPr="00CA12A4" w14:paraId="0448185C" w14:textId="77777777" w:rsidTr="001E7E35">
        <w:tc>
          <w:tcPr>
            <w:tcW w:w="2790" w:type="dxa"/>
          </w:tcPr>
          <w:p w14:paraId="4304C6EC" w14:textId="77777777" w:rsidR="005F171A" w:rsidRPr="00CA12A4" w:rsidRDefault="005F171A" w:rsidP="001E7E35">
            <w:pPr>
              <w:rPr>
                <w:rFonts w:eastAsia="MS Mincho"/>
                <w:color w:val="000000" w:themeColor="text1"/>
                <w:highlight w:val="yellow"/>
              </w:rPr>
            </w:pPr>
            <w:r w:rsidRPr="00CA12A4">
              <w:rPr>
                <w:rFonts w:eastAsia="MS Mincho"/>
                <w:color w:val="000000" w:themeColor="text1"/>
                <w:highlight w:val="yellow"/>
              </w:rPr>
              <w:t xml:space="preserve">Container: </w:t>
            </w:r>
          </w:p>
        </w:tc>
        <w:tc>
          <w:tcPr>
            <w:tcW w:w="6962" w:type="dxa"/>
          </w:tcPr>
          <w:p w14:paraId="29502FD7" w14:textId="77777777" w:rsidR="005F171A" w:rsidRPr="00CA12A4" w:rsidRDefault="005F171A" w:rsidP="001E7E35">
            <w:pPr>
              <w:rPr>
                <w:rFonts w:ascii="Courier New" w:eastAsia="MS Mincho" w:hAnsi="Courier New" w:cs="Courier New"/>
                <w:color w:val="000000" w:themeColor="text1"/>
                <w:highlight w:val="yellow"/>
              </w:rPr>
            </w:pPr>
            <w:r w:rsidRPr="00CA12A4">
              <w:rPr>
                <w:rFonts w:ascii="Courier New" w:eastAsia="MS Mincho" w:hAnsi="Courier New" w:cs="Courier New"/>
                <w:color w:val="000000" w:themeColor="text1"/>
                <w:highlight w:val="yellow"/>
              </w:rPr>
              <w:t>ItemPropertyContainerBox</w:t>
            </w:r>
          </w:p>
        </w:tc>
      </w:tr>
      <w:tr w:rsidR="005F171A" w:rsidRPr="00CA12A4" w14:paraId="69D46242" w14:textId="77777777" w:rsidTr="001E7E35">
        <w:tc>
          <w:tcPr>
            <w:tcW w:w="2790" w:type="dxa"/>
          </w:tcPr>
          <w:p w14:paraId="5CDB3F50" w14:textId="77777777" w:rsidR="005F171A" w:rsidRPr="00CA12A4" w:rsidRDefault="005F171A" w:rsidP="001E7E35">
            <w:pPr>
              <w:rPr>
                <w:rFonts w:eastAsia="MS Mincho"/>
                <w:color w:val="000000" w:themeColor="text1"/>
                <w:highlight w:val="yellow"/>
              </w:rPr>
            </w:pPr>
            <w:r w:rsidRPr="00CA12A4">
              <w:rPr>
                <w:rFonts w:eastAsia="MS Mincho"/>
                <w:color w:val="000000" w:themeColor="text1"/>
                <w:highlight w:val="yellow"/>
              </w:rPr>
              <w:t xml:space="preserve">Mandatory (per item): </w:t>
            </w:r>
          </w:p>
        </w:tc>
        <w:tc>
          <w:tcPr>
            <w:tcW w:w="6962" w:type="dxa"/>
          </w:tcPr>
          <w:p w14:paraId="6218BB40" w14:textId="77777777" w:rsidR="005F171A" w:rsidRPr="00CA12A4" w:rsidRDefault="005F171A" w:rsidP="001E7E35">
            <w:pPr>
              <w:rPr>
                <w:rFonts w:eastAsia="MS Mincho"/>
                <w:color w:val="000000" w:themeColor="text1"/>
                <w:highlight w:val="yellow"/>
              </w:rPr>
            </w:pPr>
            <w:r w:rsidRPr="00CA12A4">
              <w:rPr>
                <w:rFonts w:eastAsia="MS Mincho"/>
                <w:color w:val="000000" w:themeColor="text1"/>
                <w:highlight w:val="yellow"/>
              </w:rPr>
              <w:t>No</w:t>
            </w:r>
          </w:p>
        </w:tc>
      </w:tr>
      <w:tr w:rsidR="005F171A" w:rsidRPr="00CA12A4" w14:paraId="78FF29ED" w14:textId="77777777" w:rsidTr="001E7E35">
        <w:tc>
          <w:tcPr>
            <w:tcW w:w="2790" w:type="dxa"/>
          </w:tcPr>
          <w:p w14:paraId="13CA8048" w14:textId="77777777" w:rsidR="005F171A" w:rsidRPr="00CA12A4" w:rsidRDefault="005F171A" w:rsidP="001E7E35">
            <w:pPr>
              <w:rPr>
                <w:rFonts w:eastAsia="MS Mincho"/>
                <w:color w:val="000000" w:themeColor="text1"/>
                <w:highlight w:val="yellow"/>
              </w:rPr>
            </w:pPr>
            <w:r w:rsidRPr="00CA12A4">
              <w:rPr>
                <w:rFonts w:eastAsia="MS Mincho"/>
                <w:color w:val="000000" w:themeColor="text1"/>
                <w:highlight w:val="yellow"/>
              </w:rPr>
              <w:t>Quantity (per item):</w:t>
            </w:r>
          </w:p>
        </w:tc>
        <w:tc>
          <w:tcPr>
            <w:tcW w:w="6962" w:type="dxa"/>
          </w:tcPr>
          <w:p w14:paraId="5AA7F8C3" w14:textId="77777777" w:rsidR="005F171A" w:rsidRPr="00CA12A4" w:rsidRDefault="005F171A" w:rsidP="001E7E35">
            <w:pPr>
              <w:rPr>
                <w:rFonts w:eastAsia="MS Mincho"/>
                <w:color w:val="000000" w:themeColor="text1"/>
                <w:highlight w:val="yellow"/>
              </w:rPr>
            </w:pPr>
            <w:r w:rsidRPr="00CA12A4">
              <w:rPr>
                <w:rFonts w:cs="Cambria"/>
                <w:color w:val="000000" w:themeColor="text1"/>
                <w:highlight w:val="yellow"/>
              </w:rPr>
              <w:t>At most one</w:t>
            </w:r>
          </w:p>
        </w:tc>
      </w:tr>
    </w:tbl>
    <w:p w14:paraId="6FF8682C" w14:textId="77777777" w:rsidR="005F171A" w:rsidRPr="00CA12A4" w:rsidRDefault="005F171A" w:rsidP="005F171A">
      <w:pPr>
        <w:spacing w:after="240"/>
        <w:rPr>
          <w:rStyle w:val="codeZchn"/>
          <w:rFonts w:ascii="Cambria" w:eastAsia="Arial" w:hAnsi="Cambria"/>
          <w:highlight w:val="yellow"/>
          <w:lang w:val="en-CA"/>
        </w:rPr>
      </w:pPr>
    </w:p>
    <w:p w14:paraId="27C16296" w14:textId="77777777" w:rsidR="005F171A" w:rsidRPr="00CA12A4" w:rsidRDefault="005F171A" w:rsidP="005F171A">
      <w:pPr>
        <w:spacing w:after="240"/>
        <w:rPr>
          <w:rStyle w:val="codeZchn"/>
          <w:rFonts w:ascii="Cambria" w:eastAsia="Arial" w:hAnsi="Cambria"/>
          <w:highlight w:val="yellow"/>
          <w:lang w:val="en-CA"/>
        </w:rPr>
      </w:pPr>
      <w:r w:rsidRPr="00CA12A4">
        <w:rPr>
          <w:rStyle w:val="codeZchn"/>
          <w:rFonts w:ascii="Cambria" w:eastAsia="Arial" w:hAnsi="Cambria"/>
          <w:highlight w:val="yellow"/>
          <w:lang w:val="en-CA"/>
        </w:rPr>
        <w:t xml:space="preserve">The </w:t>
      </w:r>
      <w:r w:rsidRPr="00CA12A4">
        <w:rPr>
          <w:rStyle w:val="codeZchn"/>
          <w:highlight w:val="yellow"/>
        </w:rPr>
        <w:t>GeoSpatialKeysProperty</w:t>
      </w:r>
      <w:r w:rsidRPr="00CA12A4">
        <w:rPr>
          <w:rStyle w:val="codeZchn"/>
          <w:rFonts w:ascii="Cambria" w:eastAsia="Arial" w:hAnsi="Cambria"/>
          <w:highlight w:val="yellow"/>
          <w:lang w:val="en-CA"/>
        </w:rPr>
        <w:t xml:space="preserve"> descriptive item property provides the geo spatial mapping data for geospatial images. The </w:t>
      </w:r>
      <w:r w:rsidRPr="00CA12A4">
        <w:rPr>
          <w:rStyle w:val="codeZchn"/>
          <w:highlight w:val="yellow"/>
        </w:rPr>
        <w:t>GeoSpatialKeysProperty</w:t>
      </w:r>
      <w:r w:rsidRPr="00CA12A4">
        <w:rPr>
          <w:rStyle w:val="codeZchn"/>
          <w:rFonts w:ascii="Cambria" w:eastAsia="Arial" w:hAnsi="Cambria"/>
          <w:highlight w:val="yellow"/>
          <w:lang w:val="en-CA"/>
        </w:rPr>
        <w:t xml:space="preserve"> shall be associated with </w:t>
      </w:r>
      <w:r w:rsidRPr="00CA12A4">
        <w:rPr>
          <w:rStyle w:val="codeZchn"/>
          <w:rFonts w:eastAsia="Arial"/>
          <w:highlight w:val="yellow"/>
        </w:rPr>
        <w:t>ImagePyramidEntityGroup</w:t>
      </w:r>
      <w:r w:rsidRPr="00CA12A4">
        <w:rPr>
          <w:rStyle w:val="codeZchn"/>
          <w:rFonts w:ascii="Cambria" w:eastAsia="Arial" w:hAnsi="Cambria"/>
          <w:highlight w:val="yellow"/>
          <w:lang w:val="en-CA"/>
        </w:rPr>
        <w:t xml:space="preserve"> when the overview images and the base image in the entity group are geospatial images.</w:t>
      </w:r>
    </w:p>
    <w:p w14:paraId="40EFDF0C" w14:textId="77777777" w:rsidR="005F171A" w:rsidRPr="00CA12A4" w:rsidRDefault="005F171A" w:rsidP="005F171A">
      <w:pPr>
        <w:pStyle w:val="Heading3"/>
        <w:rPr>
          <w:color w:val="000000" w:themeColor="text1"/>
          <w:highlight w:val="yellow"/>
        </w:rPr>
      </w:pPr>
      <w:bookmarkStart w:id="483" w:name="_Toc189729858"/>
      <w:r w:rsidRPr="00CA12A4">
        <w:rPr>
          <w:color w:val="000000" w:themeColor="text1"/>
          <w:highlight w:val="yellow"/>
        </w:rPr>
        <w:t>6.x.y.2 Syntax</w:t>
      </w:r>
      <w:bookmarkEnd w:id="483"/>
    </w:p>
    <w:p w14:paraId="4D4C9EEF" w14:textId="77777777" w:rsidR="005F171A" w:rsidRPr="00CA12A4" w:rsidRDefault="005F171A" w:rsidP="005F171A">
      <w:pPr>
        <w:pStyle w:val="code0"/>
        <w:rPr>
          <w:color w:val="000000" w:themeColor="text1"/>
          <w:highlight w:val="yellow"/>
          <w:lang w:val="en-CA"/>
        </w:rPr>
      </w:pPr>
      <w:r w:rsidRPr="00CA12A4">
        <w:rPr>
          <w:color w:val="000000" w:themeColor="text1"/>
          <w:highlight w:val="yellow"/>
          <w:lang w:val="en-CA"/>
        </w:rPr>
        <w:t xml:space="preserve">aligned(8) class </w:t>
      </w:r>
      <w:r w:rsidRPr="00CA12A4">
        <w:rPr>
          <w:rStyle w:val="codeZchn"/>
          <w:highlight w:val="yellow"/>
        </w:rPr>
        <w:t>GeoSpatialKeysProperty</w:t>
      </w:r>
      <w:r w:rsidRPr="00CA12A4">
        <w:rPr>
          <w:color w:val="000000" w:themeColor="text1"/>
          <w:highlight w:val="yellow"/>
          <w:lang w:val="en-CA"/>
        </w:rPr>
        <w:br/>
        <w:t>extends ItemFullProperty('gske', version = 0, flags) {</w:t>
      </w:r>
    </w:p>
    <w:p w14:paraId="0F7A0CEC" w14:textId="77777777" w:rsidR="005F171A" w:rsidRPr="00CA12A4" w:rsidRDefault="005F171A" w:rsidP="005F171A">
      <w:pPr>
        <w:pStyle w:val="code0"/>
        <w:rPr>
          <w:color w:val="000000" w:themeColor="text1"/>
          <w:highlight w:val="yellow"/>
          <w:lang w:val="en-CA"/>
        </w:rPr>
      </w:pPr>
      <w:r w:rsidRPr="00CA12A4">
        <w:rPr>
          <w:color w:val="000000" w:themeColor="text1"/>
          <w:highlight w:val="yellow"/>
          <w:lang w:val="en-CA"/>
        </w:rPr>
        <w:tab/>
        <w:t>unsigned int(8) geo_key_data[];</w:t>
      </w:r>
      <w:r w:rsidRPr="00CA12A4">
        <w:rPr>
          <w:color w:val="000000" w:themeColor="text1"/>
          <w:highlight w:val="yellow"/>
          <w:lang w:val="en-CA"/>
        </w:rPr>
        <w:br/>
        <w:t>}</w:t>
      </w:r>
    </w:p>
    <w:p w14:paraId="584E61E5" w14:textId="77777777" w:rsidR="005F171A" w:rsidRPr="00CA12A4" w:rsidRDefault="005F171A" w:rsidP="005F171A">
      <w:pPr>
        <w:pStyle w:val="Heading3"/>
        <w:rPr>
          <w:color w:val="000000" w:themeColor="text1"/>
          <w:highlight w:val="yellow"/>
        </w:rPr>
      </w:pPr>
      <w:bookmarkStart w:id="484" w:name="_Toc189729859"/>
      <w:r w:rsidRPr="00CA12A4">
        <w:rPr>
          <w:color w:val="000000" w:themeColor="text1"/>
          <w:highlight w:val="yellow"/>
          <w:lang w:val="en-CA"/>
        </w:rPr>
        <w:t xml:space="preserve">6.x.y.3 </w:t>
      </w:r>
      <w:r w:rsidRPr="00CA12A4">
        <w:rPr>
          <w:color w:val="000000" w:themeColor="text1"/>
          <w:highlight w:val="yellow"/>
        </w:rPr>
        <w:t>Semantics</w:t>
      </w:r>
      <w:bookmarkEnd w:id="484"/>
    </w:p>
    <w:p w14:paraId="520E75D1" w14:textId="77777777" w:rsidR="005F171A" w:rsidRDefault="005F171A" w:rsidP="005F171A">
      <w:pPr>
        <w:spacing w:after="240"/>
        <w:rPr>
          <w:rStyle w:val="codeZchn"/>
          <w:rFonts w:ascii="Cambria" w:eastAsia="Arial" w:hAnsi="Cambria"/>
          <w:color w:val="000000" w:themeColor="text1"/>
          <w:lang w:val="en-CA"/>
        </w:rPr>
      </w:pPr>
      <w:r w:rsidRPr="002131D5">
        <w:rPr>
          <w:rStyle w:val="codeZchn"/>
          <w:rFonts w:eastAsia="Arial"/>
          <w:highlight w:val="yellow"/>
        </w:rPr>
        <w:t>geo_key_data[]</w:t>
      </w:r>
      <w:r w:rsidRPr="002131D5">
        <w:rPr>
          <w:rStyle w:val="codeZchn"/>
          <w:rFonts w:ascii="Cambria" w:eastAsia="Arial" w:hAnsi="Cambria"/>
          <w:color w:val="000000" w:themeColor="text1"/>
          <w:highlight w:val="yellow"/>
          <w:lang w:val="en-CA"/>
        </w:rPr>
        <w:t xml:space="preserve"> specifies the geo spatial mapping data of the associated image item structured according to the GeoKeys information data of the  GeoTiFF standard in </w:t>
      </w:r>
      <w:hyperlink r:id="rId17" w:history="1">
        <w:r w:rsidRPr="00193CE7">
          <w:rPr>
            <w:rStyle w:val="Hyperlink"/>
            <w:rFonts w:ascii="Cambria" w:hAnsi="Cambria"/>
            <w:noProof/>
            <w:sz w:val="20"/>
            <w:szCs w:val="20"/>
            <w:highlight w:val="yellow"/>
          </w:rPr>
          <w:t>http://www.opengis.net/doc/IS/GeoTIFF/1.1</w:t>
        </w:r>
      </w:hyperlink>
    </w:p>
    <w:p w14:paraId="0D562924" w14:textId="270AF53D" w:rsidR="000C3837" w:rsidRDefault="000C3837" w:rsidP="000C3837">
      <w:pPr>
        <w:rPr>
          <w:lang w:val="en-CA"/>
        </w:rPr>
      </w:pPr>
      <w:r>
        <w:t xml:space="preserve">During MPEG #148, the following </w:t>
      </w:r>
      <w:r w:rsidR="00DD16C3">
        <w:t>concerns were made</w:t>
      </w:r>
      <w:r>
        <w:t xml:space="preserve"> in the MPEG git (under </w:t>
      </w:r>
      <w:hyperlink r:id="rId18" w:history="1">
        <w:r>
          <w:rPr>
            <w:rStyle w:val="Hyperlink"/>
            <w:lang w:val="en-CA"/>
          </w:rPr>
          <w:t>Issue#172</w:t>
        </w:r>
      </w:hyperlink>
      <w:r w:rsidRPr="00F45E55">
        <w:rPr>
          <w:lang w:val="en-CA"/>
        </w:rPr>
        <w:t>)</w:t>
      </w:r>
    </w:p>
    <w:p w14:paraId="3D74F576" w14:textId="77777777" w:rsidR="000C3837" w:rsidRDefault="000C3837" w:rsidP="000C3837">
      <w:pPr>
        <w:rPr>
          <w:lang w:val="en-CA"/>
        </w:rPr>
      </w:pPr>
    </w:p>
    <w:p w14:paraId="7EFCD5A4" w14:textId="1276EA36" w:rsidR="00913AE7" w:rsidRDefault="000C3837" w:rsidP="00DD16C3">
      <w:pPr>
        <w:pStyle w:val="ListParagraph"/>
        <w:numPr>
          <w:ilvl w:val="0"/>
          <w:numId w:val="65"/>
        </w:numPr>
      </w:pPr>
      <w:r>
        <w:t xml:space="preserve">The proposed </w:t>
      </w:r>
      <w:r w:rsidR="00DD16C3">
        <w:t>item property may be limited due to dependency on GeoKeys which are based on GeoTiff standard</w:t>
      </w:r>
    </w:p>
    <w:p w14:paraId="706DC2D0" w14:textId="407395E9" w:rsidR="00756B36" w:rsidRDefault="00756B36" w:rsidP="003F4B23">
      <w:pPr>
        <w:pStyle w:val="ListParagraph"/>
        <w:numPr>
          <w:ilvl w:val="0"/>
          <w:numId w:val="65"/>
        </w:numPr>
      </w:pPr>
      <w:r>
        <w:t>The HEIF format need not define formats for mapping images to geo spatial systems</w:t>
      </w:r>
      <w:r w:rsidR="003F4B23">
        <w:t xml:space="preserve"> and it may be left to other derived specifications</w:t>
      </w:r>
    </w:p>
    <w:p w14:paraId="33301C63" w14:textId="77777777" w:rsidR="00E3039E" w:rsidRDefault="00E3039E" w:rsidP="00E3039E">
      <w:pPr>
        <w:rPr>
          <w:ins w:id="485" w:author="Kashyap Kammachi-Sreedhar (Nokia)" w:date="2025-01-24T15:39:00Z" w16du:dateUtc="2025-01-24T14:39:00Z"/>
        </w:rPr>
      </w:pPr>
    </w:p>
    <w:p w14:paraId="486F557E" w14:textId="0C35FBEC" w:rsidR="00E3039E" w:rsidRPr="00F45E55" w:rsidRDefault="00E3039E" w:rsidP="00E3039E">
      <w:pPr>
        <w:pStyle w:val="Heading1"/>
        <w:rPr>
          <w:ins w:id="486" w:author="Kashyap Kammachi-Sreedhar (Nokia)" w:date="2025-01-24T15:39:00Z" w16du:dateUtc="2025-01-24T14:39:00Z"/>
          <w:lang w:val="en-CA"/>
        </w:rPr>
      </w:pPr>
      <w:bookmarkStart w:id="487" w:name="_Toc189729860"/>
      <w:ins w:id="488" w:author="Kashyap Kammachi-Sreedhar (Nokia)" w:date="2025-01-24T15:39:00Z" w16du:dateUtc="2025-01-24T14:39:00Z">
        <w:r>
          <w:rPr>
            <w:sz w:val="28"/>
            <w:szCs w:val="28"/>
            <w:lang w:val="en-CA"/>
          </w:rPr>
          <w:t>Compact</w:t>
        </w:r>
      </w:ins>
      <w:ins w:id="489" w:author="Kashyap Kammachi-Sreedhar (Nokia)" w:date="2025-01-24T15:41:00Z" w16du:dateUtc="2025-01-24T14:41:00Z">
        <w:r w:rsidR="00DB4F97">
          <w:rPr>
            <w:sz w:val="28"/>
            <w:szCs w:val="28"/>
            <w:lang w:val="en-CA"/>
          </w:rPr>
          <w:t xml:space="preserve"> VVC decoder configuration</w:t>
        </w:r>
      </w:ins>
      <w:ins w:id="490" w:author="Kashyap Kammachi-Sreedhar (Nokia)" w:date="2025-01-24T15:39:00Z" w16du:dateUtc="2025-01-24T14:39:00Z">
        <w:r>
          <w:rPr>
            <w:sz w:val="28"/>
            <w:szCs w:val="28"/>
            <w:lang w:val="en-CA"/>
          </w:rPr>
          <w:t xml:space="preserve"> </w:t>
        </w:r>
        <w:r w:rsidRPr="00F45E55">
          <w:rPr>
            <w:lang w:val="en-CA"/>
          </w:rPr>
          <w:t>(MPEG#14</w:t>
        </w:r>
      </w:ins>
      <w:ins w:id="491" w:author="Kashyap Kammachi-Sreedhar (Nokia)" w:date="2025-01-24T15:40:00Z" w16du:dateUtc="2025-01-24T14:40:00Z">
        <w:r>
          <w:rPr>
            <w:lang w:val="en-CA"/>
          </w:rPr>
          <w:t>9</w:t>
        </w:r>
      </w:ins>
      <w:ins w:id="492" w:author="Kashyap Kammachi-Sreedhar (Nokia)" w:date="2025-01-24T15:39:00Z" w16du:dateUtc="2025-01-24T14:39:00Z">
        <w:r w:rsidRPr="00F45E55">
          <w:rPr>
            <w:lang w:val="en-CA"/>
          </w:rPr>
          <w:t xml:space="preserve">, </w:t>
        </w:r>
        <w:r>
          <w:fldChar w:fldCharType="begin"/>
        </w:r>
      </w:ins>
      <w:ins w:id="493" w:author="Kashyap Kammachi-Sreedhar (Nokia)" w:date="2025-01-24T15:41:00Z" w16du:dateUtc="2025-01-24T14:41:00Z">
        <w:r w:rsidR="008C72B1">
          <w:instrText>HYPERLINK "https://git.mpeg.expert/MPEG/Systems/FileFormat/HEIF/-/issues/178"</w:instrText>
        </w:r>
      </w:ins>
      <w:ins w:id="494" w:author="Kashyap Kammachi-Sreedhar (Nokia)" w:date="2025-01-24T15:39:00Z" w16du:dateUtc="2025-01-24T14:39:00Z">
        <w:r>
          <w:fldChar w:fldCharType="separate"/>
        </w:r>
      </w:ins>
      <w:ins w:id="495" w:author="Kashyap Kammachi-Sreedhar (Nokia)" w:date="2025-01-24T15:41:00Z" w16du:dateUtc="2025-01-24T14:41:00Z">
        <w:r w:rsidR="008C72B1">
          <w:rPr>
            <w:rStyle w:val="Hyperlink"/>
            <w:lang w:val="en-CA"/>
          </w:rPr>
          <w:t>Issue#178</w:t>
        </w:r>
      </w:ins>
      <w:ins w:id="496" w:author="Kashyap Kammachi-Sreedhar (Nokia)" w:date="2025-01-24T15:39:00Z" w16du:dateUtc="2025-01-24T14:39:00Z">
        <w:r>
          <w:rPr>
            <w:rStyle w:val="Hyperlink"/>
            <w:lang w:val="en-CA"/>
          </w:rPr>
          <w:fldChar w:fldCharType="end"/>
        </w:r>
        <w:r w:rsidRPr="00F45E55">
          <w:rPr>
            <w:lang w:val="en-CA"/>
          </w:rPr>
          <w:t>)</w:t>
        </w:r>
        <w:bookmarkEnd w:id="487"/>
      </w:ins>
    </w:p>
    <w:p w14:paraId="6703E96B" w14:textId="77777777" w:rsidR="00E3039E" w:rsidRDefault="00E3039E">
      <w:pPr>
        <w:rPr>
          <w:ins w:id="497" w:author="Kashyap Kammachi-Sreedhar (Nokia)" w:date="2025-02-04T08:43:00Z" w16du:dateUtc="2025-02-04T06:43:00Z"/>
          <w:lang w:val="en-CA"/>
        </w:rPr>
      </w:pPr>
    </w:p>
    <w:p w14:paraId="368EACED" w14:textId="77777777" w:rsidR="007323C6" w:rsidRPr="005B217D" w:rsidRDefault="007323C6" w:rsidP="007323C6">
      <w:pPr>
        <w:pStyle w:val="Heading2"/>
        <w:jc w:val="both"/>
        <w:rPr>
          <w:ins w:id="498" w:author="Kashyap Kammachi-Sreedhar (Nokia)" w:date="2025-02-04T08:43:00Z" w16du:dateUtc="2025-02-04T06:43:00Z"/>
          <w:lang w:val="en-CA"/>
        </w:rPr>
      </w:pPr>
      <w:bookmarkStart w:id="499" w:name="_Toc189729861"/>
      <w:ins w:id="500" w:author="Kashyap Kammachi-Sreedhar (Nokia)" w:date="2025-02-04T08:43:00Z" w16du:dateUtc="2025-02-04T06:43:00Z">
        <w:r w:rsidRPr="005B217D">
          <w:rPr>
            <w:lang w:val="en-CA"/>
          </w:rPr>
          <w:t>Abstract</w:t>
        </w:r>
        <w:bookmarkEnd w:id="499"/>
      </w:ins>
    </w:p>
    <w:p w14:paraId="1A8CC09D" w14:textId="04251409" w:rsidR="007323C6" w:rsidRDefault="007323C6" w:rsidP="007323C6">
      <w:pPr>
        <w:rPr>
          <w:ins w:id="501" w:author="Kashyap Kammachi-Sreedhar (Nokia)" w:date="2025-02-04T08:43:00Z" w16du:dateUtc="2025-02-04T06:43:00Z"/>
          <w:lang w:val="en-CA"/>
        </w:rPr>
      </w:pPr>
      <w:ins w:id="502" w:author="Kashyap Kammachi-Sreedhar (Nokia)" w:date="2025-02-04T08:43:00Z" w16du:dateUtc="2025-02-04T06:43:00Z">
        <w:r>
          <w:rPr>
            <w:lang w:val="en-CA"/>
          </w:rPr>
          <w:t>In m7</w:t>
        </w:r>
        <w:r w:rsidR="00A9489C">
          <w:rPr>
            <w:lang w:val="en-CA"/>
          </w:rPr>
          <w:t>1337</w:t>
        </w:r>
        <w:r>
          <w:rPr>
            <w:lang w:val="en-CA"/>
          </w:rPr>
          <w:t xml:space="preserve"> extension to </w:t>
        </w:r>
        <w:r w:rsidR="00A9489C">
          <w:rPr>
            <w:rStyle w:val="normaltextrun"/>
            <w:rFonts w:ascii="Courier New" w:eastAsia="Arial" w:hAnsi="Courier New" w:cs="Courier New"/>
            <w:color w:val="000000"/>
            <w:shd w:val="clear" w:color="auto" w:fill="FFFFFF"/>
          </w:rPr>
          <w:t>CompactVvcDecoderConfigurationRecord</w:t>
        </w:r>
        <w:r w:rsidR="00A9489C">
          <w:rPr>
            <w:lang w:val="en-CA"/>
          </w:rPr>
          <w:t xml:space="preserve"> </w:t>
        </w:r>
        <w:r>
          <w:rPr>
            <w:lang w:val="en-CA"/>
          </w:rPr>
          <w:t xml:space="preserve">was proposed to </w:t>
        </w:r>
      </w:ins>
      <w:ins w:id="503" w:author="Kashyap Kammachi-Sreedhar (Nokia)" w:date="2025-02-04T08:44:00Z" w16du:dateUtc="2025-02-04T06:44:00Z">
        <w:r w:rsidR="00A9489C">
          <w:rPr>
            <w:lang w:val="en-CA"/>
          </w:rPr>
          <w:t xml:space="preserve">support multi-layer images in </w:t>
        </w:r>
        <w:proofErr w:type="spellStart"/>
        <w:r w:rsidR="00A9489C">
          <w:rPr>
            <w:lang w:val="en-CA"/>
          </w:rPr>
          <w:t>SlimHEIF</w:t>
        </w:r>
        <w:proofErr w:type="spellEnd"/>
        <w:r w:rsidR="00A9489C">
          <w:rPr>
            <w:lang w:val="en-CA"/>
          </w:rPr>
          <w:t>.</w:t>
        </w:r>
      </w:ins>
    </w:p>
    <w:p w14:paraId="628CC9CD" w14:textId="77777777" w:rsidR="007323C6" w:rsidRDefault="007323C6">
      <w:pPr>
        <w:rPr>
          <w:ins w:id="504" w:author="Kashyap Kammachi-Sreedhar (Nokia)" w:date="2025-02-04T08:28:00Z" w16du:dateUtc="2025-02-04T06:28:00Z"/>
          <w:lang w:val="en-CA"/>
        </w:rPr>
      </w:pPr>
    </w:p>
    <w:p w14:paraId="32879ED2" w14:textId="538A954D" w:rsidR="00AB4125" w:rsidRDefault="00AB4125">
      <w:pPr>
        <w:rPr>
          <w:ins w:id="505" w:author="Kashyap Kammachi-Sreedhar (Nokia)" w:date="2025-02-04T08:35:00Z" w16du:dateUtc="2025-02-04T06:35:00Z"/>
          <w:lang w:val="en-CA"/>
        </w:rPr>
      </w:pPr>
      <w:ins w:id="506" w:author="Kashyap Kammachi-Sreedhar (Nokia)" w:date="2025-02-04T08:28:00Z" w16du:dateUtc="2025-02-04T06:28:00Z">
        <w:r>
          <w:rPr>
            <w:lang w:val="en-CA"/>
          </w:rPr>
          <w:t>During MPEG #149</w:t>
        </w:r>
      </w:ins>
      <w:ins w:id="507" w:author="Kashyap Kammachi-Sreedhar (Nokia)" w:date="2025-02-04T08:29:00Z" w16du:dateUtc="2025-02-04T06:29:00Z">
        <w:r>
          <w:rPr>
            <w:lang w:val="en-CA"/>
          </w:rPr>
          <w:t xml:space="preserve">, </w:t>
        </w:r>
        <w:r w:rsidR="00AD6C34">
          <w:rPr>
            <w:lang w:val="en-CA"/>
          </w:rPr>
          <w:t xml:space="preserve">the following </w:t>
        </w:r>
      </w:ins>
      <w:ins w:id="508" w:author="Kashyap Kammachi-Sreedhar (Nokia)" w:date="2025-02-04T08:41:00Z" w16du:dateUtc="2025-02-04T06:41:00Z">
        <w:r w:rsidR="00E84CBF">
          <w:rPr>
            <w:lang w:val="en-CA"/>
          </w:rPr>
          <w:t xml:space="preserve">(non-comprehensive) </w:t>
        </w:r>
      </w:ins>
      <w:ins w:id="509" w:author="Kashyap Kammachi-Sreedhar (Nokia)" w:date="2025-02-04T08:29:00Z" w16du:dateUtc="2025-02-04T06:29:00Z">
        <w:r w:rsidR="00AD6C34">
          <w:rPr>
            <w:lang w:val="en-CA"/>
          </w:rPr>
          <w:t xml:space="preserve">concerns were raised </w:t>
        </w:r>
      </w:ins>
      <w:ins w:id="510" w:author="Kashyap Kammachi-Sreedhar (Nokia)" w:date="2025-02-04T08:44:00Z" w16du:dateUtc="2025-02-04T06:44:00Z">
        <w:r w:rsidR="00A9489C">
          <w:rPr>
            <w:lang w:val="en-CA"/>
          </w:rPr>
          <w:t xml:space="preserve">in </w:t>
        </w:r>
        <w:r w:rsidR="00A9489C">
          <w:fldChar w:fldCharType="begin"/>
        </w:r>
        <w:r w:rsidR="00A9489C">
          <w:instrText>HYPERLINK "https://git.mpeg.expert/MPEG/Systems/FileFormat/HEIF/-/issues/178"</w:instrText>
        </w:r>
        <w:r w:rsidR="00A9489C">
          <w:fldChar w:fldCharType="separate"/>
        </w:r>
        <w:r w:rsidR="00A9489C">
          <w:rPr>
            <w:rStyle w:val="Hyperlink"/>
            <w:lang w:val="en-CA"/>
          </w:rPr>
          <w:t>Issue#178</w:t>
        </w:r>
        <w:r w:rsidR="00A9489C">
          <w:rPr>
            <w:rStyle w:val="Hyperlink"/>
            <w:lang w:val="en-CA"/>
          </w:rPr>
          <w:fldChar w:fldCharType="end"/>
        </w:r>
        <w:r w:rsidR="00A9489C">
          <w:rPr>
            <w:rStyle w:val="Hyperlink"/>
            <w:lang w:val="en-CA"/>
          </w:rPr>
          <w:t xml:space="preserve"> </w:t>
        </w:r>
      </w:ins>
      <w:ins w:id="511" w:author="Kashyap Kammachi-Sreedhar (Nokia)" w:date="2025-02-04T08:29:00Z" w16du:dateUtc="2025-02-04T06:29:00Z">
        <w:r w:rsidR="00AD6C34">
          <w:rPr>
            <w:lang w:val="en-CA"/>
          </w:rPr>
          <w:t xml:space="preserve">about </w:t>
        </w:r>
        <w:r w:rsidR="00094C8C">
          <w:rPr>
            <w:lang w:val="en-CA"/>
          </w:rPr>
          <w:t>supporting multi-layer images in Compact VVC decoder conf</w:t>
        </w:r>
      </w:ins>
      <w:ins w:id="512" w:author="Kashyap Kammachi-Sreedhar (Nokia)" w:date="2025-02-04T08:30:00Z" w16du:dateUtc="2025-02-04T06:30:00Z">
        <w:r w:rsidR="00094C8C">
          <w:rPr>
            <w:lang w:val="en-CA"/>
          </w:rPr>
          <w:t xml:space="preserve">iguration record </w:t>
        </w:r>
      </w:ins>
      <w:ins w:id="513" w:author="Kashyap Kammachi-Sreedhar (Nokia)" w:date="2025-02-04T08:34:00Z" w16du:dateUtc="2025-02-04T06:34:00Z">
        <w:r w:rsidR="00D663DD">
          <w:rPr>
            <w:lang w:val="en-CA"/>
          </w:rPr>
          <w:t xml:space="preserve">to be </w:t>
        </w:r>
      </w:ins>
      <w:ins w:id="514" w:author="Kashyap Kammachi-Sreedhar (Nokia)" w:date="2025-02-04T08:30:00Z" w16du:dateUtc="2025-02-04T06:30:00Z">
        <w:r w:rsidR="00094C8C">
          <w:rPr>
            <w:lang w:val="en-CA"/>
          </w:rPr>
          <w:t>used in the low-overhead HEIF</w:t>
        </w:r>
      </w:ins>
      <w:ins w:id="515" w:author="Kashyap Kammachi-Sreedhar (Nokia)" w:date="2025-02-04T08:35:00Z" w16du:dateUtc="2025-02-04T06:35:00Z">
        <w:r w:rsidR="00792446">
          <w:rPr>
            <w:lang w:val="en-CA"/>
          </w:rPr>
          <w:t xml:space="preserve"> format.</w:t>
        </w:r>
      </w:ins>
    </w:p>
    <w:p w14:paraId="69CD22F5" w14:textId="77777777" w:rsidR="00792446" w:rsidRDefault="00792446">
      <w:pPr>
        <w:rPr>
          <w:ins w:id="516" w:author="Kashyap Kammachi-Sreedhar (Nokia)" w:date="2025-02-04T08:35:00Z" w16du:dateUtc="2025-02-04T06:35:00Z"/>
          <w:lang w:val="en-CA"/>
        </w:rPr>
      </w:pPr>
    </w:p>
    <w:p w14:paraId="7D3569AF" w14:textId="3F187B01" w:rsidR="00AE056F" w:rsidRPr="00AE056F" w:rsidRDefault="00AE056F" w:rsidP="00792446">
      <w:pPr>
        <w:pStyle w:val="ListParagraph"/>
        <w:numPr>
          <w:ilvl w:val="0"/>
          <w:numId w:val="66"/>
        </w:numPr>
        <w:rPr>
          <w:ins w:id="517" w:author="Kashyap Kammachi-Sreedhar (Nokia)" w:date="2025-02-04T08:40:00Z" w16du:dateUtc="2025-02-04T06:40:00Z"/>
          <w:lang w:val="en-CA"/>
          <w:rPrChange w:id="518" w:author="Kashyap Kammachi-Sreedhar (Nokia)" w:date="2025-02-04T08:40:00Z" w16du:dateUtc="2025-02-04T06:40:00Z">
            <w:rPr>
              <w:ins w:id="519" w:author="Kashyap Kammachi-Sreedhar (Nokia)" w:date="2025-02-04T08:40:00Z" w16du:dateUtc="2025-02-04T06:40:00Z"/>
            </w:rPr>
          </w:rPrChange>
        </w:rPr>
      </w:pPr>
      <w:ins w:id="520" w:author="Kashyap Kammachi-Sreedhar (Nokia)" w:date="2025-02-04T08:40:00Z" w16du:dateUtc="2025-02-04T06:40:00Z">
        <w:r>
          <w:rPr>
            <w:lang w:val="en-CA"/>
          </w:rPr>
          <w:t>I</w:t>
        </w:r>
      </w:ins>
      <w:ins w:id="521" w:author="Kashyap Kammachi-Sreedhar (Nokia)" w:date="2025-02-04T08:39:00Z" w16du:dateUtc="2025-02-04T06:39:00Z">
        <w:r>
          <w:t xml:space="preserve">s </w:t>
        </w:r>
      </w:ins>
      <w:ins w:id="522" w:author="Kashyap Kammachi-Sreedhar (Nokia)" w:date="2025-02-04T08:40:00Z" w16du:dateUtc="2025-02-04T06:40:00Z">
        <w:r>
          <w:t xml:space="preserve">it </w:t>
        </w:r>
      </w:ins>
      <w:ins w:id="523" w:author="Kashyap Kammachi-Sreedhar (Nokia)" w:date="2025-02-04T08:39:00Z" w16du:dateUtc="2025-02-04T06:39:00Z">
        <w:r>
          <w:t xml:space="preserve">necessary to support multilayer images </w:t>
        </w:r>
      </w:ins>
      <w:ins w:id="524" w:author="Kashyap Kammachi-Sreedhar (Nokia)" w:date="2025-02-04T08:40:00Z" w16du:dateUtc="2025-02-04T06:40:00Z">
        <w:r>
          <w:t>in</w:t>
        </w:r>
      </w:ins>
      <w:ins w:id="525" w:author="Kashyap Kammachi-Sreedhar (Nokia)" w:date="2025-02-04T08:39:00Z" w16du:dateUtc="2025-02-04T06:39:00Z">
        <w:r>
          <w:t xml:space="preserve"> SlimHEIF</w:t>
        </w:r>
      </w:ins>
      <w:ins w:id="526" w:author="Kashyap Kammachi-Sreedhar (Nokia)" w:date="2025-02-04T08:40:00Z" w16du:dateUtc="2025-02-04T06:40:00Z">
        <w:r>
          <w:t>?</w:t>
        </w:r>
      </w:ins>
    </w:p>
    <w:p w14:paraId="30F9AF88" w14:textId="20BFE809" w:rsidR="00792446" w:rsidRPr="00946DEB" w:rsidRDefault="00946DEB" w:rsidP="00792446">
      <w:pPr>
        <w:pStyle w:val="ListParagraph"/>
        <w:numPr>
          <w:ilvl w:val="0"/>
          <w:numId w:val="66"/>
        </w:numPr>
        <w:rPr>
          <w:ins w:id="527" w:author="Kashyap Kammachi-Sreedhar (Nokia)" w:date="2025-02-04T08:37:00Z" w16du:dateUtc="2025-02-04T06:37:00Z"/>
          <w:lang w:val="en-CA"/>
          <w:rPrChange w:id="528" w:author="Kashyap Kammachi-Sreedhar (Nokia)" w:date="2025-02-04T08:37:00Z" w16du:dateUtc="2025-02-04T06:37:00Z">
            <w:rPr>
              <w:ins w:id="529" w:author="Kashyap Kammachi-Sreedhar (Nokia)" w:date="2025-02-04T08:37:00Z" w16du:dateUtc="2025-02-04T06:37:00Z"/>
            </w:rPr>
          </w:rPrChange>
        </w:rPr>
      </w:pPr>
      <w:ins w:id="530" w:author="Kashyap Kammachi-Sreedhar (Nokia)" w:date="2025-02-04T08:37:00Z" w16du:dateUtc="2025-02-04T06:37:00Z">
        <w:r>
          <w:t xml:space="preserve">Can we consider multi-layer images as </w:t>
        </w:r>
        <w:r>
          <w:rPr>
            <w:rStyle w:val="Emphasis"/>
          </w:rPr>
          <w:t>small and simple files where the full MetaBox would result in considerable overhead compared to the image data payload</w:t>
        </w:r>
        <w:r>
          <w:t>?</w:t>
        </w:r>
      </w:ins>
    </w:p>
    <w:p w14:paraId="14621993" w14:textId="77777777" w:rsidR="00946DEB" w:rsidRDefault="00946DEB" w:rsidP="00F56273">
      <w:pPr>
        <w:ind w:left="360"/>
        <w:rPr>
          <w:ins w:id="531" w:author="Kashyap Kammachi-Sreedhar (Nokia)" w:date="2025-02-04T08:41:00Z" w16du:dateUtc="2025-02-04T06:41:00Z"/>
          <w:lang w:val="en-CA"/>
        </w:rPr>
      </w:pPr>
    </w:p>
    <w:p w14:paraId="2CAC46A7" w14:textId="517FC767" w:rsidR="00E84CBF" w:rsidRDefault="00E84CBF">
      <w:pPr>
        <w:rPr>
          <w:ins w:id="532" w:author="Kashyap Kammachi-Sreedhar (Nokia)" w:date="2025-02-04T08:42:00Z" w16du:dateUtc="2025-02-04T06:42:00Z"/>
          <w:rStyle w:val="normaltextrun"/>
          <w:rFonts w:ascii="Courier New" w:eastAsia="Arial" w:hAnsi="Courier New" w:cs="Courier New"/>
          <w:color w:val="000000"/>
          <w:shd w:val="clear" w:color="auto" w:fill="FFFFFF"/>
        </w:rPr>
        <w:pPrChange w:id="533" w:author="Kashyap Kammachi-Sreedhar (Nokia)" w:date="2025-02-04T08:44:00Z" w16du:dateUtc="2025-02-04T06:44:00Z">
          <w:pPr>
            <w:ind w:left="360"/>
          </w:pPr>
        </w:pPrChange>
      </w:pPr>
      <w:ins w:id="534" w:author="Kashyap Kammachi-Sreedhar (Nokia)" w:date="2025-02-04T08:41:00Z" w16du:dateUtc="2025-02-04T06:41:00Z">
        <w:r>
          <w:rPr>
            <w:lang w:val="en-CA"/>
          </w:rPr>
          <w:t>Based on the concerns</w:t>
        </w:r>
      </w:ins>
      <w:ins w:id="535" w:author="Kashyap Kammachi-Sreedhar (Nokia)" w:date="2025-02-04T08:42:00Z" w16du:dateUtc="2025-02-04T06:42:00Z">
        <w:r>
          <w:rPr>
            <w:lang w:val="en-CA"/>
          </w:rPr>
          <w:t xml:space="preserve"> it was proposed to remove the syntax and semantics related to the support of multi-layer</w:t>
        </w:r>
        <w:r w:rsidR="00644E28">
          <w:rPr>
            <w:lang w:val="en-CA"/>
          </w:rPr>
          <w:t xml:space="preserve"> images</w:t>
        </w:r>
        <w:r>
          <w:rPr>
            <w:lang w:val="en-CA"/>
          </w:rPr>
          <w:t xml:space="preserve"> from </w:t>
        </w:r>
        <w:r w:rsidR="007323C6">
          <w:rPr>
            <w:rStyle w:val="normaltextrun"/>
            <w:rFonts w:ascii="Courier New" w:eastAsia="Arial" w:hAnsi="Courier New" w:cs="Courier New"/>
            <w:color w:val="000000"/>
            <w:shd w:val="clear" w:color="auto" w:fill="FFFFFF"/>
          </w:rPr>
          <w:t>CompactVvcDecoderConfigurationRecord.</w:t>
        </w:r>
      </w:ins>
    </w:p>
    <w:p w14:paraId="73CE12B3" w14:textId="77777777" w:rsidR="007323C6" w:rsidRDefault="007323C6" w:rsidP="00F56273">
      <w:pPr>
        <w:ind w:left="360"/>
        <w:rPr>
          <w:ins w:id="536" w:author="Kashyap Kammachi-Sreedhar (Nokia)" w:date="2025-02-04T08:42:00Z" w16du:dateUtc="2025-02-04T06:42:00Z"/>
          <w:rStyle w:val="normaltextrun"/>
          <w:rFonts w:ascii="Courier New" w:eastAsia="Arial" w:hAnsi="Courier New" w:cs="Courier New"/>
          <w:color w:val="000000"/>
          <w:shd w:val="clear" w:color="auto" w:fill="FFFFFF"/>
        </w:rPr>
      </w:pPr>
    </w:p>
    <w:p w14:paraId="3660EE98" w14:textId="77777777" w:rsidR="009F0000" w:rsidRPr="009F0000" w:rsidRDefault="009F0000" w:rsidP="009F0000">
      <w:pPr>
        <w:pStyle w:val="paragraph"/>
        <w:spacing w:before="0" w:beforeAutospacing="0" w:after="0" w:afterAutospacing="0"/>
        <w:textAlignment w:val="baseline"/>
        <w:rPr>
          <w:ins w:id="537" w:author="Kashyap Kammachi-Sreedhar (Nokia)" w:date="2025-02-04T08:45:00Z" w16du:dateUtc="2025-02-04T06:45:00Z"/>
          <w:rFonts w:ascii="Segoe UI" w:hAnsi="Segoe UI" w:cs="Segoe UI"/>
          <w:b/>
          <w:bCs/>
          <w:color w:val="000000" w:themeColor="text1"/>
          <w:sz w:val="18"/>
          <w:szCs w:val="18"/>
          <w:rPrChange w:id="538" w:author="Kashyap Kammachi-Sreedhar (Nokia)" w:date="2025-02-04T08:46:00Z" w16du:dateUtc="2025-02-04T06:46:00Z">
            <w:rPr>
              <w:ins w:id="539" w:author="Kashyap Kammachi-Sreedhar (Nokia)" w:date="2025-02-04T08:45:00Z" w16du:dateUtc="2025-02-04T06:45:00Z"/>
              <w:rFonts w:ascii="Segoe UI" w:hAnsi="Segoe UI" w:cs="Segoe UI"/>
              <w:b/>
              <w:bCs/>
              <w:sz w:val="18"/>
              <w:szCs w:val="18"/>
            </w:rPr>
          </w:rPrChange>
        </w:rPr>
      </w:pPr>
      <w:ins w:id="540" w:author="Kashyap Kammachi-Sreedhar (Nokia)" w:date="2025-02-04T08:45:00Z" w16du:dateUtc="2025-02-04T06:45:00Z">
        <w:r w:rsidRPr="009F0000">
          <w:rPr>
            <w:rStyle w:val="normaltextrun"/>
            <w:rFonts w:eastAsia="Arial" w:cs="Segoe UI"/>
            <w:b/>
            <w:bCs/>
            <w:color w:val="000000" w:themeColor="text1"/>
            <w:sz w:val="22"/>
            <w:szCs w:val="22"/>
            <w:lang w:val="en-CA"/>
            <w:rPrChange w:id="541" w:author="Kashyap Kammachi-Sreedhar (Nokia)" w:date="2025-02-04T08:46:00Z" w16du:dateUtc="2025-02-04T06:46:00Z">
              <w:rPr>
                <w:rStyle w:val="normaltextrun"/>
                <w:rFonts w:eastAsia="Arial" w:cs="Segoe UI"/>
                <w:b/>
                <w:bCs/>
                <w:sz w:val="22"/>
                <w:szCs w:val="22"/>
                <w:lang w:val="en-CA"/>
              </w:rPr>
            </w:rPrChange>
          </w:rPr>
          <w:t>L.4.4.3.2</w:t>
        </w:r>
        <w:r w:rsidRPr="009F0000">
          <w:rPr>
            <w:rStyle w:val="tabchar"/>
            <w:rFonts w:ascii="Calibri" w:eastAsia="MS Mincho" w:hAnsi="Calibri" w:cs="Calibri"/>
            <w:color w:val="000000" w:themeColor="text1"/>
            <w:sz w:val="22"/>
            <w:szCs w:val="22"/>
            <w:rPrChange w:id="542" w:author="Kashyap Kammachi-Sreedhar (Nokia)" w:date="2025-02-04T08:46:00Z" w16du:dateUtc="2025-02-04T06:46:00Z">
              <w:rPr>
                <w:rStyle w:val="tabchar"/>
                <w:rFonts w:ascii="Calibri" w:eastAsia="MS Mincho" w:hAnsi="Calibri" w:cs="Calibri"/>
                <w:sz w:val="22"/>
                <w:szCs w:val="22"/>
              </w:rPr>
            </w:rPrChange>
          </w:rPr>
          <w:tab/>
        </w:r>
        <w:r w:rsidRPr="009F0000">
          <w:rPr>
            <w:rStyle w:val="normaltextrun"/>
            <w:rFonts w:eastAsia="Arial" w:cs="Segoe UI"/>
            <w:b/>
            <w:bCs/>
            <w:color w:val="000000" w:themeColor="text1"/>
            <w:sz w:val="22"/>
            <w:szCs w:val="22"/>
            <w:lang w:val="en-CA"/>
            <w:rPrChange w:id="543" w:author="Kashyap Kammachi-Sreedhar (Nokia)" w:date="2025-02-04T08:46:00Z" w16du:dateUtc="2025-02-04T06:46:00Z">
              <w:rPr>
                <w:rStyle w:val="normaltextrun"/>
                <w:rFonts w:eastAsia="Arial" w:cs="Segoe UI"/>
                <w:b/>
                <w:bCs/>
                <w:sz w:val="22"/>
                <w:szCs w:val="22"/>
                <w:lang w:val="en-CA"/>
              </w:rPr>
            </w:rPrChange>
          </w:rPr>
          <w:t>Syntax</w:t>
        </w:r>
        <w:r w:rsidRPr="009F0000">
          <w:rPr>
            <w:rStyle w:val="eop"/>
            <w:rFonts w:ascii="Cambria" w:eastAsia="Arial" w:hAnsi="Cambria" w:cs="Segoe UI"/>
            <w:b/>
            <w:bCs/>
            <w:color w:val="000000" w:themeColor="text1"/>
            <w:sz w:val="22"/>
            <w:szCs w:val="22"/>
            <w:rPrChange w:id="544" w:author="Kashyap Kammachi-Sreedhar (Nokia)" w:date="2025-02-04T08:46:00Z" w16du:dateUtc="2025-02-04T06:46:00Z">
              <w:rPr>
                <w:rStyle w:val="eop"/>
                <w:rFonts w:ascii="Cambria" w:eastAsia="Arial" w:hAnsi="Cambria" w:cs="Segoe UI"/>
                <w:b/>
                <w:bCs/>
                <w:sz w:val="22"/>
                <w:szCs w:val="22"/>
              </w:rPr>
            </w:rPrChange>
          </w:rPr>
          <w:t> </w:t>
        </w:r>
      </w:ins>
    </w:p>
    <w:p w14:paraId="7842A4BB" w14:textId="2C7B3449" w:rsidR="009F0000" w:rsidRPr="009F0000" w:rsidRDefault="009F0000" w:rsidP="00940A9F">
      <w:pPr>
        <w:pStyle w:val="paragraph"/>
        <w:spacing w:before="0" w:beforeAutospacing="0" w:after="0" w:afterAutospacing="0"/>
        <w:textAlignment w:val="baseline"/>
        <w:rPr>
          <w:ins w:id="545" w:author="Kashyap Kammachi-Sreedhar (Nokia)" w:date="2025-02-04T08:45:00Z" w16du:dateUtc="2025-02-04T06:45:00Z"/>
          <w:rStyle w:val="scxw127190930"/>
          <w:rFonts w:ascii="Courier New" w:hAnsi="Courier New" w:cs="Courier New"/>
          <w:color w:val="000000" w:themeColor="text1"/>
          <w:sz w:val="22"/>
          <w:szCs w:val="22"/>
          <w:rPrChange w:id="546" w:author="Kashyap Kammachi-Sreedhar (Nokia)" w:date="2025-02-04T08:46:00Z" w16du:dateUtc="2025-02-04T06:46:00Z">
            <w:rPr>
              <w:ins w:id="547" w:author="Kashyap Kammachi-Sreedhar (Nokia)" w:date="2025-02-04T08:45:00Z" w16du:dateUtc="2025-02-04T06:45:00Z"/>
              <w:rStyle w:val="scxw127190930"/>
              <w:rFonts w:ascii="Courier New" w:hAnsi="Courier New" w:cs="Courier New"/>
              <w:color w:val="FF0000"/>
              <w:sz w:val="22"/>
              <w:szCs w:val="22"/>
            </w:rPr>
          </w:rPrChange>
        </w:rPr>
        <w:pPrChange w:id="548" w:author="Kashyap Kammachi-Sreedhar (Nokia)" w:date="2025-02-06T10:25:00Z" w16du:dateUtc="2025-02-06T08:25:00Z">
          <w:pPr>
            <w:pStyle w:val="paragraph"/>
            <w:spacing w:before="0" w:beforeAutospacing="0" w:after="0" w:afterAutospacing="0"/>
            <w:ind w:firstLine="720"/>
            <w:textAlignment w:val="baseline"/>
          </w:pPr>
        </w:pPrChange>
      </w:pPr>
      <w:ins w:id="549" w:author="Kashyap Kammachi-Sreedhar (Nokia)" w:date="2025-02-04T08:45:00Z" w16du:dateUtc="2025-02-04T06:45:00Z">
        <w:r w:rsidRPr="009F0000">
          <w:rPr>
            <w:rStyle w:val="normaltextrun"/>
            <w:rFonts w:ascii="Courier New" w:eastAsia="Arial" w:hAnsi="Courier New" w:cs="Courier New"/>
            <w:color w:val="000000" w:themeColor="text1"/>
            <w:sz w:val="22"/>
            <w:szCs w:val="22"/>
            <w:lang w:val="en-GB"/>
            <w:rPrChange w:id="550" w:author="Kashyap Kammachi-Sreedhar (Nokia)" w:date="2025-02-04T08:46:00Z" w16du:dateUtc="2025-02-04T06:46:00Z">
              <w:rPr>
                <w:rStyle w:val="normaltextrun"/>
                <w:rFonts w:ascii="Courier New" w:eastAsia="Arial" w:hAnsi="Courier New" w:cs="Courier New"/>
                <w:sz w:val="22"/>
                <w:szCs w:val="22"/>
                <w:lang w:val="en-GB"/>
              </w:rPr>
            </w:rPrChange>
          </w:rPr>
          <w:t xml:space="preserve">aligned(8) class </w:t>
        </w:r>
        <w:proofErr w:type="spellStart"/>
        <w:r w:rsidRPr="009F0000">
          <w:rPr>
            <w:rStyle w:val="normaltextrun"/>
            <w:rFonts w:ascii="Courier New" w:eastAsia="Arial" w:hAnsi="Courier New" w:cs="Courier New"/>
            <w:color w:val="000000" w:themeColor="text1"/>
            <w:sz w:val="22"/>
            <w:szCs w:val="22"/>
            <w:lang w:val="en-GB"/>
            <w:rPrChange w:id="551" w:author="Kashyap Kammachi-Sreedhar (Nokia)" w:date="2025-02-04T08:46:00Z" w16du:dateUtc="2025-02-04T06:46:00Z">
              <w:rPr>
                <w:rStyle w:val="normaltextrun"/>
                <w:rFonts w:ascii="Courier New" w:eastAsia="Arial" w:hAnsi="Courier New" w:cs="Courier New"/>
                <w:sz w:val="22"/>
                <w:szCs w:val="22"/>
                <w:lang w:val="en-GB"/>
              </w:rPr>
            </w:rPrChange>
          </w:rPr>
          <w:t>CompactVvcDecoderConfigurationRecord</w:t>
        </w:r>
        <w:proofErr w:type="spellEnd"/>
        <w:r w:rsidRPr="009F0000">
          <w:rPr>
            <w:rStyle w:val="normaltextrun"/>
            <w:rFonts w:ascii="Courier New" w:eastAsia="Arial" w:hAnsi="Courier New" w:cs="Courier New"/>
            <w:color w:val="000000" w:themeColor="text1"/>
            <w:sz w:val="22"/>
            <w:szCs w:val="22"/>
            <w:lang w:val="en-GB"/>
            <w:rPrChange w:id="552" w:author="Kashyap Kammachi-Sreedhar (Nokia)" w:date="2025-02-04T08:46:00Z" w16du:dateUtc="2025-02-04T06:46:00Z">
              <w:rPr>
                <w:rStyle w:val="normaltextrun"/>
                <w:rFonts w:ascii="Courier New" w:eastAsia="Arial" w:hAnsi="Courier New" w:cs="Courier New"/>
                <w:sz w:val="22"/>
                <w:szCs w:val="22"/>
                <w:lang w:val="en-GB"/>
              </w:rPr>
            </w:rPrChange>
          </w:rPr>
          <w:t xml:space="preserve"> {</w:t>
        </w:r>
        <w:r w:rsidRPr="009F0000">
          <w:rPr>
            <w:rStyle w:val="scxw127190930"/>
            <w:rFonts w:ascii="Courier New" w:hAnsi="Courier New" w:cs="Courier New"/>
            <w:color w:val="000000" w:themeColor="text1"/>
            <w:sz w:val="22"/>
            <w:szCs w:val="22"/>
            <w:rPrChange w:id="553" w:author="Kashyap Kammachi-Sreedhar (Nokia)" w:date="2025-02-04T08:46:00Z" w16du:dateUtc="2025-02-04T06:46:00Z">
              <w:rPr>
                <w:rStyle w:val="scxw127190930"/>
                <w:rFonts w:ascii="Courier New" w:hAnsi="Courier New" w:cs="Courier New"/>
                <w:sz w:val="22"/>
                <w:szCs w:val="22"/>
              </w:rPr>
            </w:rPrChange>
          </w:rPr>
          <w:t> </w:t>
        </w:r>
        <w:r w:rsidRPr="009F0000">
          <w:rPr>
            <w:rFonts w:ascii="Courier New" w:hAnsi="Courier New" w:cs="Courier New"/>
            <w:color w:val="000000" w:themeColor="text1"/>
            <w:sz w:val="22"/>
            <w:szCs w:val="22"/>
            <w:rPrChange w:id="554" w:author="Kashyap Kammachi-Sreedhar (Nokia)" w:date="2025-02-04T08:46:00Z" w16du:dateUtc="2025-02-04T06:46:00Z">
              <w:rPr>
                <w:rFonts w:ascii="Courier New" w:hAnsi="Courier New" w:cs="Courier New"/>
                <w:sz w:val="22"/>
                <w:szCs w:val="22"/>
              </w:rPr>
            </w:rPrChange>
          </w:rPr>
          <w:br/>
        </w:r>
        <w:r w:rsidRPr="009F0000">
          <w:rPr>
            <w:rStyle w:val="normaltextrun"/>
            <w:rFonts w:ascii="Courier New" w:eastAsia="Arial" w:hAnsi="Courier New" w:cs="Courier New"/>
            <w:color w:val="000000" w:themeColor="text1"/>
            <w:sz w:val="22"/>
            <w:szCs w:val="22"/>
            <w:lang w:val="en-GB"/>
            <w:rPrChange w:id="555" w:author="Kashyap Kammachi-Sreedhar (Nokia)" w:date="2025-02-04T08:46:00Z" w16du:dateUtc="2025-02-04T06:46:00Z">
              <w:rPr>
                <w:rStyle w:val="normaltextrun"/>
                <w:rFonts w:ascii="Courier New" w:eastAsia="Arial" w:hAnsi="Courier New" w:cs="Courier New"/>
                <w:sz w:val="22"/>
                <w:szCs w:val="22"/>
                <w:lang w:val="en-GB"/>
              </w:rPr>
            </w:rPrChange>
          </w:rPr>
          <w:t xml:space="preserve">   unsigned int(2) </w:t>
        </w:r>
        <w:proofErr w:type="spellStart"/>
        <w:r w:rsidRPr="009F0000">
          <w:rPr>
            <w:rStyle w:val="normaltextrun"/>
            <w:rFonts w:ascii="Courier New" w:eastAsia="Arial" w:hAnsi="Courier New" w:cs="Courier New"/>
            <w:color w:val="000000" w:themeColor="text1"/>
            <w:sz w:val="22"/>
            <w:szCs w:val="22"/>
            <w:lang w:val="en-GB"/>
            <w:rPrChange w:id="556" w:author="Kashyap Kammachi-Sreedhar (Nokia)" w:date="2025-02-04T08:46:00Z" w16du:dateUtc="2025-02-04T06:46:00Z">
              <w:rPr>
                <w:rStyle w:val="normaltextrun"/>
                <w:rFonts w:ascii="Courier New" w:eastAsia="Arial" w:hAnsi="Courier New" w:cs="Courier New"/>
                <w:sz w:val="22"/>
                <w:szCs w:val="22"/>
                <w:lang w:val="en-GB"/>
              </w:rPr>
            </w:rPrChange>
          </w:rPr>
          <w:t>lengthSizeMinusOne</w:t>
        </w:r>
        <w:proofErr w:type="spellEnd"/>
        <w:r w:rsidRPr="009F0000">
          <w:rPr>
            <w:rStyle w:val="normaltextrun"/>
            <w:rFonts w:ascii="Courier New" w:eastAsia="Arial" w:hAnsi="Courier New" w:cs="Courier New"/>
            <w:color w:val="000000" w:themeColor="text1"/>
            <w:sz w:val="22"/>
            <w:szCs w:val="22"/>
            <w:lang w:val="en-GB"/>
            <w:rPrChange w:id="557" w:author="Kashyap Kammachi-Sreedhar (Nokia)" w:date="2025-02-04T08:46:00Z" w16du:dateUtc="2025-02-04T06:46:00Z">
              <w:rPr>
                <w:rStyle w:val="normaltextrun"/>
                <w:rFonts w:ascii="Courier New" w:eastAsia="Arial" w:hAnsi="Courier New" w:cs="Courier New"/>
                <w:sz w:val="22"/>
                <w:szCs w:val="22"/>
                <w:lang w:val="en-GB"/>
              </w:rPr>
            </w:rPrChange>
          </w:rPr>
          <w:t>;</w:t>
        </w:r>
        <w:r w:rsidRPr="009F0000">
          <w:rPr>
            <w:rStyle w:val="scxw127190930"/>
            <w:rFonts w:ascii="Courier New" w:hAnsi="Courier New" w:cs="Courier New"/>
            <w:color w:val="000000" w:themeColor="text1"/>
            <w:sz w:val="22"/>
            <w:szCs w:val="22"/>
            <w:rPrChange w:id="558" w:author="Kashyap Kammachi-Sreedhar (Nokia)" w:date="2025-02-04T08:46:00Z" w16du:dateUtc="2025-02-04T06:46:00Z">
              <w:rPr>
                <w:rStyle w:val="scxw127190930"/>
                <w:rFonts w:ascii="Courier New" w:hAnsi="Courier New" w:cs="Courier New"/>
                <w:sz w:val="22"/>
                <w:szCs w:val="22"/>
              </w:rPr>
            </w:rPrChange>
          </w:rPr>
          <w:t> </w:t>
        </w:r>
        <w:r w:rsidRPr="00FF34F3">
          <w:rPr>
            <w:rFonts w:ascii="Courier New" w:hAnsi="Courier New" w:cs="Courier New"/>
            <w:strike/>
            <w:color w:val="000000" w:themeColor="text1"/>
            <w:sz w:val="22"/>
            <w:szCs w:val="22"/>
            <w:rPrChange w:id="559" w:author="Kashyap Kammachi-Sreedhar (Nokia)" w:date="2025-02-04T08:47:00Z" w16du:dateUtc="2025-02-04T06:47:00Z">
              <w:rPr>
                <w:rFonts w:ascii="Courier New" w:hAnsi="Courier New" w:cs="Courier New"/>
                <w:sz w:val="22"/>
                <w:szCs w:val="22"/>
              </w:rPr>
            </w:rPrChange>
          </w:rPr>
          <w:br/>
        </w:r>
        <w:r w:rsidRPr="009F0000">
          <w:rPr>
            <w:rStyle w:val="normaltextrun"/>
            <w:rFonts w:ascii="Courier New" w:eastAsia="Arial" w:hAnsi="Courier New" w:cs="Courier New"/>
            <w:color w:val="000000" w:themeColor="text1"/>
            <w:sz w:val="22"/>
            <w:szCs w:val="22"/>
            <w:lang w:val="en-GB"/>
            <w:rPrChange w:id="560" w:author="Kashyap Kammachi-Sreedhar (Nokia)" w:date="2025-02-04T08:46:00Z" w16du:dateUtc="2025-02-04T06:46:00Z">
              <w:rPr>
                <w:rStyle w:val="normaltextrun"/>
                <w:rFonts w:ascii="Courier New" w:eastAsia="Arial" w:hAnsi="Courier New" w:cs="Courier New"/>
                <w:sz w:val="22"/>
                <w:szCs w:val="22"/>
                <w:lang w:val="en-GB"/>
              </w:rPr>
            </w:rPrChange>
          </w:rPr>
          <w:t xml:space="preserve">   unsigned int(1) </w:t>
        </w:r>
        <w:proofErr w:type="spellStart"/>
        <w:r w:rsidRPr="009F0000">
          <w:rPr>
            <w:rStyle w:val="normaltextrun"/>
            <w:rFonts w:ascii="Courier New" w:eastAsia="Arial" w:hAnsi="Courier New" w:cs="Courier New"/>
            <w:color w:val="000000" w:themeColor="text1"/>
            <w:sz w:val="22"/>
            <w:szCs w:val="22"/>
            <w:lang w:val="en-GB"/>
            <w:rPrChange w:id="561" w:author="Kashyap Kammachi-Sreedhar (Nokia)" w:date="2025-02-04T08:46:00Z" w16du:dateUtc="2025-02-04T06:46:00Z">
              <w:rPr>
                <w:rStyle w:val="normaltextrun"/>
                <w:rFonts w:ascii="Courier New" w:eastAsia="Arial" w:hAnsi="Courier New" w:cs="Courier New"/>
                <w:sz w:val="22"/>
                <w:szCs w:val="22"/>
                <w:lang w:val="en-GB"/>
              </w:rPr>
            </w:rPrChange>
          </w:rPr>
          <w:t>ptl_present_flag</w:t>
        </w:r>
        <w:proofErr w:type="spellEnd"/>
        <w:r w:rsidRPr="009F0000">
          <w:rPr>
            <w:rStyle w:val="normaltextrun"/>
            <w:rFonts w:ascii="Courier New" w:eastAsia="Arial" w:hAnsi="Courier New" w:cs="Courier New"/>
            <w:color w:val="000000" w:themeColor="text1"/>
            <w:sz w:val="22"/>
            <w:szCs w:val="22"/>
            <w:lang w:val="en-GB"/>
            <w:rPrChange w:id="562" w:author="Kashyap Kammachi-Sreedhar (Nokia)" w:date="2025-02-04T08:46:00Z" w16du:dateUtc="2025-02-04T06:46:00Z">
              <w:rPr>
                <w:rStyle w:val="normaltextrun"/>
                <w:rFonts w:ascii="Courier New" w:eastAsia="Arial" w:hAnsi="Courier New" w:cs="Courier New"/>
                <w:sz w:val="22"/>
                <w:szCs w:val="22"/>
                <w:lang w:val="en-GB"/>
              </w:rPr>
            </w:rPrChange>
          </w:rPr>
          <w:t>;</w:t>
        </w:r>
        <w:r w:rsidRPr="009F0000">
          <w:rPr>
            <w:rStyle w:val="scxw127190930"/>
            <w:rFonts w:ascii="Courier New" w:hAnsi="Courier New" w:cs="Courier New"/>
            <w:color w:val="000000" w:themeColor="text1"/>
            <w:sz w:val="22"/>
            <w:szCs w:val="22"/>
            <w:rPrChange w:id="563" w:author="Kashyap Kammachi-Sreedhar (Nokia)" w:date="2025-02-04T08:46:00Z" w16du:dateUtc="2025-02-04T06:46:00Z">
              <w:rPr>
                <w:rStyle w:val="scxw127190930"/>
                <w:rFonts w:ascii="Courier New" w:hAnsi="Courier New" w:cs="Courier New"/>
                <w:sz w:val="22"/>
                <w:szCs w:val="22"/>
              </w:rPr>
            </w:rPrChange>
          </w:rPr>
          <w:t> </w:t>
        </w:r>
        <w:r w:rsidRPr="009F0000">
          <w:rPr>
            <w:rFonts w:ascii="Courier New" w:hAnsi="Courier New" w:cs="Courier New"/>
            <w:color w:val="000000" w:themeColor="text1"/>
            <w:sz w:val="22"/>
            <w:szCs w:val="22"/>
            <w:rPrChange w:id="564" w:author="Kashyap Kammachi-Sreedhar (Nokia)" w:date="2025-02-04T08:46:00Z" w16du:dateUtc="2025-02-04T06:46:00Z">
              <w:rPr>
                <w:rFonts w:ascii="Courier New" w:hAnsi="Courier New" w:cs="Courier New"/>
                <w:sz w:val="22"/>
                <w:szCs w:val="22"/>
              </w:rPr>
            </w:rPrChange>
          </w:rPr>
          <w:br/>
        </w:r>
        <w:r w:rsidRPr="009F0000">
          <w:rPr>
            <w:rStyle w:val="normaltextrun"/>
            <w:rFonts w:ascii="Courier New" w:eastAsia="Arial" w:hAnsi="Courier New" w:cs="Courier New"/>
            <w:color w:val="000000" w:themeColor="text1"/>
            <w:sz w:val="22"/>
            <w:szCs w:val="22"/>
            <w:lang w:val="en-GB"/>
            <w:rPrChange w:id="565" w:author="Kashyap Kammachi-Sreedhar (Nokia)" w:date="2025-02-04T08:46:00Z" w16du:dateUtc="2025-02-04T06:46:00Z">
              <w:rPr>
                <w:rStyle w:val="normaltextrun"/>
                <w:rFonts w:ascii="Courier New" w:eastAsia="Arial" w:hAnsi="Courier New" w:cs="Courier New"/>
                <w:sz w:val="22"/>
                <w:szCs w:val="22"/>
                <w:lang w:val="en-GB"/>
              </w:rPr>
            </w:rPrChange>
          </w:rPr>
          <w:t>   if (</w:t>
        </w:r>
        <w:proofErr w:type="spellStart"/>
        <w:r w:rsidRPr="009F0000">
          <w:rPr>
            <w:rStyle w:val="normaltextrun"/>
            <w:rFonts w:ascii="Courier New" w:eastAsia="Arial" w:hAnsi="Courier New" w:cs="Courier New"/>
            <w:color w:val="000000" w:themeColor="text1"/>
            <w:sz w:val="22"/>
            <w:szCs w:val="22"/>
            <w:lang w:val="en-GB"/>
            <w:rPrChange w:id="566" w:author="Kashyap Kammachi-Sreedhar (Nokia)" w:date="2025-02-04T08:46:00Z" w16du:dateUtc="2025-02-04T06:46:00Z">
              <w:rPr>
                <w:rStyle w:val="normaltextrun"/>
                <w:rFonts w:ascii="Courier New" w:eastAsia="Arial" w:hAnsi="Courier New" w:cs="Courier New"/>
                <w:sz w:val="22"/>
                <w:szCs w:val="22"/>
                <w:lang w:val="en-GB"/>
              </w:rPr>
            </w:rPrChange>
          </w:rPr>
          <w:t>ptl_present_flag</w:t>
        </w:r>
        <w:proofErr w:type="spellEnd"/>
        <w:r w:rsidRPr="009F0000">
          <w:rPr>
            <w:rStyle w:val="normaltextrun"/>
            <w:rFonts w:ascii="Courier New" w:eastAsia="Arial" w:hAnsi="Courier New" w:cs="Courier New"/>
            <w:color w:val="000000" w:themeColor="text1"/>
            <w:sz w:val="22"/>
            <w:szCs w:val="22"/>
            <w:lang w:val="en-GB"/>
            <w:rPrChange w:id="567" w:author="Kashyap Kammachi-Sreedhar (Nokia)" w:date="2025-02-04T08:46:00Z" w16du:dateUtc="2025-02-04T06:46:00Z">
              <w:rPr>
                <w:rStyle w:val="normaltextrun"/>
                <w:rFonts w:ascii="Courier New" w:eastAsia="Arial" w:hAnsi="Courier New" w:cs="Courier New"/>
                <w:sz w:val="22"/>
                <w:szCs w:val="22"/>
                <w:lang w:val="en-GB"/>
              </w:rPr>
            </w:rPrChange>
          </w:rPr>
          <w:t>) {</w:t>
        </w:r>
        <w:r w:rsidRPr="009F0000">
          <w:rPr>
            <w:rStyle w:val="scxw127190930"/>
            <w:rFonts w:ascii="Courier New" w:hAnsi="Courier New" w:cs="Courier New"/>
            <w:color w:val="000000" w:themeColor="text1"/>
            <w:sz w:val="22"/>
            <w:szCs w:val="22"/>
            <w:rPrChange w:id="568" w:author="Kashyap Kammachi-Sreedhar (Nokia)" w:date="2025-02-04T08:46:00Z" w16du:dateUtc="2025-02-04T06:46:00Z">
              <w:rPr>
                <w:rStyle w:val="scxw127190930"/>
                <w:rFonts w:ascii="Courier New" w:hAnsi="Courier New" w:cs="Courier New"/>
                <w:sz w:val="22"/>
                <w:szCs w:val="22"/>
              </w:rPr>
            </w:rPrChange>
          </w:rPr>
          <w:t> </w:t>
        </w:r>
        <w:r w:rsidRPr="009F0000">
          <w:rPr>
            <w:rFonts w:ascii="Courier New" w:hAnsi="Courier New" w:cs="Courier New"/>
            <w:color w:val="000000" w:themeColor="text1"/>
            <w:sz w:val="22"/>
            <w:szCs w:val="22"/>
            <w:rPrChange w:id="569" w:author="Kashyap Kammachi-Sreedhar (Nokia)" w:date="2025-02-04T08:46:00Z" w16du:dateUtc="2025-02-04T06:46:00Z">
              <w:rPr>
                <w:rFonts w:ascii="Courier New" w:hAnsi="Courier New" w:cs="Courier New"/>
                <w:sz w:val="22"/>
                <w:szCs w:val="22"/>
              </w:rPr>
            </w:rPrChange>
          </w:rPr>
          <w:br/>
        </w:r>
        <w:r w:rsidRPr="009F0000">
          <w:rPr>
            <w:rStyle w:val="normaltextrun"/>
            <w:rFonts w:ascii="Courier New" w:eastAsia="Arial" w:hAnsi="Courier New" w:cs="Courier New"/>
            <w:color w:val="000000" w:themeColor="text1"/>
            <w:sz w:val="22"/>
            <w:szCs w:val="22"/>
            <w:lang w:val="en-GB"/>
            <w:rPrChange w:id="570" w:author="Kashyap Kammachi-Sreedhar (Nokia)" w:date="2025-02-04T08:46:00Z" w16du:dateUtc="2025-02-04T06:46:00Z">
              <w:rPr>
                <w:rStyle w:val="normaltextrun"/>
                <w:rFonts w:ascii="Courier New" w:eastAsia="Arial" w:hAnsi="Courier New" w:cs="Courier New"/>
                <w:sz w:val="22"/>
                <w:szCs w:val="22"/>
                <w:lang w:val="en-GB"/>
              </w:rPr>
            </w:rPrChange>
          </w:rPr>
          <w:t>       </w:t>
        </w:r>
        <w:proofErr w:type="spellStart"/>
        <w:r w:rsidRPr="009F0000">
          <w:rPr>
            <w:rStyle w:val="normaltextrun"/>
            <w:rFonts w:ascii="Courier New" w:eastAsia="Arial" w:hAnsi="Courier New" w:cs="Courier New"/>
            <w:color w:val="000000" w:themeColor="text1"/>
            <w:sz w:val="22"/>
            <w:szCs w:val="22"/>
            <w:lang w:val="en-GB"/>
            <w:rPrChange w:id="571" w:author="Kashyap Kammachi-Sreedhar (Nokia)" w:date="2025-02-04T08:46:00Z" w16du:dateUtc="2025-02-04T06:46:00Z">
              <w:rPr>
                <w:rStyle w:val="normaltextrun"/>
                <w:rFonts w:ascii="Courier New" w:eastAsia="Arial" w:hAnsi="Courier New" w:cs="Courier New"/>
                <w:sz w:val="22"/>
                <w:szCs w:val="22"/>
                <w:lang w:val="en-GB"/>
              </w:rPr>
            </w:rPrChange>
          </w:rPr>
          <w:t>VvcPTLRecord</w:t>
        </w:r>
        <w:proofErr w:type="spellEnd"/>
        <w:r w:rsidRPr="009F0000">
          <w:rPr>
            <w:rStyle w:val="normaltextrun"/>
            <w:rFonts w:ascii="Courier New" w:eastAsia="Arial" w:hAnsi="Courier New" w:cs="Courier New"/>
            <w:color w:val="000000" w:themeColor="text1"/>
            <w:sz w:val="22"/>
            <w:szCs w:val="22"/>
            <w:lang w:val="en-GB"/>
            <w:rPrChange w:id="572" w:author="Kashyap Kammachi-Sreedhar (Nokia)" w:date="2025-02-04T08:46:00Z" w16du:dateUtc="2025-02-04T06:46:00Z">
              <w:rPr>
                <w:rStyle w:val="normaltextrun"/>
                <w:rFonts w:ascii="Courier New" w:eastAsia="Arial" w:hAnsi="Courier New" w:cs="Courier New"/>
                <w:sz w:val="22"/>
                <w:szCs w:val="22"/>
                <w:lang w:val="en-GB"/>
              </w:rPr>
            </w:rPrChange>
          </w:rPr>
          <w:t xml:space="preserve">(1) </w:t>
        </w:r>
        <w:proofErr w:type="spellStart"/>
        <w:r w:rsidRPr="009F0000">
          <w:rPr>
            <w:rStyle w:val="normaltextrun"/>
            <w:rFonts w:ascii="Courier New" w:eastAsia="Arial" w:hAnsi="Courier New" w:cs="Courier New"/>
            <w:color w:val="000000" w:themeColor="text1"/>
            <w:sz w:val="22"/>
            <w:szCs w:val="22"/>
            <w:lang w:val="en-GB"/>
            <w:rPrChange w:id="573" w:author="Kashyap Kammachi-Sreedhar (Nokia)" w:date="2025-02-04T08:46:00Z" w16du:dateUtc="2025-02-04T06:46:00Z">
              <w:rPr>
                <w:rStyle w:val="normaltextrun"/>
                <w:rFonts w:ascii="Courier New" w:eastAsia="Arial" w:hAnsi="Courier New" w:cs="Courier New"/>
                <w:sz w:val="22"/>
                <w:szCs w:val="22"/>
                <w:lang w:val="en-GB"/>
              </w:rPr>
            </w:rPrChange>
          </w:rPr>
          <w:t>native_ptl</w:t>
        </w:r>
        <w:proofErr w:type="spellEnd"/>
        <w:r w:rsidRPr="009F0000">
          <w:rPr>
            <w:rStyle w:val="normaltextrun"/>
            <w:rFonts w:ascii="Courier New" w:eastAsia="Arial" w:hAnsi="Courier New" w:cs="Courier New"/>
            <w:color w:val="000000" w:themeColor="text1"/>
            <w:sz w:val="22"/>
            <w:szCs w:val="22"/>
            <w:lang w:val="en-GB"/>
            <w:rPrChange w:id="574" w:author="Kashyap Kammachi-Sreedhar (Nokia)" w:date="2025-02-04T08:46:00Z" w16du:dateUtc="2025-02-04T06:46:00Z">
              <w:rPr>
                <w:rStyle w:val="normaltextrun"/>
                <w:rFonts w:ascii="Courier New" w:eastAsia="Arial" w:hAnsi="Courier New" w:cs="Courier New"/>
                <w:sz w:val="22"/>
                <w:szCs w:val="22"/>
                <w:lang w:val="en-GB"/>
              </w:rPr>
            </w:rPrChange>
          </w:rPr>
          <w:t>;</w:t>
        </w:r>
        <w:r w:rsidRPr="009F0000">
          <w:rPr>
            <w:rStyle w:val="scxw127190930"/>
            <w:rFonts w:ascii="Courier New" w:hAnsi="Courier New" w:cs="Courier New"/>
            <w:color w:val="000000" w:themeColor="text1"/>
            <w:sz w:val="22"/>
            <w:szCs w:val="22"/>
            <w:rPrChange w:id="575" w:author="Kashyap Kammachi-Sreedhar (Nokia)" w:date="2025-02-04T08:46:00Z" w16du:dateUtc="2025-02-04T06:46:00Z">
              <w:rPr>
                <w:rStyle w:val="scxw127190930"/>
                <w:rFonts w:ascii="Courier New" w:hAnsi="Courier New" w:cs="Courier New"/>
                <w:sz w:val="22"/>
                <w:szCs w:val="22"/>
              </w:rPr>
            </w:rPrChange>
          </w:rPr>
          <w:t> </w:t>
        </w:r>
        <w:r w:rsidRPr="009F0000">
          <w:rPr>
            <w:rFonts w:ascii="Courier New" w:hAnsi="Courier New" w:cs="Courier New"/>
            <w:color w:val="000000" w:themeColor="text1"/>
            <w:sz w:val="22"/>
            <w:szCs w:val="22"/>
            <w:rPrChange w:id="576" w:author="Kashyap Kammachi-Sreedhar (Nokia)" w:date="2025-02-04T08:46:00Z" w16du:dateUtc="2025-02-04T06:46:00Z">
              <w:rPr>
                <w:rFonts w:ascii="Courier New" w:hAnsi="Courier New" w:cs="Courier New"/>
                <w:sz w:val="22"/>
                <w:szCs w:val="22"/>
              </w:rPr>
            </w:rPrChange>
          </w:rPr>
          <w:br/>
        </w:r>
        <w:r w:rsidRPr="009F0000">
          <w:rPr>
            <w:rStyle w:val="normaltextrun"/>
            <w:rFonts w:ascii="Courier New" w:eastAsia="Arial" w:hAnsi="Courier New" w:cs="Courier New"/>
            <w:color w:val="000000" w:themeColor="text1"/>
            <w:sz w:val="22"/>
            <w:szCs w:val="22"/>
            <w:lang w:val="en-GB"/>
            <w:rPrChange w:id="577" w:author="Kashyap Kammachi-Sreedhar (Nokia)" w:date="2025-02-04T08:46:00Z" w16du:dateUtc="2025-02-04T06:46:00Z">
              <w:rPr>
                <w:rStyle w:val="normaltextrun"/>
                <w:rFonts w:ascii="Courier New" w:eastAsia="Arial" w:hAnsi="Courier New" w:cs="Courier New"/>
                <w:sz w:val="22"/>
                <w:szCs w:val="22"/>
                <w:lang w:val="en-GB"/>
              </w:rPr>
            </w:rPrChange>
          </w:rPr>
          <w:t>   }</w:t>
        </w:r>
        <w:r w:rsidRPr="009F0000">
          <w:rPr>
            <w:rStyle w:val="scxw127190930"/>
            <w:rFonts w:ascii="Courier New" w:hAnsi="Courier New" w:cs="Courier New"/>
            <w:color w:val="000000" w:themeColor="text1"/>
            <w:sz w:val="22"/>
            <w:szCs w:val="22"/>
            <w:rPrChange w:id="578" w:author="Kashyap Kammachi-Sreedhar (Nokia)" w:date="2025-02-04T08:46:00Z" w16du:dateUtc="2025-02-04T06:46:00Z">
              <w:rPr>
                <w:rStyle w:val="scxw127190930"/>
                <w:rFonts w:ascii="Courier New" w:hAnsi="Courier New" w:cs="Courier New"/>
                <w:sz w:val="22"/>
                <w:szCs w:val="22"/>
              </w:rPr>
            </w:rPrChange>
          </w:rPr>
          <w:t> </w:t>
        </w:r>
        <w:r w:rsidRPr="009F0000">
          <w:rPr>
            <w:rFonts w:ascii="Courier New" w:hAnsi="Courier New" w:cs="Courier New"/>
            <w:color w:val="000000" w:themeColor="text1"/>
            <w:sz w:val="22"/>
            <w:szCs w:val="22"/>
            <w:rPrChange w:id="579" w:author="Kashyap Kammachi-Sreedhar (Nokia)" w:date="2025-02-04T08:46:00Z" w16du:dateUtc="2025-02-04T06:46:00Z">
              <w:rPr>
                <w:rFonts w:ascii="Courier New" w:hAnsi="Courier New" w:cs="Courier New"/>
                <w:sz w:val="22"/>
                <w:szCs w:val="22"/>
              </w:rPr>
            </w:rPrChange>
          </w:rPr>
          <w:br/>
        </w:r>
        <w:r w:rsidRPr="009F0000">
          <w:rPr>
            <w:rStyle w:val="normaltextrun"/>
            <w:rFonts w:ascii="Courier New" w:eastAsia="Arial" w:hAnsi="Courier New" w:cs="Courier New"/>
            <w:color w:val="000000" w:themeColor="text1"/>
            <w:sz w:val="22"/>
            <w:szCs w:val="22"/>
            <w:lang w:val="en-GB"/>
            <w:rPrChange w:id="580" w:author="Kashyap Kammachi-Sreedhar (Nokia)" w:date="2025-02-04T08:46:00Z" w16du:dateUtc="2025-02-04T06:46:00Z">
              <w:rPr>
                <w:rStyle w:val="normaltextrun"/>
                <w:rFonts w:ascii="Courier New" w:eastAsia="Arial" w:hAnsi="Courier New" w:cs="Courier New"/>
                <w:sz w:val="22"/>
                <w:szCs w:val="22"/>
                <w:lang w:val="en-GB"/>
              </w:rPr>
            </w:rPrChange>
          </w:rPr>
          <w:t xml:space="preserve">   unsigned int(1) </w:t>
        </w:r>
        <w:proofErr w:type="spellStart"/>
        <w:r w:rsidRPr="009F0000">
          <w:rPr>
            <w:rStyle w:val="normaltextrun"/>
            <w:rFonts w:ascii="Courier New" w:eastAsia="Arial" w:hAnsi="Courier New" w:cs="Courier New"/>
            <w:color w:val="000000" w:themeColor="text1"/>
            <w:sz w:val="22"/>
            <w:szCs w:val="22"/>
            <w:lang w:val="en-GB"/>
            <w:rPrChange w:id="581" w:author="Kashyap Kammachi-Sreedhar (Nokia)" w:date="2025-02-04T08:46:00Z" w16du:dateUtc="2025-02-04T06:46:00Z">
              <w:rPr>
                <w:rStyle w:val="normaltextrun"/>
                <w:rFonts w:ascii="Courier New" w:eastAsia="Arial" w:hAnsi="Courier New" w:cs="Courier New"/>
                <w:sz w:val="22"/>
                <w:szCs w:val="22"/>
                <w:lang w:val="en-GB"/>
              </w:rPr>
            </w:rPrChange>
          </w:rPr>
          <w:t>additional_nal_unit_flag</w:t>
        </w:r>
        <w:proofErr w:type="spellEnd"/>
        <w:r w:rsidRPr="009F0000">
          <w:rPr>
            <w:rStyle w:val="normaltextrun"/>
            <w:rFonts w:ascii="Courier New" w:eastAsia="Arial" w:hAnsi="Courier New" w:cs="Courier New"/>
            <w:color w:val="000000" w:themeColor="text1"/>
            <w:sz w:val="22"/>
            <w:szCs w:val="22"/>
            <w:lang w:val="en-GB"/>
            <w:rPrChange w:id="582" w:author="Kashyap Kammachi-Sreedhar (Nokia)" w:date="2025-02-04T08:46:00Z" w16du:dateUtc="2025-02-04T06:46:00Z">
              <w:rPr>
                <w:rStyle w:val="normaltextrun"/>
                <w:rFonts w:ascii="Courier New" w:eastAsia="Arial" w:hAnsi="Courier New" w:cs="Courier New"/>
                <w:sz w:val="22"/>
                <w:szCs w:val="22"/>
                <w:lang w:val="en-GB"/>
              </w:rPr>
            </w:rPrChange>
          </w:rPr>
          <w:t>;</w:t>
        </w:r>
        <w:r w:rsidRPr="009F0000">
          <w:rPr>
            <w:rStyle w:val="scxw127190930"/>
            <w:rFonts w:ascii="Courier New" w:hAnsi="Courier New" w:cs="Courier New"/>
            <w:color w:val="000000" w:themeColor="text1"/>
            <w:sz w:val="22"/>
            <w:szCs w:val="22"/>
            <w:rPrChange w:id="583" w:author="Kashyap Kammachi-Sreedhar (Nokia)" w:date="2025-02-04T08:46:00Z" w16du:dateUtc="2025-02-04T06:46:00Z">
              <w:rPr>
                <w:rStyle w:val="scxw127190930"/>
                <w:rFonts w:ascii="Courier New" w:hAnsi="Courier New" w:cs="Courier New"/>
                <w:sz w:val="22"/>
                <w:szCs w:val="22"/>
              </w:rPr>
            </w:rPrChange>
          </w:rPr>
          <w:t> </w:t>
        </w:r>
        <w:r w:rsidRPr="009F0000">
          <w:rPr>
            <w:rFonts w:ascii="Courier New" w:hAnsi="Courier New" w:cs="Courier New"/>
            <w:color w:val="000000" w:themeColor="text1"/>
            <w:sz w:val="22"/>
            <w:szCs w:val="22"/>
            <w:rPrChange w:id="584" w:author="Kashyap Kammachi-Sreedhar (Nokia)" w:date="2025-02-04T08:46:00Z" w16du:dateUtc="2025-02-04T06:46:00Z">
              <w:rPr>
                <w:rFonts w:ascii="Courier New" w:hAnsi="Courier New" w:cs="Courier New"/>
                <w:sz w:val="22"/>
                <w:szCs w:val="22"/>
              </w:rPr>
            </w:rPrChange>
          </w:rPr>
          <w:br/>
        </w:r>
        <w:r w:rsidRPr="009F0000">
          <w:rPr>
            <w:rStyle w:val="normaltextrun"/>
            <w:rFonts w:ascii="Courier New" w:eastAsia="Arial" w:hAnsi="Courier New" w:cs="Courier New"/>
            <w:color w:val="000000" w:themeColor="text1"/>
            <w:sz w:val="22"/>
            <w:szCs w:val="22"/>
            <w:lang w:val="en-GB"/>
            <w:rPrChange w:id="585" w:author="Kashyap Kammachi-Sreedhar (Nokia)" w:date="2025-02-04T08:46:00Z" w16du:dateUtc="2025-02-04T06:46:00Z">
              <w:rPr>
                <w:rStyle w:val="normaltextrun"/>
                <w:rFonts w:ascii="Courier New" w:eastAsia="Arial" w:hAnsi="Courier New" w:cs="Courier New"/>
                <w:sz w:val="22"/>
                <w:szCs w:val="22"/>
                <w:lang w:val="en-GB"/>
              </w:rPr>
            </w:rPrChange>
          </w:rPr>
          <w:t>   if (</w:t>
        </w:r>
        <w:proofErr w:type="spellStart"/>
        <w:r w:rsidRPr="009F0000">
          <w:rPr>
            <w:rStyle w:val="normaltextrun"/>
            <w:rFonts w:ascii="Courier New" w:eastAsia="Arial" w:hAnsi="Courier New" w:cs="Courier New"/>
            <w:color w:val="000000" w:themeColor="text1"/>
            <w:sz w:val="22"/>
            <w:szCs w:val="22"/>
            <w:lang w:val="en-GB"/>
            <w:rPrChange w:id="586" w:author="Kashyap Kammachi-Sreedhar (Nokia)" w:date="2025-02-04T08:46:00Z" w16du:dateUtc="2025-02-04T06:46:00Z">
              <w:rPr>
                <w:rStyle w:val="normaltextrun"/>
                <w:rFonts w:ascii="Courier New" w:eastAsia="Arial" w:hAnsi="Courier New" w:cs="Courier New"/>
                <w:sz w:val="22"/>
                <w:szCs w:val="22"/>
                <w:lang w:val="en-GB"/>
              </w:rPr>
            </w:rPrChange>
          </w:rPr>
          <w:t>additional_nal_unit_flag</w:t>
        </w:r>
        <w:proofErr w:type="spellEnd"/>
        <w:r w:rsidRPr="009F0000">
          <w:rPr>
            <w:rStyle w:val="normaltextrun"/>
            <w:rFonts w:ascii="Courier New" w:eastAsia="Arial" w:hAnsi="Courier New" w:cs="Courier New"/>
            <w:color w:val="000000" w:themeColor="text1"/>
            <w:sz w:val="22"/>
            <w:szCs w:val="22"/>
            <w:lang w:val="en-GB"/>
            <w:rPrChange w:id="587" w:author="Kashyap Kammachi-Sreedhar (Nokia)" w:date="2025-02-04T08:46:00Z" w16du:dateUtc="2025-02-04T06:46:00Z">
              <w:rPr>
                <w:rStyle w:val="normaltextrun"/>
                <w:rFonts w:ascii="Courier New" w:eastAsia="Arial" w:hAnsi="Courier New" w:cs="Courier New"/>
                <w:sz w:val="22"/>
                <w:szCs w:val="22"/>
                <w:lang w:val="en-GB"/>
              </w:rPr>
            </w:rPrChange>
          </w:rPr>
          <w:t>) {</w:t>
        </w:r>
        <w:r w:rsidRPr="009F0000">
          <w:rPr>
            <w:rStyle w:val="scxw127190930"/>
            <w:rFonts w:ascii="Courier New" w:hAnsi="Courier New" w:cs="Courier New"/>
            <w:color w:val="000000" w:themeColor="text1"/>
            <w:sz w:val="22"/>
            <w:szCs w:val="22"/>
            <w:rPrChange w:id="588" w:author="Kashyap Kammachi-Sreedhar (Nokia)" w:date="2025-02-04T08:46:00Z" w16du:dateUtc="2025-02-04T06:46:00Z">
              <w:rPr>
                <w:rStyle w:val="scxw127190930"/>
                <w:rFonts w:ascii="Courier New" w:hAnsi="Courier New" w:cs="Courier New"/>
                <w:sz w:val="22"/>
                <w:szCs w:val="22"/>
              </w:rPr>
            </w:rPrChange>
          </w:rPr>
          <w:t> </w:t>
        </w:r>
        <w:r w:rsidRPr="009F0000">
          <w:rPr>
            <w:rFonts w:ascii="Courier New" w:hAnsi="Courier New" w:cs="Courier New"/>
            <w:color w:val="000000" w:themeColor="text1"/>
            <w:sz w:val="22"/>
            <w:szCs w:val="22"/>
            <w:rPrChange w:id="589" w:author="Kashyap Kammachi-Sreedhar (Nokia)" w:date="2025-02-04T08:46:00Z" w16du:dateUtc="2025-02-04T06:46:00Z">
              <w:rPr>
                <w:rFonts w:ascii="Courier New" w:hAnsi="Courier New" w:cs="Courier New"/>
                <w:sz w:val="22"/>
                <w:szCs w:val="22"/>
              </w:rPr>
            </w:rPrChange>
          </w:rPr>
          <w:br/>
        </w:r>
        <w:r w:rsidRPr="009F0000">
          <w:rPr>
            <w:rStyle w:val="normaltextrun"/>
            <w:rFonts w:ascii="Courier New" w:eastAsia="Arial" w:hAnsi="Courier New" w:cs="Courier New"/>
            <w:color w:val="000000" w:themeColor="text1"/>
            <w:sz w:val="22"/>
            <w:szCs w:val="22"/>
            <w:lang w:val="en-GB"/>
            <w:rPrChange w:id="590" w:author="Kashyap Kammachi-Sreedhar (Nokia)" w:date="2025-02-04T08:46:00Z" w16du:dateUtc="2025-02-04T06:46:00Z">
              <w:rPr>
                <w:rStyle w:val="normaltextrun"/>
                <w:rFonts w:ascii="Courier New" w:eastAsia="Arial" w:hAnsi="Courier New" w:cs="Courier New"/>
                <w:sz w:val="22"/>
                <w:szCs w:val="22"/>
                <w:lang w:val="en-GB"/>
              </w:rPr>
            </w:rPrChange>
          </w:rPr>
          <w:t xml:space="preserve">      unsigned int(3) </w:t>
        </w:r>
        <w:proofErr w:type="spellStart"/>
        <w:r w:rsidRPr="009F0000">
          <w:rPr>
            <w:rStyle w:val="normaltextrun"/>
            <w:rFonts w:ascii="Courier New" w:eastAsia="Arial" w:hAnsi="Courier New" w:cs="Courier New"/>
            <w:color w:val="000000" w:themeColor="text1"/>
            <w:sz w:val="22"/>
            <w:szCs w:val="22"/>
            <w:lang w:val="en-GB"/>
            <w:rPrChange w:id="591" w:author="Kashyap Kammachi-Sreedhar (Nokia)" w:date="2025-02-04T08:46:00Z" w16du:dateUtc="2025-02-04T06:46:00Z">
              <w:rPr>
                <w:rStyle w:val="normaltextrun"/>
                <w:rFonts w:ascii="Courier New" w:eastAsia="Arial" w:hAnsi="Courier New" w:cs="Courier New"/>
                <w:sz w:val="22"/>
                <w:szCs w:val="22"/>
                <w:lang w:val="en-GB"/>
              </w:rPr>
            </w:rPrChange>
          </w:rPr>
          <w:t>num_aps_nal_unit</w:t>
        </w:r>
        <w:proofErr w:type="spellEnd"/>
        <w:r w:rsidRPr="009F0000">
          <w:rPr>
            <w:rStyle w:val="normaltextrun"/>
            <w:rFonts w:ascii="Courier New" w:eastAsia="Arial" w:hAnsi="Courier New" w:cs="Courier New"/>
            <w:color w:val="000000" w:themeColor="text1"/>
            <w:sz w:val="22"/>
            <w:szCs w:val="22"/>
            <w:lang w:val="en-GB"/>
            <w:rPrChange w:id="592" w:author="Kashyap Kammachi-Sreedhar (Nokia)" w:date="2025-02-04T08:46:00Z" w16du:dateUtc="2025-02-04T06:46:00Z">
              <w:rPr>
                <w:rStyle w:val="normaltextrun"/>
                <w:rFonts w:ascii="Courier New" w:eastAsia="Arial" w:hAnsi="Courier New" w:cs="Courier New"/>
                <w:sz w:val="22"/>
                <w:szCs w:val="22"/>
                <w:lang w:val="en-GB"/>
              </w:rPr>
            </w:rPrChange>
          </w:rPr>
          <w:t>;</w:t>
        </w:r>
        <w:r w:rsidRPr="009F0000">
          <w:rPr>
            <w:rStyle w:val="scxw127190930"/>
            <w:rFonts w:ascii="Courier New" w:hAnsi="Courier New" w:cs="Courier New"/>
            <w:color w:val="000000" w:themeColor="text1"/>
            <w:sz w:val="22"/>
            <w:szCs w:val="22"/>
            <w:rPrChange w:id="593" w:author="Kashyap Kammachi-Sreedhar (Nokia)" w:date="2025-02-04T08:46:00Z" w16du:dateUtc="2025-02-04T06:46:00Z">
              <w:rPr>
                <w:rStyle w:val="scxw127190930"/>
                <w:rFonts w:ascii="Courier New" w:hAnsi="Courier New" w:cs="Courier New"/>
                <w:sz w:val="22"/>
                <w:szCs w:val="22"/>
              </w:rPr>
            </w:rPrChange>
          </w:rPr>
          <w:t> </w:t>
        </w:r>
        <w:r w:rsidRPr="009F0000">
          <w:rPr>
            <w:rFonts w:ascii="Courier New" w:hAnsi="Courier New" w:cs="Courier New"/>
            <w:color w:val="000000" w:themeColor="text1"/>
            <w:sz w:val="22"/>
            <w:szCs w:val="22"/>
            <w:rPrChange w:id="594" w:author="Kashyap Kammachi-Sreedhar (Nokia)" w:date="2025-02-04T08:46:00Z" w16du:dateUtc="2025-02-04T06:46:00Z">
              <w:rPr>
                <w:rFonts w:ascii="Courier New" w:hAnsi="Courier New" w:cs="Courier New"/>
                <w:sz w:val="22"/>
                <w:szCs w:val="22"/>
              </w:rPr>
            </w:rPrChange>
          </w:rPr>
          <w:br/>
        </w:r>
        <w:r w:rsidRPr="009F0000">
          <w:rPr>
            <w:rStyle w:val="normaltextrun"/>
            <w:rFonts w:ascii="Courier New" w:eastAsia="Arial" w:hAnsi="Courier New" w:cs="Courier New"/>
            <w:color w:val="000000" w:themeColor="text1"/>
            <w:sz w:val="22"/>
            <w:szCs w:val="22"/>
            <w:lang w:val="en-GB"/>
            <w:rPrChange w:id="595" w:author="Kashyap Kammachi-Sreedhar (Nokia)" w:date="2025-02-04T08:46:00Z" w16du:dateUtc="2025-02-04T06:46:00Z">
              <w:rPr>
                <w:rStyle w:val="normaltextrun"/>
                <w:rFonts w:ascii="Courier New" w:eastAsia="Arial" w:hAnsi="Courier New" w:cs="Courier New"/>
                <w:sz w:val="22"/>
                <w:szCs w:val="22"/>
                <w:lang w:val="en-GB"/>
              </w:rPr>
            </w:rPrChange>
          </w:rPr>
          <w:t xml:space="preserve">      unsigned int(3) </w:t>
        </w:r>
        <w:proofErr w:type="spellStart"/>
        <w:r w:rsidRPr="009F0000">
          <w:rPr>
            <w:rStyle w:val="normaltextrun"/>
            <w:rFonts w:ascii="Courier New" w:eastAsia="Arial" w:hAnsi="Courier New" w:cs="Courier New"/>
            <w:color w:val="000000" w:themeColor="text1"/>
            <w:sz w:val="22"/>
            <w:szCs w:val="22"/>
            <w:lang w:val="en-GB"/>
            <w:rPrChange w:id="596" w:author="Kashyap Kammachi-Sreedhar (Nokia)" w:date="2025-02-04T08:46:00Z" w16du:dateUtc="2025-02-04T06:46:00Z">
              <w:rPr>
                <w:rStyle w:val="normaltextrun"/>
                <w:rFonts w:ascii="Courier New" w:eastAsia="Arial" w:hAnsi="Courier New" w:cs="Courier New"/>
                <w:sz w:val="22"/>
                <w:szCs w:val="22"/>
                <w:lang w:val="en-GB"/>
              </w:rPr>
            </w:rPrChange>
          </w:rPr>
          <w:t>num_sei_nal_unit</w:t>
        </w:r>
        <w:proofErr w:type="spellEnd"/>
        <w:r w:rsidRPr="009F0000">
          <w:rPr>
            <w:rStyle w:val="normaltextrun"/>
            <w:rFonts w:ascii="Courier New" w:eastAsia="Arial" w:hAnsi="Courier New" w:cs="Courier New"/>
            <w:color w:val="000000" w:themeColor="text1"/>
            <w:sz w:val="22"/>
            <w:szCs w:val="22"/>
            <w:lang w:val="en-GB"/>
            <w:rPrChange w:id="597" w:author="Kashyap Kammachi-Sreedhar (Nokia)" w:date="2025-02-04T08:46:00Z" w16du:dateUtc="2025-02-04T06:46:00Z">
              <w:rPr>
                <w:rStyle w:val="normaltextrun"/>
                <w:rFonts w:ascii="Courier New" w:eastAsia="Arial" w:hAnsi="Courier New" w:cs="Courier New"/>
                <w:sz w:val="22"/>
                <w:szCs w:val="22"/>
                <w:lang w:val="en-GB"/>
              </w:rPr>
            </w:rPrChange>
          </w:rPr>
          <w:t>;</w:t>
        </w:r>
        <w:r w:rsidRPr="009F0000">
          <w:rPr>
            <w:rStyle w:val="scxw127190930"/>
            <w:rFonts w:ascii="Courier New" w:hAnsi="Courier New" w:cs="Courier New"/>
            <w:color w:val="000000" w:themeColor="text1"/>
            <w:sz w:val="22"/>
            <w:szCs w:val="22"/>
            <w:rPrChange w:id="598" w:author="Kashyap Kammachi-Sreedhar (Nokia)" w:date="2025-02-04T08:46:00Z" w16du:dateUtc="2025-02-04T06:46:00Z">
              <w:rPr>
                <w:rStyle w:val="scxw127190930"/>
                <w:rFonts w:ascii="Courier New" w:hAnsi="Courier New" w:cs="Courier New"/>
                <w:sz w:val="22"/>
                <w:szCs w:val="22"/>
              </w:rPr>
            </w:rPrChange>
          </w:rPr>
          <w:t> </w:t>
        </w:r>
        <w:r w:rsidRPr="009F0000">
          <w:rPr>
            <w:rFonts w:ascii="Courier New" w:hAnsi="Courier New" w:cs="Courier New"/>
            <w:color w:val="000000" w:themeColor="text1"/>
            <w:sz w:val="22"/>
            <w:szCs w:val="22"/>
            <w:rPrChange w:id="599" w:author="Kashyap Kammachi-Sreedhar (Nokia)" w:date="2025-02-04T08:46:00Z" w16du:dateUtc="2025-02-04T06:46:00Z">
              <w:rPr>
                <w:rFonts w:ascii="Courier New" w:hAnsi="Courier New" w:cs="Courier New"/>
                <w:sz w:val="22"/>
                <w:szCs w:val="22"/>
              </w:rPr>
            </w:rPrChange>
          </w:rPr>
          <w:br/>
        </w:r>
        <w:r w:rsidRPr="009F0000">
          <w:rPr>
            <w:rStyle w:val="normaltextrun"/>
            <w:rFonts w:ascii="Courier New" w:eastAsia="Arial" w:hAnsi="Courier New" w:cs="Courier New"/>
            <w:color w:val="000000" w:themeColor="text1"/>
            <w:sz w:val="22"/>
            <w:szCs w:val="22"/>
            <w:lang w:val="en-GB"/>
            <w:rPrChange w:id="600" w:author="Kashyap Kammachi-Sreedhar (Nokia)" w:date="2025-02-04T08:46:00Z" w16du:dateUtc="2025-02-04T06:46:00Z">
              <w:rPr>
                <w:rStyle w:val="normaltextrun"/>
                <w:rFonts w:ascii="Courier New" w:eastAsia="Arial" w:hAnsi="Courier New" w:cs="Courier New"/>
                <w:sz w:val="22"/>
                <w:szCs w:val="22"/>
                <w:lang w:val="en-GB"/>
              </w:rPr>
            </w:rPrChange>
          </w:rPr>
          <w:t>   }</w:t>
        </w:r>
        <w:r w:rsidRPr="009F0000">
          <w:rPr>
            <w:rStyle w:val="scxw127190930"/>
            <w:rFonts w:ascii="Courier New" w:hAnsi="Courier New" w:cs="Courier New"/>
            <w:color w:val="000000" w:themeColor="text1"/>
            <w:sz w:val="22"/>
            <w:szCs w:val="22"/>
            <w:rPrChange w:id="601" w:author="Kashyap Kammachi-Sreedhar (Nokia)" w:date="2025-02-04T08:46:00Z" w16du:dateUtc="2025-02-04T06:46:00Z">
              <w:rPr>
                <w:rStyle w:val="scxw127190930"/>
                <w:rFonts w:ascii="Courier New" w:hAnsi="Courier New" w:cs="Courier New"/>
                <w:sz w:val="22"/>
                <w:szCs w:val="22"/>
              </w:rPr>
            </w:rPrChange>
          </w:rPr>
          <w:t> </w:t>
        </w:r>
        <w:r w:rsidRPr="009F0000">
          <w:rPr>
            <w:rFonts w:ascii="Courier New" w:hAnsi="Courier New" w:cs="Courier New"/>
            <w:color w:val="000000" w:themeColor="text1"/>
            <w:sz w:val="22"/>
            <w:szCs w:val="22"/>
            <w:rPrChange w:id="602" w:author="Kashyap Kammachi-Sreedhar (Nokia)" w:date="2025-02-04T08:46:00Z" w16du:dateUtc="2025-02-04T06:46:00Z">
              <w:rPr>
                <w:rFonts w:ascii="Courier New" w:hAnsi="Courier New" w:cs="Courier New"/>
                <w:color w:val="FF0000"/>
                <w:sz w:val="22"/>
                <w:szCs w:val="22"/>
              </w:rPr>
            </w:rPrChange>
          </w:rPr>
          <w:br/>
        </w:r>
        <w:r w:rsidRPr="009F0000">
          <w:rPr>
            <w:rStyle w:val="normaltextrun"/>
            <w:rFonts w:ascii="Courier New" w:eastAsia="Arial" w:hAnsi="Courier New" w:cs="Courier New"/>
            <w:color w:val="000000" w:themeColor="text1"/>
            <w:sz w:val="22"/>
            <w:szCs w:val="22"/>
            <w:lang w:val="en-GB"/>
            <w:rPrChange w:id="603" w:author="Kashyap Kammachi-Sreedhar (Nokia)" w:date="2025-02-04T08:46:00Z" w16du:dateUtc="2025-02-04T06:46:00Z">
              <w:rPr>
                <w:rStyle w:val="normaltextrun"/>
                <w:rFonts w:ascii="Courier New" w:eastAsia="Arial" w:hAnsi="Courier New" w:cs="Courier New"/>
                <w:color w:val="FF0000"/>
                <w:sz w:val="22"/>
                <w:szCs w:val="22"/>
                <w:lang w:val="en-GB"/>
              </w:rPr>
            </w:rPrChange>
          </w:rPr>
          <w:t xml:space="preserve">   unsigned int(8)            </w:t>
        </w:r>
        <w:proofErr w:type="spellStart"/>
        <w:r w:rsidRPr="009F0000">
          <w:rPr>
            <w:rStyle w:val="normaltextrun"/>
            <w:rFonts w:ascii="Courier New" w:eastAsia="Arial" w:hAnsi="Courier New" w:cs="Courier New"/>
            <w:color w:val="000000" w:themeColor="text1"/>
            <w:sz w:val="22"/>
            <w:szCs w:val="22"/>
            <w:lang w:val="en-GB"/>
            <w:rPrChange w:id="604" w:author="Kashyap Kammachi-Sreedhar (Nokia)" w:date="2025-02-04T08:46:00Z" w16du:dateUtc="2025-02-04T06:46:00Z">
              <w:rPr>
                <w:rStyle w:val="normaltextrun"/>
                <w:rFonts w:ascii="Courier New" w:eastAsia="Arial" w:hAnsi="Courier New" w:cs="Courier New"/>
                <w:color w:val="FF0000"/>
                <w:sz w:val="22"/>
                <w:szCs w:val="22"/>
                <w:lang w:val="en-GB"/>
              </w:rPr>
            </w:rPrChange>
          </w:rPr>
          <w:t>sps_nal_unit_length</w:t>
        </w:r>
        <w:proofErr w:type="spellEnd"/>
        <w:r w:rsidRPr="009F0000">
          <w:rPr>
            <w:rStyle w:val="normaltextrun"/>
            <w:rFonts w:ascii="Courier New" w:eastAsia="Arial" w:hAnsi="Courier New" w:cs="Courier New"/>
            <w:color w:val="000000" w:themeColor="text1"/>
            <w:sz w:val="22"/>
            <w:szCs w:val="22"/>
            <w:lang w:val="en-GB"/>
            <w:rPrChange w:id="605" w:author="Kashyap Kammachi-Sreedhar (Nokia)" w:date="2025-02-04T08:46:00Z" w16du:dateUtc="2025-02-04T06:46:00Z">
              <w:rPr>
                <w:rStyle w:val="normaltextrun"/>
                <w:rFonts w:ascii="Courier New" w:eastAsia="Arial" w:hAnsi="Courier New" w:cs="Courier New"/>
                <w:color w:val="FF0000"/>
                <w:sz w:val="22"/>
                <w:szCs w:val="22"/>
                <w:lang w:val="en-GB"/>
              </w:rPr>
            </w:rPrChange>
          </w:rPr>
          <w:t>;</w:t>
        </w:r>
        <w:r w:rsidRPr="009F0000">
          <w:rPr>
            <w:rStyle w:val="normaltextrun"/>
            <w:rFonts w:ascii="Courier New" w:eastAsia="Arial" w:hAnsi="Courier New" w:cs="Courier New"/>
            <w:color w:val="000000" w:themeColor="text1"/>
            <w:sz w:val="22"/>
            <w:szCs w:val="22"/>
            <w:lang w:val="en-GB"/>
            <w:rPrChange w:id="606" w:author="Kashyap Kammachi-Sreedhar (Nokia)" w:date="2025-02-04T08:46:00Z" w16du:dateUtc="2025-02-04T06:46:00Z">
              <w:rPr>
                <w:rStyle w:val="normaltextrun"/>
                <w:rFonts w:ascii="Courier New" w:eastAsia="Arial" w:hAnsi="Courier New" w:cs="Courier New"/>
                <w:color w:val="FF0000"/>
                <w:sz w:val="22"/>
                <w:szCs w:val="22"/>
                <w:lang w:val="en-GB"/>
              </w:rPr>
            </w:rPrChange>
          </w:rPr>
          <w:br/>
          <w:t xml:space="preserve">   bit(8*</w:t>
        </w:r>
        <w:proofErr w:type="spellStart"/>
        <w:r w:rsidRPr="009F0000">
          <w:rPr>
            <w:rStyle w:val="normaltextrun"/>
            <w:rFonts w:ascii="Courier New" w:eastAsia="Arial" w:hAnsi="Courier New" w:cs="Courier New"/>
            <w:color w:val="000000" w:themeColor="text1"/>
            <w:sz w:val="22"/>
            <w:szCs w:val="22"/>
            <w:lang w:val="en-GB"/>
            <w:rPrChange w:id="607" w:author="Kashyap Kammachi-Sreedhar (Nokia)" w:date="2025-02-04T08:46:00Z" w16du:dateUtc="2025-02-04T06:46:00Z">
              <w:rPr>
                <w:rStyle w:val="normaltextrun"/>
                <w:rFonts w:ascii="Courier New" w:eastAsia="Arial" w:hAnsi="Courier New" w:cs="Courier New"/>
                <w:color w:val="FF0000"/>
                <w:sz w:val="22"/>
                <w:szCs w:val="22"/>
                <w:lang w:val="en-GB"/>
              </w:rPr>
            </w:rPrChange>
          </w:rPr>
          <w:t>sps_nal_unit_length</w:t>
        </w:r>
        <w:proofErr w:type="spellEnd"/>
        <w:r w:rsidRPr="009F0000">
          <w:rPr>
            <w:rStyle w:val="normaltextrun"/>
            <w:rFonts w:ascii="Courier New" w:eastAsia="Arial" w:hAnsi="Courier New" w:cs="Courier New"/>
            <w:color w:val="000000" w:themeColor="text1"/>
            <w:sz w:val="22"/>
            <w:szCs w:val="22"/>
            <w:lang w:val="en-GB"/>
            <w:rPrChange w:id="608" w:author="Kashyap Kammachi-Sreedhar (Nokia)" w:date="2025-02-04T08:46:00Z" w16du:dateUtc="2025-02-04T06:46:00Z">
              <w:rPr>
                <w:rStyle w:val="normaltextrun"/>
                <w:rFonts w:ascii="Courier New" w:eastAsia="Arial" w:hAnsi="Courier New" w:cs="Courier New"/>
                <w:color w:val="FF0000"/>
                <w:sz w:val="22"/>
                <w:szCs w:val="22"/>
                <w:lang w:val="en-GB"/>
              </w:rPr>
            </w:rPrChange>
          </w:rPr>
          <w:t xml:space="preserve">) </w:t>
        </w:r>
        <w:proofErr w:type="spellStart"/>
        <w:r w:rsidRPr="009F0000">
          <w:rPr>
            <w:rStyle w:val="normaltextrun"/>
            <w:rFonts w:ascii="Courier New" w:eastAsia="Arial" w:hAnsi="Courier New" w:cs="Courier New"/>
            <w:color w:val="000000" w:themeColor="text1"/>
            <w:sz w:val="22"/>
            <w:szCs w:val="22"/>
            <w:lang w:val="en-GB"/>
            <w:rPrChange w:id="609" w:author="Kashyap Kammachi-Sreedhar (Nokia)" w:date="2025-02-04T08:46:00Z" w16du:dateUtc="2025-02-04T06:46:00Z">
              <w:rPr>
                <w:rStyle w:val="normaltextrun"/>
                <w:rFonts w:ascii="Courier New" w:eastAsia="Arial" w:hAnsi="Courier New" w:cs="Courier New"/>
                <w:color w:val="FF0000"/>
                <w:sz w:val="22"/>
                <w:szCs w:val="22"/>
                <w:lang w:val="en-GB"/>
              </w:rPr>
            </w:rPrChange>
          </w:rPr>
          <w:t>sps_nal_unit</w:t>
        </w:r>
        <w:proofErr w:type="spellEnd"/>
        <w:r w:rsidRPr="009F0000">
          <w:rPr>
            <w:rStyle w:val="normaltextrun"/>
            <w:rFonts w:ascii="Courier New" w:eastAsia="Arial" w:hAnsi="Courier New" w:cs="Courier New"/>
            <w:color w:val="000000" w:themeColor="text1"/>
            <w:sz w:val="22"/>
            <w:szCs w:val="22"/>
            <w:lang w:val="en-GB"/>
            <w:rPrChange w:id="610" w:author="Kashyap Kammachi-Sreedhar (Nokia)" w:date="2025-02-04T08:46:00Z" w16du:dateUtc="2025-02-04T06:46:00Z">
              <w:rPr>
                <w:rStyle w:val="normaltextrun"/>
                <w:rFonts w:ascii="Courier New" w:eastAsia="Arial" w:hAnsi="Courier New" w:cs="Courier New"/>
                <w:color w:val="FF0000"/>
                <w:sz w:val="22"/>
                <w:szCs w:val="22"/>
                <w:lang w:val="en-GB"/>
              </w:rPr>
            </w:rPrChange>
          </w:rPr>
          <w:t>;</w:t>
        </w:r>
        <w:r w:rsidRPr="009F0000">
          <w:rPr>
            <w:rFonts w:ascii="Courier New" w:hAnsi="Courier New" w:cs="Courier New"/>
            <w:color w:val="000000" w:themeColor="text1"/>
            <w:sz w:val="22"/>
            <w:szCs w:val="22"/>
            <w:rPrChange w:id="611" w:author="Kashyap Kammachi-Sreedhar (Nokia)" w:date="2025-02-04T08:46:00Z" w16du:dateUtc="2025-02-04T06:46:00Z">
              <w:rPr>
                <w:rFonts w:ascii="Courier New" w:hAnsi="Courier New" w:cs="Courier New"/>
                <w:color w:val="FF0000"/>
                <w:sz w:val="22"/>
                <w:szCs w:val="22"/>
              </w:rPr>
            </w:rPrChange>
          </w:rPr>
          <w:br/>
        </w:r>
        <w:r w:rsidRPr="009F0000">
          <w:rPr>
            <w:rStyle w:val="normaltextrun"/>
            <w:rFonts w:ascii="Courier New" w:eastAsia="Arial" w:hAnsi="Courier New" w:cs="Courier New"/>
            <w:color w:val="000000" w:themeColor="text1"/>
            <w:sz w:val="22"/>
            <w:szCs w:val="22"/>
            <w:lang w:val="en-GB"/>
            <w:rPrChange w:id="612" w:author="Kashyap Kammachi-Sreedhar (Nokia)" w:date="2025-02-04T08:46:00Z" w16du:dateUtc="2025-02-04T06:46:00Z">
              <w:rPr>
                <w:rStyle w:val="normaltextrun"/>
                <w:rFonts w:ascii="Courier New" w:eastAsia="Arial" w:hAnsi="Courier New" w:cs="Courier New"/>
                <w:color w:val="FF0000"/>
                <w:sz w:val="22"/>
                <w:szCs w:val="22"/>
                <w:lang w:val="en-GB"/>
              </w:rPr>
            </w:rPrChange>
          </w:rPr>
          <w:t xml:space="preserve">   unsigned int(8)            </w:t>
        </w:r>
        <w:proofErr w:type="spellStart"/>
        <w:r w:rsidRPr="009F0000">
          <w:rPr>
            <w:rStyle w:val="normaltextrun"/>
            <w:rFonts w:ascii="Courier New" w:eastAsia="Arial" w:hAnsi="Courier New" w:cs="Courier New"/>
            <w:color w:val="000000" w:themeColor="text1"/>
            <w:sz w:val="22"/>
            <w:szCs w:val="22"/>
            <w:lang w:val="en-GB"/>
            <w:rPrChange w:id="613" w:author="Kashyap Kammachi-Sreedhar (Nokia)" w:date="2025-02-04T08:46:00Z" w16du:dateUtc="2025-02-04T06:46:00Z">
              <w:rPr>
                <w:rStyle w:val="normaltextrun"/>
                <w:rFonts w:ascii="Courier New" w:eastAsia="Arial" w:hAnsi="Courier New" w:cs="Courier New"/>
                <w:color w:val="FF0000"/>
                <w:sz w:val="22"/>
                <w:szCs w:val="22"/>
                <w:lang w:val="en-GB"/>
              </w:rPr>
            </w:rPrChange>
          </w:rPr>
          <w:t>pps_nal_unit_length</w:t>
        </w:r>
        <w:proofErr w:type="spellEnd"/>
        <w:r w:rsidRPr="009F0000">
          <w:rPr>
            <w:rStyle w:val="normaltextrun"/>
            <w:rFonts w:ascii="Courier New" w:eastAsia="Arial" w:hAnsi="Courier New" w:cs="Courier New"/>
            <w:color w:val="000000" w:themeColor="text1"/>
            <w:sz w:val="22"/>
            <w:szCs w:val="22"/>
            <w:lang w:val="en-GB"/>
            <w:rPrChange w:id="614" w:author="Kashyap Kammachi-Sreedhar (Nokia)" w:date="2025-02-04T08:46:00Z" w16du:dateUtc="2025-02-04T06:46:00Z">
              <w:rPr>
                <w:rStyle w:val="normaltextrun"/>
                <w:rFonts w:ascii="Courier New" w:eastAsia="Arial" w:hAnsi="Courier New" w:cs="Courier New"/>
                <w:color w:val="FF0000"/>
                <w:sz w:val="22"/>
                <w:szCs w:val="22"/>
                <w:lang w:val="en-GB"/>
              </w:rPr>
            </w:rPrChange>
          </w:rPr>
          <w:t>;</w:t>
        </w:r>
        <w:r w:rsidRPr="009F0000">
          <w:rPr>
            <w:rStyle w:val="normaltextrun"/>
            <w:rFonts w:ascii="Courier New" w:eastAsia="Arial" w:hAnsi="Courier New" w:cs="Courier New"/>
            <w:color w:val="000000" w:themeColor="text1"/>
            <w:sz w:val="22"/>
            <w:szCs w:val="22"/>
            <w:lang w:val="en-GB"/>
            <w:rPrChange w:id="615" w:author="Kashyap Kammachi-Sreedhar (Nokia)" w:date="2025-02-04T08:46:00Z" w16du:dateUtc="2025-02-04T06:46:00Z">
              <w:rPr>
                <w:rStyle w:val="normaltextrun"/>
                <w:rFonts w:ascii="Courier New" w:eastAsia="Arial" w:hAnsi="Courier New" w:cs="Courier New"/>
                <w:color w:val="FF0000"/>
                <w:sz w:val="22"/>
                <w:szCs w:val="22"/>
                <w:lang w:val="en-GB"/>
              </w:rPr>
            </w:rPrChange>
          </w:rPr>
          <w:br/>
          <w:t xml:space="preserve">   bit(8*</w:t>
        </w:r>
        <w:proofErr w:type="spellStart"/>
        <w:r w:rsidRPr="009F0000">
          <w:rPr>
            <w:rStyle w:val="normaltextrun"/>
            <w:rFonts w:ascii="Courier New" w:eastAsia="Arial" w:hAnsi="Courier New" w:cs="Courier New"/>
            <w:color w:val="000000" w:themeColor="text1"/>
            <w:sz w:val="22"/>
            <w:szCs w:val="22"/>
            <w:lang w:val="en-GB"/>
            <w:rPrChange w:id="616" w:author="Kashyap Kammachi-Sreedhar (Nokia)" w:date="2025-02-04T08:46:00Z" w16du:dateUtc="2025-02-04T06:46:00Z">
              <w:rPr>
                <w:rStyle w:val="normaltextrun"/>
                <w:rFonts w:ascii="Courier New" w:eastAsia="Arial" w:hAnsi="Courier New" w:cs="Courier New"/>
                <w:color w:val="FF0000"/>
                <w:sz w:val="22"/>
                <w:szCs w:val="22"/>
                <w:lang w:val="en-GB"/>
              </w:rPr>
            </w:rPrChange>
          </w:rPr>
          <w:t>sps_nal_unit_length</w:t>
        </w:r>
        <w:proofErr w:type="spellEnd"/>
        <w:r w:rsidRPr="009F0000">
          <w:rPr>
            <w:rStyle w:val="normaltextrun"/>
            <w:rFonts w:ascii="Courier New" w:eastAsia="Arial" w:hAnsi="Courier New" w:cs="Courier New"/>
            <w:color w:val="000000" w:themeColor="text1"/>
            <w:sz w:val="22"/>
            <w:szCs w:val="22"/>
            <w:lang w:val="en-GB"/>
            <w:rPrChange w:id="617" w:author="Kashyap Kammachi-Sreedhar (Nokia)" w:date="2025-02-04T08:46:00Z" w16du:dateUtc="2025-02-04T06:46:00Z">
              <w:rPr>
                <w:rStyle w:val="normaltextrun"/>
                <w:rFonts w:ascii="Courier New" w:eastAsia="Arial" w:hAnsi="Courier New" w:cs="Courier New"/>
                <w:color w:val="FF0000"/>
                <w:sz w:val="22"/>
                <w:szCs w:val="22"/>
                <w:lang w:val="en-GB"/>
              </w:rPr>
            </w:rPrChange>
          </w:rPr>
          <w:t xml:space="preserve">) </w:t>
        </w:r>
        <w:proofErr w:type="spellStart"/>
        <w:r w:rsidRPr="009F0000">
          <w:rPr>
            <w:rStyle w:val="normaltextrun"/>
            <w:rFonts w:ascii="Courier New" w:eastAsia="Arial" w:hAnsi="Courier New" w:cs="Courier New"/>
            <w:color w:val="000000" w:themeColor="text1"/>
            <w:sz w:val="22"/>
            <w:szCs w:val="22"/>
            <w:lang w:val="en-GB"/>
            <w:rPrChange w:id="618" w:author="Kashyap Kammachi-Sreedhar (Nokia)" w:date="2025-02-04T08:46:00Z" w16du:dateUtc="2025-02-04T06:46:00Z">
              <w:rPr>
                <w:rStyle w:val="normaltextrun"/>
                <w:rFonts w:ascii="Courier New" w:eastAsia="Arial" w:hAnsi="Courier New" w:cs="Courier New"/>
                <w:color w:val="FF0000"/>
                <w:sz w:val="22"/>
                <w:szCs w:val="22"/>
                <w:lang w:val="en-GB"/>
              </w:rPr>
            </w:rPrChange>
          </w:rPr>
          <w:t>pps_nal_unit</w:t>
        </w:r>
        <w:proofErr w:type="spellEnd"/>
        <w:r w:rsidRPr="009F0000">
          <w:rPr>
            <w:rStyle w:val="normaltextrun"/>
            <w:rFonts w:ascii="Courier New" w:eastAsia="Arial" w:hAnsi="Courier New" w:cs="Courier New"/>
            <w:color w:val="000000" w:themeColor="text1"/>
            <w:sz w:val="22"/>
            <w:szCs w:val="22"/>
            <w:lang w:val="en-GB"/>
            <w:rPrChange w:id="619" w:author="Kashyap Kammachi-Sreedhar (Nokia)" w:date="2025-02-04T08:46:00Z" w16du:dateUtc="2025-02-04T06:46:00Z">
              <w:rPr>
                <w:rStyle w:val="normaltextrun"/>
                <w:rFonts w:ascii="Courier New" w:eastAsia="Arial" w:hAnsi="Courier New" w:cs="Courier New"/>
                <w:color w:val="FF0000"/>
                <w:sz w:val="22"/>
                <w:szCs w:val="22"/>
                <w:lang w:val="en-GB"/>
              </w:rPr>
            </w:rPrChange>
          </w:rPr>
          <w:t>;</w:t>
        </w:r>
      </w:ins>
    </w:p>
    <w:p w14:paraId="310AAE1D" w14:textId="5E2DB999" w:rsidR="00585DE4" w:rsidRPr="00D66B02" w:rsidRDefault="009F0000">
      <w:pPr>
        <w:pStyle w:val="paragraph"/>
        <w:spacing w:before="0" w:beforeAutospacing="0" w:after="0" w:afterAutospacing="0"/>
        <w:textAlignment w:val="baseline"/>
        <w:rPr>
          <w:ins w:id="620" w:author="Kashyap Kammachi-Sreedhar (Nokia)" w:date="2025-02-04T08:47:00Z" w16du:dateUtc="2025-02-04T06:47:00Z"/>
          <w:rStyle w:val="scxw127190930"/>
          <w:rFonts w:eastAsia="Arial"/>
          <w:color w:val="000000" w:themeColor="text1"/>
          <w:lang w:val="en-GB"/>
          <w:rPrChange w:id="621" w:author="Kashyap Kammachi-Sreedhar (Nokia)" w:date="2025-02-04T08:51:00Z" w16du:dateUtc="2025-02-04T06:51:00Z">
            <w:rPr>
              <w:ins w:id="622" w:author="Kashyap Kammachi-Sreedhar (Nokia)" w:date="2025-02-04T08:47:00Z" w16du:dateUtc="2025-02-04T06:47:00Z"/>
              <w:rStyle w:val="scxw127190930"/>
              <w:rFonts w:ascii="Courier New" w:hAnsi="Courier New" w:cs="Courier New"/>
              <w:color w:val="000000" w:themeColor="text1"/>
              <w:sz w:val="22"/>
              <w:szCs w:val="22"/>
            </w:rPr>
          </w:rPrChange>
        </w:rPr>
        <w:pPrChange w:id="623" w:author="Kashyap Kammachi-Sreedhar (Nokia)" w:date="2025-02-04T08:51:00Z" w16du:dateUtc="2025-02-04T06:51:00Z">
          <w:pPr>
            <w:pStyle w:val="paragraph"/>
            <w:spacing w:before="0" w:beforeAutospacing="0" w:after="0" w:afterAutospacing="0"/>
            <w:ind w:firstLine="720"/>
            <w:textAlignment w:val="baseline"/>
          </w:pPr>
        </w:pPrChange>
      </w:pPr>
      <w:ins w:id="624" w:author="Kashyap Kammachi-Sreedhar (Nokia)" w:date="2025-02-04T08:45:00Z" w16du:dateUtc="2025-02-04T06:45:00Z">
        <w:r w:rsidRPr="009F0000">
          <w:rPr>
            <w:rStyle w:val="normaltextrun"/>
            <w:rFonts w:ascii="Courier New" w:eastAsia="Arial" w:hAnsi="Courier New" w:cs="Courier New"/>
            <w:color w:val="000000" w:themeColor="text1"/>
            <w:sz w:val="22"/>
            <w:szCs w:val="22"/>
            <w:lang w:val="en-GB"/>
            <w:rPrChange w:id="625" w:author="Kashyap Kammachi-Sreedhar (Nokia)" w:date="2025-02-04T08:46:00Z" w16du:dateUtc="2025-02-04T06:46:00Z">
              <w:rPr>
                <w:rStyle w:val="normaltextrun"/>
                <w:rFonts w:ascii="Courier New" w:eastAsia="Arial" w:hAnsi="Courier New" w:cs="Courier New"/>
                <w:sz w:val="22"/>
                <w:szCs w:val="22"/>
                <w:lang w:val="en-GB"/>
              </w:rPr>
            </w:rPrChange>
          </w:rPr>
          <w:t xml:space="preserve">   if (</w:t>
        </w:r>
        <w:proofErr w:type="spellStart"/>
        <w:r w:rsidRPr="009F0000">
          <w:rPr>
            <w:rStyle w:val="normaltextrun"/>
            <w:rFonts w:ascii="Courier New" w:eastAsia="Arial" w:hAnsi="Courier New" w:cs="Courier New"/>
            <w:color w:val="000000" w:themeColor="text1"/>
            <w:sz w:val="22"/>
            <w:szCs w:val="22"/>
            <w:lang w:val="en-GB"/>
            <w:rPrChange w:id="626" w:author="Kashyap Kammachi-Sreedhar (Nokia)" w:date="2025-02-04T08:46:00Z" w16du:dateUtc="2025-02-04T06:46:00Z">
              <w:rPr>
                <w:rStyle w:val="normaltextrun"/>
                <w:rFonts w:ascii="Courier New" w:eastAsia="Arial" w:hAnsi="Courier New" w:cs="Courier New"/>
                <w:sz w:val="22"/>
                <w:szCs w:val="22"/>
                <w:lang w:val="en-GB"/>
              </w:rPr>
            </w:rPrChange>
          </w:rPr>
          <w:t>additional_nal_unit_flag</w:t>
        </w:r>
        <w:proofErr w:type="spellEnd"/>
        <w:r w:rsidRPr="009F0000">
          <w:rPr>
            <w:rStyle w:val="normaltextrun"/>
            <w:rFonts w:ascii="Courier New" w:eastAsia="Arial" w:hAnsi="Courier New" w:cs="Courier New"/>
            <w:color w:val="000000" w:themeColor="text1"/>
            <w:sz w:val="22"/>
            <w:szCs w:val="22"/>
            <w:lang w:val="en-GB"/>
            <w:rPrChange w:id="627" w:author="Kashyap Kammachi-Sreedhar (Nokia)" w:date="2025-02-04T08:46:00Z" w16du:dateUtc="2025-02-04T06:46:00Z">
              <w:rPr>
                <w:rStyle w:val="normaltextrun"/>
                <w:rFonts w:ascii="Courier New" w:eastAsia="Arial" w:hAnsi="Courier New" w:cs="Courier New"/>
                <w:sz w:val="22"/>
                <w:szCs w:val="22"/>
                <w:lang w:val="en-GB"/>
              </w:rPr>
            </w:rPrChange>
          </w:rPr>
          <w:t>) {</w:t>
        </w:r>
        <w:r w:rsidRPr="009F0000">
          <w:rPr>
            <w:rStyle w:val="normaltextrun"/>
            <w:rFonts w:ascii="Courier New" w:eastAsia="Arial" w:hAnsi="Courier New" w:cs="Courier New"/>
            <w:color w:val="000000" w:themeColor="text1"/>
            <w:sz w:val="22"/>
            <w:szCs w:val="22"/>
            <w:lang w:val="en-GB"/>
            <w:rPrChange w:id="628" w:author="Kashyap Kammachi-Sreedhar (Nokia)" w:date="2025-02-04T08:46:00Z" w16du:dateUtc="2025-02-04T06:46:00Z">
              <w:rPr>
                <w:rStyle w:val="normaltextrun"/>
                <w:rFonts w:ascii="Courier New" w:eastAsia="Arial" w:hAnsi="Courier New" w:cs="Courier New"/>
                <w:sz w:val="22"/>
                <w:szCs w:val="22"/>
                <w:lang w:val="en-GB"/>
              </w:rPr>
            </w:rPrChange>
          </w:rPr>
          <w:br/>
          <w:t xml:space="preserve">      for (</w:t>
        </w:r>
        <w:proofErr w:type="spellStart"/>
        <w:r w:rsidRPr="009F0000">
          <w:rPr>
            <w:rStyle w:val="normaltextrun"/>
            <w:rFonts w:ascii="Courier New" w:eastAsia="Arial" w:hAnsi="Courier New" w:cs="Courier New"/>
            <w:color w:val="000000" w:themeColor="text1"/>
            <w:sz w:val="22"/>
            <w:szCs w:val="22"/>
            <w:lang w:val="en-GB"/>
            <w:rPrChange w:id="629" w:author="Kashyap Kammachi-Sreedhar (Nokia)" w:date="2025-02-04T08:46:00Z" w16du:dateUtc="2025-02-04T06:46:00Z">
              <w:rPr>
                <w:rStyle w:val="normaltextrun"/>
                <w:rFonts w:ascii="Courier New" w:eastAsia="Arial" w:hAnsi="Courier New" w:cs="Courier New"/>
                <w:sz w:val="22"/>
                <w:szCs w:val="22"/>
                <w:lang w:val="en-GB"/>
              </w:rPr>
            </w:rPrChange>
          </w:rPr>
          <w:t>i</w:t>
        </w:r>
        <w:proofErr w:type="spellEnd"/>
        <w:r w:rsidRPr="009F0000">
          <w:rPr>
            <w:rStyle w:val="normaltextrun"/>
            <w:rFonts w:ascii="Courier New" w:eastAsia="Arial" w:hAnsi="Courier New" w:cs="Courier New"/>
            <w:color w:val="000000" w:themeColor="text1"/>
            <w:sz w:val="22"/>
            <w:szCs w:val="22"/>
            <w:lang w:val="en-GB"/>
            <w:rPrChange w:id="630" w:author="Kashyap Kammachi-Sreedhar (Nokia)" w:date="2025-02-04T08:46:00Z" w16du:dateUtc="2025-02-04T06:46:00Z">
              <w:rPr>
                <w:rStyle w:val="normaltextrun"/>
                <w:rFonts w:ascii="Courier New" w:eastAsia="Arial" w:hAnsi="Courier New" w:cs="Courier New"/>
                <w:sz w:val="22"/>
                <w:szCs w:val="22"/>
                <w:lang w:val="en-GB"/>
              </w:rPr>
            </w:rPrChange>
          </w:rPr>
          <w:t xml:space="preserve">=0; </w:t>
        </w:r>
        <w:proofErr w:type="spellStart"/>
        <w:r w:rsidRPr="009F0000">
          <w:rPr>
            <w:rStyle w:val="normaltextrun"/>
            <w:rFonts w:ascii="Courier New" w:eastAsia="Arial" w:hAnsi="Courier New" w:cs="Courier New"/>
            <w:color w:val="000000" w:themeColor="text1"/>
            <w:sz w:val="22"/>
            <w:szCs w:val="22"/>
            <w:lang w:val="en-GB"/>
            <w:rPrChange w:id="631" w:author="Kashyap Kammachi-Sreedhar (Nokia)" w:date="2025-02-04T08:46:00Z" w16du:dateUtc="2025-02-04T06:46:00Z">
              <w:rPr>
                <w:rStyle w:val="normaltextrun"/>
                <w:rFonts w:ascii="Courier New" w:eastAsia="Arial" w:hAnsi="Courier New" w:cs="Courier New"/>
                <w:sz w:val="22"/>
                <w:szCs w:val="22"/>
                <w:lang w:val="en-GB"/>
              </w:rPr>
            </w:rPrChange>
          </w:rPr>
          <w:t>i</w:t>
        </w:r>
        <w:proofErr w:type="spellEnd"/>
        <w:r w:rsidRPr="009F0000">
          <w:rPr>
            <w:rStyle w:val="normaltextrun"/>
            <w:rFonts w:ascii="Courier New" w:eastAsia="Arial" w:hAnsi="Courier New" w:cs="Courier New"/>
            <w:color w:val="000000" w:themeColor="text1"/>
            <w:sz w:val="22"/>
            <w:szCs w:val="22"/>
            <w:lang w:val="en-GB"/>
            <w:rPrChange w:id="632" w:author="Kashyap Kammachi-Sreedhar (Nokia)" w:date="2025-02-04T08:46:00Z" w16du:dateUtc="2025-02-04T06:46:00Z">
              <w:rPr>
                <w:rStyle w:val="normaltextrun"/>
                <w:rFonts w:ascii="Courier New" w:eastAsia="Arial" w:hAnsi="Courier New" w:cs="Courier New"/>
                <w:sz w:val="22"/>
                <w:szCs w:val="22"/>
                <w:lang w:val="en-GB"/>
              </w:rPr>
            </w:rPrChange>
          </w:rPr>
          <w:t xml:space="preserve">&lt; </w:t>
        </w:r>
        <w:proofErr w:type="spellStart"/>
        <w:r w:rsidRPr="009F0000">
          <w:rPr>
            <w:rStyle w:val="normaltextrun"/>
            <w:rFonts w:ascii="Courier New" w:eastAsia="Arial" w:hAnsi="Courier New" w:cs="Courier New"/>
            <w:color w:val="000000" w:themeColor="text1"/>
            <w:sz w:val="22"/>
            <w:szCs w:val="22"/>
            <w:lang w:val="en-GB"/>
            <w:rPrChange w:id="633" w:author="Kashyap Kammachi-Sreedhar (Nokia)" w:date="2025-02-04T08:46:00Z" w16du:dateUtc="2025-02-04T06:46:00Z">
              <w:rPr>
                <w:rStyle w:val="normaltextrun"/>
                <w:rFonts w:ascii="Courier New" w:eastAsia="Arial" w:hAnsi="Courier New" w:cs="Courier New"/>
                <w:sz w:val="22"/>
                <w:szCs w:val="22"/>
                <w:lang w:val="en-GB"/>
              </w:rPr>
            </w:rPrChange>
          </w:rPr>
          <w:t>num_aps_nalus</w:t>
        </w:r>
        <w:proofErr w:type="spellEnd"/>
        <w:r w:rsidRPr="009F0000">
          <w:rPr>
            <w:rStyle w:val="normaltextrun"/>
            <w:rFonts w:ascii="Courier New" w:eastAsia="Arial" w:hAnsi="Courier New" w:cs="Courier New"/>
            <w:color w:val="000000" w:themeColor="text1"/>
            <w:sz w:val="22"/>
            <w:szCs w:val="22"/>
            <w:lang w:val="en-GB"/>
            <w:rPrChange w:id="634" w:author="Kashyap Kammachi-Sreedhar (Nokia)" w:date="2025-02-04T08:46:00Z" w16du:dateUtc="2025-02-04T06:46:00Z">
              <w:rPr>
                <w:rStyle w:val="normaltextrun"/>
                <w:rFonts w:ascii="Courier New" w:eastAsia="Arial" w:hAnsi="Courier New" w:cs="Courier New"/>
                <w:sz w:val="22"/>
                <w:szCs w:val="22"/>
                <w:lang w:val="en-GB"/>
              </w:rPr>
            </w:rPrChange>
          </w:rPr>
          <w:t xml:space="preserve">; </w:t>
        </w:r>
        <w:proofErr w:type="spellStart"/>
        <w:r w:rsidRPr="009F0000">
          <w:rPr>
            <w:rStyle w:val="normaltextrun"/>
            <w:rFonts w:ascii="Courier New" w:eastAsia="Arial" w:hAnsi="Courier New" w:cs="Courier New"/>
            <w:color w:val="000000" w:themeColor="text1"/>
            <w:sz w:val="22"/>
            <w:szCs w:val="22"/>
            <w:lang w:val="en-GB"/>
            <w:rPrChange w:id="635" w:author="Kashyap Kammachi-Sreedhar (Nokia)" w:date="2025-02-04T08:46:00Z" w16du:dateUtc="2025-02-04T06:46:00Z">
              <w:rPr>
                <w:rStyle w:val="normaltextrun"/>
                <w:rFonts w:ascii="Courier New" w:eastAsia="Arial" w:hAnsi="Courier New" w:cs="Courier New"/>
                <w:sz w:val="22"/>
                <w:szCs w:val="22"/>
                <w:lang w:val="en-GB"/>
              </w:rPr>
            </w:rPrChange>
          </w:rPr>
          <w:t>i</w:t>
        </w:r>
        <w:proofErr w:type="spellEnd"/>
        <w:r w:rsidRPr="009F0000">
          <w:rPr>
            <w:rStyle w:val="normaltextrun"/>
            <w:rFonts w:ascii="Courier New" w:eastAsia="Arial" w:hAnsi="Courier New" w:cs="Courier New"/>
            <w:color w:val="000000" w:themeColor="text1"/>
            <w:sz w:val="22"/>
            <w:szCs w:val="22"/>
            <w:lang w:val="en-GB"/>
            <w:rPrChange w:id="636" w:author="Kashyap Kammachi-Sreedhar (Nokia)" w:date="2025-02-04T08:46:00Z" w16du:dateUtc="2025-02-04T06:46:00Z">
              <w:rPr>
                <w:rStyle w:val="normaltextrun"/>
                <w:rFonts w:ascii="Courier New" w:eastAsia="Arial" w:hAnsi="Courier New" w:cs="Courier New"/>
                <w:sz w:val="22"/>
                <w:szCs w:val="22"/>
                <w:lang w:val="en-GB"/>
              </w:rPr>
            </w:rPrChange>
          </w:rPr>
          <w:t>++) {</w:t>
        </w:r>
        <w:r w:rsidRPr="009F0000">
          <w:rPr>
            <w:rStyle w:val="normaltextrun"/>
            <w:rFonts w:ascii="Courier New" w:eastAsia="Arial" w:hAnsi="Courier New" w:cs="Courier New"/>
            <w:color w:val="000000" w:themeColor="text1"/>
            <w:sz w:val="22"/>
            <w:szCs w:val="22"/>
            <w:lang w:val="en-GB"/>
            <w:rPrChange w:id="637" w:author="Kashyap Kammachi-Sreedhar (Nokia)" w:date="2025-02-04T08:46:00Z" w16du:dateUtc="2025-02-04T06:46:00Z">
              <w:rPr>
                <w:rStyle w:val="normaltextrun"/>
                <w:rFonts w:ascii="Courier New" w:eastAsia="Arial" w:hAnsi="Courier New" w:cs="Courier New"/>
                <w:sz w:val="22"/>
                <w:szCs w:val="22"/>
                <w:lang w:val="en-GB"/>
              </w:rPr>
            </w:rPrChange>
          </w:rPr>
          <w:br/>
          <w:t xml:space="preserve">         unsigned int(8)            </w:t>
        </w:r>
        <w:proofErr w:type="spellStart"/>
        <w:r w:rsidRPr="009F0000">
          <w:rPr>
            <w:rStyle w:val="normaltextrun"/>
            <w:rFonts w:ascii="Courier New" w:eastAsia="Arial" w:hAnsi="Courier New" w:cs="Courier New"/>
            <w:color w:val="000000" w:themeColor="text1"/>
            <w:sz w:val="22"/>
            <w:szCs w:val="22"/>
            <w:lang w:val="en-GB"/>
            <w:rPrChange w:id="638" w:author="Kashyap Kammachi-Sreedhar (Nokia)" w:date="2025-02-04T08:46:00Z" w16du:dateUtc="2025-02-04T06:46:00Z">
              <w:rPr>
                <w:rStyle w:val="normaltextrun"/>
                <w:rFonts w:ascii="Courier New" w:eastAsia="Arial" w:hAnsi="Courier New" w:cs="Courier New"/>
                <w:sz w:val="22"/>
                <w:szCs w:val="22"/>
                <w:lang w:val="en-GB"/>
              </w:rPr>
            </w:rPrChange>
          </w:rPr>
          <w:t>aps_nal_unit_length</w:t>
        </w:r>
        <w:proofErr w:type="spellEnd"/>
        <w:r w:rsidRPr="009F0000">
          <w:rPr>
            <w:rStyle w:val="normaltextrun"/>
            <w:rFonts w:ascii="Courier New" w:eastAsia="Arial" w:hAnsi="Courier New" w:cs="Courier New"/>
            <w:color w:val="000000" w:themeColor="text1"/>
            <w:sz w:val="22"/>
            <w:szCs w:val="22"/>
            <w:lang w:val="en-GB"/>
            <w:rPrChange w:id="639" w:author="Kashyap Kammachi-Sreedhar (Nokia)" w:date="2025-02-04T08:46:00Z" w16du:dateUtc="2025-02-04T06:46:00Z">
              <w:rPr>
                <w:rStyle w:val="normaltextrun"/>
                <w:rFonts w:ascii="Courier New" w:eastAsia="Arial" w:hAnsi="Courier New" w:cs="Courier New"/>
                <w:sz w:val="22"/>
                <w:szCs w:val="22"/>
                <w:lang w:val="en-GB"/>
              </w:rPr>
            </w:rPrChange>
          </w:rPr>
          <w:t>;</w:t>
        </w:r>
        <w:r w:rsidRPr="009F0000">
          <w:rPr>
            <w:rStyle w:val="normaltextrun"/>
            <w:rFonts w:ascii="Courier New" w:eastAsia="Arial" w:hAnsi="Courier New" w:cs="Courier New"/>
            <w:color w:val="000000" w:themeColor="text1"/>
            <w:sz w:val="22"/>
            <w:szCs w:val="22"/>
            <w:lang w:val="en-GB"/>
            <w:rPrChange w:id="640" w:author="Kashyap Kammachi-Sreedhar (Nokia)" w:date="2025-02-04T08:46:00Z" w16du:dateUtc="2025-02-04T06:46:00Z">
              <w:rPr>
                <w:rStyle w:val="normaltextrun"/>
                <w:rFonts w:ascii="Courier New" w:eastAsia="Arial" w:hAnsi="Courier New" w:cs="Courier New"/>
                <w:sz w:val="22"/>
                <w:szCs w:val="22"/>
                <w:lang w:val="en-GB"/>
              </w:rPr>
            </w:rPrChange>
          </w:rPr>
          <w:br/>
          <w:t xml:space="preserve">         bit(8*</w:t>
        </w:r>
        <w:proofErr w:type="spellStart"/>
        <w:r w:rsidRPr="009F0000">
          <w:rPr>
            <w:rStyle w:val="normaltextrun"/>
            <w:rFonts w:ascii="Courier New" w:eastAsia="Arial" w:hAnsi="Courier New" w:cs="Courier New"/>
            <w:color w:val="000000" w:themeColor="text1"/>
            <w:sz w:val="22"/>
            <w:szCs w:val="22"/>
            <w:lang w:val="en-GB"/>
            <w:rPrChange w:id="641" w:author="Kashyap Kammachi-Sreedhar (Nokia)" w:date="2025-02-04T08:46:00Z" w16du:dateUtc="2025-02-04T06:46:00Z">
              <w:rPr>
                <w:rStyle w:val="normaltextrun"/>
                <w:rFonts w:ascii="Courier New" w:eastAsia="Arial" w:hAnsi="Courier New" w:cs="Courier New"/>
                <w:sz w:val="22"/>
                <w:szCs w:val="22"/>
                <w:lang w:val="en-GB"/>
              </w:rPr>
            </w:rPrChange>
          </w:rPr>
          <w:t>aps_nal_unit_length</w:t>
        </w:r>
        <w:proofErr w:type="spellEnd"/>
        <w:r w:rsidRPr="009F0000">
          <w:rPr>
            <w:rStyle w:val="normaltextrun"/>
            <w:rFonts w:ascii="Courier New" w:eastAsia="Arial" w:hAnsi="Courier New" w:cs="Courier New"/>
            <w:color w:val="000000" w:themeColor="text1"/>
            <w:sz w:val="22"/>
            <w:szCs w:val="22"/>
            <w:lang w:val="en-GB"/>
            <w:rPrChange w:id="642" w:author="Kashyap Kammachi-Sreedhar (Nokia)" w:date="2025-02-04T08:46:00Z" w16du:dateUtc="2025-02-04T06:46:00Z">
              <w:rPr>
                <w:rStyle w:val="normaltextrun"/>
                <w:rFonts w:ascii="Courier New" w:eastAsia="Arial" w:hAnsi="Courier New" w:cs="Courier New"/>
                <w:sz w:val="22"/>
                <w:szCs w:val="22"/>
                <w:lang w:val="en-GB"/>
              </w:rPr>
            </w:rPrChange>
          </w:rPr>
          <w:t xml:space="preserve">) </w:t>
        </w:r>
        <w:proofErr w:type="spellStart"/>
        <w:r w:rsidRPr="009F0000">
          <w:rPr>
            <w:rStyle w:val="normaltextrun"/>
            <w:rFonts w:ascii="Courier New" w:eastAsia="Arial" w:hAnsi="Courier New" w:cs="Courier New"/>
            <w:color w:val="000000" w:themeColor="text1"/>
            <w:sz w:val="22"/>
            <w:szCs w:val="22"/>
            <w:lang w:val="en-GB"/>
            <w:rPrChange w:id="643" w:author="Kashyap Kammachi-Sreedhar (Nokia)" w:date="2025-02-04T08:46:00Z" w16du:dateUtc="2025-02-04T06:46:00Z">
              <w:rPr>
                <w:rStyle w:val="normaltextrun"/>
                <w:rFonts w:ascii="Courier New" w:eastAsia="Arial" w:hAnsi="Courier New" w:cs="Courier New"/>
                <w:sz w:val="22"/>
                <w:szCs w:val="22"/>
                <w:lang w:val="en-GB"/>
              </w:rPr>
            </w:rPrChange>
          </w:rPr>
          <w:t>aps_nal_unit</w:t>
        </w:r>
        <w:proofErr w:type="spellEnd"/>
        <w:r w:rsidRPr="009F0000">
          <w:rPr>
            <w:rStyle w:val="normaltextrun"/>
            <w:rFonts w:ascii="Courier New" w:eastAsia="Arial" w:hAnsi="Courier New" w:cs="Courier New"/>
            <w:color w:val="000000" w:themeColor="text1"/>
            <w:sz w:val="22"/>
            <w:szCs w:val="22"/>
            <w:lang w:val="en-GB"/>
            <w:rPrChange w:id="644" w:author="Kashyap Kammachi-Sreedhar (Nokia)" w:date="2025-02-04T08:46:00Z" w16du:dateUtc="2025-02-04T06:46:00Z">
              <w:rPr>
                <w:rStyle w:val="normaltextrun"/>
                <w:rFonts w:ascii="Courier New" w:eastAsia="Arial" w:hAnsi="Courier New" w:cs="Courier New"/>
                <w:sz w:val="22"/>
                <w:szCs w:val="22"/>
                <w:lang w:val="en-GB"/>
              </w:rPr>
            </w:rPrChange>
          </w:rPr>
          <w:t>;</w:t>
        </w:r>
        <w:r w:rsidRPr="009F0000">
          <w:rPr>
            <w:rStyle w:val="normaltextrun"/>
            <w:rFonts w:ascii="Courier New" w:eastAsia="Arial" w:hAnsi="Courier New" w:cs="Courier New"/>
            <w:color w:val="000000" w:themeColor="text1"/>
            <w:sz w:val="22"/>
            <w:szCs w:val="22"/>
            <w:lang w:val="en-GB"/>
            <w:rPrChange w:id="645" w:author="Kashyap Kammachi-Sreedhar (Nokia)" w:date="2025-02-04T08:46:00Z" w16du:dateUtc="2025-02-04T06:46:00Z">
              <w:rPr>
                <w:rStyle w:val="normaltextrun"/>
                <w:rFonts w:ascii="Courier New" w:eastAsia="Arial" w:hAnsi="Courier New" w:cs="Courier New"/>
                <w:sz w:val="22"/>
                <w:szCs w:val="22"/>
                <w:lang w:val="en-GB"/>
              </w:rPr>
            </w:rPrChange>
          </w:rPr>
          <w:br/>
          <w:t xml:space="preserve">      }</w:t>
        </w:r>
        <w:r w:rsidRPr="009F0000">
          <w:rPr>
            <w:rStyle w:val="normaltextrun"/>
            <w:rFonts w:ascii="Courier New" w:eastAsia="Arial" w:hAnsi="Courier New" w:cs="Courier New"/>
            <w:color w:val="000000" w:themeColor="text1"/>
            <w:sz w:val="22"/>
            <w:szCs w:val="22"/>
            <w:lang w:val="en-GB"/>
            <w:rPrChange w:id="646" w:author="Kashyap Kammachi-Sreedhar (Nokia)" w:date="2025-02-04T08:46:00Z" w16du:dateUtc="2025-02-04T06:46:00Z">
              <w:rPr>
                <w:rStyle w:val="normaltextrun"/>
                <w:rFonts w:ascii="Courier New" w:eastAsia="Arial" w:hAnsi="Courier New" w:cs="Courier New"/>
                <w:sz w:val="22"/>
                <w:szCs w:val="22"/>
                <w:lang w:val="en-GB"/>
              </w:rPr>
            </w:rPrChange>
          </w:rPr>
          <w:br/>
          <w:t xml:space="preserve">      for (</w:t>
        </w:r>
        <w:proofErr w:type="spellStart"/>
        <w:r w:rsidRPr="009F0000">
          <w:rPr>
            <w:rStyle w:val="normaltextrun"/>
            <w:rFonts w:ascii="Courier New" w:eastAsia="Arial" w:hAnsi="Courier New" w:cs="Courier New"/>
            <w:color w:val="000000" w:themeColor="text1"/>
            <w:sz w:val="22"/>
            <w:szCs w:val="22"/>
            <w:lang w:val="en-GB"/>
            <w:rPrChange w:id="647" w:author="Kashyap Kammachi-Sreedhar (Nokia)" w:date="2025-02-04T08:46:00Z" w16du:dateUtc="2025-02-04T06:46:00Z">
              <w:rPr>
                <w:rStyle w:val="normaltextrun"/>
                <w:rFonts w:ascii="Courier New" w:eastAsia="Arial" w:hAnsi="Courier New" w:cs="Courier New"/>
                <w:sz w:val="22"/>
                <w:szCs w:val="22"/>
                <w:lang w:val="en-GB"/>
              </w:rPr>
            </w:rPrChange>
          </w:rPr>
          <w:t>i</w:t>
        </w:r>
        <w:proofErr w:type="spellEnd"/>
        <w:r w:rsidRPr="009F0000">
          <w:rPr>
            <w:rStyle w:val="normaltextrun"/>
            <w:rFonts w:ascii="Courier New" w:eastAsia="Arial" w:hAnsi="Courier New" w:cs="Courier New"/>
            <w:color w:val="000000" w:themeColor="text1"/>
            <w:sz w:val="22"/>
            <w:szCs w:val="22"/>
            <w:lang w:val="en-GB"/>
            <w:rPrChange w:id="648" w:author="Kashyap Kammachi-Sreedhar (Nokia)" w:date="2025-02-04T08:46:00Z" w16du:dateUtc="2025-02-04T06:46:00Z">
              <w:rPr>
                <w:rStyle w:val="normaltextrun"/>
                <w:rFonts w:ascii="Courier New" w:eastAsia="Arial" w:hAnsi="Courier New" w:cs="Courier New"/>
                <w:sz w:val="22"/>
                <w:szCs w:val="22"/>
                <w:lang w:val="en-GB"/>
              </w:rPr>
            </w:rPrChange>
          </w:rPr>
          <w:t xml:space="preserve">=0; i&lt; </w:t>
        </w:r>
        <w:proofErr w:type="spellStart"/>
        <w:r w:rsidRPr="009F0000">
          <w:rPr>
            <w:rStyle w:val="normaltextrun"/>
            <w:rFonts w:ascii="Courier New" w:eastAsia="Arial" w:hAnsi="Courier New" w:cs="Courier New"/>
            <w:color w:val="000000" w:themeColor="text1"/>
            <w:sz w:val="22"/>
            <w:szCs w:val="22"/>
            <w:lang w:val="en-GB"/>
            <w:rPrChange w:id="649" w:author="Kashyap Kammachi-Sreedhar (Nokia)" w:date="2025-02-04T08:46:00Z" w16du:dateUtc="2025-02-04T06:46:00Z">
              <w:rPr>
                <w:rStyle w:val="normaltextrun"/>
                <w:rFonts w:ascii="Courier New" w:eastAsia="Arial" w:hAnsi="Courier New" w:cs="Courier New"/>
                <w:sz w:val="22"/>
                <w:szCs w:val="22"/>
                <w:lang w:val="en-GB"/>
              </w:rPr>
            </w:rPrChange>
          </w:rPr>
          <w:t>num_sei_nalus</w:t>
        </w:r>
        <w:proofErr w:type="spellEnd"/>
        <w:r w:rsidRPr="009F0000">
          <w:rPr>
            <w:rStyle w:val="normaltextrun"/>
            <w:rFonts w:ascii="Courier New" w:eastAsia="Arial" w:hAnsi="Courier New" w:cs="Courier New"/>
            <w:color w:val="000000" w:themeColor="text1"/>
            <w:sz w:val="22"/>
            <w:szCs w:val="22"/>
            <w:lang w:val="en-GB"/>
            <w:rPrChange w:id="650" w:author="Kashyap Kammachi-Sreedhar (Nokia)" w:date="2025-02-04T08:46:00Z" w16du:dateUtc="2025-02-04T06:46:00Z">
              <w:rPr>
                <w:rStyle w:val="normaltextrun"/>
                <w:rFonts w:ascii="Courier New" w:eastAsia="Arial" w:hAnsi="Courier New" w:cs="Courier New"/>
                <w:sz w:val="22"/>
                <w:szCs w:val="22"/>
                <w:lang w:val="en-GB"/>
              </w:rPr>
            </w:rPrChange>
          </w:rPr>
          <w:t xml:space="preserve">; </w:t>
        </w:r>
        <w:proofErr w:type="spellStart"/>
        <w:r w:rsidRPr="009F0000">
          <w:rPr>
            <w:rStyle w:val="normaltextrun"/>
            <w:rFonts w:ascii="Courier New" w:eastAsia="Arial" w:hAnsi="Courier New" w:cs="Courier New"/>
            <w:color w:val="000000" w:themeColor="text1"/>
            <w:sz w:val="22"/>
            <w:szCs w:val="22"/>
            <w:lang w:val="en-GB"/>
            <w:rPrChange w:id="651" w:author="Kashyap Kammachi-Sreedhar (Nokia)" w:date="2025-02-04T08:46:00Z" w16du:dateUtc="2025-02-04T06:46:00Z">
              <w:rPr>
                <w:rStyle w:val="normaltextrun"/>
                <w:rFonts w:ascii="Courier New" w:eastAsia="Arial" w:hAnsi="Courier New" w:cs="Courier New"/>
                <w:sz w:val="22"/>
                <w:szCs w:val="22"/>
                <w:lang w:val="en-GB"/>
              </w:rPr>
            </w:rPrChange>
          </w:rPr>
          <w:t>i</w:t>
        </w:r>
        <w:proofErr w:type="spellEnd"/>
        <w:r w:rsidRPr="009F0000">
          <w:rPr>
            <w:rStyle w:val="normaltextrun"/>
            <w:rFonts w:ascii="Courier New" w:eastAsia="Arial" w:hAnsi="Courier New" w:cs="Courier New"/>
            <w:color w:val="000000" w:themeColor="text1"/>
            <w:sz w:val="22"/>
            <w:szCs w:val="22"/>
            <w:lang w:val="en-GB"/>
            <w:rPrChange w:id="652" w:author="Kashyap Kammachi-Sreedhar (Nokia)" w:date="2025-02-04T08:46:00Z" w16du:dateUtc="2025-02-04T06:46:00Z">
              <w:rPr>
                <w:rStyle w:val="normaltextrun"/>
                <w:rFonts w:ascii="Courier New" w:eastAsia="Arial" w:hAnsi="Courier New" w:cs="Courier New"/>
                <w:sz w:val="22"/>
                <w:szCs w:val="22"/>
                <w:lang w:val="en-GB"/>
              </w:rPr>
            </w:rPrChange>
          </w:rPr>
          <w:t>++) {</w:t>
        </w:r>
        <w:r w:rsidRPr="009F0000">
          <w:rPr>
            <w:rStyle w:val="normaltextrun"/>
            <w:rFonts w:ascii="Courier New" w:eastAsia="Arial" w:hAnsi="Courier New" w:cs="Courier New"/>
            <w:color w:val="000000" w:themeColor="text1"/>
            <w:sz w:val="22"/>
            <w:szCs w:val="22"/>
            <w:lang w:val="en-GB"/>
            <w:rPrChange w:id="653" w:author="Kashyap Kammachi-Sreedhar (Nokia)" w:date="2025-02-04T08:46:00Z" w16du:dateUtc="2025-02-04T06:46:00Z">
              <w:rPr>
                <w:rStyle w:val="normaltextrun"/>
                <w:rFonts w:ascii="Courier New" w:eastAsia="Arial" w:hAnsi="Courier New" w:cs="Courier New"/>
                <w:sz w:val="22"/>
                <w:szCs w:val="22"/>
                <w:lang w:val="en-GB"/>
              </w:rPr>
            </w:rPrChange>
          </w:rPr>
          <w:br/>
          <w:t xml:space="preserve">         unsigned int(8)            </w:t>
        </w:r>
        <w:proofErr w:type="spellStart"/>
        <w:r w:rsidRPr="009F0000">
          <w:rPr>
            <w:rStyle w:val="normaltextrun"/>
            <w:rFonts w:ascii="Courier New" w:eastAsia="Arial" w:hAnsi="Courier New" w:cs="Courier New"/>
            <w:color w:val="000000" w:themeColor="text1"/>
            <w:sz w:val="22"/>
            <w:szCs w:val="22"/>
            <w:lang w:val="en-GB"/>
            <w:rPrChange w:id="654" w:author="Kashyap Kammachi-Sreedhar (Nokia)" w:date="2025-02-04T08:46:00Z" w16du:dateUtc="2025-02-04T06:46:00Z">
              <w:rPr>
                <w:rStyle w:val="normaltextrun"/>
                <w:rFonts w:ascii="Courier New" w:eastAsia="Arial" w:hAnsi="Courier New" w:cs="Courier New"/>
                <w:sz w:val="22"/>
                <w:szCs w:val="22"/>
                <w:lang w:val="en-GB"/>
              </w:rPr>
            </w:rPrChange>
          </w:rPr>
          <w:t>sei_nal_unit_length</w:t>
        </w:r>
        <w:proofErr w:type="spellEnd"/>
        <w:r w:rsidRPr="009F0000">
          <w:rPr>
            <w:rStyle w:val="normaltextrun"/>
            <w:rFonts w:ascii="Courier New" w:eastAsia="Arial" w:hAnsi="Courier New" w:cs="Courier New"/>
            <w:color w:val="000000" w:themeColor="text1"/>
            <w:sz w:val="22"/>
            <w:szCs w:val="22"/>
            <w:lang w:val="en-GB"/>
            <w:rPrChange w:id="655" w:author="Kashyap Kammachi-Sreedhar (Nokia)" w:date="2025-02-04T08:46:00Z" w16du:dateUtc="2025-02-04T06:46:00Z">
              <w:rPr>
                <w:rStyle w:val="normaltextrun"/>
                <w:rFonts w:ascii="Courier New" w:eastAsia="Arial" w:hAnsi="Courier New" w:cs="Courier New"/>
                <w:sz w:val="22"/>
                <w:szCs w:val="22"/>
                <w:lang w:val="en-GB"/>
              </w:rPr>
            </w:rPrChange>
          </w:rPr>
          <w:t>;</w:t>
        </w:r>
        <w:r w:rsidRPr="009F0000">
          <w:rPr>
            <w:rStyle w:val="normaltextrun"/>
            <w:rFonts w:ascii="Courier New" w:eastAsia="Arial" w:hAnsi="Courier New" w:cs="Courier New"/>
            <w:color w:val="000000" w:themeColor="text1"/>
            <w:sz w:val="22"/>
            <w:szCs w:val="22"/>
            <w:lang w:val="en-GB"/>
            <w:rPrChange w:id="656" w:author="Kashyap Kammachi-Sreedhar (Nokia)" w:date="2025-02-04T08:46:00Z" w16du:dateUtc="2025-02-04T06:46:00Z">
              <w:rPr>
                <w:rStyle w:val="normaltextrun"/>
                <w:rFonts w:ascii="Courier New" w:eastAsia="Arial" w:hAnsi="Courier New" w:cs="Courier New"/>
                <w:sz w:val="22"/>
                <w:szCs w:val="22"/>
                <w:lang w:val="en-GB"/>
              </w:rPr>
            </w:rPrChange>
          </w:rPr>
          <w:br/>
          <w:t xml:space="preserve">         bit(8*</w:t>
        </w:r>
        <w:proofErr w:type="spellStart"/>
        <w:r w:rsidRPr="009F0000">
          <w:rPr>
            <w:rStyle w:val="normaltextrun"/>
            <w:rFonts w:ascii="Courier New" w:eastAsia="Arial" w:hAnsi="Courier New" w:cs="Courier New"/>
            <w:color w:val="000000" w:themeColor="text1"/>
            <w:sz w:val="22"/>
            <w:szCs w:val="22"/>
            <w:lang w:val="en-GB"/>
            <w:rPrChange w:id="657" w:author="Kashyap Kammachi-Sreedhar (Nokia)" w:date="2025-02-04T08:46:00Z" w16du:dateUtc="2025-02-04T06:46:00Z">
              <w:rPr>
                <w:rStyle w:val="normaltextrun"/>
                <w:rFonts w:ascii="Courier New" w:eastAsia="Arial" w:hAnsi="Courier New" w:cs="Courier New"/>
                <w:sz w:val="22"/>
                <w:szCs w:val="22"/>
                <w:lang w:val="en-GB"/>
              </w:rPr>
            </w:rPrChange>
          </w:rPr>
          <w:t>sei_nal_unit_length</w:t>
        </w:r>
        <w:proofErr w:type="spellEnd"/>
        <w:r w:rsidRPr="009F0000">
          <w:rPr>
            <w:rStyle w:val="normaltextrun"/>
            <w:rFonts w:ascii="Courier New" w:eastAsia="Arial" w:hAnsi="Courier New" w:cs="Courier New"/>
            <w:color w:val="000000" w:themeColor="text1"/>
            <w:sz w:val="22"/>
            <w:szCs w:val="22"/>
            <w:lang w:val="en-GB"/>
            <w:rPrChange w:id="658" w:author="Kashyap Kammachi-Sreedhar (Nokia)" w:date="2025-02-04T08:46:00Z" w16du:dateUtc="2025-02-04T06:46:00Z">
              <w:rPr>
                <w:rStyle w:val="normaltextrun"/>
                <w:rFonts w:ascii="Courier New" w:eastAsia="Arial" w:hAnsi="Courier New" w:cs="Courier New"/>
                <w:sz w:val="22"/>
                <w:szCs w:val="22"/>
                <w:lang w:val="en-GB"/>
              </w:rPr>
            </w:rPrChange>
          </w:rPr>
          <w:t xml:space="preserve">) </w:t>
        </w:r>
        <w:proofErr w:type="spellStart"/>
        <w:r w:rsidRPr="009F0000">
          <w:rPr>
            <w:rStyle w:val="normaltextrun"/>
            <w:rFonts w:ascii="Courier New" w:eastAsia="Arial" w:hAnsi="Courier New" w:cs="Courier New"/>
            <w:color w:val="000000" w:themeColor="text1"/>
            <w:sz w:val="22"/>
            <w:szCs w:val="22"/>
            <w:lang w:val="en-GB"/>
            <w:rPrChange w:id="659" w:author="Kashyap Kammachi-Sreedhar (Nokia)" w:date="2025-02-04T08:46:00Z" w16du:dateUtc="2025-02-04T06:46:00Z">
              <w:rPr>
                <w:rStyle w:val="normaltextrun"/>
                <w:rFonts w:ascii="Courier New" w:eastAsia="Arial" w:hAnsi="Courier New" w:cs="Courier New"/>
                <w:sz w:val="22"/>
                <w:szCs w:val="22"/>
                <w:lang w:val="en-GB"/>
              </w:rPr>
            </w:rPrChange>
          </w:rPr>
          <w:t>sei_nal_unit</w:t>
        </w:r>
        <w:proofErr w:type="spellEnd"/>
        <w:r w:rsidRPr="009F0000">
          <w:rPr>
            <w:rStyle w:val="normaltextrun"/>
            <w:rFonts w:ascii="Courier New" w:eastAsia="Arial" w:hAnsi="Courier New" w:cs="Courier New"/>
            <w:color w:val="000000" w:themeColor="text1"/>
            <w:sz w:val="22"/>
            <w:szCs w:val="22"/>
            <w:lang w:val="en-GB"/>
            <w:rPrChange w:id="660" w:author="Kashyap Kammachi-Sreedhar (Nokia)" w:date="2025-02-04T08:46:00Z" w16du:dateUtc="2025-02-04T06:46:00Z">
              <w:rPr>
                <w:rStyle w:val="normaltextrun"/>
                <w:rFonts w:ascii="Courier New" w:eastAsia="Arial" w:hAnsi="Courier New" w:cs="Courier New"/>
                <w:sz w:val="22"/>
                <w:szCs w:val="22"/>
                <w:lang w:val="en-GB"/>
              </w:rPr>
            </w:rPrChange>
          </w:rPr>
          <w:t>;</w:t>
        </w:r>
        <w:r w:rsidRPr="009F0000">
          <w:rPr>
            <w:rStyle w:val="normaltextrun"/>
            <w:rFonts w:ascii="Courier New" w:eastAsia="Arial" w:hAnsi="Courier New" w:cs="Courier New"/>
            <w:color w:val="000000" w:themeColor="text1"/>
            <w:sz w:val="22"/>
            <w:szCs w:val="22"/>
            <w:lang w:val="en-GB"/>
            <w:rPrChange w:id="661" w:author="Kashyap Kammachi-Sreedhar (Nokia)" w:date="2025-02-04T08:46:00Z" w16du:dateUtc="2025-02-04T06:46:00Z">
              <w:rPr>
                <w:rStyle w:val="normaltextrun"/>
                <w:rFonts w:ascii="Courier New" w:eastAsia="Arial" w:hAnsi="Courier New" w:cs="Courier New"/>
                <w:sz w:val="22"/>
                <w:szCs w:val="22"/>
                <w:lang w:val="en-GB"/>
              </w:rPr>
            </w:rPrChange>
          </w:rPr>
          <w:br/>
          <w:t xml:space="preserve">      }</w:t>
        </w:r>
        <w:r w:rsidRPr="009F0000">
          <w:rPr>
            <w:rStyle w:val="normaltextrun"/>
            <w:rFonts w:ascii="Courier New" w:eastAsia="Arial" w:hAnsi="Courier New" w:cs="Courier New"/>
            <w:color w:val="000000" w:themeColor="text1"/>
            <w:sz w:val="22"/>
            <w:szCs w:val="22"/>
            <w:lang w:val="en-GB"/>
            <w:rPrChange w:id="662" w:author="Kashyap Kammachi-Sreedhar (Nokia)" w:date="2025-02-04T08:46:00Z" w16du:dateUtc="2025-02-04T06:46:00Z">
              <w:rPr>
                <w:rStyle w:val="normaltextrun"/>
                <w:rFonts w:ascii="Courier New" w:eastAsia="Arial" w:hAnsi="Courier New" w:cs="Courier New"/>
                <w:sz w:val="22"/>
                <w:szCs w:val="22"/>
                <w:lang w:val="en-GB"/>
              </w:rPr>
            </w:rPrChange>
          </w:rPr>
          <w:br/>
          <w:t xml:space="preserve">    }</w:t>
        </w:r>
      </w:ins>
    </w:p>
    <w:p w14:paraId="27579A18" w14:textId="3E5A26D7" w:rsidR="009F0000" w:rsidRPr="009F0000" w:rsidRDefault="00D66B02">
      <w:pPr>
        <w:pStyle w:val="paragraph"/>
        <w:spacing w:before="0" w:beforeAutospacing="0" w:after="0" w:afterAutospacing="0"/>
        <w:textAlignment w:val="baseline"/>
        <w:rPr>
          <w:ins w:id="663" w:author="Kashyap Kammachi-Sreedhar (Nokia)" w:date="2025-02-04T08:45:00Z" w16du:dateUtc="2025-02-04T06:45:00Z"/>
          <w:rFonts w:ascii="Segoe UI" w:hAnsi="Segoe UI" w:cs="Segoe UI"/>
          <w:color w:val="000000" w:themeColor="text1"/>
          <w:sz w:val="18"/>
          <w:szCs w:val="18"/>
          <w:rPrChange w:id="664" w:author="Kashyap Kammachi-Sreedhar (Nokia)" w:date="2025-02-04T08:46:00Z" w16du:dateUtc="2025-02-04T06:46:00Z">
            <w:rPr>
              <w:ins w:id="665" w:author="Kashyap Kammachi-Sreedhar (Nokia)" w:date="2025-02-04T08:45:00Z" w16du:dateUtc="2025-02-04T06:45:00Z"/>
              <w:rFonts w:ascii="Segoe UI" w:hAnsi="Segoe UI" w:cs="Segoe UI"/>
              <w:sz w:val="18"/>
              <w:szCs w:val="18"/>
            </w:rPr>
          </w:rPrChange>
        </w:rPr>
        <w:pPrChange w:id="666" w:author="Kashyap Kammachi-Sreedhar (Nokia)" w:date="2025-02-04T08:51:00Z" w16du:dateUtc="2025-02-04T06:51:00Z">
          <w:pPr>
            <w:pStyle w:val="paragraph"/>
            <w:spacing w:before="0" w:beforeAutospacing="0" w:after="0" w:afterAutospacing="0"/>
            <w:ind w:firstLine="720"/>
            <w:textAlignment w:val="baseline"/>
          </w:pPr>
        </w:pPrChange>
      </w:pPr>
      <w:ins w:id="667" w:author="Kashyap Kammachi-Sreedhar (Nokia)" w:date="2025-02-04T08:51:00Z" w16du:dateUtc="2025-02-04T06:51:00Z">
        <w:r>
          <w:rPr>
            <w:rStyle w:val="normaltextrun"/>
            <w:rFonts w:ascii="Courier New" w:eastAsia="Arial" w:hAnsi="Courier New" w:cs="Courier New"/>
            <w:color w:val="000000" w:themeColor="text1"/>
            <w:sz w:val="22"/>
            <w:szCs w:val="22"/>
            <w:lang w:val="en-GB"/>
          </w:rPr>
          <w:t xml:space="preserve">   </w:t>
        </w:r>
      </w:ins>
      <w:proofErr w:type="spellStart"/>
      <w:ins w:id="668" w:author="Kashyap Kammachi-Sreedhar (Nokia)" w:date="2025-02-04T08:47:00Z" w16du:dateUtc="2025-02-04T06:47:00Z">
        <w:r w:rsidR="00585DE4" w:rsidRPr="00F3046A">
          <w:rPr>
            <w:rStyle w:val="normaltextrun"/>
            <w:rFonts w:ascii="Courier New" w:eastAsia="Arial" w:hAnsi="Courier New" w:cs="Courier New"/>
            <w:color w:val="000000" w:themeColor="text1"/>
            <w:sz w:val="22"/>
            <w:szCs w:val="22"/>
            <w:lang w:val="en-GB"/>
          </w:rPr>
          <w:t>trailing_</w:t>
        </w:r>
        <w:proofErr w:type="gramStart"/>
        <w:r w:rsidR="00585DE4" w:rsidRPr="00F3046A">
          <w:rPr>
            <w:rStyle w:val="normaltextrun"/>
            <w:rFonts w:ascii="Courier New" w:eastAsia="Arial" w:hAnsi="Courier New" w:cs="Courier New"/>
            <w:color w:val="000000" w:themeColor="text1"/>
            <w:sz w:val="22"/>
            <w:szCs w:val="22"/>
            <w:lang w:val="en-GB"/>
          </w:rPr>
          <w:t>bits</w:t>
        </w:r>
        <w:proofErr w:type="spellEnd"/>
        <w:r w:rsidR="00585DE4" w:rsidRPr="00F3046A">
          <w:rPr>
            <w:rStyle w:val="normaltextrun"/>
            <w:rFonts w:ascii="Courier New" w:eastAsia="Arial" w:hAnsi="Courier New" w:cs="Courier New"/>
            <w:color w:val="000000" w:themeColor="text1"/>
            <w:sz w:val="22"/>
            <w:szCs w:val="22"/>
            <w:lang w:val="en-GB"/>
          </w:rPr>
          <w:t>(</w:t>
        </w:r>
        <w:proofErr w:type="gramEnd"/>
        <w:r w:rsidR="00585DE4" w:rsidRPr="00F3046A">
          <w:rPr>
            <w:rStyle w:val="normaltextrun"/>
            <w:rFonts w:ascii="Courier New" w:eastAsia="Arial" w:hAnsi="Courier New" w:cs="Courier New"/>
            <w:color w:val="000000" w:themeColor="text1"/>
            <w:sz w:val="22"/>
            <w:szCs w:val="22"/>
            <w:lang w:val="en-GB"/>
          </w:rPr>
          <w:t>);</w:t>
        </w:r>
        <w:r w:rsidR="00585DE4" w:rsidRPr="00F3046A">
          <w:rPr>
            <w:rStyle w:val="scxw127190930"/>
            <w:rFonts w:ascii="Courier New" w:hAnsi="Courier New" w:cs="Courier New"/>
            <w:color w:val="000000" w:themeColor="text1"/>
            <w:sz w:val="22"/>
            <w:szCs w:val="22"/>
          </w:rPr>
          <w:t> </w:t>
        </w:r>
      </w:ins>
      <w:ins w:id="669" w:author="Kashyap Kammachi-Sreedhar (Nokia)" w:date="2025-02-04T08:45:00Z" w16du:dateUtc="2025-02-04T06:45:00Z">
        <w:r w:rsidR="009F0000" w:rsidRPr="009F0000">
          <w:rPr>
            <w:rFonts w:ascii="Courier New" w:hAnsi="Courier New" w:cs="Courier New"/>
            <w:color w:val="000000" w:themeColor="text1"/>
            <w:sz w:val="22"/>
            <w:szCs w:val="22"/>
            <w:rPrChange w:id="670" w:author="Kashyap Kammachi-Sreedhar (Nokia)" w:date="2025-02-04T08:46:00Z" w16du:dateUtc="2025-02-04T06:46:00Z">
              <w:rPr>
                <w:rFonts w:ascii="Courier New" w:hAnsi="Courier New" w:cs="Courier New"/>
                <w:sz w:val="22"/>
                <w:szCs w:val="22"/>
              </w:rPr>
            </w:rPrChange>
          </w:rPr>
          <w:br/>
        </w:r>
        <w:r w:rsidR="009F0000" w:rsidRPr="009F0000">
          <w:rPr>
            <w:rStyle w:val="normaltextrun"/>
            <w:rFonts w:ascii="Courier New" w:eastAsia="Arial" w:hAnsi="Courier New" w:cs="Courier New"/>
            <w:color w:val="000000" w:themeColor="text1"/>
            <w:sz w:val="22"/>
            <w:szCs w:val="22"/>
            <w:lang w:val="en-GB"/>
            <w:rPrChange w:id="671" w:author="Kashyap Kammachi-Sreedhar (Nokia)" w:date="2025-02-04T08:46:00Z" w16du:dateUtc="2025-02-04T06:46:00Z">
              <w:rPr>
                <w:rStyle w:val="normaltextrun"/>
                <w:rFonts w:ascii="Courier New" w:eastAsia="Arial" w:hAnsi="Courier New" w:cs="Courier New"/>
                <w:sz w:val="22"/>
                <w:szCs w:val="22"/>
                <w:lang w:val="en-GB"/>
              </w:rPr>
            </w:rPrChange>
          </w:rPr>
          <w:t>}</w:t>
        </w:r>
        <w:r w:rsidR="009F0000" w:rsidRPr="009F0000">
          <w:rPr>
            <w:rStyle w:val="eop"/>
            <w:rFonts w:ascii="Courier New" w:eastAsia="Arial" w:hAnsi="Courier New" w:cs="Courier New"/>
            <w:color w:val="000000" w:themeColor="text1"/>
            <w:sz w:val="22"/>
            <w:szCs w:val="22"/>
            <w:rPrChange w:id="672" w:author="Kashyap Kammachi-Sreedhar (Nokia)" w:date="2025-02-04T08:46:00Z" w16du:dateUtc="2025-02-04T06:46:00Z">
              <w:rPr>
                <w:rStyle w:val="eop"/>
                <w:rFonts w:ascii="Courier New" w:eastAsia="Arial" w:hAnsi="Courier New" w:cs="Courier New"/>
                <w:sz w:val="22"/>
                <w:szCs w:val="22"/>
              </w:rPr>
            </w:rPrChange>
          </w:rPr>
          <w:t> </w:t>
        </w:r>
      </w:ins>
    </w:p>
    <w:p w14:paraId="66BF4D67" w14:textId="77777777" w:rsidR="009F0000" w:rsidRPr="009F0000" w:rsidRDefault="009F0000" w:rsidP="009F0000">
      <w:pPr>
        <w:pStyle w:val="paragraph"/>
        <w:spacing w:before="0" w:beforeAutospacing="0" w:after="0" w:afterAutospacing="0"/>
        <w:jc w:val="both"/>
        <w:textAlignment w:val="baseline"/>
        <w:rPr>
          <w:ins w:id="673" w:author="Kashyap Kammachi-Sreedhar (Nokia)" w:date="2025-02-04T08:45:00Z" w16du:dateUtc="2025-02-04T06:45:00Z"/>
          <w:rFonts w:ascii="Segoe UI" w:hAnsi="Segoe UI" w:cs="Segoe UI"/>
          <w:color w:val="000000" w:themeColor="text1"/>
          <w:sz w:val="18"/>
          <w:szCs w:val="18"/>
          <w:rPrChange w:id="674" w:author="Kashyap Kammachi-Sreedhar (Nokia)" w:date="2025-02-04T08:46:00Z" w16du:dateUtc="2025-02-04T06:46:00Z">
            <w:rPr>
              <w:ins w:id="675" w:author="Kashyap Kammachi-Sreedhar (Nokia)" w:date="2025-02-04T08:45:00Z" w16du:dateUtc="2025-02-04T06:45:00Z"/>
              <w:rFonts w:ascii="Segoe UI" w:hAnsi="Segoe UI" w:cs="Segoe UI"/>
              <w:sz w:val="18"/>
              <w:szCs w:val="18"/>
            </w:rPr>
          </w:rPrChange>
        </w:rPr>
      </w:pPr>
      <w:ins w:id="676" w:author="Kashyap Kammachi-Sreedhar (Nokia)" w:date="2025-02-04T08:45:00Z" w16du:dateUtc="2025-02-04T06:45:00Z">
        <w:r w:rsidRPr="009F0000">
          <w:rPr>
            <w:rStyle w:val="normaltextrun"/>
            <w:rFonts w:eastAsia="Arial" w:cs="Segoe UI"/>
            <w:b/>
            <w:bCs/>
            <w:color w:val="000000" w:themeColor="text1"/>
            <w:sz w:val="22"/>
            <w:szCs w:val="22"/>
            <w:lang w:val="en-CA"/>
            <w:rPrChange w:id="677" w:author="Kashyap Kammachi-Sreedhar (Nokia)" w:date="2025-02-04T08:46:00Z" w16du:dateUtc="2025-02-04T06:46:00Z">
              <w:rPr>
                <w:rStyle w:val="normaltextrun"/>
                <w:rFonts w:eastAsia="Arial" w:cs="Segoe UI"/>
                <w:b/>
                <w:bCs/>
                <w:sz w:val="22"/>
                <w:szCs w:val="22"/>
                <w:lang w:val="en-CA"/>
              </w:rPr>
            </w:rPrChange>
          </w:rPr>
          <w:t>L.4.4.3.3</w:t>
        </w:r>
        <w:r w:rsidRPr="009F0000">
          <w:rPr>
            <w:rStyle w:val="tabchar"/>
            <w:rFonts w:ascii="Calibri" w:eastAsia="MS Mincho" w:hAnsi="Calibri" w:cs="Calibri"/>
            <w:color w:val="000000" w:themeColor="text1"/>
            <w:sz w:val="22"/>
            <w:szCs w:val="22"/>
            <w:rPrChange w:id="678" w:author="Kashyap Kammachi-Sreedhar (Nokia)" w:date="2025-02-04T08:46:00Z" w16du:dateUtc="2025-02-04T06:46:00Z">
              <w:rPr>
                <w:rStyle w:val="tabchar"/>
                <w:rFonts w:ascii="Calibri" w:eastAsia="MS Mincho" w:hAnsi="Calibri" w:cs="Calibri"/>
                <w:sz w:val="22"/>
                <w:szCs w:val="22"/>
              </w:rPr>
            </w:rPrChange>
          </w:rPr>
          <w:tab/>
        </w:r>
        <w:r w:rsidRPr="009F0000">
          <w:rPr>
            <w:rStyle w:val="normaltextrun"/>
            <w:rFonts w:eastAsia="Arial" w:cs="Segoe UI"/>
            <w:b/>
            <w:bCs/>
            <w:color w:val="000000" w:themeColor="text1"/>
            <w:sz w:val="22"/>
            <w:szCs w:val="22"/>
            <w:lang w:val="en-CA"/>
            <w:rPrChange w:id="679" w:author="Kashyap Kammachi-Sreedhar (Nokia)" w:date="2025-02-04T08:46:00Z" w16du:dateUtc="2025-02-04T06:46:00Z">
              <w:rPr>
                <w:rStyle w:val="normaltextrun"/>
                <w:rFonts w:eastAsia="Arial" w:cs="Segoe UI"/>
                <w:b/>
                <w:bCs/>
                <w:sz w:val="22"/>
                <w:szCs w:val="22"/>
                <w:lang w:val="en-CA"/>
              </w:rPr>
            </w:rPrChange>
          </w:rPr>
          <w:t>Semantics</w:t>
        </w:r>
        <w:r w:rsidRPr="009F0000">
          <w:rPr>
            <w:rStyle w:val="eop"/>
            <w:rFonts w:ascii="Cambria" w:eastAsia="Arial" w:hAnsi="Cambria" w:cs="Segoe UI"/>
            <w:color w:val="000000" w:themeColor="text1"/>
            <w:sz w:val="22"/>
            <w:szCs w:val="22"/>
            <w:rPrChange w:id="680" w:author="Kashyap Kammachi-Sreedhar (Nokia)" w:date="2025-02-04T08:46:00Z" w16du:dateUtc="2025-02-04T06:46:00Z">
              <w:rPr>
                <w:rStyle w:val="eop"/>
                <w:rFonts w:ascii="Cambria" w:eastAsia="Arial" w:hAnsi="Cambria" w:cs="Segoe UI"/>
                <w:sz w:val="22"/>
                <w:szCs w:val="22"/>
              </w:rPr>
            </w:rPrChange>
          </w:rPr>
          <w:t> </w:t>
        </w:r>
      </w:ins>
    </w:p>
    <w:p w14:paraId="793A1BBC" w14:textId="77777777" w:rsidR="009F0000" w:rsidRPr="009F0000" w:rsidRDefault="009F0000" w:rsidP="009F0000">
      <w:pPr>
        <w:pStyle w:val="semantics"/>
        <w:rPr>
          <w:ins w:id="681" w:author="Kashyap Kammachi-Sreedhar (Nokia)" w:date="2025-02-04T08:45:00Z" w16du:dateUtc="2025-02-04T06:45:00Z"/>
          <w:color w:val="000000" w:themeColor="text1"/>
          <w:rPrChange w:id="682" w:author="Kashyap Kammachi-Sreedhar (Nokia)" w:date="2025-02-04T08:46:00Z" w16du:dateUtc="2025-02-04T06:46:00Z">
            <w:rPr>
              <w:ins w:id="683" w:author="Kashyap Kammachi-Sreedhar (Nokia)" w:date="2025-02-04T08:45:00Z" w16du:dateUtc="2025-02-04T06:45:00Z"/>
            </w:rPr>
          </w:rPrChange>
        </w:rPr>
      </w:pPr>
      <w:ins w:id="684" w:author="Kashyap Kammachi-Sreedhar (Nokia)" w:date="2025-02-04T08:45:00Z" w16du:dateUtc="2025-02-04T06:45:00Z">
        <w:r w:rsidRPr="009F0000">
          <w:rPr>
            <w:rStyle w:val="codeZchn"/>
            <w:rFonts w:eastAsia="Arial"/>
            <w:color w:val="000000" w:themeColor="text1"/>
            <w:rPrChange w:id="685" w:author="Kashyap Kammachi-Sreedhar (Nokia)" w:date="2025-02-04T08:46:00Z" w16du:dateUtc="2025-02-04T06:46:00Z">
              <w:rPr>
                <w:rStyle w:val="codeZchn"/>
                <w:rFonts w:eastAsia="Arial"/>
              </w:rPr>
            </w:rPrChange>
          </w:rPr>
          <w:t>additional_nal_unit_flag</w:t>
        </w:r>
        <w:r w:rsidRPr="009F0000">
          <w:rPr>
            <w:color w:val="000000" w:themeColor="text1"/>
            <w:rPrChange w:id="686" w:author="Kashyap Kammachi-Sreedhar (Nokia)" w:date="2025-02-04T08:46:00Z" w16du:dateUtc="2025-02-04T06:46:00Z">
              <w:rPr/>
            </w:rPrChange>
          </w:rPr>
          <w:t xml:space="preserve">: equal to 1 indicates the presence of additional NAL units in the decoder configuration record. </w:t>
        </w:r>
        <w:r w:rsidRPr="009F0000">
          <w:rPr>
            <w:rStyle w:val="codeZchn"/>
            <w:rFonts w:eastAsia="Arial"/>
            <w:color w:val="000000" w:themeColor="text1"/>
            <w:rPrChange w:id="687" w:author="Kashyap Kammachi-Sreedhar (Nokia)" w:date="2025-02-04T08:46:00Z" w16du:dateUtc="2025-02-04T06:46:00Z">
              <w:rPr>
                <w:rStyle w:val="codeZchn"/>
                <w:rFonts w:eastAsia="Arial"/>
              </w:rPr>
            </w:rPrChange>
          </w:rPr>
          <w:t>additional_nal_unit_flag</w:t>
        </w:r>
        <w:r w:rsidRPr="009F0000">
          <w:rPr>
            <w:color w:val="000000" w:themeColor="text1"/>
            <w:rPrChange w:id="688" w:author="Kashyap Kammachi-Sreedhar (Nokia)" w:date="2025-02-04T08:46:00Z" w16du:dateUtc="2025-02-04T06:46:00Z">
              <w:rPr/>
            </w:rPrChange>
          </w:rPr>
          <w:t xml:space="preserve"> equal to 0 indicates the absence of additional NAL units in the decoder configuration record.</w:t>
        </w:r>
      </w:ins>
    </w:p>
    <w:p w14:paraId="4546FB6D" w14:textId="77777777" w:rsidR="009F0000" w:rsidRPr="009F0000" w:rsidRDefault="009F0000" w:rsidP="009F0000">
      <w:pPr>
        <w:pStyle w:val="semantics"/>
        <w:rPr>
          <w:ins w:id="689" w:author="Kashyap Kammachi-Sreedhar (Nokia)" w:date="2025-02-04T08:45:00Z" w16du:dateUtc="2025-02-04T06:45:00Z"/>
          <w:color w:val="000000" w:themeColor="text1"/>
          <w:rPrChange w:id="690" w:author="Kashyap Kammachi-Sreedhar (Nokia)" w:date="2025-02-04T08:46:00Z" w16du:dateUtc="2025-02-04T06:46:00Z">
            <w:rPr>
              <w:ins w:id="691" w:author="Kashyap Kammachi-Sreedhar (Nokia)" w:date="2025-02-04T08:45:00Z" w16du:dateUtc="2025-02-04T06:45:00Z"/>
            </w:rPr>
          </w:rPrChange>
        </w:rPr>
      </w:pPr>
      <w:ins w:id="692" w:author="Kashyap Kammachi-Sreedhar (Nokia)" w:date="2025-02-04T08:45:00Z" w16du:dateUtc="2025-02-04T06:45:00Z">
        <w:r w:rsidRPr="009F0000">
          <w:rPr>
            <w:rStyle w:val="codeZchn"/>
            <w:rFonts w:eastAsia="Arial"/>
            <w:color w:val="000000" w:themeColor="text1"/>
            <w:rPrChange w:id="693" w:author="Kashyap Kammachi-Sreedhar (Nokia)" w:date="2025-02-04T08:46:00Z" w16du:dateUtc="2025-02-04T06:46:00Z">
              <w:rPr>
                <w:rStyle w:val="codeZchn"/>
                <w:rFonts w:eastAsia="Arial"/>
              </w:rPr>
            </w:rPrChange>
          </w:rPr>
          <w:t>num_aps_nal_</w:t>
        </w:r>
        <w:proofErr w:type="gramStart"/>
        <w:r w:rsidRPr="009F0000">
          <w:rPr>
            <w:rStyle w:val="codeZchn"/>
            <w:rFonts w:eastAsia="Arial"/>
            <w:color w:val="000000" w:themeColor="text1"/>
            <w:rPrChange w:id="694" w:author="Kashyap Kammachi-Sreedhar (Nokia)" w:date="2025-02-04T08:46:00Z" w16du:dateUtc="2025-02-04T06:46:00Z">
              <w:rPr>
                <w:rStyle w:val="codeZchn"/>
                <w:rFonts w:eastAsia="Arial"/>
              </w:rPr>
            </w:rPrChange>
          </w:rPr>
          <w:t>unit</w:t>
        </w:r>
        <w:r w:rsidRPr="009F0000">
          <w:rPr>
            <w:color w:val="000000" w:themeColor="text1"/>
            <w:rPrChange w:id="695" w:author="Kashyap Kammachi-Sreedhar (Nokia)" w:date="2025-02-04T08:46:00Z" w16du:dateUtc="2025-02-04T06:46:00Z">
              <w:rPr/>
            </w:rPrChange>
          </w:rPr>
          <w:t>:</w:t>
        </w:r>
        <w:proofErr w:type="gramEnd"/>
        <w:r w:rsidRPr="009F0000">
          <w:rPr>
            <w:color w:val="000000" w:themeColor="text1"/>
            <w:rPrChange w:id="696" w:author="Kashyap Kammachi-Sreedhar (Nokia)" w:date="2025-02-04T08:46:00Z" w16du:dateUtc="2025-02-04T06:46:00Z">
              <w:rPr/>
            </w:rPrChange>
          </w:rPr>
          <w:t xml:space="preserve"> indicates the number of APS NAL units included in the configuration record for the referenced CVS.</w:t>
        </w:r>
      </w:ins>
    </w:p>
    <w:p w14:paraId="4F284F4D" w14:textId="77777777" w:rsidR="009F0000" w:rsidRPr="009F0000" w:rsidRDefault="009F0000" w:rsidP="009F0000">
      <w:pPr>
        <w:pStyle w:val="semantics"/>
        <w:rPr>
          <w:ins w:id="697" w:author="Kashyap Kammachi-Sreedhar (Nokia)" w:date="2025-02-04T08:45:00Z" w16du:dateUtc="2025-02-04T06:45:00Z"/>
          <w:color w:val="000000" w:themeColor="text1"/>
          <w:rPrChange w:id="698" w:author="Kashyap Kammachi-Sreedhar (Nokia)" w:date="2025-02-04T08:46:00Z" w16du:dateUtc="2025-02-04T06:46:00Z">
            <w:rPr>
              <w:ins w:id="699" w:author="Kashyap Kammachi-Sreedhar (Nokia)" w:date="2025-02-04T08:45:00Z" w16du:dateUtc="2025-02-04T06:45:00Z"/>
            </w:rPr>
          </w:rPrChange>
        </w:rPr>
      </w:pPr>
      <w:ins w:id="700" w:author="Kashyap Kammachi-Sreedhar (Nokia)" w:date="2025-02-04T08:45:00Z" w16du:dateUtc="2025-02-04T06:45:00Z">
        <w:r w:rsidRPr="009F0000">
          <w:rPr>
            <w:rStyle w:val="codeZchn"/>
            <w:rFonts w:eastAsia="Arial"/>
            <w:color w:val="000000" w:themeColor="text1"/>
            <w:rPrChange w:id="701" w:author="Kashyap Kammachi-Sreedhar (Nokia)" w:date="2025-02-04T08:46:00Z" w16du:dateUtc="2025-02-04T06:46:00Z">
              <w:rPr>
                <w:rStyle w:val="codeZchn"/>
                <w:rFonts w:eastAsia="Arial"/>
              </w:rPr>
            </w:rPrChange>
          </w:rPr>
          <w:t>num_sei_nal_</w:t>
        </w:r>
        <w:proofErr w:type="gramStart"/>
        <w:r w:rsidRPr="009F0000">
          <w:rPr>
            <w:rStyle w:val="codeZchn"/>
            <w:rFonts w:eastAsia="Arial"/>
            <w:color w:val="000000" w:themeColor="text1"/>
            <w:rPrChange w:id="702" w:author="Kashyap Kammachi-Sreedhar (Nokia)" w:date="2025-02-04T08:46:00Z" w16du:dateUtc="2025-02-04T06:46:00Z">
              <w:rPr>
                <w:rStyle w:val="codeZchn"/>
                <w:rFonts w:eastAsia="Arial"/>
              </w:rPr>
            </w:rPrChange>
          </w:rPr>
          <w:t>unit</w:t>
        </w:r>
        <w:r w:rsidRPr="009F0000">
          <w:rPr>
            <w:color w:val="000000" w:themeColor="text1"/>
            <w:rPrChange w:id="703" w:author="Kashyap Kammachi-Sreedhar (Nokia)" w:date="2025-02-04T08:46:00Z" w16du:dateUtc="2025-02-04T06:46:00Z">
              <w:rPr/>
            </w:rPrChange>
          </w:rPr>
          <w:t>:</w:t>
        </w:r>
        <w:proofErr w:type="gramEnd"/>
        <w:r w:rsidRPr="009F0000">
          <w:rPr>
            <w:color w:val="000000" w:themeColor="text1"/>
            <w:rPrChange w:id="704" w:author="Kashyap Kammachi-Sreedhar (Nokia)" w:date="2025-02-04T08:46:00Z" w16du:dateUtc="2025-02-04T06:46:00Z">
              <w:rPr/>
            </w:rPrChange>
          </w:rPr>
          <w:t xml:space="preserve"> indicates the number of SEI NAL units included in the configuration record for the referenced CVS.</w:t>
        </w:r>
      </w:ins>
    </w:p>
    <w:p w14:paraId="4A84D797" w14:textId="77777777" w:rsidR="009F0000" w:rsidRPr="009F0000" w:rsidRDefault="009F0000" w:rsidP="009F0000">
      <w:pPr>
        <w:pStyle w:val="semantics"/>
        <w:rPr>
          <w:ins w:id="705" w:author="Kashyap Kammachi-Sreedhar (Nokia)" w:date="2025-02-04T08:45:00Z" w16du:dateUtc="2025-02-04T06:45:00Z"/>
          <w:color w:val="000000" w:themeColor="text1"/>
          <w:rPrChange w:id="706" w:author="Kashyap Kammachi-Sreedhar (Nokia)" w:date="2025-02-04T08:46:00Z" w16du:dateUtc="2025-02-04T06:46:00Z">
            <w:rPr>
              <w:ins w:id="707" w:author="Kashyap Kammachi-Sreedhar (Nokia)" w:date="2025-02-04T08:45:00Z" w16du:dateUtc="2025-02-04T06:45:00Z"/>
            </w:rPr>
          </w:rPrChange>
        </w:rPr>
      </w:pPr>
      <w:ins w:id="708" w:author="Kashyap Kammachi-Sreedhar (Nokia)" w:date="2025-02-04T08:45:00Z" w16du:dateUtc="2025-02-04T06:45:00Z">
        <w:r w:rsidRPr="009F0000">
          <w:rPr>
            <w:rStyle w:val="codeZchn"/>
            <w:rFonts w:eastAsia="Arial"/>
            <w:color w:val="000000" w:themeColor="text1"/>
            <w:rPrChange w:id="709" w:author="Kashyap Kammachi-Sreedhar (Nokia)" w:date="2025-02-04T08:46:00Z" w16du:dateUtc="2025-02-04T06:46:00Z">
              <w:rPr>
                <w:rStyle w:val="codeZchn"/>
                <w:rFonts w:eastAsia="Arial"/>
              </w:rPr>
            </w:rPrChange>
          </w:rPr>
          <w:t>trailing_bits</w:t>
        </w:r>
        <w:r w:rsidRPr="009F0000">
          <w:rPr>
            <w:color w:val="000000" w:themeColor="text1"/>
            <w:rPrChange w:id="710" w:author="Kashyap Kammachi-Sreedhar (Nokia)" w:date="2025-02-04T08:46:00Z" w16du:dateUtc="2025-02-04T06:46:00Z">
              <w:rPr/>
            </w:rPrChange>
          </w:rPr>
          <w:t>: padding bits to ensure payloads are 8-bit aligned. Shall all be 0.</w:t>
        </w:r>
      </w:ins>
    </w:p>
    <w:p w14:paraId="71BF55B3" w14:textId="77777777" w:rsidR="009F0000" w:rsidRPr="009F0000" w:rsidRDefault="009F0000" w:rsidP="009F0000">
      <w:pPr>
        <w:pStyle w:val="semantics"/>
        <w:rPr>
          <w:ins w:id="711" w:author="Kashyap Kammachi-Sreedhar (Nokia)" w:date="2025-02-04T08:45:00Z" w16du:dateUtc="2025-02-04T06:45:00Z"/>
          <w:color w:val="000000" w:themeColor="text1"/>
          <w:rPrChange w:id="712" w:author="Kashyap Kammachi-Sreedhar (Nokia)" w:date="2025-02-04T08:46:00Z" w16du:dateUtc="2025-02-04T06:46:00Z">
            <w:rPr>
              <w:ins w:id="713" w:author="Kashyap Kammachi-Sreedhar (Nokia)" w:date="2025-02-04T08:45:00Z" w16du:dateUtc="2025-02-04T06:45:00Z"/>
            </w:rPr>
          </w:rPrChange>
        </w:rPr>
      </w:pPr>
      <w:ins w:id="714" w:author="Kashyap Kammachi-Sreedhar (Nokia)" w:date="2025-02-04T08:45:00Z" w16du:dateUtc="2025-02-04T06:45:00Z">
        <w:r w:rsidRPr="009F0000">
          <w:rPr>
            <w:rStyle w:val="codeZchn"/>
            <w:rFonts w:eastAsia="Arial"/>
            <w:color w:val="000000" w:themeColor="text1"/>
            <w:rPrChange w:id="715" w:author="Kashyap Kammachi-Sreedhar (Nokia)" w:date="2025-02-04T08:46:00Z" w16du:dateUtc="2025-02-04T06:46:00Z">
              <w:rPr>
                <w:rStyle w:val="codeZchn"/>
                <w:rFonts w:eastAsia="Arial"/>
              </w:rPr>
            </w:rPrChange>
          </w:rPr>
          <w:lastRenderedPageBreak/>
          <w:t>sps_nal_unit_</w:t>
        </w:r>
        <w:proofErr w:type="gramStart"/>
        <w:r w:rsidRPr="009F0000">
          <w:rPr>
            <w:rStyle w:val="codeZchn"/>
            <w:rFonts w:eastAsia="Arial"/>
            <w:color w:val="000000" w:themeColor="text1"/>
            <w:rPrChange w:id="716" w:author="Kashyap Kammachi-Sreedhar (Nokia)" w:date="2025-02-04T08:46:00Z" w16du:dateUtc="2025-02-04T06:46:00Z">
              <w:rPr>
                <w:rStyle w:val="codeZchn"/>
                <w:rFonts w:eastAsia="Arial"/>
              </w:rPr>
            </w:rPrChange>
          </w:rPr>
          <w:t>length</w:t>
        </w:r>
        <w:r w:rsidRPr="009F0000">
          <w:rPr>
            <w:color w:val="000000" w:themeColor="text1"/>
            <w:rPrChange w:id="717" w:author="Kashyap Kammachi-Sreedhar (Nokia)" w:date="2025-02-04T08:46:00Z" w16du:dateUtc="2025-02-04T06:46:00Z">
              <w:rPr/>
            </w:rPrChange>
          </w:rPr>
          <w:t>:</w:t>
        </w:r>
        <w:proofErr w:type="gramEnd"/>
        <w:r w:rsidRPr="009F0000">
          <w:rPr>
            <w:color w:val="000000" w:themeColor="text1"/>
            <w:rPrChange w:id="718" w:author="Kashyap Kammachi-Sreedhar (Nokia)" w:date="2025-02-04T08:46:00Z" w16du:dateUtc="2025-02-04T06:46:00Z">
              <w:rPr/>
            </w:rPrChange>
          </w:rPr>
          <w:t xml:space="preserve"> indicates the length in bytes of the NAL unit. When equal to 0, the SPS NAL unit is not present.</w:t>
        </w:r>
      </w:ins>
    </w:p>
    <w:p w14:paraId="54479954" w14:textId="77777777" w:rsidR="009F0000" w:rsidRPr="009F0000" w:rsidRDefault="009F0000" w:rsidP="009F0000">
      <w:pPr>
        <w:pStyle w:val="semantics"/>
        <w:rPr>
          <w:ins w:id="719" w:author="Kashyap Kammachi-Sreedhar (Nokia)" w:date="2025-02-04T08:45:00Z" w16du:dateUtc="2025-02-04T06:45:00Z"/>
          <w:color w:val="000000" w:themeColor="text1"/>
          <w:rPrChange w:id="720" w:author="Kashyap Kammachi-Sreedhar (Nokia)" w:date="2025-02-04T08:46:00Z" w16du:dateUtc="2025-02-04T06:46:00Z">
            <w:rPr>
              <w:ins w:id="721" w:author="Kashyap Kammachi-Sreedhar (Nokia)" w:date="2025-02-04T08:45:00Z" w16du:dateUtc="2025-02-04T06:45:00Z"/>
            </w:rPr>
          </w:rPrChange>
        </w:rPr>
      </w:pPr>
      <w:ins w:id="722" w:author="Kashyap Kammachi-Sreedhar (Nokia)" w:date="2025-02-04T08:45:00Z" w16du:dateUtc="2025-02-04T06:45:00Z">
        <w:r w:rsidRPr="009F0000">
          <w:rPr>
            <w:rStyle w:val="codeZchn"/>
            <w:rFonts w:eastAsia="Arial"/>
            <w:color w:val="000000" w:themeColor="text1"/>
            <w:rPrChange w:id="723" w:author="Kashyap Kammachi-Sreedhar (Nokia)" w:date="2025-02-04T08:46:00Z" w16du:dateUtc="2025-02-04T06:46:00Z">
              <w:rPr>
                <w:rStyle w:val="codeZchn"/>
                <w:rFonts w:eastAsia="Arial"/>
              </w:rPr>
            </w:rPrChange>
          </w:rPr>
          <w:t>sps_nal_</w:t>
        </w:r>
        <w:proofErr w:type="gramStart"/>
        <w:r w:rsidRPr="009F0000">
          <w:rPr>
            <w:rStyle w:val="codeZchn"/>
            <w:rFonts w:eastAsia="Arial"/>
            <w:color w:val="000000" w:themeColor="text1"/>
            <w:rPrChange w:id="724" w:author="Kashyap Kammachi-Sreedhar (Nokia)" w:date="2025-02-04T08:46:00Z" w16du:dateUtc="2025-02-04T06:46:00Z">
              <w:rPr>
                <w:rStyle w:val="codeZchn"/>
                <w:rFonts w:eastAsia="Arial"/>
              </w:rPr>
            </w:rPrChange>
          </w:rPr>
          <w:t>unit</w:t>
        </w:r>
        <w:r w:rsidRPr="009F0000">
          <w:rPr>
            <w:color w:val="000000" w:themeColor="text1"/>
            <w:rPrChange w:id="725" w:author="Kashyap Kammachi-Sreedhar (Nokia)" w:date="2025-02-04T08:46:00Z" w16du:dateUtc="2025-02-04T06:46:00Z">
              <w:rPr/>
            </w:rPrChange>
          </w:rPr>
          <w:t>:</w:t>
        </w:r>
        <w:proofErr w:type="gramEnd"/>
        <w:r w:rsidRPr="009F0000">
          <w:rPr>
            <w:color w:val="000000" w:themeColor="text1"/>
            <w:rPrChange w:id="726" w:author="Kashyap Kammachi-Sreedhar (Nokia)" w:date="2025-02-04T08:46:00Z" w16du:dateUtc="2025-02-04T06:46:00Z">
              <w:rPr/>
            </w:rPrChange>
          </w:rPr>
          <w:t xml:space="preserve"> contains the SPS NAL unit as specified in ISO/IEC 23090-3.</w:t>
        </w:r>
      </w:ins>
    </w:p>
    <w:p w14:paraId="59D21B88" w14:textId="77777777" w:rsidR="009F0000" w:rsidRPr="009F0000" w:rsidRDefault="009F0000" w:rsidP="009F0000">
      <w:pPr>
        <w:pStyle w:val="semantics"/>
        <w:rPr>
          <w:ins w:id="727" w:author="Kashyap Kammachi-Sreedhar (Nokia)" w:date="2025-02-04T08:45:00Z" w16du:dateUtc="2025-02-04T06:45:00Z"/>
          <w:color w:val="000000" w:themeColor="text1"/>
          <w:rPrChange w:id="728" w:author="Kashyap Kammachi-Sreedhar (Nokia)" w:date="2025-02-04T08:46:00Z" w16du:dateUtc="2025-02-04T06:46:00Z">
            <w:rPr>
              <w:ins w:id="729" w:author="Kashyap Kammachi-Sreedhar (Nokia)" w:date="2025-02-04T08:45:00Z" w16du:dateUtc="2025-02-04T06:45:00Z"/>
            </w:rPr>
          </w:rPrChange>
        </w:rPr>
      </w:pPr>
      <w:ins w:id="730" w:author="Kashyap Kammachi-Sreedhar (Nokia)" w:date="2025-02-04T08:45:00Z" w16du:dateUtc="2025-02-04T06:45:00Z">
        <w:r w:rsidRPr="009F0000">
          <w:rPr>
            <w:rStyle w:val="codeZchn"/>
            <w:rFonts w:eastAsia="Arial"/>
            <w:color w:val="000000" w:themeColor="text1"/>
            <w:rPrChange w:id="731" w:author="Kashyap Kammachi-Sreedhar (Nokia)" w:date="2025-02-04T08:46:00Z" w16du:dateUtc="2025-02-04T06:46:00Z">
              <w:rPr>
                <w:rStyle w:val="codeZchn"/>
                <w:rFonts w:eastAsia="Arial"/>
              </w:rPr>
            </w:rPrChange>
          </w:rPr>
          <w:t>pps_nal_unit_</w:t>
        </w:r>
        <w:proofErr w:type="gramStart"/>
        <w:r w:rsidRPr="009F0000">
          <w:rPr>
            <w:rStyle w:val="codeZchn"/>
            <w:rFonts w:eastAsia="Arial"/>
            <w:color w:val="000000" w:themeColor="text1"/>
            <w:rPrChange w:id="732" w:author="Kashyap Kammachi-Sreedhar (Nokia)" w:date="2025-02-04T08:46:00Z" w16du:dateUtc="2025-02-04T06:46:00Z">
              <w:rPr>
                <w:rStyle w:val="codeZchn"/>
                <w:rFonts w:eastAsia="Arial"/>
              </w:rPr>
            </w:rPrChange>
          </w:rPr>
          <w:t>length</w:t>
        </w:r>
        <w:r w:rsidRPr="009F0000">
          <w:rPr>
            <w:color w:val="000000" w:themeColor="text1"/>
            <w:rPrChange w:id="733" w:author="Kashyap Kammachi-Sreedhar (Nokia)" w:date="2025-02-04T08:46:00Z" w16du:dateUtc="2025-02-04T06:46:00Z">
              <w:rPr/>
            </w:rPrChange>
          </w:rPr>
          <w:t>:</w:t>
        </w:r>
        <w:proofErr w:type="gramEnd"/>
        <w:r w:rsidRPr="009F0000">
          <w:rPr>
            <w:color w:val="000000" w:themeColor="text1"/>
            <w:rPrChange w:id="734" w:author="Kashyap Kammachi-Sreedhar (Nokia)" w:date="2025-02-04T08:46:00Z" w16du:dateUtc="2025-02-04T06:46:00Z">
              <w:rPr/>
            </w:rPrChange>
          </w:rPr>
          <w:t xml:space="preserve"> indicates the length in bytes of the NAL unit. When equal to 0, the PPS NAL unit is not present.</w:t>
        </w:r>
      </w:ins>
    </w:p>
    <w:p w14:paraId="6C771F73" w14:textId="77777777" w:rsidR="009F0000" w:rsidRPr="009F0000" w:rsidRDefault="009F0000" w:rsidP="009F0000">
      <w:pPr>
        <w:pStyle w:val="semantics"/>
        <w:rPr>
          <w:ins w:id="735" w:author="Kashyap Kammachi-Sreedhar (Nokia)" w:date="2025-02-04T08:45:00Z" w16du:dateUtc="2025-02-04T06:45:00Z"/>
          <w:color w:val="000000" w:themeColor="text1"/>
          <w:rPrChange w:id="736" w:author="Kashyap Kammachi-Sreedhar (Nokia)" w:date="2025-02-04T08:46:00Z" w16du:dateUtc="2025-02-04T06:46:00Z">
            <w:rPr>
              <w:ins w:id="737" w:author="Kashyap Kammachi-Sreedhar (Nokia)" w:date="2025-02-04T08:45:00Z" w16du:dateUtc="2025-02-04T06:45:00Z"/>
            </w:rPr>
          </w:rPrChange>
        </w:rPr>
      </w:pPr>
      <w:ins w:id="738" w:author="Kashyap Kammachi-Sreedhar (Nokia)" w:date="2025-02-04T08:45:00Z" w16du:dateUtc="2025-02-04T06:45:00Z">
        <w:r w:rsidRPr="009F0000">
          <w:rPr>
            <w:rStyle w:val="codeZchn"/>
            <w:rFonts w:eastAsia="Arial"/>
            <w:color w:val="000000" w:themeColor="text1"/>
            <w:rPrChange w:id="739" w:author="Kashyap Kammachi-Sreedhar (Nokia)" w:date="2025-02-04T08:46:00Z" w16du:dateUtc="2025-02-04T06:46:00Z">
              <w:rPr>
                <w:rStyle w:val="codeZchn"/>
                <w:rFonts w:eastAsia="Arial"/>
              </w:rPr>
            </w:rPrChange>
          </w:rPr>
          <w:t>pps_nal_</w:t>
        </w:r>
        <w:proofErr w:type="gramStart"/>
        <w:r w:rsidRPr="009F0000">
          <w:rPr>
            <w:rStyle w:val="codeZchn"/>
            <w:rFonts w:eastAsia="Arial"/>
            <w:color w:val="000000" w:themeColor="text1"/>
            <w:rPrChange w:id="740" w:author="Kashyap Kammachi-Sreedhar (Nokia)" w:date="2025-02-04T08:46:00Z" w16du:dateUtc="2025-02-04T06:46:00Z">
              <w:rPr>
                <w:rStyle w:val="codeZchn"/>
                <w:rFonts w:eastAsia="Arial"/>
              </w:rPr>
            </w:rPrChange>
          </w:rPr>
          <w:t>unit</w:t>
        </w:r>
        <w:r w:rsidRPr="009F0000">
          <w:rPr>
            <w:color w:val="000000" w:themeColor="text1"/>
            <w:rPrChange w:id="741" w:author="Kashyap Kammachi-Sreedhar (Nokia)" w:date="2025-02-04T08:46:00Z" w16du:dateUtc="2025-02-04T06:46:00Z">
              <w:rPr/>
            </w:rPrChange>
          </w:rPr>
          <w:t>:</w:t>
        </w:r>
        <w:proofErr w:type="gramEnd"/>
        <w:r w:rsidRPr="009F0000">
          <w:rPr>
            <w:color w:val="000000" w:themeColor="text1"/>
            <w:rPrChange w:id="742" w:author="Kashyap Kammachi-Sreedhar (Nokia)" w:date="2025-02-04T08:46:00Z" w16du:dateUtc="2025-02-04T06:46:00Z">
              <w:rPr/>
            </w:rPrChange>
          </w:rPr>
          <w:t xml:space="preserve"> contains the PPS NAL unit as specified in ISO/IEC 23090-3.</w:t>
        </w:r>
      </w:ins>
    </w:p>
    <w:p w14:paraId="30FE5FF6" w14:textId="77777777" w:rsidR="009F0000" w:rsidRPr="009F0000" w:rsidRDefault="009F0000" w:rsidP="009F0000">
      <w:pPr>
        <w:pStyle w:val="code0"/>
        <w:rPr>
          <w:ins w:id="743" w:author="Kashyap Kammachi-Sreedhar (Nokia)" w:date="2025-02-04T08:45:00Z" w16du:dateUtc="2025-02-04T06:45:00Z"/>
          <w:rFonts w:eastAsia="Cambria"/>
          <w:color w:val="000000" w:themeColor="text1"/>
          <w:rPrChange w:id="744" w:author="Kashyap Kammachi-Sreedhar (Nokia)" w:date="2025-02-04T08:46:00Z" w16du:dateUtc="2025-02-04T06:46:00Z">
            <w:rPr>
              <w:ins w:id="745" w:author="Kashyap Kammachi-Sreedhar (Nokia)" w:date="2025-02-04T08:45:00Z" w16du:dateUtc="2025-02-04T06:45:00Z"/>
              <w:rFonts w:eastAsia="Cambria"/>
            </w:rPr>
          </w:rPrChange>
        </w:rPr>
      </w:pPr>
      <w:ins w:id="746" w:author="Kashyap Kammachi-Sreedhar (Nokia)" w:date="2025-02-04T08:45:00Z" w16du:dateUtc="2025-02-04T06:45:00Z">
        <w:r w:rsidRPr="009F0000">
          <w:rPr>
            <w:rStyle w:val="codeZchn"/>
            <w:rFonts w:eastAsia="Arial"/>
            <w:color w:val="000000" w:themeColor="text1"/>
            <w:rPrChange w:id="747" w:author="Kashyap Kammachi-Sreedhar (Nokia)" w:date="2025-02-04T08:46:00Z" w16du:dateUtc="2025-02-04T06:46:00Z">
              <w:rPr>
                <w:rStyle w:val="codeZchn"/>
                <w:rFonts w:eastAsia="Arial"/>
              </w:rPr>
            </w:rPrChange>
          </w:rPr>
          <w:t>aps_nal_unit_length</w:t>
        </w:r>
        <w:r w:rsidRPr="009F0000">
          <w:rPr>
            <w:color w:val="000000" w:themeColor="text1"/>
            <w:rPrChange w:id="748" w:author="Kashyap Kammachi-Sreedhar (Nokia)" w:date="2025-02-04T08:46:00Z" w16du:dateUtc="2025-02-04T06:46:00Z">
              <w:rPr/>
            </w:rPrChange>
          </w:rPr>
          <w:t>: indicates the length in bytes of the APS NAL unit.</w:t>
        </w:r>
      </w:ins>
    </w:p>
    <w:p w14:paraId="29B42A79" w14:textId="77777777" w:rsidR="009F0000" w:rsidRPr="009F0000" w:rsidRDefault="009F0000" w:rsidP="009F0000">
      <w:pPr>
        <w:pStyle w:val="semantics"/>
        <w:rPr>
          <w:ins w:id="749" w:author="Kashyap Kammachi-Sreedhar (Nokia)" w:date="2025-02-04T08:45:00Z" w16du:dateUtc="2025-02-04T06:45:00Z"/>
          <w:color w:val="000000" w:themeColor="text1"/>
          <w:rPrChange w:id="750" w:author="Kashyap Kammachi-Sreedhar (Nokia)" w:date="2025-02-04T08:46:00Z" w16du:dateUtc="2025-02-04T06:46:00Z">
            <w:rPr>
              <w:ins w:id="751" w:author="Kashyap Kammachi-Sreedhar (Nokia)" w:date="2025-02-04T08:45:00Z" w16du:dateUtc="2025-02-04T06:45:00Z"/>
            </w:rPr>
          </w:rPrChange>
        </w:rPr>
      </w:pPr>
      <w:ins w:id="752" w:author="Kashyap Kammachi-Sreedhar (Nokia)" w:date="2025-02-04T08:45:00Z" w16du:dateUtc="2025-02-04T06:45:00Z">
        <w:r w:rsidRPr="009F0000">
          <w:rPr>
            <w:rStyle w:val="codeZchn"/>
            <w:rFonts w:eastAsia="Arial"/>
            <w:color w:val="000000" w:themeColor="text1"/>
            <w:rPrChange w:id="753" w:author="Kashyap Kammachi-Sreedhar (Nokia)" w:date="2025-02-04T08:46:00Z" w16du:dateUtc="2025-02-04T06:46:00Z">
              <w:rPr>
                <w:rStyle w:val="codeZchn"/>
                <w:rFonts w:eastAsia="Arial"/>
              </w:rPr>
            </w:rPrChange>
          </w:rPr>
          <w:t>aps_nal_</w:t>
        </w:r>
        <w:proofErr w:type="gramStart"/>
        <w:r w:rsidRPr="009F0000">
          <w:rPr>
            <w:rStyle w:val="codeZchn"/>
            <w:rFonts w:eastAsia="Arial"/>
            <w:color w:val="000000" w:themeColor="text1"/>
            <w:rPrChange w:id="754" w:author="Kashyap Kammachi-Sreedhar (Nokia)" w:date="2025-02-04T08:46:00Z" w16du:dateUtc="2025-02-04T06:46:00Z">
              <w:rPr>
                <w:rStyle w:val="codeZchn"/>
                <w:rFonts w:eastAsia="Arial"/>
              </w:rPr>
            </w:rPrChange>
          </w:rPr>
          <w:t>unit</w:t>
        </w:r>
        <w:r w:rsidRPr="009F0000">
          <w:rPr>
            <w:color w:val="000000" w:themeColor="text1"/>
            <w:rPrChange w:id="755" w:author="Kashyap Kammachi-Sreedhar (Nokia)" w:date="2025-02-04T08:46:00Z" w16du:dateUtc="2025-02-04T06:46:00Z">
              <w:rPr/>
            </w:rPrChange>
          </w:rPr>
          <w:t>:</w:t>
        </w:r>
        <w:proofErr w:type="gramEnd"/>
        <w:r w:rsidRPr="009F0000">
          <w:rPr>
            <w:color w:val="000000" w:themeColor="text1"/>
            <w:rPrChange w:id="756" w:author="Kashyap Kammachi-Sreedhar (Nokia)" w:date="2025-02-04T08:46:00Z" w16du:dateUtc="2025-02-04T06:46:00Z">
              <w:rPr/>
            </w:rPrChange>
          </w:rPr>
          <w:t xml:space="preserve"> contains the APS NAL unit as specified in ISO/IEC 23090-3.</w:t>
        </w:r>
      </w:ins>
    </w:p>
    <w:p w14:paraId="7FCE3015" w14:textId="77777777" w:rsidR="009F0000" w:rsidRPr="009F0000" w:rsidRDefault="009F0000" w:rsidP="009F0000">
      <w:pPr>
        <w:pStyle w:val="semantics"/>
        <w:rPr>
          <w:ins w:id="757" w:author="Kashyap Kammachi-Sreedhar (Nokia)" w:date="2025-02-04T08:45:00Z" w16du:dateUtc="2025-02-04T06:45:00Z"/>
          <w:color w:val="000000" w:themeColor="text1"/>
          <w:rPrChange w:id="758" w:author="Kashyap Kammachi-Sreedhar (Nokia)" w:date="2025-02-04T08:46:00Z" w16du:dateUtc="2025-02-04T06:46:00Z">
            <w:rPr>
              <w:ins w:id="759" w:author="Kashyap Kammachi-Sreedhar (Nokia)" w:date="2025-02-04T08:45:00Z" w16du:dateUtc="2025-02-04T06:45:00Z"/>
            </w:rPr>
          </w:rPrChange>
        </w:rPr>
      </w:pPr>
      <w:ins w:id="760" w:author="Kashyap Kammachi-Sreedhar (Nokia)" w:date="2025-02-04T08:45:00Z" w16du:dateUtc="2025-02-04T06:45:00Z">
        <w:r w:rsidRPr="009F0000">
          <w:rPr>
            <w:rStyle w:val="codeZchn"/>
            <w:rFonts w:eastAsia="Arial"/>
            <w:color w:val="000000" w:themeColor="text1"/>
            <w:rPrChange w:id="761" w:author="Kashyap Kammachi-Sreedhar (Nokia)" w:date="2025-02-04T08:46:00Z" w16du:dateUtc="2025-02-04T06:46:00Z">
              <w:rPr>
                <w:rStyle w:val="codeZchn"/>
                <w:rFonts w:eastAsia="Arial"/>
              </w:rPr>
            </w:rPrChange>
          </w:rPr>
          <w:t>sei_nal_unit_</w:t>
        </w:r>
        <w:proofErr w:type="gramStart"/>
        <w:r w:rsidRPr="009F0000">
          <w:rPr>
            <w:rStyle w:val="codeZchn"/>
            <w:rFonts w:eastAsia="Arial"/>
            <w:color w:val="000000" w:themeColor="text1"/>
            <w:rPrChange w:id="762" w:author="Kashyap Kammachi-Sreedhar (Nokia)" w:date="2025-02-04T08:46:00Z" w16du:dateUtc="2025-02-04T06:46:00Z">
              <w:rPr>
                <w:rStyle w:val="codeZchn"/>
                <w:rFonts w:eastAsia="Arial"/>
              </w:rPr>
            </w:rPrChange>
          </w:rPr>
          <w:t>length</w:t>
        </w:r>
        <w:r w:rsidRPr="009F0000">
          <w:rPr>
            <w:color w:val="000000" w:themeColor="text1"/>
            <w:rPrChange w:id="763" w:author="Kashyap Kammachi-Sreedhar (Nokia)" w:date="2025-02-04T08:46:00Z" w16du:dateUtc="2025-02-04T06:46:00Z">
              <w:rPr/>
            </w:rPrChange>
          </w:rPr>
          <w:t>:</w:t>
        </w:r>
        <w:proofErr w:type="gramEnd"/>
        <w:r w:rsidRPr="009F0000">
          <w:rPr>
            <w:color w:val="000000" w:themeColor="text1"/>
            <w:rPrChange w:id="764" w:author="Kashyap Kammachi-Sreedhar (Nokia)" w:date="2025-02-04T08:46:00Z" w16du:dateUtc="2025-02-04T06:46:00Z">
              <w:rPr/>
            </w:rPrChange>
          </w:rPr>
          <w:t xml:space="preserve"> indicates the length in bytes of the SEI NAL unit.</w:t>
        </w:r>
      </w:ins>
    </w:p>
    <w:p w14:paraId="3540FC21" w14:textId="705A4553" w:rsidR="009F0000" w:rsidRPr="00752412" w:rsidRDefault="009F0000" w:rsidP="00752412">
      <w:pPr>
        <w:pStyle w:val="semantics"/>
        <w:rPr>
          <w:ins w:id="765" w:author="Kashyap Kammachi-Sreedhar (Nokia)" w:date="2025-02-04T08:45:00Z" w16du:dateUtc="2025-02-04T06:45:00Z"/>
          <w:color w:val="000000" w:themeColor="text1"/>
          <w:rPrChange w:id="766" w:author="Kashyap Kammachi-Sreedhar (Nokia)" w:date="2025-02-04T08:52:00Z" w16du:dateUtc="2025-02-04T06:52:00Z">
            <w:rPr>
              <w:ins w:id="767" w:author="Kashyap Kammachi-Sreedhar (Nokia)" w:date="2025-02-04T08:45:00Z" w16du:dateUtc="2025-02-04T06:45:00Z"/>
              <w:color w:val="FF0000"/>
              <w:lang w:val="en-GB"/>
            </w:rPr>
          </w:rPrChange>
        </w:rPr>
      </w:pPr>
      <w:ins w:id="768" w:author="Kashyap Kammachi-Sreedhar (Nokia)" w:date="2025-02-04T08:45:00Z" w16du:dateUtc="2025-02-04T06:45:00Z">
        <w:r w:rsidRPr="009F0000">
          <w:rPr>
            <w:rStyle w:val="codeZchn"/>
            <w:rFonts w:eastAsia="Arial"/>
            <w:color w:val="000000" w:themeColor="text1"/>
            <w:rPrChange w:id="769" w:author="Kashyap Kammachi-Sreedhar (Nokia)" w:date="2025-02-04T08:46:00Z" w16du:dateUtc="2025-02-04T06:46:00Z">
              <w:rPr>
                <w:rStyle w:val="codeZchn"/>
                <w:rFonts w:eastAsia="Arial"/>
              </w:rPr>
            </w:rPrChange>
          </w:rPr>
          <w:t>sei_nal_</w:t>
        </w:r>
        <w:proofErr w:type="gramStart"/>
        <w:r w:rsidRPr="009F0000">
          <w:rPr>
            <w:rStyle w:val="codeZchn"/>
            <w:rFonts w:eastAsia="Arial"/>
            <w:color w:val="000000" w:themeColor="text1"/>
            <w:rPrChange w:id="770" w:author="Kashyap Kammachi-Sreedhar (Nokia)" w:date="2025-02-04T08:46:00Z" w16du:dateUtc="2025-02-04T06:46:00Z">
              <w:rPr>
                <w:rStyle w:val="codeZchn"/>
                <w:rFonts w:eastAsia="Arial"/>
              </w:rPr>
            </w:rPrChange>
          </w:rPr>
          <w:t>unit</w:t>
        </w:r>
        <w:r w:rsidRPr="009F0000">
          <w:rPr>
            <w:color w:val="000000" w:themeColor="text1"/>
            <w:rPrChange w:id="771" w:author="Kashyap Kammachi-Sreedhar (Nokia)" w:date="2025-02-04T08:46:00Z" w16du:dateUtc="2025-02-04T06:46:00Z">
              <w:rPr/>
            </w:rPrChange>
          </w:rPr>
          <w:t>:</w:t>
        </w:r>
        <w:proofErr w:type="gramEnd"/>
        <w:r w:rsidRPr="009F0000">
          <w:rPr>
            <w:color w:val="000000" w:themeColor="text1"/>
            <w:rPrChange w:id="772" w:author="Kashyap Kammachi-Sreedhar (Nokia)" w:date="2025-02-04T08:46:00Z" w16du:dateUtc="2025-02-04T06:46:00Z">
              <w:rPr/>
            </w:rPrChange>
          </w:rPr>
          <w:t xml:space="preserve"> contains the SEI NAL unit as specified in ISO/IEC 23090-3.</w:t>
        </w:r>
      </w:ins>
    </w:p>
    <w:p w14:paraId="19155B5A" w14:textId="77777777" w:rsidR="009F0000" w:rsidRDefault="009F0000" w:rsidP="009F0000">
      <w:pPr>
        <w:rPr>
          <w:ins w:id="773" w:author="Kashyap Kammachi-Sreedhar (Nokia)" w:date="2025-02-04T08:52:00Z" w16du:dateUtc="2025-02-04T06:52:00Z"/>
          <w:color w:val="000000" w:themeColor="text1"/>
        </w:rPr>
      </w:pPr>
      <w:ins w:id="774" w:author="Kashyap Kammachi-Sreedhar (Nokia)" w:date="2025-02-04T08:45:00Z" w16du:dateUtc="2025-02-04T06:45:00Z">
        <w:r w:rsidRPr="009F0000">
          <w:rPr>
            <w:color w:val="000000" w:themeColor="text1"/>
            <w:rPrChange w:id="775" w:author="Kashyap Kammachi-Sreedhar (Nokia)" w:date="2025-02-04T08:46:00Z" w16du:dateUtc="2025-02-04T06:46:00Z">
              <w:rPr/>
            </w:rPrChange>
          </w:rPr>
          <w:t xml:space="preserve">The semantics of the other parameters are the same as for </w:t>
        </w:r>
        <w:r w:rsidRPr="009F0000">
          <w:rPr>
            <w:rStyle w:val="codeZchn"/>
            <w:rFonts w:eastAsia="Courier New"/>
            <w:color w:val="000000" w:themeColor="text1"/>
            <w:rPrChange w:id="776" w:author="Kashyap Kammachi-Sreedhar (Nokia)" w:date="2025-02-04T08:46:00Z" w16du:dateUtc="2025-02-04T06:46:00Z">
              <w:rPr>
                <w:rStyle w:val="codeZchn"/>
                <w:rFonts w:eastAsia="Courier New"/>
              </w:rPr>
            </w:rPrChange>
          </w:rPr>
          <w:t>VvcDecoderConfigurationRecord</w:t>
        </w:r>
        <w:r w:rsidRPr="009F0000">
          <w:rPr>
            <w:color w:val="000000" w:themeColor="text1"/>
            <w:rPrChange w:id="777" w:author="Kashyap Kammachi-Sreedhar (Nokia)" w:date="2025-02-04T08:46:00Z" w16du:dateUtc="2025-02-04T06:46:00Z">
              <w:rPr/>
            </w:rPrChange>
          </w:rPr>
          <w:t xml:space="preserve"> as defined in ISO/IEC 14496-15.</w:t>
        </w:r>
      </w:ins>
    </w:p>
    <w:p w14:paraId="635E4B9B" w14:textId="77777777" w:rsidR="009F0000" w:rsidRPr="009F0000" w:rsidRDefault="009F0000" w:rsidP="009F0000">
      <w:pPr>
        <w:rPr>
          <w:ins w:id="778" w:author="Kashyap Kammachi-Sreedhar (Nokia)" w:date="2025-02-04T08:45:00Z" w16du:dateUtc="2025-02-04T06:45:00Z"/>
          <w:color w:val="000000" w:themeColor="text1"/>
          <w:rPrChange w:id="779" w:author="Kashyap Kammachi-Sreedhar (Nokia)" w:date="2025-02-04T08:46:00Z" w16du:dateUtc="2025-02-04T06:46:00Z">
            <w:rPr>
              <w:ins w:id="780" w:author="Kashyap Kammachi-Sreedhar (Nokia)" w:date="2025-02-04T08:45:00Z" w16du:dateUtc="2025-02-04T06:45:00Z"/>
            </w:rPr>
          </w:rPrChange>
        </w:rPr>
      </w:pPr>
    </w:p>
    <w:p w14:paraId="33877730" w14:textId="77777777" w:rsidR="009F0000" w:rsidRPr="009F0000" w:rsidRDefault="009F0000" w:rsidP="009F0000">
      <w:pPr>
        <w:pStyle w:val="Heading5"/>
        <w:numPr>
          <w:ilvl w:val="0"/>
          <w:numId w:val="0"/>
        </w:numPr>
        <w:ind w:left="1008" w:hanging="1008"/>
        <w:rPr>
          <w:ins w:id="781" w:author="Kashyap Kammachi-Sreedhar (Nokia)" w:date="2025-02-04T08:45:00Z" w16du:dateUtc="2025-02-04T06:45:00Z"/>
          <w:rStyle w:val="normaltextrun"/>
          <w:rFonts w:eastAsia="Times New Roman" w:cs="Segoe UI"/>
          <w:b w:val="0"/>
          <w:bCs/>
          <w:color w:val="000000" w:themeColor="text1"/>
          <w:rPrChange w:id="782" w:author="Kashyap Kammachi-Sreedhar (Nokia)" w:date="2025-02-04T08:46:00Z" w16du:dateUtc="2025-02-04T06:46:00Z">
            <w:rPr>
              <w:ins w:id="783" w:author="Kashyap Kammachi-Sreedhar (Nokia)" w:date="2025-02-04T08:45:00Z" w16du:dateUtc="2025-02-04T06:45:00Z"/>
              <w:rStyle w:val="normaltextrun"/>
              <w:rFonts w:eastAsia="Times New Roman" w:cs="Segoe UI"/>
              <w:b w:val="0"/>
              <w:bCs/>
            </w:rPr>
          </w:rPrChange>
        </w:rPr>
      </w:pPr>
      <w:bookmarkStart w:id="784" w:name="_u7d8f1fx2h6l"/>
      <w:bookmarkEnd w:id="784"/>
      <w:ins w:id="785" w:author="Kashyap Kammachi-Sreedhar (Nokia)" w:date="2025-02-04T08:45:00Z" w16du:dateUtc="2025-02-04T06:45:00Z">
        <w:r w:rsidRPr="009F0000">
          <w:rPr>
            <w:rStyle w:val="normaltextrun"/>
            <w:rFonts w:eastAsia="Times New Roman" w:cs="Segoe UI"/>
            <w:bCs/>
            <w:color w:val="000000" w:themeColor="text1"/>
            <w:rPrChange w:id="786" w:author="Kashyap Kammachi-Sreedhar (Nokia)" w:date="2025-02-04T08:46:00Z" w16du:dateUtc="2025-02-04T06:46:00Z">
              <w:rPr>
                <w:rStyle w:val="normaltextrun"/>
                <w:rFonts w:eastAsia="Times New Roman" w:cs="Segoe UI"/>
                <w:bCs/>
              </w:rPr>
            </w:rPrChange>
          </w:rPr>
          <w:t>L.4.4.3.4</w:t>
        </w:r>
        <w:r w:rsidRPr="009F0000">
          <w:rPr>
            <w:rStyle w:val="normaltextrun"/>
            <w:rFonts w:eastAsia="Times New Roman" w:cs="Segoe UI"/>
            <w:bCs/>
            <w:color w:val="000000" w:themeColor="text1"/>
            <w:rPrChange w:id="787" w:author="Kashyap Kammachi-Sreedhar (Nokia)" w:date="2025-02-04T08:46:00Z" w16du:dateUtc="2025-02-04T06:46:00Z">
              <w:rPr>
                <w:rStyle w:val="normaltextrun"/>
                <w:rFonts w:eastAsia="Times New Roman" w:cs="Segoe UI"/>
                <w:bCs/>
              </w:rPr>
            </w:rPrChange>
          </w:rPr>
          <w:tab/>
          <w:t>Equivalence with the VVC decoder configuration</w:t>
        </w:r>
      </w:ins>
    </w:p>
    <w:p w14:paraId="6EF44C45" w14:textId="77777777" w:rsidR="009F0000" w:rsidRPr="009F0000" w:rsidRDefault="009F0000" w:rsidP="009F0000">
      <w:pPr>
        <w:rPr>
          <w:ins w:id="788" w:author="Kashyap Kammachi-Sreedhar (Nokia)" w:date="2025-02-04T08:45:00Z" w16du:dateUtc="2025-02-04T06:45:00Z"/>
          <w:color w:val="000000" w:themeColor="text1"/>
          <w:rPrChange w:id="789" w:author="Kashyap Kammachi-Sreedhar (Nokia)" w:date="2025-02-04T08:46:00Z" w16du:dateUtc="2025-02-04T06:46:00Z">
            <w:rPr>
              <w:ins w:id="790" w:author="Kashyap Kammachi-Sreedhar (Nokia)" w:date="2025-02-04T08:45:00Z" w16du:dateUtc="2025-02-04T06:45:00Z"/>
            </w:rPr>
          </w:rPrChange>
        </w:rPr>
      </w:pPr>
      <w:ins w:id="791" w:author="Kashyap Kammachi-Sreedhar (Nokia)" w:date="2025-02-04T08:45:00Z" w16du:dateUtc="2025-02-04T06:45:00Z">
        <w:r w:rsidRPr="009F0000">
          <w:rPr>
            <w:rStyle w:val="codeZchn"/>
            <w:rFonts w:eastAsia="Courier New"/>
            <w:color w:val="000000" w:themeColor="text1"/>
            <w:rPrChange w:id="792" w:author="Kashyap Kammachi-Sreedhar (Nokia)" w:date="2025-02-04T08:46:00Z" w16du:dateUtc="2025-02-04T06:46:00Z">
              <w:rPr>
                <w:rStyle w:val="codeZchn"/>
                <w:rFonts w:eastAsia="Courier New"/>
              </w:rPr>
            </w:rPrChange>
          </w:rPr>
          <w:t>CompactVvcDecoderConfigurationRecord</w:t>
        </w:r>
        <w:r w:rsidRPr="009F0000">
          <w:rPr>
            <w:color w:val="000000" w:themeColor="text1"/>
            <w:rPrChange w:id="793" w:author="Kashyap Kammachi-Sreedhar (Nokia)" w:date="2025-02-04T08:46:00Z" w16du:dateUtc="2025-02-04T06:46:00Z">
              <w:rPr/>
            </w:rPrChange>
          </w:rPr>
          <w:t xml:space="preserve"> shall be considered equivalent to </w:t>
        </w:r>
        <w:r w:rsidRPr="009F0000">
          <w:rPr>
            <w:rStyle w:val="codeZchn"/>
            <w:rFonts w:eastAsia="Courier New"/>
            <w:color w:val="000000" w:themeColor="text1"/>
            <w:rPrChange w:id="794" w:author="Kashyap Kammachi-Sreedhar (Nokia)" w:date="2025-02-04T08:46:00Z" w16du:dateUtc="2025-02-04T06:46:00Z">
              <w:rPr>
                <w:rStyle w:val="codeZchn"/>
                <w:rFonts w:eastAsia="Courier New"/>
              </w:rPr>
            </w:rPrChange>
          </w:rPr>
          <w:t>VvcDecoderConfigurationRecord</w:t>
        </w:r>
        <w:r w:rsidRPr="009F0000">
          <w:rPr>
            <w:color w:val="000000" w:themeColor="text1"/>
            <w:rPrChange w:id="795" w:author="Kashyap Kammachi-Sreedhar (Nokia)" w:date="2025-02-04T08:46:00Z" w16du:dateUtc="2025-02-04T06:46:00Z">
              <w:rPr/>
            </w:rPrChange>
          </w:rPr>
          <w:t xml:space="preserve"> as defined in ISO/IEC 14496-15 with the following fields:</w:t>
        </w:r>
      </w:ins>
    </w:p>
    <w:p w14:paraId="2D1ED91F" w14:textId="77777777" w:rsidR="009F0000" w:rsidRPr="009F0000" w:rsidRDefault="009F0000" w:rsidP="009F0000">
      <w:pPr>
        <w:pStyle w:val="ListParagraph"/>
        <w:numPr>
          <w:ilvl w:val="0"/>
          <w:numId w:val="67"/>
        </w:numPr>
        <w:suppressAutoHyphens/>
        <w:spacing w:before="120" w:after="120"/>
        <w:contextualSpacing/>
        <w:jc w:val="both"/>
        <w:rPr>
          <w:ins w:id="796" w:author="Kashyap Kammachi-Sreedhar (Nokia)" w:date="2025-02-04T08:45:00Z" w16du:dateUtc="2025-02-04T06:45:00Z"/>
          <w:color w:val="000000" w:themeColor="text1"/>
          <w:rPrChange w:id="797" w:author="Kashyap Kammachi-Sreedhar (Nokia)" w:date="2025-02-04T08:46:00Z" w16du:dateUtc="2025-02-04T06:46:00Z">
            <w:rPr>
              <w:ins w:id="798" w:author="Kashyap Kammachi-Sreedhar (Nokia)" w:date="2025-02-04T08:45:00Z" w16du:dateUtc="2025-02-04T06:45:00Z"/>
            </w:rPr>
          </w:rPrChange>
        </w:rPr>
      </w:pPr>
      <w:ins w:id="799" w:author="Kashyap Kammachi-Sreedhar (Nokia)" w:date="2025-02-04T08:45:00Z" w16du:dateUtc="2025-02-04T06:45:00Z">
        <w:r w:rsidRPr="009F0000">
          <w:rPr>
            <w:color w:val="000000" w:themeColor="text1"/>
            <w:rPrChange w:id="800" w:author="Kashyap Kammachi-Sreedhar (Nokia)" w:date="2025-02-04T08:46:00Z" w16du:dateUtc="2025-02-04T06:46:00Z">
              <w:rPr/>
            </w:rPrChange>
          </w:rPr>
          <w:t xml:space="preserve">if </w:t>
        </w:r>
        <w:r w:rsidRPr="009F0000">
          <w:rPr>
            <w:rStyle w:val="codeZchn"/>
            <w:rFonts w:eastAsia="Arial"/>
            <w:color w:val="000000" w:themeColor="text1"/>
            <w:rPrChange w:id="801" w:author="Kashyap Kammachi-Sreedhar (Nokia)" w:date="2025-02-04T08:46:00Z" w16du:dateUtc="2025-02-04T06:46:00Z">
              <w:rPr>
                <w:rStyle w:val="codeZchn"/>
                <w:rFonts w:eastAsia="Arial"/>
              </w:rPr>
            </w:rPrChange>
          </w:rPr>
          <w:t>ptl_present_flag</w:t>
        </w:r>
        <w:r w:rsidRPr="009F0000">
          <w:rPr>
            <w:color w:val="000000" w:themeColor="text1"/>
            <w:rPrChange w:id="802" w:author="Kashyap Kammachi-Sreedhar (Nokia)" w:date="2025-02-04T08:46:00Z" w16du:dateUtc="2025-02-04T06:46:00Z">
              <w:rPr/>
            </w:rPrChange>
          </w:rPr>
          <w:t xml:space="preserve"> is present and set to 1:</w:t>
        </w:r>
      </w:ins>
    </w:p>
    <w:p w14:paraId="137C3CE0" w14:textId="77777777" w:rsidR="009F0000" w:rsidRPr="009F0000" w:rsidRDefault="009F0000" w:rsidP="009F0000">
      <w:pPr>
        <w:pStyle w:val="ListParagraph"/>
        <w:numPr>
          <w:ilvl w:val="1"/>
          <w:numId w:val="67"/>
        </w:numPr>
        <w:suppressAutoHyphens/>
        <w:spacing w:before="120" w:after="120"/>
        <w:contextualSpacing/>
        <w:jc w:val="both"/>
        <w:rPr>
          <w:ins w:id="803" w:author="Kashyap Kammachi-Sreedhar (Nokia)" w:date="2025-02-04T08:45:00Z" w16du:dateUtc="2025-02-04T06:45:00Z"/>
          <w:color w:val="000000" w:themeColor="text1"/>
          <w:rPrChange w:id="804" w:author="Kashyap Kammachi-Sreedhar (Nokia)" w:date="2025-02-04T08:46:00Z" w16du:dateUtc="2025-02-04T06:46:00Z">
            <w:rPr>
              <w:ins w:id="805" w:author="Kashyap Kammachi-Sreedhar (Nokia)" w:date="2025-02-04T08:45:00Z" w16du:dateUtc="2025-02-04T06:45:00Z"/>
            </w:rPr>
          </w:rPrChange>
        </w:rPr>
      </w:pPr>
      <w:ins w:id="806" w:author="Kashyap Kammachi-Sreedhar (Nokia)" w:date="2025-02-04T08:45:00Z" w16du:dateUtc="2025-02-04T06:45:00Z">
        <w:r w:rsidRPr="009F0000">
          <w:rPr>
            <w:rStyle w:val="codeZchn"/>
            <w:rFonts w:eastAsia="Arial"/>
            <w:color w:val="000000" w:themeColor="text1"/>
            <w:rPrChange w:id="807" w:author="Kashyap Kammachi-Sreedhar (Nokia)" w:date="2025-02-04T08:46:00Z" w16du:dateUtc="2025-02-04T06:46:00Z">
              <w:rPr>
                <w:rStyle w:val="codeZchn"/>
                <w:rFonts w:eastAsia="Arial"/>
              </w:rPr>
            </w:rPrChange>
          </w:rPr>
          <w:t>num_sublayers</w:t>
        </w:r>
        <w:r w:rsidRPr="009F0000">
          <w:rPr>
            <w:color w:val="000000" w:themeColor="text1"/>
            <w:rPrChange w:id="808" w:author="Kashyap Kammachi-Sreedhar (Nokia)" w:date="2025-02-04T08:46:00Z" w16du:dateUtc="2025-02-04T06:46:00Z">
              <w:rPr/>
            </w:rPrChange>
          </w:rPr>
          <w:t xml:space="preserve"> is set to 1,</w:t>
        </w:r>
      </w:ins>
    </w:p>
    <w:p w14:paraId="20382336" w14:textId="77777777" w:rsidR="009F0000" w:rsidRPr="009F0000" w:rsidRDefault="009F0000" w:rsidP="009F0000">
      <w:pPr>
        <w:pStyle w:val="ListParagraph"/>
        <w:numPr>
          <w:ilvl w:val="1"/>
          <w:numId w:val="67"/>
        </w:numPr>
        <w:suppressAutoHyphens/>
        <w:spacing w:before="120" w:after="120"/>
        <w:contextualSpacing/>
        <w:jc w:val="both"/>
        <w:rPr>
          <w:ins w:id="809" w:author="Kashyap Kammachi-Sreedhar (Nokia)" w:date="2025-02-04T08:45:00Z" w16du:dateUtc="2025-02-04T06:45:00Z"/>
          <w:color w:val="000000" w:themeColor="text1"/>
          <w:rPrChange w:id="810" w:author="Kashyap Kammachi-Sreedhar (Nokia)" w:date="2025-02-04T08:46:00Z" w16du:dateUtc="2025-02-04T06:46:00Z">
            <w:rPr>
              <w:ins w:id="811" w:author="Kashyap Kammachi-Sreedhar (Nokia)" w:date="2025-02-04T08:45:00Z" w16du:dateUtc="2025-02-04T06:45:00Z"/>
            </w:rPr>
          </w:rPrChange>
        </w:rPr>
      </w:pPr>
      <w:ins w:id="812" w:author="Kashyap Kammachi-Sreedhar (Nokia)" w:date="2025-02-04T08:45:00Z" w16du:dateUtc="2025-02-04T06:45:00Z">
        <w:r w:rsidRPr="009F0000">
          <w:rPr>
            <w:rStyle w:val="codeZchn"/>
            <w:rFonts w:eastAsia="Arial"/>
            <w:color w:val="000000" w:themeColor="text1"/>
            <w:rPrChange w:id="813" w:author="Kashyap Kammachi-Sreedhar (Nokia)" w:date="2025-02-04T08:46:00Z" w16du:dateUtc="2025-02-04T06:46:00Z">
              <w:rPr>
                <w:rStyle w:val="codeZchn"/>
                <w:rFonts w:eastAsia="Arial"/>
              </w:rPr>
            </w:rPrChange>
          </w:rPr>
          <w:t>constant_frame_rate</w:t>
        </w:r>
        <w:r w:rsidRPr="009F0000">
          <w:rPr>
            <w:color w:val="000000" w:themeColor="text1"/>
            <w:rPrChange w:id="814" w:author="Kashyap Kammachi-Sreedhar (Nokia)" w:date="2025-02-04T08:46:00Z" w16du:dateUtc="2025-02-04T06:46:00Z">
              <w:rPr/>
            </w:rPrChange>
          </w:rPr>
          <w:t xml:space="preserve"> is set to 1,</w:t>
        </w:r>
      </w:ins>
    </w:p>
    <w:p w14:paraId="24AB8D2F" w14:textId="77777777" w:rsidR="009F0000" w:rsidRPr="009F0000" w:rsidRDefault="009F0000" w:rsidP="009F0000">
      <w:pPr>
        <w:pStyle w:val="ListParagraph"/>
        <w:numPr>
          <w:ilvl w:val="1"/>
          <w:numId w:val="67"/>
        </w:numPr>
        <w:suppressAutoHyphens/>
        <w:spacing w:before="120" w:after="120"/>
        <w:contextualSpacing/>
        <w:jc w:val="both"/>
        <w:rPr>
          <w:ins w:id="815" w:author="Kashyap Kammachi-Sreedhar (Nokia)" w:date="2025-02-04T08:45:00Z" w16du:dateUtc="2025-02-04T06:45:00Z"/>
          <w:color w:val="000000" w:themeColor="text1"/>
          <w:rPrChange w:id="816" w:author="Kashyap Kammachi-Sreedhar (Nokia)" w:date="2025-02-04T08:46:00Z" w16du:dateUtc="2025-02-04T06:46:00Z">
            <w:rPr>
              <w:ins w:id="817" w:author="Kashyap Kammachi-Sreedhar (Nokia)" w:date="2025-02-04T08:45:00Z" w16du:dateUtc="2025-02-04T06:45:00Z"/>
            </w:rPr>
          </w:rPrChange>
        </w:rPr>
      </w:pPr>
      <w:ins w:id="818" w:author="Kashyap Kammachi-Sreedhar (Nokia)" w:date="2025-02-04T08:45:00Z" w16du:dateUtc="2025-02-04T06:45:00Z">
        <w:r w:rsidRPr="009F0000">
          <w:rPr>
            <w:color w:val="000000" w:themeColor="text1"/>
            <w:rPrChange w:id="819" w:author="Kashyap Kammachi-Sreedhar (Nokia)" w:date="2025-02-04T08:46:00Z" w16du:dateUtc="2025-02-04T06:46:00Z">
              <w:rPr/>
            </w:rPrChange>
          </w:rPr>
          <w:t>if the codec configuration property is associated with the main image item:</w:t>
        </w:r>
      </w:ins>
    </w:p>
    <w:p w14:paraId="64541140" w14:textId="77777777" w:rsidR="009F0000" w:rsidRPr="009F0000" w:rsidRDefault="009F0000" w:rsidP="009F0000">
      <w:pPr>
        <w:pStyle w:val="ListParagraph"/>
        <w:numPr>
          <w:ilvl w:val="2"/>
          <w:numId w:val="67"/>
        </w:numPr>
        <w:suppressAutoHyphens/>
        <w:spacing w:before="120" w:after="120"/>
        <w:contextualSpacing/>
        <w:jc w:val="both"/>
        <w:rPr>
          <w:ins w:id="820" w:author="Kashyap Kammachi-Sreedhar (Nokia)" w:date="2025-02-04T08:45:00Z" w16du:dateUtc="2025-02-04T06:45:00Z"/>
          <w:color w:val="000000" w:themeColor="text1"/>
          <w:rPrChange w:id="821" w:author="Kashyap Kammachi-Sreedhar (Nokia)" w:date="2025-02-04T08:46:00Z" w16du:dateUtc="2025-02-04T06:46:00Z">
            <w:rPr>
              <w:ins w:id="822" w:author="Kashyap Kammachi-Sreedhar (Nokia)" w:date="2025-02-04T08:45:00Z" w16du:dateUtc="2025-02-04T06:45:00Z"/>
            </w:rPr>
          </w:rPrChange>
        </w:rPr>
      </w:pPr>
      <w:ins w:id="823" w:author="Kashyap Kammachi-Sreedhar (Nokia)" w:date="2025-02-04T08:45:00Z" w16du:dateUtc="2025-02-04T06:45:00Z">
        <w:r w:rsidRPr="009F0000">
          <w:rPr>
            <w:rStyle w:val="codeZchn"/>
            <w:rFonts w:eastAsia="Arial"/>
            <w:color w:val="000000" w:themeColor="text1"/>
            <w:rPrChange w:id="824" w:author="Kashyap Kammachi-Sreedhar (Nokia)" w:date="2025-02-04T08:46:00Z" w16du:dateUtc="2025-02-04T06:46:00Z">
              <w:rPr>
                <w:rStyle w:val="codeZchn"/>
                <w:rFonts w:eastAsia="Arial"/>
              </w:rPr>
            </w:rPrChange>
          </w:rPr>
          <w:t>chroma_format_idc</w:t>
        </w:r>
        <w:r w:rsidRPr="009F0000">
          <w:rPr>
            <w:color w:val="000000" w:themeColor="text1"/>
            <w:rPrChange w:id="825" w:author="Kashyap Kammachi-Sreedhar (Nokia)" w:date="2025-02-04T08:46:00Z" w16du:dateUtc="2025-02-04T06:46:00Z">
              <w:rPr/>
            </w:rPrChange>
          </w:rPr>
          <w:t xml:space="preserve"> is set to the value of the </w:t>
        </w:r>
        <w:r w:rsidRPr="009F0000">
          <w:rPr>
            <w:rStyle w:val="codeZchn"/>
            <w:rFonts w:eastAsia="Arial"/>
            <w:color w:val="000000" w:themeColor="text1"/>
            <w:rPrChange w:id="826" w:author="Kashyap Kammachi-Sreedhar (Nokia)" w:date="2025-02-04T08:46:00Z" w16du:dateUtc="2025-02-04T06:46:00Z">
              <w:rPr>
                <w:rStyle w:val="codeZchn"/>
                <w:rFonts w:eastAsia="Arial"/>
              </w:rPr>
            </w:rPrChange>
          </w:rPr>
          <w:t>chroma_subsampling</w:t>
        </w:r>
        <w:r w:rsidRPr="009F0000">
          <w:rPr>
            <w:color w:val="000000" w:themeColor="text1"/>
            <w:rPrChange w:id="827" w:author="Kashyap Kammachi-Sreedhar (Nokia)" w:date="2025-02-04T08:46:00Z" w16du:dateUtc="2025-02-04T06:46:00Z">
              <w:rPr/>
            </w:rPrChange>
          </w:rPr>
          <w:t xml:space="preserve"> field from the </w:t>
        </w:r>
        <w:r w:rsidRPr="009F0000">
          <w:rPr>
            <w:rStyle w:val="codeZchn"/>
            <w:rFonts w:eastAsia="Arial"/>
            <w:color w:val="000000" w:themeColor="text1"/>
            <w:rPrChange w:id="828" w:author="Kashyap Kammachi-Sreedhar (Nokia)" w:date="2025-02-04T08:46:00Z" w16du:dateUtc="2025-02-04T06:46:00Z">
              <w:rPr>
                <w:rStyle w:val="codeZchn"/>
                <w:rFonts w:eastAsia="Arial"/>
              </w:rPr>
            </w:rPrChange>
          </w:rPr>
          <w:t>MinimizedImageBox</w:t>
        </w:r>
        <w:r w:rsidRPr="009F0000">
          <w:rPr>
            <w:color w:val="000000" w:themeColor="text1"/>
            <w:rPrChange w:id="829" w:author="Kashyap Kammachi-Sreedhar (Nokia)" w:date="2025-02-04T08:46:00Z" w16du:dateUtc="2025-02-04T06:46:00Z">
              <w:rPr/>
            </w:rPrChange>
          </w:rPr>
          <w:t>,</w:t>
        </w:r>
      </w:ins>
    </w:p>
    <w:p w14:paraId="0826A18A" w14:textId="77777777" w:rsidR="009F0000" w:rsidRPr="009F0000" w:rsidRDefault="009F0000" w:rsidP="009F0000">
      <w:pPr>
        <w:pStyle w:val="ListParagraph"/>
        <w:numPr>
          <w:ilvl w:val="1"/>
          <w:numId w:val="67"/>
        </w:numPr>
        <w:suppressAutoHyphens/>
        <w:spacing w:before="120" w:after="120"/>
        <w:contextualSpacing/>
        <w:jc w:val="both"/>
        <w:rPr>
          <w:ins w:id="830" w:author="Kashyap Kammachi-Sreedhar (Nokia)" w:date="2025-02-04T08:45:00Z" w16du:dateUtc="2025-02-04T06:45:00Z"/>
          <w:color w:val="000000" w:themeColor="text1"/>
          <w:rPrChange w:id="831" w:author="Kashyap Kammachi-Sreedhar (Nokia)" w:date="2025-02-04T08:46:00Z" w16du:dateUtc="2025-02-04T06:46:00Z">
            <w:rPr>
              <w:ins w:id="832" w:author="Kashyap Kammachi-Sreedhar (Nokia)" w:date="2025-02-04T08:45:00Z" w16du:dateUtc="2025-02-04T06:45:00Z"/>
            </w:rPr>
          </w:rPrChange>
        </w:rPr>
      </w:pPr>
      <w:ins w:id="833" w:author="Kashyap Kammachi-Sreedhar (Nokia)" w:date="2025-02-04T08:45:00Z" w16du:dateUtc="2025-02-04T06:45:00Z">
        <w:r w:rsidRPr="009F0000">
          <w:rPr>
            <w:color w:val="000000" w:themeColor="text1"/>
            <w:rPrChange w:id="834" w:author="Kashyap Kammachi-Sreedhar (Nokia)" w:date="2025-02-04T08:46:00Z" w16du:dateUtc="2025-02-04T06:46:00Z">
              <w:rPr/>
            </w:rPrChange>
          </w:rPr>
          <w:t>if the codec configuration property is associated with the alpha auxiliary image item:</w:t>
        </w:r>
      </w:ins>
    </w:p>
    <w:p w14:paraId="4D0FE414" w14:textId="77777777" w:rsidR="009F0000" w:rsidRPr="009F0000" w:rsidRDefault="009F0000" w:rsidP="009F0000">
      <w:pPr>
        <w:pStyle w:val="ListParagraph"/>
        <w:numPr>
          <w:ilvl w:val="2"/>
          <w:numId w:val="67"/>
        </w:numPr>
        <w:suppressAutoHyphens/>
        <w:spacing w:before="120" w:after="120"/>
        <w:contextualSpacing/>
        <w:jc w:val="both"/>
        <w:rPr>
          <w:ins w:id="835" w:author="Kashyap Kammachi-Sreedhar (Nokia)" w:date="2025-02-04T08:45:00Z" w16du:dateUtc="2025-02-04T06:45:00Z"/>
          <w:color w:val="000000" w:themeColor="text1"/>
          <w:rPrChange w:id="836" w:author="Kashyap Kammachi-Sreedhar (Nokia)" w:date="2025-02-04T08:46:00Z" w16du:dateUtc="2025-02-04T06:46:00Z">
            <w:rPr>
              <w:ins w:id="837" w:author="Kashyap Kammachi-Sreedhar (Nokia)" w:date="2025-02-04T08:45:00Z" w16du:dateUtc="2025-02-04T06:45:00Z"/>
            </w:rPr>
          </w:rPrChange>
        </w:rPr>
      </w:pPr>
      <w:ins w:id="838" w:author="Kashyap Kammachi-Sreedhar (Nokia)" w:date="2025-02-04T08:45:00Z" w16du:dateUtc="2025-02-04T06:45:00Z">
        <w:r w:rsidRPr="009F0000">
          <w:rPr>
            <w:rStyle w:val="codeZchn"/>
            <w:rFonts w:eastAsia="Arial"/>
            <w:color w:val="000000" w:themeColor="text1"/>
            <w:rPrChange w:id="839" w:author="Kashyap Kammachi-Sreedhar (Nokia)" w:date="2025-02-04T08:46:00Z" w16du:dateUtc="2025-02-04T06:46:00Z">
              <w:rPr>
                <w:rStyle w:val="codeZchn"/>
                <w:rFonts w:eastAsia="Arial"/>
              </w:rPr>
            </w:rPrChange>
          </w:rPr>
          <w:t xml:space="preserve">chroma_format_idc </w:t>
        </w:r>
        <w:r w:rsidRPr="009F0000">
          <w:rPr>
            <w:color w:val="000000" w:themeColor="text1"/>
            <w:rPrChange w:id="840" w:author="Kashyap Kammachi-Sreedhar (Nokia)" w:date="2025-02-04T08:46:00Z" w16du:dateUtc="2025-02-04T06:46:00Z">
              <w:rPr/>
            </w:rPrChange>
          </w:rPr>
          <w:t>is set to 0,</w:t>
        </w:r>
      </w:ins>
    </w:p>
    <w:p w14:paraId="75ADAEE6" w14:textId="77777777" w:rsidR="009F0000" w:rsidRPr="009F0000" w:rsidRDefault="009F0000" w:rsidP="009F0000">
      <w:pPr>
        <w:pStyle w:val="ListParagraph"/>
        <w:numPr>
          <w:ilvl w:val="1"/>
          <w:numId w:val="67"/>
        </w:numPr>
        <w:suppressAutoHyphens/>
        <w:spacing w:before="120" w:after="120"/>
        <w:contextualSpacing/>
        <w:jc w:val="both"/>
        <w:rPr>
          <w:ins w:id="841" w:author="Kashyap Kammachi-Sreedhar (Nokia)" w:date="2025-02-04T08:45:00Z" w16du:dateUtc="2025-02-04T06:45:00Z"/>
          <w:color w:val="000000" w:themeColor="text1"/>
          <w:rPrChange w:id="842" w:author="Kashyap Kammachi-Sreedhar (Nokia)" w:date="2025-02-04T08:46:00Z" w16du:dateUtc="2025-02-04T06:46:00Z">
            <w:rPr>
              <w:ins w:id="843" w:author="Kashyap Kammachi-Sreedhar (Nokia)" w:date="2025-02-04T08:45:00Z" w16du:dateUtc="2025-02-04T06:45:00Z"/>
            </w:rPr>
          </w:rPrChange>
        </w:rPr>
      </w:pPr>
      <w:ins w:id="844" w:author="Kashyap Kammachi-Sreedhar (Nokia)" w:date="2025-02-04T08:45:00Z" w16du:dateUtc="2025-02-04T06:45:00Z">
        <w:r w:rsidRPr="009F0000">
          <w:rPr>
            <w:color w:val="000000" w:themeColor="text1"/>
            <w:rPrChange w:id="845" w:author="Kashyap Kammachi-Sreedhar (Nokia)" w:date="2025-02-04T08:46:00Z" w16du:dateUtc="2025-02-04T06:46:00Z">
              <w:rPr/>
            </w:rPrChange>
          </w:rPr>
          <w:t>if the codec configuration property is associated with the main image item or with the alpha auxiliary image item:</w:t>
        </w:r>
      </w:ins>
    </w:p>
    <w:p w14:paraId="231BB361" w14:textId="77777777" w:rsidR="009F0000" w:rsidRPr="009F0000" w:rsidRDefault="009F0000" w:rsidP="009F0000">
      <w:pPr>
        <w:pStyle w:val="ListParagraph"/>
        <w:numPr>
          <w:ilvl w:val="2"/>
          <w:numId w:val="67"/>
        </w:numPr>
        <w:suppressAutoHyphens/>
        <w:spacing w:before="120" w:after="120"/>
        <w:contextualSpacing/>
        <w:jc w:val="both"/>
        <w:rPr>
          <w:ins w:id="846" w:author="Kashyap Kammachi-Sreedhar (Nokia)" w:date="2025-02-04T08:45:00Z" w16du:dateUtc="2025-02-04T06:45:00Z"/>
          <w:color w:val="000000" w:themeColor="text1"/>
          <w:rPrChange w:id="847" w:author="Kashyap Kammachi-Sreedhar (Nokia)" w:date="2025-02-04T08:46:00Z" w16du:dateUtc="2025-02-04T06:46:00Z">
            <w:rPr>
              <w:ins w:id="848" w:author="Kashyap Kammachi-Sreedhar (Nokia)" w:date="2025-02-04T08:45:00Z" w16du:dateUtc="2025-02-04T06:45:00Z"/>
            </w:rPr>
          </w:rPrChange>
        </w:rPr>
      </w:pPr>
      <w:ins w:id="849" w:author="Kashyap Kammachi-Sreedhar (Nokia)" w:date="2025-02-04T08:45:00Z" w16du:dateUtc="2025-02-04T06:45:00Z">
        <w:r w:rsidRPr="009F0000">
          <w:rPr>
            <w:rStyle w:val="codeZchn"/>
            <w:rFonts w:eastAsia="Arial"/>
            <w:color w:val="000000" w:themeColor="text1"/>
            <w:rPrChange w:id="850" w:author="Kashyap Kammachi-Sreedhar (Nokia)" w:date="2025-02-04T08:46:00Z" w16du:dateUtc="2025-02-04T06:46:00Z">
              <w:rPr>
                <w:rStyle w:val="codeZchn"/>
                <w:rFonts w:eastAsia="Arial"/>
              </w:rPr>
            </w:rPrChange>
          </w:rPr>
          <w:t>bit_depth_minus8</w:t>
        </w:r>
        <w:r w:rsidRPr="009F0000">
          <w:rPr>
            <w:color w:val="000000" w:themeColor="text1"/>
            <w:rPrChange w:id="851" w:author="Kashyap Kammachi-Sreedhar (Nokia)" w:date="2025-02-04T08:46:00Z" w16du:dateUtc="2025-02-04T06:46:00Z">
              <w:rPr/>
            </w:rPrChange>
          </w:rPr>
          <w:t xml:space="preserve"> is set to 0 if the value of the </w:t>
        </w:r>
        <w:r w:rsidRPr="009F0000">
          <w:rPr>
            <w:rStyle w:val="codeZchn"/>
            <w:rFonts w:eastAsia="Arial"/>
            <w:color w:val="000000" w:themeColor="text1"/>
            <w:rPrChange w:id="852" w:author="Kashyap Kammachi-Sreedhar (Nokia)" w:date="2025-02-04T08:46:00Z" w16du:dateUtc="2025-02-04T06:46:00Z">
              <w:rPr>
                <w:rStyle w:val="codeZchn"/>
                <w:rFonts w:eastAsia="Arial"/>
              </w:rPr>
            </w:rPrChange>
          </w:rPr>
          <w:t>high_bit_depth_flag</w:t>
        </w:r>
        <w:r w:rsidRPr="009F0000">
          <w:rPr>
            <w:color w:val="000000" w:themeColor="text1"/>
            <w:rPrChange w:id="853" w:author="Kashyap Kammachi-Sreedhar (Nokia)" w:date="2025-02-04T08:46:00Z" w16du:dateUtc="2025-02-04T06:46:00Z">
              <w:rPr/>
            </w:rPrChange>
          </w:rPr>
          <w:t xml:space="preserve"> field from the </w:t>
        </w:r>
        <w:r w:rsidRPr="009F0000">
          <w:rPr>
            <w:rStyle w:val="codeZchn"/>
            <w:rFonts w:eastAsia="Arial"/>
            <w:color w:val="000000" w:themeColor="text1"/>
            <w:rPrChange w:id="854" w:author="Kashyap Kammachi-Sreedhar (Nokia)" w:date="2025-02-04T08:46:00Z" w16du:dateUtc="2025-02-04T06:46:00Z">
              <w:rPr>
                <w:rStyle w:val="codeZchn"/>
                <w:rFonts w:eastAsia="Arial"/>
              </w:rPr>
            </w:rPrChange>
          </w:rPr>
          <w:t>MinimizedImageBox</w:t>
        </w:r>
        <w:r w:rsidRPr="009F0000">
          <w:rPr>
            <w:color w:val="000000" w:themeColor="text1"/>
            <w:rPrChange w:id="855" w:author="Kashyap Kammachi-Sreedhar (Nokia)" w:date="2025-02-04T08:46:00Z" w16du:dateUtc="2025-02-04T06:46:00Z">
              <w:rPr/>
            </w:rPrChange>
          </w:rPr>
          <w:t xml:space="preserve"> is 0, or to the value of the </w:t>
        </w:r>
        <w:r w:rsidRPr="009F0000">
          <w:rPr>
            <w:rStyle w:val="codeZchn"/>
            <w:rFonts w:eastAsia="Arial"/>
            <w:color w:val="000000" w:themeColor="text1"/>
            <w:rPrChange w:id="856" w:author="Kashyap Kammachi-Sreedhar (Nokia)" w:date="2025-02-04T08:46:00Z" w16du:dateUtc="2025-02-04T06:46:00Z">
              <w:rPr>
                <w:rStyle w:val="codeZchn"/>
                <w:rFonts w:eastAsia="Arial"/>
              </w:rPr>
            </w:rPrChange>
          </w:rPr>
          <w:t>bit_depth_minus9</w:t>
        </w:r>
        <w:r w:rsidRPr="009F0000">
          <w:rPr>
            <w:color w:val="000000" w:themeColor="text1"/>
            <w:rPrChange w:id="857" w:author="Kashyap Kammachi-Sreedhar (Nokia)" w:date="2025-02-04T08:46:00Z" w16du:dateUtc="2025-02-04T06:46:00Z">
              <w:rPr/>
            </w:rPrChange>
          </w:rPr>
          <w:t xml:space="preserve"> field from the </w:t>
        </w:r>
        <w:r w:rsidRPr="009F0000">
          <w:rPr>
            <w:rStyle w:val="codeZchn"/>
            <w:rFonts w:eastAsia="Arial"/>
            <w:color w:val="000000" w:themeColor="text1"/>
            <w:rPrChange w:id="858" w:author="Kashyap Kammachi-Sreedhar (Nokia)" w:date="2025-02-04T08:46:00Z" w16du:dateUtc="2025-02-04T06:46:00Z">
              <w:rPr>
                <w:rStyle w:val="codeZchn"/>
                <w:rFonts w:eastAsia="Arial"/>
              </w:rPr>
            </w:rPrChange>
          </w:rPr>
          <w:t>MinimizedImageBox</w:t>
        </w:r>
        <w:r w:rsidRPr="009F0000">
          <w:rPr>
            <w:color w:val="000000" w:themeColor="text1"/>
            <w:rPrChange w:id="859" w:author="Kashyap Kammachi-Sreedhar (Nokia)" w:date="2025-02-04T08:46:00Z" w16du:dateUtc="2025-02-04T06:46:00Z">
              <w:rPr/>
            </w:rPrChange>
          </w:rPr>
          <w:t xml:space="preserve"> plus 1,</w:t>
        </w:r>
      </w:ins>
    </w:p>
    <w:p w14:paraId="78BD5372" w14:textId="77777777" w:rsidR="009F0000" w:rsidRPr="009F0000" w:rsidRDefault="009F0000" w:rsidP="009F0000">
      <w:pPr>
        <w:pStyle w:val="ListParagraph"/>
        <w:numPr>
          <w:ilvl w:val="2"/>
          <w:numId w:val="67"/>
        </w:numPr>
        <w:suppressAutoHyphens/>
        <w:spacing w:before="120" w:after="120"/>
        <w:contextualSpacing/>
        <w:jc w:val="both"/>
        <w:rPr>
          <w:ins w:id="860" w:author="Kashyap Kammachi-Sreedhar (Nokia)" w:date="2025-02-04T08:45:00Z" w16du:dateUtc="2025-02-04T06:45:00Z"/>
          <w:color w:val="000000" w:themeColor="text1"/>
          <w:rPrChange w:id="861" w:author="Kashyap Kammachi-Sreedhar (Nokia)" w:date="2025-02-04T08:46:00Z" w16du:dateUtc="2025-02-04T06:46:00Z">
            <w:rPr>
              <w:ins w:id="862" w:author="Kashyap Kammachi-Sreedhar (Nokia)" w:date="2025-02-04T08:45:00Z" w16du:dateUtc="2025-02-04T06:45:00Z"/>
            </w:rPr>
          </w:rPrChange>
        </w:rPr>
      </w:pPr>
      <w:ins w:id="863" w:author="Kashyap Kammachi-Sreedhar (Nokia)" w:date="2025-02-04T08:45:00Z" w16du:dateUtc="2025-02-04T06:45:00Z">
        <w:r w:rsidRPr="009F0000">
          <w:rPr>
            <w:rStyle w:val="codeZchn"/>
            <w:rFonts w:eastAsia="Arial"/>
            <w:color w:val="000000" w:themeColor="text1"/>
            <w:rPrChange w:id="864" w:author="Kashyap Kammachi-Sreedhar (Nokia)" w:date="2025-02-04T08:46:00Z" w16du:dateUtc="2025-02-04T06:46:00Z">
              <w:rPr>
                <w:rStyle w:val="codeZchn"/>
                <w:rFonts w:eastAsia="Arial"/>
              </w:rPr>
            </w:rPrChange>
          </w:rPr>
          <w:t>max_picture_width</w:t>
        </w:r>
        <w:r w:rsidRPr="009F0000">
          <w:rPr>
            <w:color w:val="000000" w:themeColor="text1"/>
            <w:rPrChange w:id="865" w:author="Kashyap Kammachi-Sreedhar (Nokia)" w:date="2025-02-04T08:46:00Z" w16du:dateUtc="2025-02-04T06:46:00Z">
              <w:rPr/>
            </w:rPrChange>
          </w:rPr>
          <w:t xml:space="preserve"> is set to the value plus 1 of the </w:t>
        </w:r>
        <w:r w:rsidRPr="009F0000">
          <w:rPr>
            <w:rStyle w:val="codeZchn"/>
            <w:rFonts w:eastAsia="Arial"/>
            <w:color w:val="000000" w:themeColor="text1"/>
            <w:rPrChange w:id="866" w:author="Kashyap Kammachi-Sreedhar (Nokia)" w:date="2025-02-04T08:46:00Z" w16du:dateUtc="2025-02-04T06:46:00Z">
              <w:rPr>
                <w:rStyle w:val="codeZchn"/>
                <w:rFonts w:eastAsia="Arial"/>
              </w:rPr>
            </w:rPrChange>
          </w:rPr>
          <w:t>width_minus1</w:t>
        </w:r>
        <w:r w:rsidRPr="009F0000">
          <w:rPr>
            <w:color w:val="000000" w:themeColor="text1"/>
            <w:rPrChange w:id="867" w:author="Kashyap Kammachi-Sreedhar (Nokia)" w:date="2025-02-04T08:46:00Z" w16du:dateUtc="2025-02-04T06:46:00Z">
              <w:rPr/>
            </w:rPrChange>
          </w:rPr>
          <w:t xml:space="preserve"> field from the </w:t>
        </w:r>
        <w:r w:rsidRPr="009F0000">
          <w:rPr>
            <w:rStyle w:val="codeZchn"/>
            <w:rFonts w:eastAsia="Arial"/>
            <w:color w:val="000000" w:themeColor="text1"/>
            <w:rPrChange w:id="868" w:author="Kashyap Kammachi-Sreedhar (Nokia)" w:date="2025-02-04T08:46:00Z" w16du:dateUtc="2025-02-04T06:46:00Z">
              <w:rPr>
                <w:rStyle w:val="codeZchn"/>
                <w:rFonts w:eastAsia="Arial"/>
              </w:rPr>
            </w:rPrChange>
          </w:rPr>
          <w:t>MinimizedImageBox</w:t>
        </w:r>
        <w:r w:rsidRPr="009F0000">
          <w:rPr>
            <w:color w:val="000000" w:themeColor="text1"/>
            <w:rPrChange w:id="869" w:author="Kashyap Kammachi-Sreedhar (Nokia)" w:date="2025-02-04T08:46:00Z" w16du:dateUtc="2025-02-04T06:46:00Z">
              <w:rPr/>
            </w:rPrChange>
          </w:rPr>
          <w:t>,</w:t>
        </w:r>
      </w:ins>
    </w:p>
    <w:p w14:paraId="123739FF" w14:textId="77777777" w:rsidR="009F0000" w:rsidRPr="009F0000" w:rsidRDefault="009F0000" w:rsidP="009F0000">
      <w:pPr>
        <w:pStyle w:val="ListParagraph"/>
        <w:numPr>
          <w:ilvl w:val="2"/>
          <w:numId w:val="67"/>
        </w:numPr>
        <w:suppressAutoHyphens/>
        <w:spacing w:before="120" w:after="120"/>
        <w:contextualSpacing/>
        <w:jc w:val="both"/>
        <w:rPr>
          <w:ins w:id="870" w:author="Kashyap Kammachi-Sreedhar (Nokia)" w:date="2025-02-04T08:45:00Z" w16du:dateUtc="2025-02-04T06:45:00Z"/>
          <w:color w:val="000000" w:themeColor="text1"/>
          <w:rPrChange w:id="871" w:author="Kashyap Kammachi-Sreedhar (Nokia)" w:date="2025-02-04T08:46:00Z" w16du:dateUtc="2025-02-04T06:46:00Z">
            <w:rPr>
              <w:ins w:id="872" w:author="Kashyap Kammachi-Sreedhar (Nokia)" w:date="2025-02-04T08:45:00Z" w16du:dateUtc="2025-02-04T06:45:00Z"/>
            </w:rPr>
          </w:rPrChange>
        </w:rPr>
      </w:pPr>
      <w:ins w:id="873" w:author="Kashyap Kammachi-Sreedhar (Nokia)" w:date="2025-02-04T08:45:00Z" w16du:dateUtc="2025-02-04T06:45:00Z">
        <w:r w:rsidRPr="009F0000">
          <w:rPr>
            <w:rStyle w:val="codeZchn"/>
            <w:rFonts w:eastAsia="Arial"/>
            <w:color w:val="000000" w:themeColor="text1"/>
            <w:rPrChange w:id="874" w:author="Kashyap Kammachi-Sreedhar (Nokia)" w:date="2025-02-04T08:46:00Z" w16du:dateUtc="2025-02-04T06:46:00Z">
              <w:rPr>
                <w:rStyle w:val="codeZchn"/>
                <w:rFonts w:eastAsia="Arial"/>
              </w:rPr>
            </w:rPrChange>
          </w:rPr>
          <w:t>max_picture_height</w:t>
        </w:r>
        <w:r w:rsidRPr="009F0000">
          <w:rPr>
            <w:color w:val="000000" w:themeColor="text1"/>
            <w:rPrChange w:id="875" w:author="Kashyap Kammachi-Sreedhar (Nokia)" w:date="2025-02-04T08:46:00Z" w16du:dateUtc="2025-02-04T06:46:00Z">
              <w:rPr/>
            </w:rPrChange>
          </w:rPr>
          <w:t xml:space="preserve"> is set to the value plus 1 of the </w:t>
        </w:r>
        <w:r w:rsidRPr="009F0000">
          <w:rPr>
            <w:rStyle w:val="codeZchn"/>
            <w:rFonts w:eastAsia="Arial"/>
            <w:color w:val="000000" w:themeColor="text1"/>
            <w:rPrChange w:id="876" w:author="Kashyap Kammachi-Sreedhar (Nokia)" w:date="2025-02-04T08:46:00Z" w16du:dateUtc="2025-02-04T06:46:00Z">
              <w:rPr>
                <w:rStyle w:val="codeZchn"/>
                <w:rFonts w:eastAsia="Arial"/>
              </w:rPr>
            </w:rPrChange>
          </w:rPr>
          <w:t xml:space="preserve">height_minus1 </w:t>
        </w:r>
        <w:r w:rsidRPr="009F0000">
          <w:rPr>
            <w:color w:val="000000" w:themeColor="text1"/>
            <w:rPrChange w:id="877" w:author="Kashyap Kammachi-Sreedhar (Nokia)" w:date="2025-02-04T08:46:00Z" w16du:dateUtc="2025-02-04T06:46:00Z">
              <w:rPr/>
            </w:rPrChange>
          </w:rPr>
          <w:t xml:space="preserve">field from the </w:t>
        </w:r>
        <w:r w:rsidRPr="009F0000">
          <w:rPr>
            <w:rStyle w:val="codeZchn"/>
            <w:rFonts w:eastAsia="Arial"/>
            <w:color w:val="000000" w:themeColor="text1"/>
            <w:rPrChange w:id="878" w:author="Kashyap Kammachi-Sreedhar (Nokia)" w:date="2025-02-04T08:46:00Z" w16du:dateUtc="2025-02-04T06:46:00Z">
              <w:rPr>
                <w:rStyle w:val="codeZchn"/>
                <w:rFonts w:eastAsia="Arial"/>
              </w:rPr>
            </w:rPrChange>
          </w:rPr>
          <w:t>MinimizedImageBox</w:t>
        </w:r>
        <w:r w:rsidRPr="009F0000">
          <w:rPr>
            <w:color w:val="000000" w:themeColor="text1"/>
            <w:rPrChange w:id="879" w:author="Kashyap Kammachi-Sreedhar (Nokia)" w:date="2025-02-04T08:46:00Z" w16du:dateUtc="2025-02-04T06:46:00Z">
              <w:rPr/>
            </w:rPrChange>
          </w:rPr>
          <w:t>,</w:t>
        </w:r>
      </w:ins>
    </w:p>
    <w:p w14:paraId="6BB8AF98" w14:textId="77777777" w:rsidR="009F0000" w:rsidRPr="009F0000" w:rsidRDefault="009F0000" w:rsidP="009F0000">
      <w:pPr>
        <w:pStyle w:val="ListParagraph"/>
        <w:numPr>
          <w:ilvl w:val="1"/>
          <w:numId w:val="67"/>
        </w:numPr>
        <w:suppressAutoHyphens/>
        <w:spacing w:before="120" w:after="120"/>
        <w:contextualSpacing/>
        <w:jc w:val="both"/>
        <w:rPr>
          <w:ins w:id="880" w:author="Kashyap Kammachi-Sreedhar (Nokia)" w:date="2025-02-04T08:45:00Z" w16du:dateUtc="2025-02-04T06:45:00Z"/>
          <w:color w:val="000000" w:themeColor="text1"/>
          <w:rPrChange w:id="881" w:author="Kashyap Kammachi-Sreedhar (Nokia)" w:date="2025-02-04T08:46:00Z" w16du:dateUtc="2025-02-04T06:46:00Z">
            <w:rPr>
              <w:ins w:id="882" w:author="Kashyap Kammachi-Sreedhar (Nokia)" w:date="2025-02-04T08:45:00Z" w16du:dateUtc="2025-02-04T06:45:00Z"/>
            </w:rPr>
          </w:rPrChange>
        </w:rPr>
      </w:pPr>
      <w:ins w:id="883" w:author="Kashyap Kammachi-Sreedhar (Nokia)" w:date="2025-02-04T08:45:00Z" w16du:dateUtc="2025-02-04T06:45:00Z">
        <w:r w:rsidRPr="009F0000">
          <w:rPr>
            <w:color w:val="000000" w:themeColor="text1"/>
            <w:rPrChange w:id="884" w:author="Kashyap Kammachi-Sreedhar (Nokia)" w:date="2025-02-04T08:46:00Z" w16du:dateUtc="2025-02-04T06:46:00Z">
              <w:rPr/>
            </w:rPrChange>
          </w:rPr>
          <w:t>if the codec configuration property is associated with the gain map image item:</w:t>
        </w:r>
      </w:ins>
    </w:p>
    <w:p w14:paraId="273550C2" w14:textId="77777777" w:rsidR="009F0000" w:rsidRPr="009F0000" w:rsidRDefault="009F0000" w:rsidP="009F0000">
      <w:pPr>
        <w:pStyle w:val="ListParagraph"/>
        <w:numPr>
          <w:ilvl w:val="2"/>
          <w:numId w:val="67"/>
        </w:numPr>
        <w:suppressAutoHyphens/>
        <w:spacing w:before="120" w:after="120"/>
        <w:contextualSpacing/>
        <w:jc w:val="both"/>
        <w:rPr>
          <w:ins w:id="885" w:author="Kashyap Kammachi-Sreedhar (Nokia)" w:date="2025-02-04T08:45:00Z" w16du:dateUtc="2025-02-04T06:45:00Z"/>
          <w:color w:val="000000" w:themeColor="text1"/>
          <w:rPrChange w:id="886" w:author="Kashyap Kammachi-Sreedhar (Nokia)" w:date="2025-02-04T08:46:00Z" w16du:dateUtc="2025-02-04T06:46:00Z">
            <w:rPr>
              <w:ins w:id="887" w:author="Kashyap Kammachi-Sreedhar (Nokia)" w:date="2025-02-04T08:45:00Z" w16du:dateUtc="2025-02-04T06:45:00Z"/>
            </w:rPr>
          </w:rPrChange>
        </w:rPr>
      </w:pPr>
      <w:ins w:id="888" w:author="Kashyap Kammachi-Sreedhar (Nokia)" w:date="2025-02-04T08:45:00Z" w16du:dateUtc="2025-02-04T06:45:00Z">
        <w:r w:rsidRPr="009F0000">
          <w:rPr>
            <w:rStyle w:val="codeZchn"/>
            <w:rFonts w:eastAsia="Arial"/>
            <w:color w:val="000000" w:themeColor="text1"/>
            <w:rPrChange w:id="889" w:author="Kashyap Kammachi-Sreedhar (Nokia)" w:date="2025-02-04T08:46:00Z" w16du:dateUtc="2025-02-04T06:46:00Z">
              <w:rPr>
                <w:rStyle w:val="codeZchn"/>
                <w:rFonts w:eastAsia="Arial"/>
              </w:rPr>
            </w:rPrChange>
          </w:rPr>
          <w:t>bit_depth_minus8</w:t>
        </w:r>
        <w:r w:rsidRPr="009F0000">
          <w:rPr>
            <w:color w:val="000000" w:themeColor="text1"/>
            <w:rPrChange w:id="890" w:author="Kashyap Kammachi-Sreedhar (Nokia)" w:date="2025-02-04T08:46:00Z" w16du:dateUtc="2025-02-04T06:46:00Z">
              <w:rPr/>
            </w:rPrChange>
          </w:rPr>
          <w:t xml:space="preserve"> is set to 0 if the value of the </w:t>
        </w:r>
        <w:r w:rsidRPr="009F0000">
          <w:rPr>
            <w:rStyle w:val="codeZchn"/>
            <w:rFonts w:eastAsia="Arial"/>
            <w:color w:val="000000" w:themeColor="text1"/>
            <w:rPrChange w:id="891" w:author="Kashyap Kammachi-Sreedhar (Nokia)" w:date="2025-02-04T08:46:00Z" w16du:dateUtc="2025-02-04T06:46:00Z">
              <w:rPr>
                <w:rStyle w:val="codeZchn"/>
                <w:rFonts w:eastAsia="Arial"/>
              </w:rPr>
            </w:rPrChange>
          </w:rPr>
          <w:t>gainmap_high_bit_depth_flag</w:t>
        </w:r>
        <w:r w:rsidRPr="009F0000">
          <w:rPr>
            <w:color w:val="000000" w:themeColor="text1"/>
            <w:rPrChange w:id="892" w:author="Kashyap Kammachi-Sreedhar (Nokia)" w:date="2025-02-04T08:46:00Z" w16du:dateUtc="2025-02-04T06:46:00Z">
              <w:rPr/>
            </w:rPrChange>
          </w:rPr>
          <w:t xml:space="preserve"> field from the </w:t>
        </w:r>
        <w:r w:rsidRPr="009F0000">
          <w:rPr>
            <w:rStyle w:val="codeZchn"/>
            <w:rFonts w:eastAsia="Arial"/>
            <w:color w:val="000000" w:themeColor="text1"/>
            <w:rPrChange w:id="893" w:author="Kashyap Kammachi-Sreedhar (Nokia)" w:date="2025-02-04T08:46:00Z" w16du:dateUtc="2025-02-04T06:46:00Z">
              <w:rPr>
                <w:rStyle w:val="codeZchn"/>
                <w:rFonts w:eastAsia="Arial"/>
              </w:rPr>
            </w:rPrChange>
          </w:rPr>
          <w:t>MinimizedImageBox</w:t>
        </w:r>
        <w:r w:rsidRPr="009F0000">
          <w:rPr>
            <w:color w:val="000000" w:themeColor="text1"/>
            <w:rPrChange w:id="894" w:author="Kashyap Kammachi-Sreedhar (Nokia)" w:date="2025-02-04T08:46:00Z" w16du:dateUtc="2025-02-04T06:46:00Z">
              <w:rPr/>
            </w:rPrChange>
          </w:rPr>
          <w:t xml:space="preserve"> is 0, or to the value of the </w:t>
        </w:r>
        <w:r w:rsidRPr="009F0000">
          <w:rPr>
            <w:rStyle w:val="codeZchn"/>
            <w:rFonts w:eastAsia="Arial"/>
            <w:color w:val="000000" w:themeColor="text1"/>
            <w:rPrChange w:id="895" w:author="Kashyap Kammachi-Sreedhar (Nokia)" w:date="2025-02-04T08:46:00Z" w16du:dateUtc="2025-02-04T06:46:00Z">
              <w:rPr>
                <w:rStyle w:val="codeZchn"/>
                <w:rFonts w:eastAsia="Arial"/>
              </w:rPr>
            </w:rPrChange>
          </w:rPr>
          <w:t>gainmap_bit_depth_minus9</w:t>
        </w:r>
        <w:r w:rsidRPr="009F0000">
          <w:rPr>
            <w:color w:val="000000" w:themeColor="text1"/>
            <w:rPrChange w:id="896" w:author="Kashyap Kammachi-Sreedhar (Nokia)" w:date="2025-02-04T08:46:00Z" w16du:dateUtc="2025-02-04T06:46:00Z">
              <w:rPr/>
            </w:rPrChange>
          </w:rPr>
          <w:t xml:space="preserve"> field from the </w:t>
        </w:r>
        <w:r w:rsidRPr="009F0000">
          <w:rPr>
            <w:rStyle w:val="codeZchn"/>
            <w:rFonts w:eastAsia="Arial"/>
            <w:color w:val="000000" w:themeColor="text1"/>
            <w:rPrChange w:id="897" w:author="Kashyap Kammachi-Sreedhar (Nokia)" w:date="2025-02-04T08:46:00Z" w16du:dateUtc="2025-02-04T06:46:00Z">
              <w:rPr>
                <w:rStyle w:val="codeZchn"/>
                <w:rFonts w:eastAsia="Arial"/>
              </w:rPr>
            </w:rPrChange>
          </w:rPr>
          <w:t>MinimizedImageBox</w:t>
        </w:r>
        <w:r w:rsidRPr="009F0000">
          <w:rPr>
            <w:color w:val="000000" w:themeColor="text1"/>
            <w:rPrChange w:id="898" w:author="Kashyap Kammachi-Sreedhar (Nokia)" w:date="2025-02-04T08:46:00Z" w16du:dateUtc="2025-02-04T06:46:00Z">
              <w:rPr/>
            </w:rPrChange>
          </w:rPr>
          <w:t xml:space="preserve"> plus 1,</w:t>
        </w:r>
      </w:ins>
    </w:p>
    <w:p w14:paraId="4367E397" w14:textId="77777777" w:rsidR="009F0000" w:rsidRPr="009F0000" w:rsidRDefault="009F0000" w:rsidP="009F0000">
      <w:pPr>
        <w:pStyle w:val="ListParagraph"/>
        <w:numPr>
          <w:ilvl w:val="2"/>
          <w:numId w:val="67"/>
        </w:numPr>
        <w:suppressAutoHyphens/>
        <w:spacing w:before="120" w:after="120"/>
        <w:contextualSpacing/>
        <w:jc w:val="both"/>
        <w:rPr>
          <w:ins w:id="899" w:author="Kashyap Kammachi-Sreedhar (Nokia)" w:date="2025-02-04T08:45:00Z" w16du:dateUtc="2025-02-04T06:45:00Z"/>
          <w:color w:val="000000" w:themeColor="text1"/>
          <w:rPrChange w:id="900" w:author="Kashyap Kammachi-Sreedhar (Nokia)" w:date="2025-02-04T08:46:00Z" w16du:dateUtc="2025-02-04T06:46:00Z">
            <w:rPr>
              <w:ins w:id="901" w:author="Kashyap Kammachi-Sreedhar (Nokia)" w:date="2025-02-04T08:45:00Z" w16du:dateUtc="2025-02-04T06:45:00Z"/>
            </w:rPr>
          </w:rPrChange>
        </w:rPr>
      </w:pPr>
      <w:ins w:id="902" w:author="Kashyap Kammachi-Sreedhar (Nokia)" w:date="2025-02-04T08:45:00Z" w16du:dateUtc="2025-02-04T06:45:00Z">
        <w:r w:rsidRPr="009F0000">
          <w:rPr>
            <w:rStyle w:val="codeZchn"/>
            <w:rFonts w:eastAsia="Arial"/>
            <w:color w:val="000000" w:themeColor="text1"/>
            <w:rPrChange w:id="903" w:author="Kashyap Kammachi-Sreedhar (Nokia)" w:date="2025-02-04T08:46:00Z" w16du:dateUtc="2025-02-04T06:46:00Z">
              <w:rPr>
                <w:rStyle w:val="codeZchn"/>
                <w:rFonts w:eastAsia="Arial"/>
              </w:rPr>
            </w:rPrChange>
          </w:rPr>
          <w:t>max_picture_width</w:t>
        </w:r>
        <w:r w:rsidRPr="009F0000">
          <w:rPr>
            <w:color w:val="000000" w:themeColor="text1"/>
            <w:rPrChange w:id="904" w:author="Kashyap Kammachi-Sreedhar (Nokia)" w:date="2025-02-04T08:46:00Z" w16du:dateUtc="2025-02-04T06:46:00Z">
              <w:rPr/>
            </w:rPrChange>
          </w:rPr>
          <w:t xml:space="preserve"> is set to the value plus 1 of the </w:t>
        </w:r>
        <w:r w:rsidRPr="009F0000">
          <w:rPr>
            <w:rStyle w:val="codeZchn"/>
            <w:rFonts w:eastAsia="Arial"/>
            <w:color w:val="000000" w:themeColor="text1"/>
            <w:rPrChange w:id="905" w:author="Kashyap Kammachi-Sreedhar (Nokia)" w:date="2025-02-04T08:46:00Z" w16du:dateUtc="2025-02-04T06:46:00Z">
              <w:rPr>
                <w:rStyle w:val="codeZchn"/>
                <w:rFonts w:eastAsia="Arial"/>
              </w:rPr>
            </w:rPrChange>
          </w:rPr>
          <w:t>gainmap_width_minus1</w:t>
        </w:r>
        <w:r w:rsidRPr="009F0000">
          <w:rPr>
            <w:color w:val="000000" w:themeColor="text1"/>
            <w:rPrChange w:id="906" w:author="Kashyap Kammachi-Sreedhar (Nokia)" w:date="2025-02-04T08:46:00Z" w16du:dateUtc="2025-02-04T06:46:00Z">
              <w:rPr/>
            </w:rPrChange>
          </w:rPr>
          <w:t xml:space="preserve"> field from the </w:t>
        </w:r>
        <w:r w:rsidRPr="009F0000">
          <w:rPr>
            <w:rStyle w:val="codeZchn"/>
            <w:rFonts w:eastAsia="Arial"/>
            <w:color w:val="000000" w:themeColor="text1"/>
            <w:rPrChange w:id="907" w:author="Kashyap Kammachi-Sreedhar (Nokia)" w:date="2025-02-04T08:46:00Z" w16du:dateUtc="2025-02-04T06:46:00Z">
              <w:rPr>
                <w:rStyle w:val="codeZchn"/>
                <w:rFonts w:eastAsia="Arial"/>
              </w:rPr>
            </w:rPrChange>
          </w:rPr>
          <w:t>MinimizedImageBox</w:t>
        </w:r>
        <w:r w:rsidRPr="009F0000">
          <w:rPr>
            <w:color w:val="000000" w:themeColor="text1"/>
            <w:rPrChange w:id="908" w:author="Kashyap Kammachi-Sreedhar (Nokia)" w:date="2025-02-04T08:46:00Z" w16du:dateUtc="2025-02-04T06:46:00Z">
              <w:rPr/>
            </w:rPrChange>
          </w:rPr>
          <w:t>,</w:t>
        </w:r>
      </w:ins>
    </w:p>
    <w:p w14:paraId="0392EBC7" w14:textId="77777777" w:rsidR="009F0000" w:rsidRPr="009F0000" w:rsidRDefault="009F0000" w:rsidP="009F0000">
      <w:pPr>
        <w:pStyle w:val="ListParagraph"/>
        <w:numPr>
          <w:ilvl w:val="2"/>
          <w:numId w:val="67"/>
        </w:numPr>
        <w:suppressAutoHyphens/>
        <w:spacing w:before="120" w:after="120"/>
        <w:contextualSpacing/>
        <w:jc w:val="both"/>
        <w:rPr>
          <w:ins w:id="909" w:author="Kashyap Kammachi-Sreedhar (Nokia)" w:date="2025-02-04T08:45:00Z" w16du:dateUtc="2025-02-04T06:45:00Z"/>
          <w:color w:val="000000" w:themeColor="text1"/>
          <w:rPrChange w:id="910" w:author="Kashyap Kammachi-Sreedhar (Nokia)" w:date="2025-02-04T08:46:00Z" w16du:dateUtc="2025-02-04T06:46:00Z">
            <w:rPr>
              <w:ins w:id="911" w:author="Kashyap Kammachi-Sreedhar (Nokia)" w:date="2025-02-04T08:45:00Z" w16du:dateUtc="2025-02-04T06:45:00Z"/>
            </w:rPr>
          </w:rPrChange>
        </w:rPr>
      </w:pPr>
      <w:ins w:id="912" w:author="Kashyap Kammachi-Sreedhar (Nokia)" w:date="2025-02-04T08:45:00Z" w16du:dateUtc="2025-02-04T06:45:00Z">
        <w:r w:rsidRPr="009F0000">
          <w:rPr>
            <w:rStyle w:val="codeZchn"/>
            <w:rFonts w:eastAsia="Arial"/>
            <w:color w:val="000000" w:themeColor="text1"/>
            <w:rPrChange w:id="913" w:author="Kashyap Kammachi-Sreedhar (Nokia)" w:date="2025-02-04T08:46:00Z" w16du:dateUtc="2025-02-04T06:46:00Z">
              <w:rPr>
                <w:rStyle w:val="codeZchn"/>
                <w:rFonts w:eastAsia="Arial"/>
              </w:rPr>
            </w:rPrChange>
          </w:rPr>
          <w:t>max_picture_height</w:t>
        </w:r>
        <w:r w:rsidRPr="009F0000">
          <w:rPr>
            <w:color w:val="000000" w:themeColor="text1"/>
            <w:rPrChange w:id="914" w:author="Kashyap Kammachi-Sreedhar (Nokia)" w:date="2025-02-04T08:46:00Z" w16du:dateUtc="2025-02-04T06:46:00Z">
              <w:rPr/>
            </w:rPrChange>
          </w:rPr>
          <w:t xml:space="preserve"> is set to the value plus 1 of the </w:t>
        </w:r>
        <w:r w:rsidRPr="009F0000">
          <w:rPr>
            <w:rStyle w:val="codeZchn"/>
            <w:rFonts w:eastAsia="Arial"/>
            <w:color w:val="000000" w:themeColor="text1"/>
            <w:rPrChange w:id="915" w:author="Kashyap Kammachi-Sreedhar (Nokia)" w:date="2025-02-04T08:46:00Z" w16du:dateUtc="2025-02-04T06:46:00Z">
              <w:rPr>
                <w:rStyle w:val="codeZchn"/>
                <w:rFonts w:eastAsia="Arial"/>
              </w:rPr>
            </w:rPrChange>
          </w:rPr>
          <w:t>gainmap_height_minus1</w:t>
        </w:r>
        <w:r w:rsidRPr="009F0000">
          <w:rPr>
            <w:color w:val="000000" w:themeColor="text1"/>
            <w:rPrChange w:id="916" w:author="Kashyap Kammachi-Sreedhar (Nokia)" w:date="2025-02-04T08:46:00Z" w16du:dateUtc="2025-02-04T06:46:00Z">
              <w:rPr/>
            </w:rPrChange>
          </w:rPr>
          <w:t xml:space="preserve"> field from the </w:t>
        </w:r>
        <w:r w:rsidRPr="009F0000">
          <w:rPr>
            <w:rStyle w:val="codeZchn"/>
            <w:rFonts w:eastAsia="Arial"/>
            <w:color w:val="000000" w:themeColor="text1"/>
            <w:rPrChange w:id="917" w:author="Kashyap Kammachi-Sreedhar (Nokia)" w:date="2025-02-04T08:46:00Z" w16du:dateUtc="2025-02-04T06:46:00Z">
              <w:rPr>
                <w:rStyle w:val="codeZchn"/>
                <w:rFonts w:eastAsia="Arial"/>
              </w:rPr>
            </w:rPrChange>
          </w:rPr>
          <w:t>MinimizedImageBox</w:t>
        </w:r>
        <w:r w:rsidRPr="009F0000">
          <w:rPr>
            <w:color w:val="000000" w:themeColor="text1"/>
            <w:rPrChange w:id="918" w:author="Kashyap Kammachi-Sreedhar (Nokia)" w:date="2025-02-04T08:46:00Z" w16du:dateUtc="2025-02-04T06:46:00Z">
              <w:rPr/>
            </w:rPrChange>
          </w:rPr>
          <w:t>,</w:t>
        </w:r>
      </w:ins>
    </w:p>
    <w:p w14:paraId="366BF58E" w14:textId="77777777" w:rsidR="009F0000" w:rsidRPr="009F0000" w:rsidRDefault="009F0000" w:rsidP="009F0000">
      <w:pPr>
        <w:pStyle w:val="ListParagraph"/>
        <w:numPr>
          <w:ilvl w:val="1"/>
          <w:numId w:val="67"/>
        </w:numPr>
        <w:suppressAutoHyphens/>
        <w:spacing w:before="120" w:after="120"/>
        <w:contextualSpacing/>
        <w:jc w:val="both"/>
        <w:rPr>
          <w:ins w:id="919" w:author="Kashyap Kammachi-Sreedhar (Nokia)" w:date="2025-02-04T08:45:00Z" w16du:dateUtc="2025-02-04T06:45:00Z"/>
          <w:color w:val="000000" w:themeColor="text1"/>
          <w:rPrChange w:id="920" w:author="Kashyap Kammachi-Sreedhar (Nokia)" w:date="2025-02-04T08:46:00Z" w16du:dateUtc="2025-02-04T06:46:00Z">
            <w:rPr>
              <w:ins w:id="921" w:author="Kashyap Kammachi-Sreedhar (Nokia)" w:date="2025-02-04T08:45:00Z" w16du:dateUtc="2025-02-04T06:45:00Z"/>
            </w:rPr>
          </w:rPrChange>
        </w:rPr>
      </w:pPr>
      <w:ins w:id="922" w:author="Kashyap Kammachi-Sreedhar (Nokia)" w:date="2025-02-04T08:45:00Z" w16du:dateUtc="2025-02-04T06:45:00Z">
        <w:r w:rsidRPr="009F0000">
          <w:rPr>
            <w:rStyle w:val="codeZchn"/>
            <w:rFonts w:eastAsia="Arial"/>
            <w:color w:val="000000" w:themeColor="text1"/>
            <w:rPrChange w:id="923" w:author="Kashyap Kammachi-Sreedhar (Nokia)" w:date="2025-02-04T08:46:00Z" w16du:dateUtc="2025-02-04T06:46:00Z">
              <w:rPr>
                <w:rStyle w:val="codeZchn"/>
                <w:rFonts w:eastAsia="Arial"/>
              </w:rPr>
            </w:rPrChange>
          </w:rPr>
          <w:t>avg_frame_rate</w:t>
        </w:r>
        <w:r w:rsidRPr="009F0000">
          <w:rPr>
            <w:color w:val="000000" w:themeColor="text1"/>
            <w:rPrChange w:id="924" w:author="Kashyap Kammachi-Sreedhar (Nokia)" w:date="2025-02-04T08:46:00Z" w16du:dateUtc="2025-02-04T06:46:00Z">
              <w:rPr/>
            </w:rPrChange>
          </w:rPr>
          <w:t xml:space="preserve"> is set to 0,</w:t>
        </w:r>
      </w:ins>
    </w:p>
    <w:p w14:paraId="66B80E44" w14:textId="1A4B2ACF" w:rsidR="009F0000" w:rsidRPr="009F0000" w:rsidRDefault="009F0000" w:rsidP="009F0000">
      <w:pPr>
        <w:pStyle w:val="ListParagraph"/>
        <w:numPr>
          <w:ilvl w:val="0"/>
          <w:numId w:val="67"/>
        </w:numPr>
        <w:suppressAutoHyphens/>
        <w:spacing w:before="120" w:after="120"/>
        <w:contextualSpacing/>
        <w:jc w:val="both"/>
        <w:rPr>
          <w:ins w:id="925" w:author="Kashyap Kammachi-Sreedhar (Nokia)" w:date="2025-02-04T08:45:00Z" w16du:dateUtc="2025-02-04T06:45:00Z"/>
          <w:color w:val="000000" w:themeColor="text1"/>
          <w:rPrChange w:id="926" w:author="Kashyap Kammachi-Sreedhar (Nokia)" w:date="2025-02-04T08:46:00Z" w16du:dateUtc="2025-02-04T06:46:00Z">
            <w:rPr>
              <w:ins w:id="927" w:author="Kashyap Kammachi-Sreedhar (Nokia)" w:date="2025-02-04T08:45:00Z" w16du:dateUtc="2025-02-04T06:45:00Z"/>
            </w:rPr>
          </w:rPrChange>
        </w:rPr>
      </w:pPr>
    </w:p>
    <w:p w14:paraId="3E08440F" w14:textId="77777777" w:rsidR="009F0000" w:rsidRPr="009F0000" w:rsidRDefault="009F0000" w:rsidP="009F0000">
      <w:pPr>
        <w:pStyle w:val="ListParagraph"/>
        <w:numPr>
          <w:ilvl w:val="1"/>
          <w:numId w:val="67"/>
        </w:numPr>
        <w:suppressAutoHyphens/>
        <w:spacing w:before="120" w:after="120"/>
        <w:contextualSpacing/>
        <w:jc w:val="both"/>
        <w:rPr>
          <w:ins w:id="928" w:author="Kashyap Kammachi-Sreedhar (Nokia)" w:date="2025-02-04T08:45:00Z" w16du:dateUtc="2025-02-04T06:45:00Z"/>
          <w:color w:val="000000" w:themeColor="text1"/>
          <w:rPrChange w:id="929" w:author="Kashyap Kammachi-Sreedhar (Nokia)" w:date="2025-02-04T08:46:00Z" w16du:dateUtc="2025-02-04T06:46:00Z">
            <w:rPr>
              <w:ins w:id="930" w:author="Kashyap Kammachi-Sreedhar (Nokia)" w:date="2025-02-04T08:45:00Z" w16du:dateUtc="2025-02-04T06:45:00Z"/>
            </w:rPr>
          </w:rPrChange>
        </w:rPr>
      </w:pPr>
      <w:ins w:id="931" w:author="Kashyap Kammachi-Sreedhar (Nokia)" w:date="2025-02-04T08:45:00Z" w16du:dateUtc="2025-02-04T06:45:00Z">
        <w:r w:rsidRPr="009F0000">
          <w:rPr>
            <w:rStyle w:val="codeZchn"/>
            <w:rFonts w:eastAsia="Arial"/>
            <w:color w:val="000000" w:themeColor="text1"/>
            <w:rPrChange w:id="932" w:author="Kashyap Kammachi-Sreedhar (Nokia)" w:date="2025-02-04T08:46:00Z" w16du:dateUtc="2025-02-04T06:46:00Z">
              <w:rPr>
                <w:rStyle w:val="codeZchn"/>
                <w:rFonts w:eastAsia="Arial"/>
              </w:rPr>
            </w:rPrChange>
          </w:rPr>
          <w:t>num_of_arrays</w:t>
        </w:r>
        <w:r w:rsidRPr="009F0000">
          <w:rPr>
            <w:color w:val="000000" w:themeColor="text1"/>
            <w:rPrChange w:id="933" w:author="Kashyap Kammachi-Sreedhar (Nokia)" w:date="2025-02-04T08:46:00Z" w16du:dateUtc="2025-02-04T06:46:00Z">
              <w:rPr/>
            </w:rPrChange>
          </w:rPr>
          <w:t xml:space="preserve"> is set to the number of entries below:</w:t>
        </w:r>
      </w:ins>
    </w:p>
    <w:p w14:paraId="65B1EF08" w14:textId="77777777" w:rsidR="009F0000" w:rsidRPr="009F0000" w:rsidRDefault="009F0000" w:rsidP="009F0000">
      <w:pPr>
        <w:pStyle w:val="ListParagraph"/>
        <w:numPr>
          <w:ilvl w:val="2"/>
          <w:numId w:val="67"/>
        </w:numPr>
        <w:suppressAutoHyphens/>
        <w:spacing w:before="120" w:after="120"/>
        <w:contextualSpacing/>
        <w:jc w:val="both"/>
        <w:rPr>
          <w:ins w:id="934" w:author="Kashyap Kammachi-Sreedhar (Nokia)" w:date="2025-02-04T08:45:00Z" w16du:dateUtc="2025-02-04T06:45:00Z"/>
          <w:color w:val="000000" w:themeColor="text1"/>
          <w:rPrChange w:id="935" w:author="Kashyap Kammachi-Sreedhar (Nokia)" w:date="2025-02-04T08:46:00Z" w16du:dateUtc="2025-02-04T06:46:00Z">
            <w:rPr>
              <w:ins w:id="936" w:author="Kashyap Kammachi-Sreedhar (Nokia)" w:date="2025-02-04T08:45:00Z" w16du:dateUtc="2025-02-04T06:45:00Z"/>
            </w:rPr>
          </w:rPrChange>
        </w:rPr>
      </w:pPr>
      <w:ins w:id="937" w:author="Kashyap Kammachi-Sreedhar (Nokia)" w:date="2025-02-04T08:45:00Z" w16du:dateUtc="2025-02-04T06:45:00Z">
        <w:r w:rsidRPr="009F0000">
          <w:rPr>
            <w:color w:val="000000" w:themeColor="text1"/>
            <w:rPrChange w:id="938" w:author="Kashyap Kammachi-Sreedhar (Nokia)" w:date="2025-02-04T08:46:00Z" w16du:dateUtc="2025-02-04T06:46:00Z">
              <w:rPr/>
            </w:rPrChange>
          </w:rPr>
          <w:t xml:space="preserve">if </w:t>
        </w:r>
        <w:r w:rsidRPr="009F0000">
          <w:rPr>
            <w:rStyle w:val="codeZchn"/>
            <w:rFonts w:eastAsia="Arial"/>
            <w:color w:val="000000" w:themeColor="text1"/>
            <w:rPrChange w:id="939" w:author="Kashyap Kammachi-Sreedhar (Nokia)" w:date="2025-02-04T08:46:00Z" w16du:dateUtc="2025-02-04T06:46:00Z">
              <w:rPr>
                <w:rStyle w:val="codeZchn"/>
                <w:rFonts w:eastAsia="Arial"/>
              </w:rPr>
            </w:rPrChange>
          </w:rPr>
          <w:t>sps_nal_unit_length</w:t>
        </w:r>
        <w:r w:rsidRPr="009F0000">
          <w:rPr>
            <w:color w:val="000000" w:themeColor="text1"/>
            <w:rPrChange w:id="940" w:author="Kashyap Kammachi-Sreedhar (Nokia)" w:date="2025-02-04T08:46:00Z" w16du:dateUtc="2025-02-04T06:46:00Z">
              <w:rPr/>
            </w:rPrChange>
          </w:rPr>
          <w:t xml:space="preserve"> is not 0, there is a SPS NAL unit array with:</w:t>
        </w:r>
      </w:ins>
    </w:p>
    <w:p w14:paraId="762BEB5B" w14:textId="77777777" w:rsidR="009F0000" w:rsidRPr="009F0000" w:rsidRDefault="009F0000" w:rsidP="009F0000">
      <w:pPr>
        <w:pStyle w:val="ListParagraph"/>
        <w:numPr>
          <w:ilvl w:val="3"/>
          <w:numId w:val="67"/>
        </w:numPr>
        <w:suppressAutoHyphens/>
        <w:spacing w:before="120" w:after="120"/>
        <w:contextualSpacing/>
        <w:jc w:val="both"/>
        <w:rPr>
          <w:ins w:id="941" w:author="Kashyap Kammachi-Sreedhar (Nokia)" w:date="2025-02-04T08:45:00Z" w16du:dateUtc="2025-02-04T06:45:00Z"/>
          <w:color w:val="000000" w:themeColor="text1"/>
          <w:rPrChange w:id="942" w:author="Kashyap Kammachi-Sreedhar (Nokia)" w:date="2025-02-04T08:46:00Z" w16du:dateUtc="2025-02-04T06:46:00Z">
            <w:rPr>
              <w:ins w:id="943" w:author="Kashyap Kammachi-Sreedhar (Nokia)" w:date="2025-02-04T08:45:00Z" w16du:dateUtc="2025-02-04T06:45:00Z"/>
            </w:rPr>
          </w:rPrChange>
        </w:rPr>
      </w:pPr>
      <w:ins w:id="944" w:author="Kashyap Kammachi-Sreedhar (Nokia)" w:date="2025-02-04T08:45:00Z" w16du:dateUtc="2025-02-04T06:45:00Z">
        <w:r w:rsidRPr="009F0000">
          <w:rPr>
            <w:rStyle w:val="codeZchn"/>
            <w:rFonts w:eastAsia="Arial"/>
            <w:color w:val="000000" w:themeColor="text1"/>
            <w:rPrChange w:id="945" w:author="Kashyap Kammachi-Sreedhar (Nokia)" w:date="2025-02-04T08:46:00Z" w16du:dateUtc="2025-02-04T06:46:00Z">
              <w:rPr>
                <w:rStyle w:val="codeZchn"/>
                <w:rFonts w:eastAsia="Arial"/>
              </w:rPr>
            </w:rPrChange>
          </w:rPr>
          <w:t>NAL_unit_type</w:t>
        </w:r>
        <w:r w:rsidRPr="009F0000">
          <w:rPr>
            <w:color w:val="000000" w:themeColor="text1"/>
            <w:rPrChange w:id="946" w:author="Kashyap Kammachi-Sreedhar (Nokia)" w:date="2025-02-04T08:46:00Z" w16du:dateUtc="2025-02-04T06:46:00Z">
              <w:rPr/>
            </w:rPrChange>
          </w:rPr>
          <w:t xml:space="preserve"> set to 15 (SPS_NUT as defined in ISO/IEC 23090-3),</w:t>
        </w:r>
      </w:ins>
    </w:p>
    <w:p w14:paraId="0DF10004" w14:textId="0C65EAC1" w:rsidR="009F0000" w:rsidRPr="009F0000" w:rsidRDefault="009F0000" w:rsidP="009F0000">
      <w:pPr>
        <w:pStyle w:val="ListParagraph"/>
        <w:numPr>
          <w:ilvl w:val="3"/>
          <w:numId w:val="67"/>
        </w:numPr>
        <w:suppressAutoHyphens/>
        <w:spacing w:before="120" w:after="120"/>
        <w:contextualSpacing/>
        <w:jc w:val="both"/>
        <w:rPr>
          <w:ins w:id="947" w:author="Kashyap Kammachi-Sreedhar (Nokia)" w:date="2025-02-04T08:45:00Z" w16du:dateUtc="2025-02-04T06:45:00Z"/>
          <w:color w:val="000000" w:themeColor="text1"/>
          <w:rPrChange w:id="948" w:author="Kashyap Kammachi-Sreedhar (Nokia)" w:date="2025-02-04T08:46:00Z" w16du:dateUtc="2025-02-04T06:46:00Z">
            <w:rPr>
              <w:ins w:id="949" w:author="Kashyap Kammachi-Sreedhar (Nokia)" w:date="2025-02-04T08:45:00Z" w16du:dateUtc="2025-02-04T06:45:00Z"/>
            </w:rPr>
          </w:rPrChange>
        </w:rPr>
      </w:pPr>
      <w:ins w:id="950" w:author="Kashyap Kammachi-Sreedhar (Nokia)" w:date="2025-02-04T08:45:00Z" w16du:dateUtc="2025-02-04T06:45:00Z">
        <w:r w:rsidRPr="009F0000">
          <w:rPr>
            <w:rStyle w:val="codeZchn"/>
            <w:rFonts w:eastAsia="Arial"/>
            <w:color w:val="000000" w:themeColor="text1"/>
            <w:rPrChange w:id="951" w:author="Kashyap Kammachi-Sreedhar (Nokia)" w:date="2025-02-04T08:46:00Z" w16du:dateUtc="2025-02-04T06:46:00Z">
              <w:rPr>
                <w:rStyle w:val="codeZchn"/>
                <w:rFonts w:eastAsia="Arial"/>
              </w:rPr>
            </w:rPrChange>
          </w:rPr>
          <w:t>num_nalus</w:t>
        </w:r>
        <w:r w:rsidRPr="009F0000">
          <w:rPr>
            <w:color w:val="000000" w:themeColor="text1"/>
            <w:rPrChange w:id="952" w:author="Kashyap Kammachi-Sreedhar (Nokia)" w:date="2025-02-04T08:46:00Z" w16du:dateUtc="2025-02-04T06:46:00Z">
              <w:rPr/>
            </w:rPrChange>
          </w:rPr>
          <w:t xml:space="preserve"> set to </w:t>
        </w:r>
      </w:ins>
      <w:ins w:id="953" w:author="Kashyap Kammachi-Sreedhar (Nokia)" w:date="2025-02-04T08:55:00Z" w16du:dateUtc="2025-02-04T06:55:00Z">
        <w:r w:rsidR="003B076B">
          <w:rPr>
            <w:rStyle w:val="codeZchn"/>
            <w:rFonts w:eastAsia="Arial"/>
            <w:color w:val="000000" w:themeColor="text1"/>
          </w:rPr>
          <w:t>1</w:t>
        </w:r>
      </w:ins>
      <w:ins w:id="954" w:author="Kashyap Kammachi-Sreedhar (Nokia)" w:date="2025-02-04T08:45:00Z" w16du:dateUtc="2025-02-04T06:45:00Z">
        <w:r w:rsidRPr="009F0000">
          <w:rPr>
            <w:color w:val="000000" w:themeColor="text1"/>
            <w:rPrChange w:id="955" w:author="Kashyap Kammachi-Sreedhar (Nokia)" w:date="2025-02-04T08:46:00Z" w16du:dateUtc="2025-02-04T06:46:00Z">
              <w:rPr>
                <w:color w:val="FF0000"/>
              </w:rPr>
            </w:rPrChange>
          </w:rPr>
          <w:t>:</w:t>
        </w:r>
      </w:ins>
    </w:p>
    <w:p w14:paraId="719A59F7" w14:textId="77777777" w:rsidR="009F0000" w:rsidRPr="009F0000" w:rsidRDefault="009F0000" w:rsidP="009F0000">
      <w:pPr>
        <w:pStyle w:val="ListParagraph"/>
        <w:numPr>
          <w:ilvl w:val="4"/>
          <w:numId w:val="67"/>
        </w:numPr>
        <w:suppressAutoHyphens/>
        <w:spacing w:before="120" w:after="120"/>
        <w:contextualSpacing/>
        <w:jc w:val="both"/>
        <w:rPr>
          <w:ins w:id="956" w:author="Kashyap Kammachi-Sreedhar (Nokia)" w:date="2025-02-04T08:45:00Z" w16du:dateUtc="2025-02-04T06:45:00Z"/>
          <w:color w:val="000000" w:themeColor="text1"/>
          <w:rPrChange w:id="957" w:author="Kashyap Kammachi-Sreedhar (Nokia)" w:date="2025-02-04T08:46:00Z" w16du:dateUtc="2025-02-04T06:46:00Z">
            <w:rPr>
              <w:ins w:id="958" w:author="Kashyap Kammachi-Sreedhar (Nokia)" w:date="2025-02-04T08:45:00Z" w16du:dateUtc="2025-02-04T06:45:00Z"/>
            </w:rPr>
          </w:rPrChange>
        </w:rPr>
      </w:pPr>
      <w:ins w:id="959" w:author="Kashyap Kammachi-Sreedhar (Nokia)" w:date="2025-02-04T08:45:00Z" w16du:dateUtc="2025-02-04T06:45:00Z">
        <w:r w:rsidRPr="009F0000">
          <w:rPr>
            <w:rStyle w:val="codeZchn"/>
            <w:rFonts w:eastAsia="Arial"/>
            <w:color w:val="000000" w:themeColor="text1"/>
            <w:rPrChange w:id="960" w:author="Kashyap Kammachi-Sreedhar (Nokia)" w:date="2025-02-04T08:46:00Z" w16du:dateUtc="2025-02-04T06:46:00Z">
              <w:rPr>
                <w:rStyle w:val="codeZchn"/>
                <w:rFonts w:eastAsia="Arial"/>
              </w:rPr>
            </w:rPrChange>
          </w:rPr>
          <w:t>nal_unit_length</w:t>
        </w:r>
        <w:r w:rsidRPr="009F0000">
          <w:rPr>
            <w:color w:val="000000" w:themeColor="text1"/>
            <w:rPrChange w:id="961" w:author="Kashyap Kammachi-Sreedhar (Nokia)" w:date="2025-02-04T08:46:00Z" w16du:dateUtc="2025-02-04T06:46:00Z">
              <w:rPr/>
            </w:rPrChange>
          </w:rPr>
          <w:t xml:space="preserve"> set to </w:t>
        </w:r>
        <w:r w:rsidRPr="009F0000">
          <w:rPr>
            <w:rStyle w:val="codeZchn"/>
            <w:rFonts w:eastAsia="Arial"/>
            <w:color w:val="000000" w:themeColor="text1"/>
            <w:rPrChange w:id="962" w:author="Kashyap Kammachi-Sreedhar (Nokia)" w:date="2025-02-04T08:46:00Z" w16du:dateUtc="2025-02-04T06:46:00Z">
              <w:rPr>
                <w:rStyle w:val="codeZchn"/>
                <w:rFonts w:eastAsia="Arial"/>
              </w:rPr>
            </w:rPrChange>
          </w:rPr>
          <w:t>sps_nal_unit_length</w:t>
        </w:r>
        <w:r w:rsidRPr="009F0000">
          <w:rPr>
            <w:color w:val="000000" w:themeColor="text1"/>
            <w:rPrChange w:id="963" w:author="Kashyap Kammachi-Sreedhar (Nokia)" w:date="2025-02-04T08:46:00Z" w16du:dateUtc="2025-02-04T06:46:00Z">
              <w:rPr/>
            </w:rPrChange>
          </w:rPr>
          <w:t>,</w:t>
        </w:r>
      </w:ins>
    </w:p>
    <w:p w14:paraId="497A41A1" w14:textId="77777777" w:rsidR="009F0000" w:rsidRPr="009F0000" w:rsidRDefault="009F0000" w:rsidP="009F0000">
      <w:pPr>
        <w:pStyle w:val="ListParagraph"/>
        <w:numPr>
          <w:ilvl w:val="4"/>
          <w:numId w:val="67"/>
        </w:numPr>
        <w:suppressAutoHyphens/>
        <w:spacing w:before="120" w:after="120"/>
        <w:contextualSpacing/>
        <w:jc w:val="both"/>
        <w:rPr>
          <w:ins w:id="964" w:author="Kashyap Kammachi-Sreedhar (Nokia)" w:date="2025-02-04T08:45:00Z" w16du:dateUtc="2025-02-04T06:45:00Z"/>
          <w:color w:val="000000" w:themeColor="text1"/>
          <w:rPrChange w:id="965" w:author="Kashyap Kammachi-Sreedhar (Nokia)" w:date="2025-02-04T08:46:00Z" w16du:dateUtc="2025-02-04T06:46:00Z">
            <w:rPr>
              <w:ins w:id="966" w:author="Kashyap Kammachi-Sreedhar (Nokia)" w:date="2025-02-04T08:45:00Z" w16du:dateUtc="2025-02-04T06:45:00Z"/>
            </w:rPr>
          </w:rPrChange>
        </w:rPr>
      </w:pPr>
      <w:ins w:id="967" w:author="Kashyap Kammachi-Sreedhar (Nokia)" w:date="2025-02-04T08:45:00Z" w16du:dateUtc="2025-02-04T06:45:00Z">
        <w:r w:rsidRPr="009F0000">
          <w:rPr>
            <w:rStyle w:val="codeZchn"/>
            <w:rFonts w:eastAsia="Arial"/>
            <w:color w:val="000000" w:themeColor="text1"/>
            <w:rPrChange w:id="968" w:author="Kashyap Kammachi-Sreedhar (Nokia)" w:date="2025-02-04T08:46:00Z" w16du:dateUtc="2025-02-04T06:46:00Z">
              <w:rPr>
                <w:rStyle w:val="codeZchn"/>
                <w:rFonts w:eastAsia="Arial"/>
              </w:rPr>
            </w:rPrChange>
          </w:rPr>
          <w:t>nal_unit</w:t>
        </w:r>
        <w:r w:rsidRPr="009F0000">
          <w:rPr>
            <w:color w:val="000000" w:themeColor="text1"/>
            <w:rPrChange w:id="969" w:author="Kashyap Kammachi-Sreedhar (Nokia)" w:date="2025-02-04T08:46:00Z" w16du:dateUtc="2025-02-04T06:46:00Z">
              <w:rPr/>
            </w:rPrChange>
          </w:rPr>
          <w:t xml:space="preserve"> set to </w:t>
        </w:r>
        <w:r w:rsidRPr="009F0000">
          <w:rPr>
            <w:rStyle w:val="codeZchn"/>
            <w:rFonts w:eastAsia="Arial"/>
            <w:color w:val="000000" w:themeColor="text1"/>
            <w:rPrChange w:id="970" w:author="Kashyap Kammachi-Sreedhar (Nokia)" w:date="2025-02-04T08:46:00Z" w16du:dateUtc="2025-02-04T06:46:00Z">
              <w:rPr>
                <w:rStyle w:val="codeZchn"/>
                <w:rFonts w:eastAsia="Arial"/>
              </w:rPr>
            </w:rPrChange>
          </w:rPr>
          <w:t>sps_nal_unit</w:t>
        </w:r>
        <w:r w:rsidRPr="009F0000">
          <w:rPr>
            <w:color w:val="000000" w:themeColor="text1"/>
            <w:rPrChange w:id="971" w:author="Kashyap Kammachi-Sreedhar (Nokia)" w:date="2025-02-04T08:46:00Z" w16du:dateUtc="2025-02-04T06:46:00Z">
              <w:rPr/>
            </w:rPrChange>
          </w:rPr>
          <w:t>.</w:t>
        </w:r>
      </w:ins>
    </w:p>
    <w:p w14:paraId="7234A2B7" w14:textId="77777777" w:rsidR="009F0000" w:rsidRPr="009F0000" w:rsidRDefault="009F0000" w:rsidP="009F0000">
      <w:pPr>
        <w:pStyle w:val="ListParagraph"/>
        <w:numPr>
          <w:ilvl w:val="2"/>
          <w:numId w:val="67"/>
        </w:numPr>
        <w:suppressAutoHyphens/>
        <w:spacing w:before="120" w:after="120"/>
        <w:contextualSpacing/>
        <w:jc w:val="both"/>
        <w:rPr>
          <w:ins w:id="972" w:author="Kashyap Kammachi-Sreedhar (Nokia)" w:date="2025-02-04T08:45:00Z" w16du:dateUtc="2025-02-04T06:45:00Z"/>
          <w:color w:val="000000" w:themeColor="text1"/>
          <w:rPrChange w:id="973" w:author="Kashyap Kammachi-Sreedhar (Nokia)" w:date="2025-02-04T08:46:00Z" w16du:dateUtc="2025-02-04T06:46:00Z">
            <w:rPr>
              <w:ins w:id="974" w:author="Kashyap Kammachi-Sreedhar (Nokia)" w:date="2025-02-04T08:45:00Z" w16du:dateUtc="2025-02-04T06:45:00Z"/>
            </w:rPr>
          </w:rPrChange>
        </w:rPr>
      </w:pPr>
      <w:ins w:id="975" w:author="Kashyap Kammachi-Sreedhar (Nokia)" w:date="2025-02-04T08:45:00Z" w16du:dateUtc="2025-02-04T06:45:00Z">
        <w:r w:rsidRPr="009F0000">
          <w:rPr>
            <w:color w:val="000000" w:themeColor="text1"/>
            <w:rPrChange w:id="976" w:author="Kashyap Kammachi-Sreedhar (Nokia)" w:date="2025-02-04T08:46:00Z" w16du:dateUtc="2025-02-04T06:46:00Z">
              <w:rPr/>
            </w:rPrChange>
          </w:rPr>
          <w:t xml:space="preserve">if </w:t>
        </w:r>
        <w:r w:rsidRPr="009F0000">
          <w:rPr>
            <w:rStyle w:val="codeZchn"/>
            <w:rFonts w:eastAsia="Arial"/>
            <w:color w:val="000000" w:themeColor="text1"/>
            <w:rPrChange w:id="977" w:author="Kashyap Kammachi-Sreedhar (Nokia)" w:date="2025-02-04T08:46:00Z" w16du:dateUtc="2025-02-04T06:46:00Z">
              <w:rPr>
                <w:rStyle w:val="codeZchn"/>
                <w:rFonts w:eastAsia="Arial"/>
              </w:rPr>
            </w:rPrChange>
          </w:rPr>
          <w:t>pps_nal_unit_length</w:t>
        </w:r>
        <w:r w:rsidRPr="009F0000">
          <w:rPr>
            <w:color w:val="000000" w:themeColor="text1"/>
            <w:rPrChange w:id="978" w:author="Kashyap Kammachi-Sreedhar (Nokia)" w:date="2025-02-04T08:46:00Z" w16du:dateUtc="2025-02-04T06:46:00Z">
              <w:rPr/>
            </w:rPrChange>
          </w:rPr>
          <w:t xml:space="preserve"> is not 0, there is a PPS NAL unit array with:</w:t>
        </w:r>
      </w:ins>
    </w:p>
    <w:p w14:paraId="68532F87" w14:textId="77777777" w:rsidR="009F0000" w:rsidRPr="009F0000" w:rsidRDefault="009F0000" w:rsidP="009F0000">
      <w:pPr>
        <w:pStyle w:val="ListParagraph"/>
        <w:numPr>
          <w:ilvl w:val="3"/>
          <w:numId w:val="67"/>
        </w:numPr>
        <w:suppressAutoHyphens/>
        <w:spacing w:before="120" w:after="120"/>
        <w:contextualSpacing/>
        <w:jc w:val="both"/>
        <w:rPr>
          <w:ins w:id="979" w:author="Kashyap Kammachi-Sreedhar (Nokia)" w:date="2025-02-04T08:45:00Z" w16du:dateUtc="2025-02-04T06:45:00Z"/>
          <w:color w:val="000000" w:themeColor="text1"/>
          <w:rPrChange w:id="980" w:author="Kashyap Kammachi-Sreedhar (Nokia)" w:date="2025-02-04T08:46:00Z" w16du:dateUtc="2025-02-04T06:46:00Z">
            <w:rPr>
              <w:ins w:id="981" w:author="Kashyap Kammachi-Sreedhar (Nokia)" w:date="2025-02-04T08:45:00Z" w16du:dateUtc="2025-02-04T06:45:00Z"/>
            </w:rPr>
          </w:rPrChange>
        </w:rPr>
      </w:pPr>
      <w:ins w:id="982" w:author="Kashyap Kammachi-Sreedhar (Nokia)" w:date="2025-02-04T08:45:00Z" w16du:dateUtc="2025-02-04T06:45:00Z">
        <w:r w:rsidRPr="009F0000">
          <w:rPr>
            <w:rStyle w:val="codeZchn"/>
            <w:rFonts w:eastAsia="Arial"/>
            <w:color w:val="000000" w:themeColor="text1"/>
            <w:rPrChange w:id="983" w:author="Kashyap Kammachi-Sreedhar (Nokia)" w:date="2025-02-04T08:46:00Z" w16du:dateUtc="2025-02-04T06:46:00Z">
              <w:rPr>
                <w:rStyle w:val="codeZchn"/>
                <w:rFonts w:eastAsia="Arial"/>
              </w:rPr>
            </w:rPrChange>
          </w:rPr>
          <w:t>NAL_unit_type</w:t>
        </w:r>
        <w:r w:rsidRPr="009F0000">
          <w:rPr>
            <w:color w:val="000000" w:themeColor="text1"/>
            <w:rPrChange w:id="984" w:author="Kashyap Kammachi-Sreedhar (Nokia)" w:date="2025-02-04T08:46:00Z" w16du:dateUtc="2025-02-04T06:46:00Z">
              <w:rPr/>
            </w:rPrChange>
          </w:rPr>
          <w:t xml:space="preserve"> set to 16 (PPS_NUT as defined in ISO/IEC 23090-3),</w:t>
        </w:r>
      </w:ins>
    </w:p>
    <w:p w14:paraId="5A534135" w14:textId="344DF25F" w:rsidR="009F0000" w:rsidRPr="009F0000" w:rsidRDefault="009F0000" w:rsidP="009F0000">
      <w:pPr>
        <w:pStyle w:val="ListParagraph"/>
        <w:numPr>
          <w:ilvl w:val="3"/>
          <w:numId w:val="67"/>
        </w:numPr>
        <w:suppressAutoHyphens/>
        <w:spacing w:before="120" w:after="120"/>
        <w:contextualSpacing/>
        <w:jc w:val="both"/>
        <w:rPr>
          <w:ins w:id="985" w:author="Kashyap Kammachi-Sreedhar (Nokia)" w:date="2025-02-04T08:45:00Z" w16du:dateUtc="2025-02-04T06:45:00Z"/>
          <w:color w:val="000000" w:themeColor="text1"/>
          <w:rPrChange w:id="986" w:author="Kashyap Kammachi-Sreedhar (Nokia)" w:date="2025-02-04T08:46:00Z" w16du:dateUtc="2025-02-04T06:46:00Z">
            <w:rPr>
              <w:ins w:id="987" w:author="Kashyap Kammachi-Sreedhar (Nokia)" w:date="2025-02-04T08:45:00Z" w16du:dateUtc="2025-02-04T06:45:00Z"/>
            </w:rPr>
          </w:rPrChange>
        </w:rPr>
      </w:pPr>
      <w:ins w:id="988" w:author="Kashyap Kammachi-Sreedhar (Nokia)" w:date="2025-02-04T08:45:00Z" w16du:dateUtc="2025-02-04T06:45:00Z">
        <w:r w:rsidRPr="009F0000">
          <w:rPr>
            <w:rStyle w:val="codeZchn"/>
            <w:rFonts w:eastAsia="Arial"/>
            <w:color w:val="000000" w:themeColor="text1"/>
            <w:rPrChange w:id="989" w:author="Kashyap Kammachi-Sreedhar (Nokia)" w:date="2025-02-04T08:46:00Z" w16du:dateUtc="2025-02-04T06:46:00Z">
              <w:rPr>
                <w:rStyle w:val="codeZchn"/>
                <w:rFonts w:eastAsia="Arial"/>
              </w:rPr>
            </w:rPrChange>
          </w:rPr>
          <w:t>num_nalus</w:t>
        </w:r>
        <w:r w:rsidRPr="009F0000">
          <w:rPr>
            <w:color w:val="000000" w:themeColor="text1"/>
            <w:rPrChange w:id="990" w:author="Kashyap Kammachi-Sreedhar (Nokia)" w:date="2025-02-04T08:46:00Z" w16du:dateUtc="2025-02-04T06:46:00Z">
              <w:rPr/>
            </w:rPrChange>
          </w:rPr>
          <w:t xml:space="preserve"> set to </w:t>
        </w:r>
      </w:ins>
      <w:ins w:id="991" w:author="Kashyap Kammachi-Sreedhar (Nokia)" w:date="2025-02-04T08:56:00Z" w16du:dateUtc="2025-02-04T06:56:00Z">
        <w:r w:rsidR="003B076B">
          <w:rPr>
            <w:rStyle w:val="normaltextrun"/>
            <w:rFonts w:ascii="Courier New" w:eastAsia="Arial" w:hAnsi="Courier New" w:cs="Courier New"/>
            <w:color w:val="000000" w:themeColor="text1"/>
            <w:lang w:val="en-GB"/>
          </w:rPr>
          <w:t>1</w:t>
        </w:r>
      </w:ins>
    </w:p>
    <w:p w14:paraId="46F96F10" w14:textId="77777777" w:rsidR="009F0000" w:rsidRPr="009F0000" w:rsidRDefault="009F0000" w:rsidP="009F0000">
      <w:pPr>
        <w:pStyle w:val="ListParagraph"/>
        <w:numPr>
          <w:ilvl w:val="4"/>
          <w:numId w:val="67"/>
        </w:numPr>
        <w:suppressAutoHyphens/>
        <w:spacing w:before="120" w:after="120"/>
        <w:contextualSpacing/>
        <w:jc w:val="both"/>
        <w:rPr>
          <w:ins w:id="992" w:author="Kashyap Kammachi-Sreedhar (Nokia)" w:date="2025-02-04T08:45:00Z" w16du:dateUtc="2025-02-04T06:45:00Z"/>
          <w:color w:val="000000" w:themeColor="text1"/>
          <w:rPrChange w:id="993" w:author="Kashyap Kammachi-Sreedhar (Nokia)" w:date="2025-02-04T08:46:00Z" w16du:dateUtc="2025-02-04T06:46:00Z">
            <w:rPr>
              <w:ins w:id="994" w:author="Kashyap Kammachi-Sreedhar (Nokia)" w:date="2025-02-04T08:45:00Z" w16du:dateUtc="2025-02-04T06:45:00Z"/>
            </w:rPr>
          </w:rPrChange>
        </w:rPr>
      </w:pPr>
      <w:ins w:id="995" w:author="Kashyap Kammachi-Sreedhar (Nokia)" w:date="2025-02-04T08:45:00Z" w16du:dateUtc="2025-02-04T06:45:00Z">
        <w:r w:rsidRPr="009F0000">
          <w:rPr>
            <w:rStyle w:val="codeZchn"/>
            <w:rFonts w:eastAsia="Arial"/>
            <w:color w:val="000000" w:themeColor="text1"/>
            <w:rPrChange w:id="996" w:author="Kashyap Kammachi-Sreedhar (Nokia)" w:date="2025-02-04T08:46:00Z" w16du:dateUtc="2025-02-04T06:46:00Z">
              <w:rPr>
                <w:rStyle w:val="codeZchn"/>
                <w:rFonts w:eastAsia="Arial"/>
              </w:rPr>
            </w:rPrChange>
          </w:rPr>
          <w:t>nal_unit_length</w:t>
        </w:r>
        <w:r w:rsidRPr="009F0000">
          <w:rPr>
            <w:color w:val="000000" w:themeColor="text1"/>
            <w:rPrChange w:id="997" w:author="Kashyap Kammachi-Sreedhar (Nokia)" w:date="2025-02-04T08:46:00Z" w16du:dateUtc="2025-02-04T06:46:00Z">
              <w:rPr/>
            </w:rPrChange>
          </w:rPr>
          <w:t xml:space="preserve"> set to </w:t>
        </w:r>
        <w:r w:rsidRPr="009F0000">
          <w:rPr>
            <w:rStyle w:val="codeZchn"/>
            <w:rFonts w:eastAsia="Arial"/>
            <w:color w:val="000000" w:themeColor="text1"/>
            <w:rPrChange w:id="998" w:author="Kashyap Kammachi-Sreedhar (Nokia)" w:date="2025-02-04T08:46:00Z" w16du:dateUtc="2025-02-04T06:46:00Z">
              <w:rPr>
                <w:rStyle w:val="codeZchn"/>
                <w:rFonts w:eastAsia="Arial"/>
              </w:rPr>
            </w:rPrChange>
          </w:rPr>
          <w:t>pps_nal_unit_length</w:t>
        </w:r>
        <w:r w:rsidRPr="009F0000">
          <w:rPr>
            <w:color w:val="000000" w:themeColor="text1"/>
            <w:rPrChange w:id="999" w:author="Kashyap Kammachi-Sreedhar (Nokia)" w:date="2025-02-04T08:46:00Z" w16du:dateUtc="2025-02-04T06:46:00Z">
              <w:rPr/>
            </w:rPrChange>
          </w:rPr>
          <w:t>,</w:t>
        </w:r>
      </w:ins>
    </w:p>
    <w:p w14:paraId="6A26865C" w14:textId="77777777" w:rsidR="009F0000" w:rsidRPr="009F0000" w:rsidRDefault="009F0000" w:rsidP="009F0000">
      <w:pPr>
        <w:pStyle w:val="ListParagraph"/>
        <w:numPr>
          <w:ilvl w:val="4"/>
          <w:numId w:val="67"/>
        </w:numPr>
        <w:suppressAutoHyphens/>
        <w:spacing w:before="120" w:after="120"/>
        <w:contextualSpacing/>
        <w:jc w:val="both"/>
        <w:rPr>
          <w:ins w:id="1000" w:author="Kashyap Kammachi-Sreedhar (Nokia)" w:date="2025-02-04T08:45:00Z" w16du:dateUtc="2025-02-04T06:45:00Z"/>
          <w:color w:val="000000" w:themeColor="text1"/>
          <w:rPrChange w:id="1001" w:author="Kashyap Kammachi-Sreedhar (Nokia)" w:date="2025-02-04T08:46:00Z" w16du:dateUtc="2025-02-04T06:46:00Z">
            <w:rPr>
              <w:ins w:id="1002" w:author="Kashyap Kammachi-Sreedhar (Nokia)" w:date="2025-02-04T08:45:00Z" w16du:dateUtc="2025-02-04T06:45:00Z"/>
            </w:rPr>
          </w:rPrChange>
        </w:rPr>
      </w:pPr>
      <w:ins w:id="1003" w:author="Kashyap Kammachi-Sreedhar (Nokia)" w:date="2025-02-04T08:45:00Z" w16du:dateUtc="2025-02-04T06:45:00Z">
        <w:r w:rsidRPr="009F0000">
          <w:rPr>
            <w:rStyle w:val="codeZchn"/>
            <w:rFonts w:eastAsia="Arial"/>
            <w:color w:val="000000" w:themeColor="text1"/>
            <w:rPrChange w:id="1004" w:author="Kashyap Kammachi-Sreedhar (Nokia)" w:date="2025-02-04T08:46:00Z" w16du:dateUtc="2025-02-04T06:46:00Z">
              <w:rPr>
                <w:rStyle w:val="codeZchn"/>
                <w:rFonts w:eastAsia="Arial"/>
              </w:rPr>
            </w:rPrChange>
          </w:rPr>
          <w:t>nal_unit</w:t>
        </w:r>
        <w:r w:rsidRPr="009F0000">
          <w:rPr>
            <w:color w:val="000000" w:themeColor="text1"/>
            <w:rPrChange w:id="1005" w:author="Kashyap Kammachi-Sreedhar (Nokia)" w:date="2025-02-04T08:46:00Z" w16du:dateUtc="2025-02-04T06:46:00Z">
              <w:rPr/>
            </w:rPrChange>
          </w:rPr>
          <w:t xml:space="preserve"> set to </w:t>
        </w:r>
        <w:r w:rsidRPr="009F0000">
          <w:rPr>
            <w:rStyle w:val="codeZchn"/>
            <w:rFonts w:eastAsia="Arial"/>
            <w:color w:val="000000" w:themeColor="text1"/>
            <w:rPrChange w:id="1006" w:author="Kashyap Kammachi-Sreedhar (Nokia)" w:date="2025-02-04T08:46:00Z" w16du:dateUtc="2025-02-04T06:46:00Z">
              <w:rPr>
                <w:rStyle w:val="codeZchn"/>
                <w:rFonts w:eastAsia="Arial"/>
              </w:rPr>
            </w:rPrChange>
          </w:rPr>
          <w:t>pps_nal_unit</w:t>
        </w:r>
        <w:r w:rsidRPr="009F0000">
          <w:rPr>
            <w:color w:val="000000" w:themeColor="text1"/>
            <w:rPrChange w:id="1007" w:author="Kashyap Kammachi-Sreedhar (Nokia)" w:date="2025-02-04T08:46:00Z" w16du:dateUtc="2025-02-04T06:46:00Z">
              <w:rPr/>
            </w:rPrChange>
          </w:rPr>
          <w:t>.</w:t>
        </w:r>
      </w:ins>
    </w:p>
    <w:p w14:paraId="62FD778C" w14:textId="77777777" w:rsidR="009F0000" w:rsidRPr="009F0000" w:rsidRDefault="009F0000" w:rsidP="009F0000">
      <w:pPr>
        <w:pStyle w:val="ListParagraph"/>
        <w:numPr>
          <w:ilvl w:val="2"/>
          <w:numId w:val="67"/>
        </w:numPr>
        <w:suppressAutoHyphens/>
        <w:spacing w:before="120" w:after="120"/>
        <w:contextualSpacing/>
        <w:jc w:val="both"/>
        <w:rPr>
          <w:ins w:id="1008" w:author="Kashyap Kammachi-Sreedhar (Nokia)" w:date="2025-02-04T08:45:00Z" w16du:dateUtc="2025-02-04T06:45:00Z"/>
          <w:color w:val="000000" w:themeColor="text1"/>
          <w:rPrChange w:id="1009" w:author="Kashyap Kammachi-Sreedhar (Nokia)" w:date="2025-02-04T08:46:00Z" w16du:dateUtc="2025-02-04T06:46:00Z">
            <w:rPr>
              <w:ins w:id="1010" w:author="Kashyap Kammachi-Sreedhar (Nokia)" w:date="2025-02-04T08:45:00Z" w16du:dateUtc="2025-02-04T06:45:00Z"/>
            </w:rPr>
          </w:rPrChange>
        </w:rPr>
      </w:pPr>
      <w:ins w:id="1011" w:author="Kashyap Kammachi-Sreedhar (Nokia)" w:date="2025-02-04T08:45:00Z" w16du:dateUtc="2025-02-04T06:45:00Z">
        <w:r w:rsidRPr="009F0000">
          <w:rPr>
            <w:color w:val="000000" w:themeColor="text1"/>
            <w:rPrChange w:id="1012" w:author="Kashyap Kammachi-Sreedhar (Nokia)" w:date="2025-02-04T08:46:00Z" w16du:dateUtc="2025-02-04T06:46:00Z">
              <w:rPr/>
            </w:rPrChange>
          </w:rPr>
          <w:t xml:space="preserve">if </w:t>
        </w:r>
        <w:r w:rsidRPr="009F0000">
          <w:rPr>
            <w:rStyle w:val="codeZchn"/>
            <w:rFonts w:eastAsia="Arial"/>
            <w:color w:val="000000" w:themeColor="text1"/>
            <w:rPrChange w:id="1013" w:author="Kashyap Kammachi-Sreedhar (Nokia)" w:date="2025-02-04T08:46:00Z" w16du:dateUtc="2025-02-04T06:46:00Z">
              <w:rPr>
                <w:rStyle w:val="codeZchn"/>
                <w:rFonts w:eastAsia="Arial"/>
              </w:rPr>
            </w:rPrChange>
          </w:rPr>
          <w:t>additional_nal_unit_flag</w:t>
        </w:r>
        <w:r w:rsidRPr="009F0000">
          <w:rPr>
            <w:color w:val="000000" w:themeColor="text1"/>
            <w:rPrChange w:id="1014" w:author="Kashyap Kammachi-Sreedhar (Nokia)" w:date="2025-02-04T08:46:00Z" w16du:dateUtc="2025-02-04T06:46:00Z">
              <w:rPr/>
            </w:rPrChange>
          </w:rPr>
          <w:t xml:space="preserve"> is set to 1 and </w:t>
        </w:r>
        <w:r w:rsidRPr="009F0000">
          <w:rPr>
            <w:rStyle w:val="codeZchn"/>
            <w:rFonts w:eastAsia="Arial"/>
            <w:color w:val="000000" w:themeColor="text1"/>
            <w:rPrChange w:id="1015" w:author="Kashyap Kammachi-Sreedhar (Nokia)" w:date="2025-02-04T08:46:00Z" w16du:dateUtc="2025-02-04T06:46:00Z">
              <w:rPr>
                <w:rStyle w:val="codeZchn"/>
                <w:rFonts w:eastAsia="Arial"/>
              </w:rPr>
            </w:rPrChange>
          </w:rPr>
          <w:t>num_aps_nal_unit</w:t>
        </w:r>
        <w:r w:rsidRPr="009F0000">
          <w:rPr>
            <w:color w:val="000000" w:themeColor="text1"/>
            <w:rPrChange w:id="1016" w:author="Kashyap Kammachi-Sreedhar (Nokia)" w:date="2025-02-04T08:46:00Z" w16du:dateUtc="2025-02-04T06:46:00Z">
              <w:rPr/>
            </w:rPrChange>
          </w:rPr>
          <w:t xml:space="preserve"> is not 0, there is a prefix APS NAL unit array with:</w:t>
        </w:r>
      </w:ins>
    </w:p>
    <w:p w14:paraId="30E026ED" w14:textId="77777777" w:rsidR="009F0000" w:rsidRPr="009F0000" w:rsidRDefault="009F0000" w:rsidP="009F0000">
      <w:pPr>
        <w:pStyle w:val="ListParagraph"/>
        <w:numPr>
          <w:ilvl w:val="3"/>
          <w:numId w:val="67"/>
        </w:numPr>
        <w:suppressAutoHyphens/>
        <w:spacing w:before="120" w:after="120"/>
        <w:contextualSpacing/>
        <w:jc w:val="both"/>
        <w:rPr>
          <w:ins w:id="1017" w:author="Kashyap Kammachi-Sreedhar (Nokia)" w:date="2025-02-04T08:45:00Z" w16du:dateUtc="2025-02-04T06:45:00Z"/>
          <w:color w:val="000000" w:themeColor="text1"/>
          <w:rPrChange w:id="1018" w:author="Kashyap Kammachi-Sreedhar (Nokia)" w:date="2025-02-04T08:46:00Z" w16du:dateUtc="2025-02-04T06:46:00Z">
            <w:rPr>
              <w:ins w:id="1019" w:author="Kashyap Kammachi-Sreedhar (Nokia)" w:date="2025-02-04T08:45:00Z" w16du:dateUtc="2025-02-04T06:45:00Z"/>
            </w:rPr>
          </w:rPrChange>
        </w:rPr>
      </w:pPr>
      <w:ins w:id="1020" w:author="Kashyap Kammachi-Sreedhar (Nokia)" w:date="2025-02-04T08:45:00Z" w16du:dateUtc="2025-02-04T06:45:00Z">
        <w:r w:rsidRPr="009F0000">
          <w:rPr>
            <w:rStyle w:val="codeZchn"/>
            <w:rFonts w:eastAsia="Arial"/>
            <w:color w:val="000000" w:themeColor="text1"/>
            <w:rPrChange w:id="1021" w:author="Kashyap Kammachi-Sreedhar (Nokia)" w:date="2025-02-04T08:46:00Z" w16du:dateUtc="2025-02-04T06:46:00Z">
              <w:rPr>
                <w:rStyle w:val="codeZchn"/>
                <w:rFonts w:eastAsia="Arial"/>
              </w:rPr>
            </w:rPrChange>
          </w:rPr>
          <w:t>NAL_unit_type</w:t>
        </w:r>
        <w:r w:rsidRPr="009F0000">
          <w:rPr>
            <w:color w:val="000000" w:themeColor="text1"/>
            <w:rPrChange w:id="1022" w:author="Kashyap Kammachi-Sreedhar (Nokia)" w:date="2025-02-04T08:46:00Z" w16du:dateUtc="2025-02-04T06:46:00Z">
              <w:rPr/>
            </w:rPrChange>
          </w:rPr>
          <w:t xml:space="preserve"> set to 17 (PREFIX_APS_NUT as defined in ISO/IEC 23008-2),</w:t>
        </w:r>
      </w:ins>
    </w:p>
    <w:p w14:paraId="22422F9C" w14:textId="77777777" w:rsidR="009F0000" w:rsidRPr="009F0000" w:rsidRDefault="009F0000" w:rsidP="009F0000">
      <w:pPr>
        <w:pStyle w:val="ListParagraph"/>
        <w:numPr>
          <w:ilvl w:val="3"/>
          <w:numId w:val="67"/>
        </w:numPr>
        <w:suppressAutoHyphens/>
        <w:spacing w:before="120" w:after="120"/>
        <w:contextualSpacing/>
        <w:jc w:val="both"/>
        <w:rPr>
          <w:ins w:id="1023" w:author="Kashyap Kammachi-Sreedhar (Nokia)" w:date="2025-02-04T08:45:00Z" w16du:dateUtc="2025-02-04T06:45:00Z"/>
          <w:color w:val="000000" w:themeColor="text1"/>
          <w:rPrChange w:id="1024" w:author="Kashyap Kammachi-Sreedhar (Nokia)" w:date="2025-02-04T08:46:00Z" w16du:dateUtc="2025-02-04T06:46:00Z">
            <w:rPr>
              <w:ins w:id="1025" w:author="Kashyap Kammachi-Sreedhar (Nokia)" w:date="2025-02-04T08:45:00Z" w16du:dateUtc="2025-02-04T06:45:00Z"/>
            </w:rPr>
          </w:rPrChange>
        </w:rPr>
      </w:pPr>
      <w:ins w:id="1026" w:author="Kashyap Kammachi-Sreedhar (Nokia)" w:date="2025-02-04T08:45:00Z" w16du:dateUtc="2025-02-04T06:45:00Z">
        <w:r w:rsidRPr="009F0000">
          <w:rPr>
            <w:rStyle w:val="codeZchn"/>
            <w:rFonts w:eastAsia="Arial"/>
            <w:color w:val="000000" w:themeColor="text1"/>
            <w:rPrChange w:id="1027" w:author="Kashyap Kammachi-Sreedhar (Nokia)" w:date="2025-02-04T08:46:00Z" w16du:dateUtc="2025-02-04T06:46:00Z">
              <w:rPr>
                <w:rStyle w:val="codeZchn"/>
                <w:rFonts w:eastAsia="Arial"/>
              </w:rPr>
            </w:rPrChange>
          </w:rPr>
          <w:t>num_nalus</w:t>
        </w:r>
        <w:r w:rsidRPr="009F0000">
          <w:rPr>
            <w:color w:val="000000" w:themeColor="text1"/>
            <w:rPrChange w:id="1028" w:author="Kashyap Kammachi-Sreedhar (Nokia)" w:date="2025-02-04T08:46:00Z" w16du:dateUtc="2025-02-04T06:46:00Z">
              <w:rPr/>
            </w:rPrChange>
          </w:rPr>
          <w:t xml:space="preserve"> set to </w:t>
        </w:r>
        <w:r w:rsidRPr="009F0000">
          <w:rPr>
            <w:rStyle w:val="codeZchn"/>
            <w:rFonts w:eastAsia="Arial"/>
            <w:color w:val="000000" w:themeColor="text1"/>
            <w:rPrChange w:id="1029" w:author="Kashyap Kammachi-Sreedhar (Nokia)" w:date="2025-02-04T08:46:00Z" w16du:dateUtc="2025-02-04T06:46:00Z">
              <w:rPr>
                <w:rStyle w:val="codeZchn"/>
                <w:rFonts w:eastAsia="Arial"/>
              </w:rPr>
            </w:rPrChange>
          </w:rPr>
          <w:t>num_aps_nal_unit</w:t>
        </w:r>
        <w:r w:rsidRPr="009F0000">
          <w:rPr>
            <w:color w:val="000000" w:themeColor="text1"/>
            <w:rPrChange w:id="1030" w:author="Kashyap Kammachi-Sreedhar (Nokia)" w:date="2025-02-04T08:46:00Z" w16du:dateUtc="2025-02-04T06:46:00Z">
              <w:rPr/>
            </w:rPrChange>
          </w:rPr>
          <w:t>, and for each prefix APS NAL unit:</w:t>
        </w:r>
      </w:ins>
    </w:p>
    <w:p w14:paraId="60294185" w14:textId="77777777" w:rsidR="009F0000" w:rsidRPr="009F0000" w:rsidRDefault="009F0000" w:rsidP="009F0000">
      <w:pPr>
        <w:pStyle w:val="ListParagraph"/>
        <w:numPr>
          <w:ilvl w:val="4"/>
          <w:numId w:val="67"/>
        </w:numPr>
        <w:suppressAutoHyphens/>
        <w:spacing w:before="120" w:after="120"/>
        <w:contextualSpacing/>
        <w:jc w:val="both"/>
        <w:rPr>
          <w:ins w:id="1031" w:author="Kashyap Kammachi-Sreedhar (Nokia)" w:date="2025-02-04T08:45:00Z" w16du:dateUtc="2025-02-04T06:45:00Z"/>
          <w:color w:val="000000" w:themeColor="text1"/>
          <w:rPrChange w:id="1032" w:author="Kashyap Kammachi-Sreedhar (Nokia)" w:date="2025-02-04T08:46:00Z" w16du:dateUtc="2025-02-04T06:46:00Z">
            <w:rPr>
              <w:ins w:id="1033" w:author="Kashyap Kammachi-Sreedhar (Nokia)" w:date="2025-02-04T08:45:00Z" w16du:dateUtc="2025-02-04T06:45:00Z"/>
            </w:rPr>
          </w:rPrChange>
        </w:rPr>
      </w:pPr>
      <w:ins w:id="1034" w:author="Kashyap Kammachi-Sreedhar (Nokia)" w:date="2025-02-04T08:45:00Z" w16du:dateUtc="2025-02-04T06:45:00Z">
        <w:r w:rsidRPr="009F0000">
          <w:rPr>
            <w:rStyle w:val="codeZchn"/>
            <w:rFonts w:eastAsia="Arial"/>
            <w:color w:val="000000" w:themeColor="text1"/>
            <w:rPrChange w:id="1035" w:author="Kashyap Kammachi-Sreedhar (Nokia)" w:date="2025-02-04T08:46:00Z" w16du:dateUtc="2025-02-04T06:46:00Z">
              <w:rPr>
                <w:rStyle w:val="codeZchn"/>
                <w:rFonts w:eastAsia="Arial"/>
              </w:rPr>
            </w:rPrChange>
          </w:rPr>
          <w:t>nal_unit_length</w:t>
        </w:r>
        <w:r w:rsidRPr="009F0000">
          <w:rPr>
            <w:color w:val="000000" w:themeColor="text1"/>
            <w:rPrChange w:id="1036" w:author="Kashyap Kammachi-Sreedhar (Nokia)" w:date="2025-02-04T08:46:00Z" w16du:dateUtc="2025-02-04T06:46:00Z">
              <w:rPr/>
            </w:rPrChange>
          </w:rPr>
          <w:t xml:space="preserve"> is set to </w:t>
        </w:r>
        <w:r w:rsidRPr="009F0000">
          <w:rPr>
            <w:rStyle w:val="codeZchn"/>
            <w:rFonts w:eastAsia="Arial"/>
            <w:color w:val="000000" w:themeColor="text1"/>
            <w:rPrChange w:id="1037" w:author="Kashyap Kammachi-Sreedhar (Nokia)" w:date="2025-02-04T08:46:00Z" w16du:dateUtc="2025-02-04T06:46:00Z">
              <w:rPr>
                <w:rStyle w:val="codeZchn"/>
                <w:rFonts w:eastAsia="Arial"/>
              </w:rPr>
            </w:rPrChange>
          </w:rPr>
          <w:t>aps_nal_unit_length</w:t>
        </w:r>
        <w:r w:rsidRPr="009F0000">
          <w:rPr>
            <w:color w:val="000000" w:themeColor="text1"/>
            <w:rPrChange w:id="1038" w:author="Kashyap Kammachi-Sreedhar (Nokia)" w:date="2025-02-04T08:46:00Z" w16du:dateUtc="2025-02-04T06:46:00Z">
              <w:rPr/>
            </w:rPrChange>
          </w:rPr>
          <w:t>,</w:t>
        </w:r>
      </w:ins>
    </w:p>
    <w:p w14:paraId="29C380F5" w14:textId="77777777" w:rsidR="009F0000" w:rsidRPr="009F0000" w:rsidRDefault="009F0000" w:rsidP="009F0000">
      <w:pPr>
        <w:pStyle w:val="ListParagraph"/>
        <w:numPr>
          <w:ilvl w:val="4"/>
          <w:numId w:val="67"/>
        </w:numPr>
        <w:suppressAutoHyphens/>
        <w:spacing w:before="120" w:after="120"/>
        <w:contextualSpacing/>
        <w:jc w:val="both"/>
        <w:rPr>
          <w:ins w:id="1039" w:author="Kashyap Kammachi-Sreedhar (Nokia)" w:date="2025-02-04T08:45:00Z" w16du:dateUtc="2025-02-04T06:45:00Z"/>
          <w:color w:val="000000" w:themeColor="text1"/>
          <w:rPrChange w:id="1040" w:author="Kashyap Kammachi-Sreedhar (Nokia)" w:date="2025-02-04T08:46:00Z" w16du:dateUtc="2025-02-04T06:46:00Z">
            <w:rPr>
              <w:ins w:id="1041" w:author="Kashyap Kammachi-Sreedhar (Nokia)" w:date="2025-02-04T08:45:00Z" w16du:dateUtc="2025-02-04T06:45:00Z"/>
            </w:rPr>
          </w:rPrChange>
        </w:rPr>
      </w:pPr>
      <w:ins w:id="1042" w:author="Kashyap Kammachi-Sreedhar (Nokia)" w:date="2025-02-04T08:45:00Z" w16du:dateUtc="2025-02-04T06:45:00Z">
        <w:r w:rsidRPr="009F0000">
          <w:rPr>
            <w:rStyle w:val="codeZchn"/>
            <w:rFonts w:eastAsia="Arial"/>
            <w:color w:val="000000" w:themeColor="text1"/>
            <w:rPrChange w:id="1043" w:author="Kashyap Kammachi-Sreedhar (Nokia)" w:date="2025-02-04T08:46:00Z" w16du:dateUtc="2025-02-04T06:46:00Z">
              <w:rPr>
                <w:rStyle w:val="codeZchn"/>
                <w:rFonts w:eastAsia="Arial"/>
              </w:rPr>
            </w:rPrChange>
          </w:rPr>
          <w:t>nal_unit</w:t>
        </w:r>
        <w:r w:rsidRPr="009F0000">
          <w:rPr>
            <w:color w:val="000000" w:themeColor="text1"/>
            <w:rPrChange w:id="1044" w:author="Kashyap Kammachi-Sreedhar (Nokia)" w:date="2025-02-04T08:46:00Z" w16du:dateUtc="2025-02-04T06:46:00Z">
              <w:rPr/>
            </w:rPrChange>
          </w:rPr>
          <w:t xml:space="preserve"> is set to </w:t>
        </w:r>
        <w:r w:rsidRPr="009F0000">
          <w:rPr>
            <w:rStyle w:val="codeZchn"/>
            <w:rFonts w:eastAsia="Arial"/>
            <w:color w:val="000000" w:themeColor="text1"/>
            <w:rPrChange w:id="1045" w:author="Kashyap Kammachi-Sreedhar (Nokia)" w:date="2025-02-04T08:46:00Z" w16du:dateUtc="2025-02-04T06:46:00Z">
              <w:rPr>
                <w:rStyle w:val="codeZchn"/>
                <w:rFonts w:eastAsia="Arial"/>
              </w:rPr>
            </w:rPrChange>
          </w:rPr>
          <w:t>aps_nal_unit</w:t>
        </w:r>
        <w:r w:rsidRPr="009F0000">
          <w:rPr>
            <w:color w:val="000000" w:themeColor="text1"/>
            <w:rPrChange w:id="1046" w:author="Kashyap Kammachi-Sreedhar (Nokia)" w:date="2025-02-04T08:46:00Z" w16du:dateUtc="2025-02-04T06:46:00Z">
              <w:rPr/>
            </w:rPrChange>
          </w:rPr>
          <w:t>.</w:t>
        </w:r>
      </w:ins>
    </w:p>
    <w:p w14:paraId="4C36F139" w14:textId="77777777" w:rsidR="009F0000" w:rsidRPr="009F0000" w:rsidRDefault="009F0000" w:rsidP="009F0000">
      <w:pPr>
        <w:pStyle w:val="ListParagraph"/>
        <w:numPr>
          <w:ilvl w:val="2"/>
          <w:numId w:val="67"/>
        </w:numPr>
        <w:suppressAutoHyphens/>
        <w:spacing w:before="120" w:after="120"/>
        <w:contextualSpacing/>
        <w:jc w:val="both"/>
        <w:rPr>
          <w:ins w:id="1047" w:author="Kashyap Kammachi-Sreedhar (Nokia)" w:date="2025-02-04T08:45:00Z" w16du:dateUtc="2025-02-04T06:45:00Z"/>
          <w:color w:val="000000" w:themeColor="text1"/>
          <w:rPrChange w:id="1048" w:author="Kashyap Kammachi-Sreedhar (Nokia)" w:date="2025-02-04T08:46:00Z" w16du:dateUtc="2025-02-04T06:46:00Z">
            <w:rPr>
              <w:ins w:id="1049" w:author="Kashyap Kammachi-Sreedhar (Nokia)" w:date="2025-02-04T08:45:00Z" w16du:dateUtc="2025-02-04T06:45:00Z"/>
            </w:rPr>
          </w:rPrChange>
        </w:rPr>
      </w:pPr>
      <w:ins w:id="1050" w:author="Kashyap Kammachi-Sreedhar (Nokia)" w:date="2025-02-04T08:45:00Z" w16du:dateUtc="2025-02-04T06:45:00Z">
        <w:r w:rsidRPr="009F0000">
          <w:rPr>
            <w:color w:val="000000" w:themeColor="text1"/>
            <w:rPrChange w:id="1051" w:author="Kashyap Kammachi-Sreedhar (Nokia)" w:date="2025-02-04T08:46:00Z" w16du:dateUtc="2025-02-04T06:46:00Z">
              <w:rPr/>
            </w:rPrChange>
          </w:rPr>
          <w:t xml:space="preserve">if </w:t>
        </w:r>
        <w:r w:rsidRPr="009F0000">
          <w:rPr>
            <w:rStyle w:val="codeZchn"/>
            <w:rFonts w:eastAsia="Arial"/>
            <w:color w:val="000000" w:themeColor="text1"/>
            <w:rPrChange w:id="1052" w:author="Kashyap Kammachi-Sreedhar (Nokia)" w:date="2025-02-04T08:46:00Z" w16du:dateUtc="2025-02-04T06:46:00Z">
              <w:rPr>
                <w:rStyle w:val="codeZchn"/>
                <w:rFonts w:eastAsia="Arial"/>
              </w:rPr>
            </w:rPrChange>
          </w:rPr>
          <w:t>additional_nal_unit_flag</w:t>
        </w:r>
        <w:r w:rsidRPr="009F0000">
          <w:rPr>
            <w:color w:val="000000" w:themeColor="text1"/>
            <w:rPrChange w:id="1053" w:author="Kashyap Kammachi-Sreedhar (Nokia)" w:date="2025-02-04T08:46:00Z" w16du:dateUtc="2025-02-04T06:46:00Z">
              <w:rPr/>
            </w:rPrChange>
          </w:rPr>
          <w:t xml:space="preserve"> is set to 1 and </w:t>
        </w:r>
        <w:r w:rsidRPr="009F0000">
          <w:rPr>
            <w:rStyle w:val="codeZchn"/>
            <w:rFonts w:eastAsia="Arial"/>
            <w:color w:val="000000" w:themeColor="text1"/>
            <w:rPrChange w:id="1054" w:author="Kashyap Kammachi-Sreedhar (Nokia)" w:date="2025-02-04T08:46:00Z" w16du:dateUtc="2025-02-04T06:46:00Z">
              <w:rPr>
                <w:rStyle w:val="codeZchn"/>
                <w:rFonts w:eastAsia="Arial"/>
              </w:rPr>
            </w:rPrChange>
          </w:rPr>
          <w:t>num_sei_nal_unit</w:t>
        </w:r>
        <w:r w:rsidRPr="009F0000">
          <w:rPr>
            <w:color w:val="000000" w:themeColor="text1"/>
            <w:rPrChange w:id="1055" w:author="Kashyap Kammachi-Sreedhar (Nokia)" w:date="2025-02-04T08:46:00Z" w16du:dateUtc="2025-02-04T06:46:00Z">
              <w:rPr/>
            </w:rPrChange>
          </w:rPr>
          <w:t xml:space="preserve"> is not 0, there is a prefix SEI NAL unit array with:</w:t>
        </w:r>
      </w:ins>
    </w:p>
    <w:p w14:paraId="72D0F6B7" w14:textId="77777777" w:rsidR="009F0000" w:rsidRPr="009F0000" w:rsidRDefault="009F0000" w:rsidP="009F0000">
      <w:pPr>
        <w:pStyle w:val="ListParagraph"/>
        <w:numPr>
          <w:ilvl w:val="3"/>
          <w:numId w:val="67"/>
        </w:numPr>
        <w:suppressAutoHyphens/>
        <w:spacing w:before="120" w:after="120"/>
        <w:contextualSpacing/>
        <w:jc w:val="both"/>
        <w:rPr>
          <w:ins w:id="1056" w:author="Kashyap Kammachi-Sreedhar (Nokia)" w:date="2025-02-04T08:45:00Z" w16du:dateUtc="2025-02-04T06:45:00Z"/>
          <w:color w:val="000000" w:themeColor="text1"/>
          <w:rPrChange w:id="1057" w:author="Kashyap Kammachi-Sreedhar (Nokia)" w:date="2025-02-04T08:46:00Z" w16du:dateUtc="2025-02-04T06:46:00Z">
            <w:rPr>
              <w:ins w:id="1058" w:author="Kashyap Kammachi-Sreedhar (Nokia)" w:date="2025-02-04T08:45:00Z" w16du:dateUtc="2025-02-04T06:45:00Z"/>
            </w:rPr>
          </w:rPrChange>
        </w:rPr>
      </w:pPr>
      <w:ins w:id="1059" w:author="Kashyap Kammachi-Sreedhar (Nokia)" w:date="2025-02-04T08:45:00Z" w16du:dateUtc="2025-02-04T06:45:00Z">
        <w:r w:rsidRPr="009F0000">
          <w:rPr>
            <w:rStyle w:val="codeZchn"/>
            <w:rFonts w:eastAsia="Arial"/>
            <w:color w:val="000000" w:themeColor="text1"/>
            <w:rPrChange w:id="1060" w:author="Kashyap Kammachi-Sreedhar (Nokia)" w:date="2025-02-04T08:46:00Z" w16du:dateUtc="2025-02-04T06:46:00Z">
              <w:rPr>
                <w:rStyle w:val="codeZchn"/>
                <w:rFonts w:eastAsia="Arial"/>
              </w:rPr>
            </w:rPrChange>
          </w:rPr>
          <w:t>NAL_unit_type</w:t>
        </w:r>
        <w:r w:rsidRPr="009F0000">
          <w:rPr>
            <w:color w:val="000000" w:themeColor="text1"/>
            <w:rPrChange w:id="1061" w:author="Kashyap Kammachi-Sreedhar (Nokia)" w:date="2025-02-04T08:46:00Z" w16du:dateUtc="2025-02-04T06:46:00Z">
              <w:rPr/>
            </w:rPrChange>
          </w:rPr>
          <w:t xml:space="preserve"> set to 23 (</w:t>
        </w:r>
        <w:r w:rsidRPr="009F0000">
          <w:rPr>
            <w:rStyle w:val="codeZchn"/>
            <w:rFonts w:eastAsia="Arial"/>
            <w:color w:val="000000" w:themeColor="text1"/>
            <w:rPrChange w:id="1062" w:author="Kashyap Kammachi-Sreedhar (Nokia)" w:date="2025-02-04T08:46:00Z" w16du:dateUtc="2025-02-04T06:46:00Z">
              <w:rPr>
                <w:rStyle w:val="codeZchn"/>
                <w:rFonts w:eastAsia="Arial"/>
              </w:rPr>
            </w:rPrChange>
          </w:rPr>
          <w:t>PREFIX_SEI_NUT</w:t>
        </w:r>
        <w:r w:rsidRPr="009F0000">
          <w:rPr>
            <w:color w:val="000000" w:themeColor="text1"/>
            <w:rPrChange w:id="1063" w:author="Kashyap Kammachi-Sreedhar (Nokia)" w:date="2025-02-04T08:46:00Z" w16du:dateUtc="2025-02-04T06:46:00Z">
              <w:rPr/>
            </w:rPrChange>
          </w:rPr>
          <w:t xml:space="preserve"> as defined in ISO/IEC 23008-2),</w:t>
        </w:r>
      </w:ins>
    </w:p>
    <w:p w14:paraId="5595B09B" w14:textId="77777777" w:rsidR="009F0000" w:rsidRPr="009F0000" w:rsidRDefault="009F0000" w:rsidP="009F0000">
      <w:pPr>
        <w:pStyle w:val="ListParagraph"/>
        <w:numPr>
          <w:ilvl w:val="3"/>
          <w:numId w:val="67"/>
        </w:numPr>
        <w:suppressAutoHyphens/>
        <w:spacing w:before="120" w:after="120"/>
        <w:contextualSpacing/>
        <w:jc w:val="both"/>
        <w:rPr>
          <w:ins w:id="1064" w:author="Kashyap Kammachi-Sreedhar (Nokia)" w:date="2025-02-04T08:45:00Z" w16du:dateUtc="2025-02-04T06:45:00Z"/>
          <w:color w:val="000000" w:themeColor="text1"/>
          <w:rPrChange w:id="1065" w:author="Kashyap Kammachi-Sreedhar (Nokia)" w:date="2025-02-04T08:46:00Z" w16du:dateUtc="2025-02-04T06:46:00Z">
            <w:rPr>
              <w:ins w:id="1066" w:author="Kashyap Kammachi-Sreedhar (Nokia)" w:date="2025-02-04T08:45:00Z" w16du:dateUtc="2025-02-04T06:45:00Z"/>
            </w:rPr>
          </w:rPrChange>
        </w:rPr>
      </w:pPr>
      <w:ins w:id="1067" w:author="Kashyap Kammachi-Sreedhar (Nokia)" w:date="2025-02-04T08:45:00Z" w16du:dateUtc="2025-02-04T06:45:00Z">
        <w:r w:rsidRPr="009F0000">
          <w:rPr>
            <w:rStyle w:val="codeZchn"/>
            <w:rFonts w:eastAsia="Arial"/>
            <w:color w:val="000000" w:themeColor="text1"/>
            <w:rPrChange w:id="1068" w:author="Kashyap Kammachi-Sreedhar (Nokia)" w:date="2025-02-04T08:46:00Z" w16du:dateUtc="2025-02-04T06:46:00Z">
              <w:rPr>
                <w:rStyle w:val="codeZchn"/>
                <w:rFonts w:eastAsia="Arial"/>
              </w:rPr>
            </w:rPrChange>
          </w:rPr>
          <w:t>num_nalus</w:t>
        </w:r>
        <w:r w:rsidRPr="009F0000">
          <w:rPr>
            <w:color w:val="000000" w:themeColor="text1"/>
            <w:rPrChange w:id="1069" w:author="Kashyap Kammachi-Sreedhar (Nokia)" w:date="2025-02-04T08:46:00Z" w16du:dateUtc="2025-02-04T06:46:00Z">
              <w:rPr/>
            </w:rPrChange>
          </w:rPr>
          <w:t xml:space="preserve"> set to </w:t>
        </w:r>
        <w:r w:rsidRPr="009F0000">
          <w:rPr>
            <w:rStyle w:val="codeZchn"/>
            <w:rFonts w:eastAsia="Arial"/>
            <w:color w:val="000000" w:themeColor="text1"/>
            <w:rPrChange w:id="1070" w:author="Kashyap Kammachi-Sreedhar (Nokia)" w:date="2025-02-04T08:46:00Z" w16du:dateUtc="2025-02-04T06:46:00Z">
              <w:rPr>
                <w:rStyle w:val="codeZchn"/>
                <w:rFonts w:eastAsia="Arial"/>
              </w:rPr>
            </w:rPrChange>
          </w:rPr>
          <w:t>num_sei_nal_unit</w:t>
        </w:r>
        <w:r w:rsidRPr="009F0000">
          <w:rPr>
            <w:color w:val="000000" w:themeColor="text1"/>
            <w:rPrChange w:id="1071" w:author="Kashyap Kammachi-Sreedhar (Nokia)" w:date="2025-02-04T08:46:00Z" w16du:dateUtc="2025-02-04T06:46:00Z">
              <w:rPr/>
            </w:rPrChange>
          </w:rPr>
          <w:t>, and for each prefix SEI NAL unit:</w:t>
        </w:r>
      </w:ins>
    </w:p>
    <w:p w14:paraId="6AA51A53" w14:textId="77777777" w:rsidR="009F0000" w:rsidRPr="009F0000" w:rsidRDefault="009F0000" w:rsidP="009F0000">
      <w:pPr>
        <w:pStyle w:val="ListParagraph"/>
        <w:numPr>
          <w:ilvl w:val="4"/>
          <w:numId w:val="67"/>
        </w:numPr>
        <w:suppressAutoHyphens/>
        <w:spacing w:before="120" w:after="120"/>
        <w:contextualSpacing/>
        <w:jc w:val="both"/>
        <w:rPr>
          <w:ins w:id="1072" w:author="Kashyap Kammachi-Sreedhar (Nokia)" w:date="2025-02-04T08:45:00Z" w16du:dateUtc="2025-02-04T06:45:00Z"/>
          <w:color w:val="000000" w:themeColor="text1"/>
          <w:rPrChange w:id="1073" w:author="Kashyap Kammachi-Sreedhar (Nokia)" w:date="2025-02-04T08:46:00Z" w16du:dateUtc="2025-02-04T06:46:00Z">
            <w:rPr>
              <w:ins w:id="1074" w:author="Kashyap Kammachi-Sreedhar (Nokia)" w:date="2025-02-04T08:45:00Z" w16du:dateUtc="2025-02-04T06:45:00Z"/>
            </w:rPr>
          </w:rPrChange>
        </w:rPr>
      </w:pPr>
      <w:ins w:id="1075" w:author="Kashyap Kammachi-Sreedhar (Nokia)" w:date="2025-02-04T08:45:00Z" w16du:dateUtc="2025-02-04T06:45:00Z">
        <w:r w:rsidRPr="009F0000">
          <w:rPr>
            <w:rStyle w:val="codeZchn"/>
            <w:rFonts w:eastAsia="Arial"/>
            <w:color w:val="000000" w:themeColor="text1"/>
            <w:rPrChange w:id="1076" w:author="Kashyap Kammachi-Sreedhar (Nokia)" w:date="2025-02-04T08:46:00Z" w16du:dateUtc="2025-02-04T06:46:00Z">
              <w:rPr>
                <w:rStyle w:val="codeZchn"/>
                <w:rFonts w:eastAsia="Arial"/>
              </w:rPr>
            </w:rPrChange>
          </w:rPr>
          <w:t>nal_unit_length</w:t>
        </w:r>
        <w:r w:rsidRPr="009F0000">
          <w:rPr>
            <w:color w:val="000000" w:themeColor="text1"/>
            <w:rPrChange w:id="1077" w:author="Kashyap Kammachi-Sreedhar (Nokia)" w:date="2025-02-04T08:46:00Z" w16du:dateUtc="2025-02-04T06:46:00Z">
              <w:rPr/>
            </w:rPrChange>
          </w:rPr>
          <w:t xml:space="preserve"> is set to </w:t>
        </w:r>
        <w:r w:rsidRPr="009F0000">
          <w:rPr>
            <w:rStyle w:val="codeZchn"/>
            <w:rFonts w:eastAsia="Arial"/>
            <w:color w:val="000000" w:themeColor="text1"/>
            <w:rPrChange w:id="1078" w:author="Kashyap Kammachi-Sreedhar (Nokia)" w:date="2025-02-04T08:46:00Z" w16du:dateUtc="2025-02-04T06:46:00Z">
              <w:rPr>
                <w:rStyle w:val="codeZchn"/>
                <w:rFonts w:eastAsia="Arial"/>
              </w:rPr>
            </w:rPrChange>
          </w:rPr>
          <w:t>sei_nal_unit_length</w:t>
        </w:r>
        <w:r w:rsidRPr="009F0000">
          <w:rPr>
            <w:color w:val="000000" w:themeColor="text1"/>
            <w:rPrChange w:id="1079" w:author="Kashyap Kammachi-Sreedhar (Nokia)" w:date="2025-02-04T08:46:00Z" w16du:dateUtc="2025-02-04T06:46:00Z">
              <w:rPr/>
            </w:rPrChange>
          </w:rPr>
          <w:t>,</w:t>
        </w:r>
      </w:ins>
    </w:p>
    <w:p w14:paraId="5AEFD132" w14:textId="77777777" w:rsidR="009F0000" w:rsidRPr="009F0000" w:rsidRDefault="009F0000" w:rsidP="009F0000">
      <w:pPr>
        <w:pStyle w:val="ListParagraph"/>
        <w:numPr>
          <w:ilvl w:val="4"/>
          <w:numId w:val="67"/>
        </w:numPr>
        <w:suppressAutoHyphens/>
        <w:spacing w:before="120" w:after="120"/>
        <w:contextualSpacing/>
        <w:jc w:val="both"/>
        <w:rPr>
          <w:ins w:id="1080" w:author="Kashyap Kammachi-Sreedhar (Nokia)" w:date="2025-02-04T08:45:00Z" w16du:dateUtc="2025-02-04T06:45:00Z"/>
          <w:color w:val="000000" w:themeColor="text1"/>
          <w:rPrChange w:id="1081" w:author="Kashyap Kammachi-Sreedhar (Nokia)" w:date="2025-02-04T08:46:00Z" w16du:dateUtc="2025-02-04T06:46:00Z">
            <w:rPr>
              <w:ins w:id="1082" w:author="Kashyap Kammachi-Sreedhar (Nokia)" w:date="2025-02-04T08:45:00Z" w16du:dateUtc="2025-02-04T06:45:00Z"/>
            </w:rPr>
          </w:rPrChange>
        </w:rPr>
      </w:pPr>
      <w:ins w:id="1083" w:author="Kashyap Kammachi-Sreedhar (Nokia)" w:date="2025-02-04T08:45:00Z" w16du:dateUtc="2025-02-04T06:45:00Z">
        <w:r w:rsidRPr="009F0000">
          <w:rPr>
            <w:rStyle w:val="codeZchn"/>
            <w:rFonts w:eastAsia="Arial"/>
            <w:color w:val="000000" w:themeColor="text1"/>
            <w:rPrChange w:id="1084" w:author="Kashyap Kammachi-Sreedhar (Nokia)" w:date="2025-02-04T08:46:00Z" w16du:dateUtc="2025-02-04T06:46:00Z">
              <w:rPr>
                <w:rStyle w:val="codeZchn"/>
                <w:rFonts w:eastAsia="Arial"/>
              </w:rPr>
            </w:rPrChange>
          </w:rPr>
          <w:t>nal_unit</w:t>
        </w:r>
        <w:r w:rsidRPr="009F0000">
          <w:rPr>
            <w:color w:val="000000" w:themeColor="text1"/>
            <w:rPrChange w:id="1085" w:author="Kashyap Kammachi-Sreedhar (Nokia)" w:date="2025-02-04T08:46:00Z" w16du:dateUtc="2025-02-04T06:46:00Z">
              <w:rPr/>
            </w:rPrChange>
          </w:rPr>
          <w:t xml:space="preserve"> is set to </w:t>
        </w:r>
        <w:r w:rsidRPr="009F0000">
          <w:rPr>
            <w:rStyle w:val="codeZchn"/>
            <w:rFonts w:eastAsia="Arial"/>
            <w:color w:val="000000" w:themeColor="text1"/>
            <w:rPrChange w:id="1086" w:author="Kashyap Kammachi-Sreedhar (Nokia)" w:date="2025-02-04T08:46:00Z" w16du:dateUtc="2025-02-04T06:46:00Z">
              <w:rPr>
                <w:rStyle w:val="codeZchn"/>
                <w:rFonts w:eastAsia="Arial"/>
              </w:rPr>
            </w:rPrChange>
          </w:rPr>
          <w:t>sei_nal_unit</w:t>
        </w:r>
        <w:r w:rsidRPr="009F0000">
          <w:rPr>
            <w:color w:val="000000" w:themeColor="text1"/>
            <w:rPrChange w:id="1087" w:author="Kashyap Kammachi-Sreedhar (Nokia)" w:date="2025-02-04T08:46:00Z" w16du:dateUtc="2025-02-04T06:46:00Z">
              <w:rPr/>
            </w:rPrChange>
          </w:rPr>
          <w:t>.</w:t>
        </w:r>
      </w:ins>
    </w:p>
    <w:p w14:paraId="3D394C59" w14:textId="77034B95" w:rsidR="009F0000" w:rsidRPr="009F0000" w:rsidRDefault="009F0000" w:rsidP="009F0000">
      <w:pPr>
        <w:pStyle w:val="ListParagraph"/>
        <w:numPr>
          <w:ilvl w:val="0"/>
          <w:numId w:val="67"/>
        </w:numPr>
        <w:suppressAutoHyphens/>
        <w:spacing w:before="120" w:after="120"/>
        <w:contextualSpacing/>
        <w:jc w:val="both"/>
        <w:rPr>
          <w:ins w:id="1088" w:author="Kashyap Kammachi-Sreedhar (Nokia)" w:date="2025-02-04T08:45:00Z" w16du:dateUtc="2025-02-04T06:45:00Z"/>
          <w:color w:val="000000" w:themeColor="text1"/>
          <w:rPrChange w:id="1089" w:author="Kashyap Kammachi-Sreedhar (Nokia)" w:date="2025-02-04T08:46:00Z" w16du:dateUtc="2025-02-04T06:46:00Z">
            <w:rPr>
              <w:ins w:id="1090" w:author="Kashyap Kammachi-Sreedhar (Nokia)" w:date="2025-02-04T08:45:00Z" w16du:dateUtc="2025-02-04T06:45:00Z"/>
            </w:rPr>
          </w:rPrChange>
        </w:rPr>
      </w:pPr>
      <w:ins w:id="1091" w:author="Kashyap Kammachi-Sreedhar (Nokia)" w:date="2025-02-04T08:45:00Z" w16du:dateUtc="2025-02-04T06:45:00Z">
        <w:r w:rsidRPr="009F0000">
          <w:rPr>
            <w:color w:val="000000" w:themeColor="text1"/>
            <w:rPrChange w:id="1092" w:author="Kashyap Kammachi-Sreedhar (Nokia)" w:date="2025-02-04T08:46:00Z" w16du:dateUtc="2025-02-04T06:46:00Z">
              <w:rPr/>
            </w:rPrChange>
          </w:rPr>
          <w:t xml:space="preserve">if </w:t>
        </w:r>
        <w:r w:rsidRPr="009F0000">
          <w:rPr>
            <w:rStyle w:val="codeZchn"/>
            <w:rFonts w:eastAsia="Arial"/>
            <w:color w:val="000000" w:themeColor="text1"/>
            <w:rPrChange w:id="1093" w:author="Kashyap Kammachi-Sreedhar (Nokia)" w:date="2025-02-04T08:46:00Z" w16du:dateUtc="2025-02-04T06:46:00Z">
              <w:rPr>
                <w:rStyle w:val="codeZchn"/>
                <w:rFonts w:eastAsia="Arial"/>
              </w:rPr>
            </w:rPrChange>
          </w:rPr>
          <w:t>array_completeness</w:t>
        </w:r>
        <w:r w:rsidRPr="009F0000">
          <w:rPr>
            <w:color w:val="000000" w:themeColor="text1"/>
            <w:rPrChange w:id="1094" w:author="Kashyap Kammachi-Sreedhar (Nokia)" w:date="2025-02-04T08:46:00Z" w16du:dateUtc="2025-02-04T06:46:00Z">
              <w:rPr/>
            </w:rPrChange>
          </w:rPr>
          <w:t xml:space="preserve"> is set equal to 1 in </w:t>
        </w:r>
        <w:r w:rsidRPr="009F0000">
          <w:rPr>
            <w:rStyle w:val="codeZchn"/>
            <w:rFonts w:eastAsia="Arial"/>
            <w:color w:val="000000" w:themeColor="text1"/>
            <w:rPrChange w:id="1095" w:author="Kashyap Kammachi-Sreedhar (Nokia)" w:date="2025-02-04T08:46:00Z" w16du:dateUtc="2025-02-04T06:46:00Z">
              <w:rPr>
                <w:rStyle w:val="codeZchn"/>
                <w:rFonts w:eastAsia="Arial"/>
              </w:rPr>
            </w:rPrChange>
          </w:rPr>
          <w:t>VvcDecoderConfigurationRecord</w:t>
        </w:r>
        <w:r w:rsidRPr="009F0000">
          <w:rPr>
            <w:color w:val="000000" w:themeColor="text1"/>
            <w:rPrChange w:id="1096" w:author="Kashyap Kammachi-Sreedhar (Nokia)" w:date="2025-02-04T08:46:00Z" w16du:dateUtc="2025-02-04T06:46:00Z">
              <w:rPr/>
            </w:rPrChange>
          </w:rPr>
          <w:t>.</w:t>
        </w:r>
      </w:ins>
    </w:p>
    <w:p w14:paraId="5A32BC5C" w14:textId="77777777" w:rsidR="009F0000" w:rsidRPr="009F0000" w:rsidRDefault="009F0000" w:rsidP="009F0000">
      <w:pPr>
        <w:pStyle w:val="ListParagraph"/>
        <w:numPr>
          <w:ilvl w:val="0"/>
          <w:numId w:val="67"/>
        </w:numPr>
        <w:suppressAutoHyphens/>
        <w:spacing w:before="120" w:after="120"/>
        <w:contextualSpacing/>
        <w:jc w:val="both"/>
        <w:rPr>
          <w:ins w:id="1097" w:author="Kashyap Kammachi-Sreedhar (Nokia)" w:date="2025-02-04T08:45:00Z" w16du:dateUtc="2025-02-04T06:45:00Z"/>
          <w:color w:val="000000" w:themeColor="text1"/>
          <w:rPrChange w:id="1098" w:author="Kashyap Kammachi-Sreedhar (Nokia)" w:date="2025-02-04T08:46:00Z" w16du:dateUtc="2025-02-04T06:46:00Z">
            <w:rPr>
              <w:ins w:id="1099" w:author="Kashyap Kammachi-Sreedhar (Nokia)" w:date="2025-02-04T08:45:00Z" w16du:dateUtc="2025-02-04T06:45:00Z"/>
            </w:rPr>
          </w:rPrChange>
        </w:rPr>
      </w:pPr>
      <w:ins w:id="1100" w:author="Kashyap Kammachi-Sreedhar (Nokia)" w:date="2025-02-04T08:45:00Z" w16du:dateUtc="2025-02-04T06:45:00Z">
        <w:r w:rsidRPr="009F0000">
          <w:rPr>
            <w:color w:val="000000" w:themeColor="text1"/>
            <w:rPrChange w:id="1101" w:author="Kashyap Kammachi-Sreedhar (Nokia)" w:date="2025-02-04T08:46:00Z" w16du:dateUtc="2025-02-04T06:46:00Z">
              <w:rPr/>
            </w:rPrChange>
          </w:rPr>
          <w:t>the other parameters are carried over as is, and repeated if needed.</w:t>
        </w:r>
      </w:ins>
    </w:p>
    <w:p w14:paraId="1F386045" w14:textId="77777777" w:rsidR="007323C6" w:rsidRPr="009F0000" w:rsidRDefault="007323C6">
      <w:pPr>
        <w:pPrChange w:id="1102" w:author="Kashyap Kammachi-Sreedhar (Nokia)" w:date="2025-02-04T08:45:00Z" w16du:dateUtc="2025-02-04T06:45:00Z">
          <w:pPr>
            <w:ind w:left="360"/>
          </w:pPr>
        </w:pPrChange>
      </w:pPr>
    </w:p>
    <w:sectPr w:rsidR="007323C6" w:rsidRPr="009F0000" w:rsidSect="00075467">
      <w:headerReference w:type="default" r:id="rId19"/>
      <w:footerReference w:type="default" r:id="rId20"/>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20372" w14:textId="77777777" w:rsidR="0075161C" w:rsidRDefault="0075161C" w:rsidP="009E784A">
      <w:r>
        <w:separator/>
      </w:r>
    </w:p>
  </w:endnote>
  <w:endnote w:type="continuationSeparator" w:id="0">
    <w:p w14:paraId="0879AC91" w14:textId="77777777" w:rsidR="0075161C" w:rsidRDefault="0075161C"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BA565" w14:textId="77777777" w:rsidR="00395369" w:rsidRPr="00E0681D" w:rsidRDefault="00395369"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441AF" w14:textId="77777777" w:rsidR="0075161C" w:rsidRDefault="0075161C" w:rsidP="009E784A">
      <w:r>
        <w:separator/>
      </w:r>
    </w:p>
  </w:footnote>
  <w:footnote w:type="continuationSeparator" w:id="0">
    <w:p w14:paraId="73A48D79" w14:textId="77777777" w:rsidR="0075161C" w:rsidRDefault="0075161C"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0DE65" w14:textId="77777777" w:rsidR="00395369" w:rsidRPr="00E0681D" w:rsidRDefault="00395369"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7C728FF2"/>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F67B99"/>
    <w:multiLevelType w:val="multilevel"/>
    <w:tmpl w:val="3984F0DC"/>
    <w:lvl w:ilvl="0">
      <w:start w:val="1"/>
      <w:numFmt w:val="decimal"/>
      <w:isLgl/>
      <w:lvlText w:val="%1."/>
      <w:lvlJc w:val="left"/>
      <w:pPr>
        <w:ind w:left="340" w:hanging="340"/>
      </w:pPr>
      <w:rPr>
        <w:rFonts w:hint="default"/>
      </w:rPr>
    </w:lvl>
    <w:lvl w:ilvl="1">
      <w:start w:val="1"/>
      <w:numFmt w:val="decimal"/>
      <w:isLgl/>
      <w:lvlText w:val="%1.%2."/>
      <w:lvlJc w:val="left"/>
      <w:pPr>
        <w:ind w:left="680" w:hanging="68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2E945AC"/>
    <w:multiLevelType w:val="multilevel"/>
    <w:tmpl w:val="587AB220"/>
    <w:lvl w:ilvl="0">
      <w:start w:val="1"/>
      <w:numFmt w:val="bullet"/>
      <w:lvlText w:val=""/>
      <w:lvlJc w:val="left"/>
      <w:pPr>
        <w:ind w:left="432" w:hanging="432"/>
      </w:pPr>
      <w:rPr>
        <w:rFonts w:ascii="Symbol" w:hAnsi="Symbol" w:hint="default"/>
        <w:lang w:val="en-G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437720E"/>
    <w:multiLevelType w:val="hybridMultilevel"/>
    <w:tmpl w:val="A680F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2A565F"/>
    <w:multiLevelType w:val="hybridMultilevel"/>
    <w:tmpl w:val="737031B6"/>
    <w:lvl w:ilvl="0" w:tplc="1BD03FC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8317DB4"/>
    <w:multiLevelType w:val="hybridMultilevel"/>
    <w:tmpl w:val="AEC42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17779A"/>
    <w:multiLevelType w:val="hybridMultilevel"/>
    <w:tmpl w:val="3E4E8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C90318"/>
    <w:multiLevelType w:val="hybridMultilevel"/>
    <w:tmpl w:val="CD4A14D2"/>
    <w:lvl w:ilvl="0" w:tplc="3E6627C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A5D347E"/>
    <w:multiLevelType w:val="hybridMultilevel"/>
    <w:tmpl w:val="96908422"/>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15:restartNumberingAfterBreak="0">
    <w:nsid w:val="0CCF055D"/>
    <w:multiLevelType w:val="hybridMultilevel"/>
    <w:tmpl w:val="4FFA9F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6266DF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864CB2"/>
    <w:multiLevelType w:val="hybridMultilevel"/>
    <w:tmpl w:val="4AF06502"/>
    <w:lvl w:ilvl="0" w:tplc="DD50E0EC">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6A85091"/>
    <w:multiLevelType w:val="hybridMultilevel"/>
    <w:tmpl w:val="38C0A6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070853"/>
    <w:multiLevelType w:val="hybridMultilevel"/>
    <w:tmpl w:val="B4DAB604"/>
    <w:lvl w:ilvl="0" w:tplc="CA5E1ACE">
      <w:numFmt w:val="bullet"/>
      <w:lvlText w:val="-"/>
      <w:lvlJc w:val="left"/>
      <w:pPr>
        <w:ind w:left="1440" w:hanging="360"/>
      </w:pPr>
      <w:rPr>
        <w:rFonts w:ascii="Calibri" w:eastAsia="Calibri" w:hAnsi="Calibri" w:cs="Calibri"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1D946CB9"/>
    <w:multiLevelType w:val="hybridMultilevel"/>
    <w:tmpl w:val="3DD20E72"/>
    <w:lvl w:ilvl="0" w:tplc="6DB2D842">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23169ED"/>
    <w:multiLevelType w:val="hybridMultilevel"/>
    <w:tmpl w:val="A73C17D2"/>
    <w:lvl w:ilvl="0" w:tplc="77AA4FB8">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4353158"/>
    <w:multiLevelType w:val="hybridMultilevel"/>
    <w:tmpl w:val="CBECB8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6C1028C"/>
    <w:multiLevelType w:val="hybridMultilevel"/>
    <w:tmpl w:val="D8F00272"/>
    <w:lvl w:ilvl="0" w:tplc="0A8C1FF0">
      <w:start w:val="1"/>
      <w:numFmt w:val="bullet"/>
      <w:lvlText w:val="•"/>
      <w:lvlJc w:val="left"/>
      <w:pPr>
        <w:ind w:left="1080" w:hanging="360"/>
      </w:pPr>
      <w:rPr>
        <w:rFonts w:ascii="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92C3DEE"/>
    <w:multiLevelType w:val="hybridMultilevel"/>
    <w:tmpl w:val="34FAB7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B4E194C"/>
    <w:multiLevelType w:val="hybridMultilevel"/>
    <w:tmpl w:val="BF70DF66"/>
    <w:lvl w:ilvl="0" w:tplc="C0A62F1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CE7A96"/>
    <w:multiLevelType w:val="hybridMultilevel"/>
    <w:tmpl w:val="CFBC10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cs="Times New Roman" w:hint="default"/>
        <w:b w:val="0"/>
        <w:i w:val="0"/>
        <w:strike w:val="0"/>
        <w:dstrike w:val="0"/>
        <w:sz w:val="24"/>
        <w:u w:val="none"/>
        <w:effect w:val="no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32F514DB"/>
    <w:multiLevelType w:val="hybridMultilevel"/>
    <w:tmpl w:val="A9523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6" w15:restartNumberingAfterBreak="0">
    <w:nsid w:val="35983F7E"/>
    <w:multiLevelType w:val="hybridMultilevel"/>
    <w:tmpl w:val="1EEA4258"/>
    <w:lvl w:ilvl="0" w:tplc="4B6E0B5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75D207A"/>
    <w:multiLevelType w:val="hybridMultilevel"/>
    <w:tmpl w:val="BB8A45E4"/>
    <w:lvl w:ilvl="0" w:tplc="37C4CE80">
      <w:start w:val="1"/>
      <w:numFmt w:val="decimal"/>
      <w:lvlText w:val="%1."/>
      <w:lvlJc w:val="left"/>
      <w:pPr>
        <w:ind w:left="360" w:hanging="360"/>
      </w:pPr>
    </w:lvl>
    <w:lvl w:ilvl="1" w:tplc="040C0019" w:tentative="1">
      <w:start w:val="1"/>
      <w:numFmt w:val="lowerLetter"/>
      <w:lvlText w:val="%2."/>
      <w:lvlJc w:val="left"/>
      <w:pPr>
        <w:ind w:left="1544" w:hanging="360"/>
      </w:pPr>
    </w:lvl>
    <w:lvl w:ilvl="2" w:tplc="040C001B" w:tentative="1">
      <w:start w:val="1"/>
      <w:numFmt w:val="lowerRoman"/>
      <w:lvlText w:val="%3."/>
      <w:lvlJc w:val="right"/>
      <w:pPr>
        <w:ind w:left="2264" w:hanging="180"/>
      </w:pPr>
    </w:lvl>
    <w:lvl w:ilvl="3" w:tplc="040C000F" w:tentative="1">
      <w:start w:val="1"/>
      <w:numFmt w:val="decimal"/>
      <w:lvlText w:val="%4."/>
      <w:lvlJc w:val="left"/>
      <w:pPr>
        <w:ind w:left="2984" w:hanging="360"/>
      </w:pPr>
    </w:lvl>
    <w:lvl w:ilvl="4" w:tplc="040C0019" w:tentative="1">
      <w:start w:val="1"/>
      <w:numFmt w:val="lowerLetter"/>
      <w:lvlText w:val="%5."/>
      <w:lvlJc w:val="left"/>
      <w:pPr>
        <w:ind w:left="3704" w:hanging="360"/>
      </w:pPr>
    </w:lvl>
    <w:lvl w:ilvl="5" w:tplc="040C001B" w:tentative="1">
      <w:start w:val="1"/>
      <w:numFmt w:val="lowerRoman"/>
      <w:lvlText w:val="%6."/>
      <w:lvlJc w:val="right"/>
      <w:pPr>
        <w:ind w:left="4424" w:hanging="180"/>
      </w:pPr>
    </w:lvl>
    <w:lvl w:ilvl="6" w:tplc="040C000F" w:tentative="1">
      <w:start w:val="1"/>
      <w:numFmt w:val="decimal"/>
      <w:lvlText w:val="%7."/>
      <w:lvlJc w:val="left"/>
      <w:pPr>
        <w:ind w:left="5144" w:hanging="360"/>
      </w:pPr>
    </w:lvl>
    <w:lvl w:ilvl="7" w:tplc="040C0019" w:tentative="1">
      <w:start w:val="1"/>
      <w:numFmt w:val="lowerLetter"/>
      <w:lvlText w:val="%8."/>
      <w:lvlJc w:val="left"/>
      <w:pPr>
        <w:ind w:left="5864" w:hanging="360"/>
      </w:pPr>
    </w:lvl>
    <w:lvl w:ilvl="8" w:tplc="040C001B" w:tentative="1">
      <w:start w:val="1"/>
      <w:numFmt w:val="lowerRoman"/>
      <w:lvlText w:val="%9."/>
      <w:lvlJc w:val="right"/>
      <w:pPr>
        <w:ind w:left="6584" w:hanging="180"/>
      </w:pPr>
    </w:lvl>
  </w:abstractNum>
  <w:abstractNum w:abstractNumId="28" w15:restartNumberingAfterBreak="0">
    <w:nsid w:val="3DD425AA"/>
    <w:multiLevelType w:val="hybridMultilevel"/>
    <w:tmpl w:val="DEFC2118"/>
    <w:lvl w:ilvl="0" w:tplc="D9D67F0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D67D99"/>
    <w:multiLevelType w:val="hybridMultilevel"/>
    <w:tmpl w:val="B14432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5F6349E"/>
    <w:multiLevelType w:val="hybridMultilevel"/>
    <w:tmpl w:val="584826E4"/>
    <w:lvl w:ilvl="0" w:tplc="96FCAA86">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B5E0B71"/>
    <w:multiLevelType w:val="hybridMultilevel"/>
    <w:tmpl w:val="2D3CA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91497A"/>
    <w:multiLevelType w:val="hybridMultilevel"/>
    <w:tmpl w:val="3EE6601C"/>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7E5DD7"/>
    <w:multiLevelType w:val="multilevel"/>
    <w:tmpl w:val="BB5A05F4"/>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34" w15:restartNumberingAfterBreak="0">
    <w:nsid w:val="59E4593C"/>
    <w:multiLevelType w:val="multilevel"/>
    <w:tmpl w:val="41C458E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5AD84AA9"/>
    <w:multiLevelType w:val="hybridMultilevel"/>
    <w:tmpl w:val="F3B027E8"/>
    <w:lvl w:ilvl="0" w:tplc="5584259A">
      <w:start w:val="1"/>
      <w:numFmt w:val="bullet"/>
      <w:lvlText w:val="-"/>
      <w:lvlJc w:val="left"/>
      <w:pPr>
        <w:ind w:left="720" w:hanging="360"/>
      </w:pPr>
      <w:rPr>
        <w:rFonts w:ascii="Cambria" w:eastAsia="Arial"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C457FE"/>
    <w:multiLevelType w:val="hybridMultilevel"/>
    <w:tmpl w:val="F6EAF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50C4C82"/>
    <w:multiLevelType w:val="hybridMultilevel"/>
    <w:tmpl w:val="D244142C"/>
    <w:lvl w:ilvl="0" w:tplc="81CE3B12">
      <w:start w:val="1"/>
      <w:numFmt w:val="decimal"/>
      <w:lvlText w:val="3.1.%1"/>
      <w:lvlJc w:val="left"/>
      <w:pPr>
        <w:tabs>
          <w:tab w:val="num" w:pos="720"/>
        </w:tabs>
        <w:ind w:left="0" w:firstLine="0"/>
      </w:pPr>
      <w:rPr>
        <w:rFonts w:hint="default"/>
      </w:rPr>
    </w:lvl>
    <w:lvl w:ilvl="1" w:tplc="BE5AF528">
      <w:start w:val="89"/>
      <w:numFmt w:val="bullet"/>
      <w:lvlText w:val="—"/>
      <w:lvlJc w:val="left"/>
      <w:pPr>
        <w:tabs>
          <w:tab w:val="num" w:pos="1440"/>
        </w:tabs>
        <w:ind w:left="1440" w:hanging="360"/>
      </w:pPr>
      <w:rPr>
        <w:rFonts w:ascii="Cambria" w:eastAsia="MS Mincho" w:hAnsi="Cambria" w:cs="Times New Roman" w:hint="default"/>
      </w:r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5565837"/>
    <w:multiLevelType w:val="multilevel"/>
    <w:tmpl w:val="B9AC8FE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2" w15:restartNumberingAfterBreak="0">
    <w:nsid w:val="68B002AE"/>
    <w:multiLevelType w:val="hybridMultilevel"/>
    <w:tmpl w:val="0F3E17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E2844C8"/>
    <w:multiLevelType w:val="multilevel"/>
    <w:tmpl w:val="FD8C6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1E81001"/>
    <w:multiLevelType w:val="multilevel"/>
    <w:tmpl w:val="598E08AA"/>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45" w15:restartNumberingAfterBreak="0">
    <w:nsid w:val="72184DA0"/>
    <w:multiLevelType w:val="hybridMultilevel"/>
    <w:tmpl w:val="4B02F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F14850"/>
    <w:multiLevelType w:val="hybridMultilevel"/>
    <w:tmpl w:val="CDB42D02"/>
    <w:lvl w:ilvl="0" w:tplc="9E5EE63A">
      <w:start w:val="8"/>
      <w:numFmt w:val="bullet"/>
      <w:lvlText w:val="—"/>
      <w:lvlJc w:val="left"/>
      <w:pPr>
        <w:ind w:left="720" w:hanging="360"/>
      </w:pPr>
      <w:rPr>
        <w:rFonts w:ascii="Cambria" w:eastAsia="Times New Roman" w:hAnsi="Cambria" w:cs="Times New Roman" w:hint="default"/>
      </w:rPr>
    </w:lvl>
    <w:lvl w:ilvl="1" w:tplc="9E5EE63A">
      <w:start w:val="8"/>
      <w:numFmt w:val="bullet"/>
      <w:lvlText w:val="—"/>
      <w:lvlJc w:val="left"/>
      <w:pPr>
        <w:ind w:left="1440" w:hanging="360"/>
      </w:pPr>
      <w:rPr>
        <w:rFonts w:ascii="Cambria" w:eastAsia="Times New Roman" w:hAnsi="Cambria"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616076F"/>
    <w:multiLevelType w:val="hybridMultilevel"/>
    <w:tmpl w:val="CFBC10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69A473E"/>
    <w:multiLevelType w:val="multilevel"/>
    <w:tmpl w:val="598E08AA"/>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50" w15:restartNumberingAfterBreak="0">
    <w:nsid w:val="771950AD"/>
    <w:multiLevelType w:val="hybridMultilevel"/>
    <w:tmpl w:val="855A56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9EF22F2"/>
    <w:multiLevelType w:val="hybridMultilevel"/>
    <w:tmpl w:val="C6DC8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277713171">
    <w:abstractNumId w:val="37"/>
  </w:num>
  <w:num w:numId="2" w16cid:durableId="1941330468">
    <w:abstractNumId w:val="38"/>
  </w:num>
  <w:num w:numId="3" w16cid:durableId="105394847">
    <w:abstractNumId w:val="39"/>
  </w:num>
  <w:num w:numId="4" w16cid:durableId="1332951238">
    <w:abstractNumId w:val="47"/>
  </w:num>
  <w:num w:numId="5" w16cid:durableId="984160147">
    <w:abstractNumId w:val="12"/>
  </w:num>
  <w:num w:numId="6" w16cid:durableId="1997873213">
    <w:abstractNumId w:val="33"/>
  </w:num>
  <w:num w:numId="7" w16cid:durableId="1881741708">
    <w:abstractNumId w:val="49"/>
  </w:num>
  <w:num w:numId="8" w16cid:durableId="823082611">
    <w:abstractNumId w:val="44"/>
  </w:num>
  <w:num w:numId="9" w16cid:durableId="2089304178">
    <w:abstractNumId w:val="27"/>
  </w:num>
  <w:num w:numId="10" w16cid:durableId="1174102486">
    <w:abstractNumId w:val="6"/>
  </w:num>
  <w:num w:numId="11" w16cid:durableId="1348170109">
    <w:abstractNumId w:val="3"/>
  </w:num>
  <w:num w:numId="12" w16cid:durableId="1705247353">
    <w:abstractNumId w:val="17"/>
  </w:num>
  <w:num w:numId="13" w16cid:durableId="1101728147">
    <w:abstractNumId w:val="26"/>
  </w:num>
  <w:num w:numId="14" w16cid:durableId="12172783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43816274">
    <w:abstractNumId w:val="41"/>
  </w:num>
  <w:num w:numId="16" w16cid:durableId="574441556">
    <w:abstractNumId w:val="46"/>
  </w:num>
  <w:num w:numId="17" w16cid:durableId="2079552485">
    <w:abstractNumId w:val="20"/>
  </w:num>
  <w:num w:numId="18" w16cid:durableId="231165909">
    <w:abstractNumId w:val="35"/>
  </w:num>
  <w:num w:numId="19" w16cid:durableId="909462924">
    <w:abstractNumId w:val="52"/>
  </w:num>
  <w:num w:numId="20" w16cid:durableId="69284847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3472010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8021605">
    <w:abstractNumId w:val="5"/>
  </w:num>
  <w:num w:numId="23" w16cid:durableId="1705788664">
    <w:abstractNumId w:val="19"/>
  </w:num>
  <w:num w:numId="24" w16cid:durableId="887767647">
    <w:abstractNumId w:val="30"/>
  </w:num>
  <w:num w:numId="25" w16cid:durableId="2139645457">
    <w:abstractNumId w:val="36"/>
  </w:num>
  <w:num w:numId="26" w16cid:durableId="1847819834">
    <w:abstractNumId w:val="51"/>
  </w:num>
  <w:num w:numId="27" w16cid:durableId="1106343457">
    <w:abstractNumId w:val="45"/>
  </w:num>
  <w:num w:numId="28" w16cid:durableId="301542302">
    <w:abstractNumId w:val="8"/>
  </w:num>
  <w:num w:numId="29" w16cid:durableId="363143322">
    <w:abstractNumId w:val="25"/>
  </w:num>
  <w:num w:numId="30" w16cid:durableId="836113671">
    <w:abstractNumId w:val="0"/>
  </w:num>
  <w:num w:numId="31" w16cid:durableId="1861772845">
    <w:abstractNumId w:val="1"/>
  </w:num>
  <w:num w:numId="32" w16cid:durableId="551774517">
    <w:abstractNumId w:val="2"/>
  </w:num>
  <w:num w:numId="33" w16cid:durableId="1052997428">
    <w:abstractNumId w:val="31"/>
  </w:num>
  <w:num w:numId="34" w16cid:durableId="2085758069">
    <w:abstractNumId w:val="32"/>
  </w:num>
  <w:num w:numId="35" w16cid:durableId="2014648543">
    <w:abstractNumId w:val="15"/>
  </w:num>
  <w:num w:numId="36" w16cid:durableId="996417791">
    <w:abstractNumId w:val="4"/>
  </w:num>
  <w:num w:numId="37" w16cid:durableId="1889414502">
    <w:abstractNumId w:val="42"/>
  </w:num>
  <w:num w:numId="38" w16cid:durableId="1019820376">
    <w:abstractNumId w:val="50"/>
  </w:num>
  <w:num w:numId="39" w16cid:durableId="638802874">
    <w:abstractNumId w:val="13"/>
  </w:num>
  <w:num w:numId="40" w16cid:durableId="1550460867">
    <w:abstractNumId w:val="16"/>
  </w:num>
  <w:num w:numId="41" w16cid:durableId="1308514225">
    <w:abstractNumId w:val="21"/>
  </w:num>
  <w:num w:numId="42" w16cid:durableId="927887638">
    <w:abstractNumId w:val="40"/>
  </w:num>
  <w:num w:numId="43" w16cid:durableId="1548686803">
    <w:abstractNumId w:val="23"/>
  </w:num>
  <w:num w:numId="44" w16cid:durableId="769472327">
    <w:abstractNumId w:val="7"/>
  </w:num>
  <w:num w:numId="45" w16cid:durableId="1089426187">
    <w:abstractNumId w:val="9"/>
  </w:num>
  <w:num w:numId="46" w16cid:durableId="814832092">
    <w:abstractNumId w:val="11"/>
  </w:num>
  <w:num w:numId="47" w16cid:durableId="314989952">
    <w:abstractNumId w:val="41"/>
  </w:num>
  <w:num w:numId="48" w16cid:durableId="662054359">
    <w:abstractNumId w:val="41"/>
  </w:num>
  <w:num w:numId="49" w16cid:durableId="1638609725">
    <w:abstractNumId w:val="41"/>
  </w:num>
  <w:num w:numId="50" w16cid:durableId="17901448">
    <w:abstractNumId w:val="41"/>
  </w:num>
  <w:num w:numId="51" w16cid:durableId="1159730920">
    <w:abstractNumId w:val="41"/>
  </w:num>
  <w:num w:numId="52" w16cid:durableId="597057692">
    <w:abstractNumId w:val="14"/>
  </w:num>
  <w:num w:numId="53" w16cid:durableId="2042054299">
    <w:abstractNumId w:val="41"/>
  </w:num>
  <w:num w:numId="54" w16cid:durableId="686253343">
    <w:abstractNumId w:val="41"/>
  </w:num>
  <w:num w:numId="55" w16cid:durableId="958418045">
    <w:abstractNumId w:val="41"/>
  </w:num>
  <w:num w:numId="56" w16cid:durableId="987781401">
    <w:abstractNumId w:val="41"/>
  </w:num>
  <w:num w:numId="57" w16cid:durableId="670109979">
    <w:abstractNumId w:val="41"/>
  </w:num>
  <w:num w:numId="58" w16cid:durableId="113528240">
    <w:abstractNumId w:val="41"/>
  </w:num>
  <w:num w:numId="59" w16cid:durableId="331375332">
    <w:abstractNumId w:val="41"/>
  </w:num>
  <w:num w:numId="60" w16cid:durableId="946153239">
    <w:abstractNumId w:val="43"/>
  </w:num>
  <w:num w:numId="61" w16cid:durableId="977146366">
    <w:abstractNumId w:val="28"/>
  </w:num>
  <w:num w:numId="62" w16cid:durableId="809708421">
    <w:abstractNumId w:val="10"/>
  </w:num>
  <w:num w:numId="63" w16cid:durableId="658776044">
    <w:abstractNumId w:val="18"/>
  </w:num>
  <w:num w:numId="64" w16cid:durableId="1433162446">
    <w:abstractNumId w:val="48"/>
  </w:num>
  <w:num w:numId="65" w16cid:durableId="546142548">
    <w:abstractNumId w:val="22"/>
  </w:num>
  <w:num w:numId="66" w16cid:durableId="598299255">
    <w:abstractNumId w:val="29"/>
  </w:num>
  <w:num w:numId="67" w16cid:durableId="151992743">
    <w:abstractNumId w:val="34"/>
  </w:num>
  <w:num w:numId="68" w16cid:durableId="254436773">
    <w:abstractNumId w:val="24"/>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shyap Kammachi-Sreedhar (Nokia)">
    <w15:presenceInfo w15:providerId="AD" w15:userId="S::kashyap.kammachi-sreedhar@nokia.com::e997dd32-8d53-4283-b2d9-6ce9ce1b52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4C72"/>
    <w:rsid w:val="0000542F"/>
    <w:rsid w:val="00010F41"/>
    <w:rsid w:val="00020BEA"/>
    <w:rsid w:val="00041066"/>
    <w:rsid w:val="00047047"/>
    <w:rsid w:val="0006676A"/>
    <w:rsid w:val="0007152C"/>
    <w:rsid w:val="00074347"/>
    <w:rsid w:val="00075467"/>
    <w:rsid w:val="0007755D"/>
    <w:rsid w:val="00084999"/>
    <w:rsid w:val="00090CAD"/>
    <w:rsid w:val="00094C8C"/>
    <w:rsid w:val="000954A5"/>
    <w:rsid w:val="000968DA"/>
    <w:rsid w:val="000A484E"/>
    <w:rsid w:val="000B6D39"/>
    <w:rsid w:val="000C1FF0"/>
    <w:rsid w:val="000C3837"/>
    <w:rsid w:val="000C78E6"/>
    <w:rsid w:val="000D536D"/>
    <w:rsid w:val="000D5A9F"/>
    <w:rsid w:val="000E7D99"/>
    <w:rsid w:val="000E7E7E"/>
    <w:rsid w:val="001023D4"/>
    <w:rsid w:val="001040D6"/>
    <w:rsid w:val="00107794"/>
    <w:rsid w:val="001432B3"/>
    <w:rsid w:val="00156BD0"/>
    <w:rsid w:val="0017051E"/>
    <w:rsid w:val="00176436"/>
    <w:rsid w:val="00176FC8"/>
    <w:rsid w:val="0018563E"/>
    <w:rsid w:val="001862F6"/>
    <w:rsid w:val="00195FF0"/>
    <w:rsid w:val="0019660A"/>
    <w:rsid w:val="00196997"/>
    <w:rsid w:val="001A318A"/>
    <w:rsid w:val="001B0850"/>
    <w:rsid w:val="001C6437"/>
    <w:rsid w:val="001D51D2"/>
    <w:rsid w:val="001E13C5"/>
    <w:rsid w:val="001E18A9"/>
    <w:rsid w:val="001F1FE0"/>
    <w:rsid w:val="001F3D1D"/>
    <w:rsid w:val="001F4301"/>
    <w:rsid w:val="00200450"/>
    <w:rsid w:val="0021287E"/>
    <w:rsid w:val="00231B55"/>
    <w:rsid w:val="00235D39"/>
    <w:rsid w:val="00240B90"/>
    <w:rsid w:val="00250BA4"/>
    <w:rsid w:val="002518C8"/>
    <w:rsid w:val="002557FC"/>
    <w:rsid w:val="00263789"/>
    <w:rsid w:val="00264D4A"/>
    <w:rsid w:val="002677C4"/>
    <w:rsid w:val="00294E6A"/>
    <w:rsid w:val="002A4328"/>
    <w:rsid w:val="002E7C1E"/>
    <w:rsid w:val="002F4B56"/>
    <w:rsid w:val="00301B5D"/>
    <w:rsid w:val="00311D17"/>
    <w:rsid w:val="003226C8"/>
    <w:rsid w:val="00342180"/>
    <w:rsid w:val="00342AFB"/>
    <w:rsid w:val="0036685E"/>
    <w:rsid w:val="003831FA"/>
    <w:rsid w:val="00385C5D"/>
    <w:rsid w:val="00395369"/>
    <w:rsid w:val="00395B12"/>
    <w:rsid w:val="00396C28"/>
    <w:rsid w:val="003A0349"/>
    <w:rsid w:val="003B076B"/>
    <w:rsid w:val="003B0FC6"/>
    <w:rsid w:val="003B5169"/>
    <w:rsid w:val="003C5C6D"/>
    <w:rsid w:val="003C63A4"/>
    <w:rsid w:val="003D7057"/>
    <w:rsid w:val="003E21E1"/>
    <w:rsid w:val="003F4B23"/>
    <w:rsid w:val="003F4C08"/>
    <w:rsid w:val="00407AF4"/>
    <w:rsid w:val="00411B72"/>
    <w:rsid w:val="00427BF6"/>
    <w:rsid w:val="004304B9"/>
    <w:rsid w:val="004357E1"/>
    <w:rsid w:val="00443591"/>
    <w:rsid w:val="00443AA9"/>
    <w:rsid w:val="00474BA2"/>
    <w:rsid w:val="0047588A"/>
    <w:rsid w:val="00477359"/>
    <w:rsid w:val="0047779E"/>
    <w:rsid w:val="00482D1C"/>
    <w:rsid w:val="00487C76"/>
    <w:rsid w:val="00497C45"/>
    <w:rsid w:val="00497E23"/>
    <w:rsid w:val="004B2069"/>
    <w:rsid w:val="004B7C84"/>
    <w:rsid w:val="004C0041"/>
    <w:rsid w:val="004C352A"/>
    <w:rsid w:val="004C352E"/>
    <w:rsid w:val="004D31BA"/>
    <w:rsid w:val="004E4264"/>
    <w:rsid w:val="004E459B"/>
    <w:rsid w:val="004E45B6"/>
    <w:rsid w:val="004E48C6"/>
    <w:rsid w:val="004E4E09"/>
    <w:rsid w:val="004F4C53"/>
    <w:rsid w:val="004F5473"/>
    <w:rsid w:val="004F733C"/>
    <w:rsid w:val="0050217F"/>
    <w:rsid w:val="005050EF"/>
    <w:rsid w:val="00514AB8"/>
    <w:rsid w:val="00515B3D"/>
    <w:rsid w:val="00523D2E"/>
    <w:rsid w:val="00530960"/>
    <w:rsid w:val="00540DEA"/>
    <w:rsid w:val="00544821"/>
    <w:rsid w:val="005575F4"/>
    <w:rsid w:val="00560342"/>
    <w:rsid w:val="005612C2"/>
    <w:rsid w:val="00563279"/>
    <w:rsid w:val="00581DBE"/>
    <w:rsid w:val="00585DE4"/>
    <w:rsid w:val="005A1851"/>
    <w:rsid w:val="005B1B87"/>
    <w:rsid w:val="005C08F0"/>
    <w:rsid w:val="005C2A51"/>
    <w:rsid w:val="005D7837"/>
    <w:rsid w:val="005E5F2B"/>
    <w:rsid w:val="005F171A"/>
    <w:rsid w:val="005F38AE"/>
    <w:rsid w:val="00601359"/>
    <w:rsid w:val="006071C2"/>
    <w:rsid w:val="006072D0"/>
    <w:rsid w:val="00615DB2"/>
    <w:rsid w:val="0061693F"/>
    <w:rsid w:val="00622C6C"/>
    <w:rsid w:val="0063127E"/>
    <w:rsid w:val="00633A54"/>
    <w:rsid w:val="00644E28"/>
    <w:rsid w:val="006451FE"/>
    <w:rsid w:val="00651912"/>
    <w:rsid w:val="00655778"/>
    <w:rsid w:val="00667DD6"/>
    <w:rsid w:val="00680F7E"/>
    <w:rsid w:val="00681E7F"/>
    <w:rsid w:val="00687A76"/>
    <w:rsid w:val="00692C53"/>
    <w:rsid w:val="0069604D"/>
    <w:rsid w:val="006A05A2"/>
    <w:rsid w:val="006A6BFC"/>
    <w:rsid w:val="006C1C47"/>
    <w:rsid w:val="006D57F8"/>
    <w:rsid w:val="006D59AA"/>
    <w:rsid w:val="006D7A55"/>
    <w:rsid w:val="00703A03"/>
    <w:rsid w:val="00715717"/>
    <w:rsid w:val="007160C0"/>
    <w:rsid w:val="007203FD"/>
    <w:rsid w:val="007323C6"/>
    <w:rsid w:val="007331F2"/>
    <w:rsid w:val="0074323A"/>
    <w:rsid w:val="0075161C"/>
    <w:rsid w:val="00752412"/>
    <w:rsid w:val="00756B36"/>
    <w:rsid w:val="00766285"/>
    <w:rsid w:val="00772E72"/>
    <w:rsid w:val="00791993"/>
    <w:rsid w:val="00792446"/>
    <w:rsid w:val="007A2630"/>
    <w:rsid w:val="007B1A33"/>
    <w:rsid w:val="007C05E8"/>
    <w:rsid w:val="007C770B"/>
    <w:rsid w:val="007D17AB"/>
    <w:rsid w:val="007D5E51"/>
    <w:rsid w:val="007E3746"/>
    <w:rsid w:val="007E59D3"/>
    <w:rsid w:val="007F537F"/>
    <w:rsid w:val="00800C05"/>
    <w:rsid w:val="00804D88"/>
    <w:rsid w:val="00805670"/>
    <w:rsid w:val="00827179"/>
    <w:rsid w:val="00832179"/>
    <w:rsid w:val="008343D9"/>
    <w:rsid w:val="0084670F"/>
    <w:rsid w:val="00861B38"/>
    <w:rsid w:val="00861E9E"/>
    <w:rsid w:val="0086275D"/>
    <w:rsid w:val="0086297E"/>
    <w:rsid w:val="00881CCB"/>
    <w:rsid w:val="00890BCC"/>
    <w:rsid w:val="008A340E"/>
    <w:rsid w:val="008A63F0"/>
    <w:rsid w:val="008B2ACC"/>
    <w:rsid w:val="008B4C7A"/>
    <w:rsid w:val="008C0E82"/>
    <w:rsid w:val="008C3624"/>
    <w:rsid w:val="008C473A"/>
    <w:rsid w:val="008C72B1"/>
    <w:rsid w:val="008D32B0"/>
    <w:rsid w:val="008D4C1D"/>
    <w:rsid w:val="008E7795"/>
    <w:rsid w:val="00904C30"/>
    <w:rsid w:val="00913AE7"/>
    <w:rsid w:val="00926CBE"/>
    <w:rsid w:val="009331AA"/>
    <w:rsid w:val="00940A9F"/>
    <w:rsid w:val="00946DEB"/>
    <w:rsid w:val="00954B0D"/>
    <w:rsid w:val="00963503"/>
    <w:rsid w:val="009636E0"/>
    <w:rsid w:val="00970214"/>
    <w:rsid w:val="00980E7B"/>
    <w:rsid w:val="00981137"/>
    <w:rsid w:val="00983C7E"/>
    <w:rsid w:val="00983E22"/>
    <w:rsid w:val="00991B8D"/>
    <w:rsid w:val="009937F9"/>
    <w:rsid w:val="009B09C2"/>
    <w:rsid w:val="009C464E"/>
    <w:rsid w:val="009C5AAC"/>
    <w:rsid w:val="009D428A"/>
    <w:rsid w:val="009D5D9F"/>
    <w:rsid w:val="009E0047"/>
    <w:rsid w:val="009E210E"/>
    <w:rsid w:val="009E784A"/>
    <w:rsid w:val="009F0000"/>
    <w:rsid w:val="00A02638"/>
    <w:rsid w:val="00A21477"/>
    <w:rsid w:val="00A21AE5"/>
    <w:rsid w:val="00A27ECD"/>
    <w:rsid w:val="00A312CF"/>
    <w:rsid w:val="00A55D55"/>
    <w:rsid w:val="00A646F5"/>
    <w:rsid w:val="00A66F57"/>
    <w:rsid w:val="00A757D1"/>
    <w:rsid w:val="00A9489C"/>
    <w:rsid w:val="00AB4125"/>
    <w:rsid w:val="00AB6835"/>
    <w:rsid w:val="00AD3A20"/>
    <w:rsid w:val="00AD6C34"/>
    <w:rsid w:val="00AE056F"/>
    <w:rsid w:val="00AF6A31"/>
    <w:rsid w:val="00AF7823"/>
    <w:rsid w:val="00B10D58"/>
    <w:rsid w:val="00B22CE8"/>
    <w:rsid w:val="00B24CCE"/>
    <w:rsid w:val="00B47760"/>
    <w:rsid w:val="00B47AD3"/>
    <w:rsid w:val="00B55960"/>
    <w:rsid w:val="00B62642"/>
    <w:rsid w:val="00B648E2"/>
    <w:rsid w:val="00B71015"/>
    <w:rsid w:val="00B80CDE"/>
    <w:rsid w:val="00B83281"/>
    <w:rsid w:val="00B94063"/>
    <w:rsid w:val="00BA60FC"/>
    <w:rsid w:val="00BC1590"/>
    <w:rsid w:val="00BC4710"/>
    <w:rsid w:val="00BF78D2"/>
    <w:rsid w:val="00BF7E4A"/>
    <w:rsid w:val="00C00EE5"/>
    <w:rsid w:val="00C03F4D"/>
    <w:rsid w:val="00C16B37"/>
    <w:rsid w:val="00C24F86"/>
    <w:rsid w:val="00C434A1"/>
    <w:rsid w:val="00C45DBF"/>
    <w:rsid w:val="00C60EE7"/>
    <w:rsid w:val="00C637B2"/>
    <w:rsid w:val="00C640A3"/>
    <w:rsid w:val="00C6607A"/>
    <w:rsid w:val="00C955C7"/>
    <w:rsid w:val="00C96A47"/>
    <w:rsid w:val="00CA7516"/>
    <w:rsid w:val="00CB1CB6"/>
    <w:rsid w:val="00CB798F"/>
    <w:rsid w:val="00CC49E2"/>
    <w:rsid w:val="00CD36BE"/>
    <w:rsid w:val="00CE49F1"/>
    <w:rsid w:val="00CE5D72"/>
    <w:rsid w:val="00CF1629"/>
    <w:rsid w:val="00CF6B31"/>
    <w:rsid w:val="00D151C4"/>
    <w:rsid w:val="00D330A1"/>
    <w:rsid w:val="00D437AA"/>
    <w:rsid w:val="00D52D47"/>
    <w:rsid w:val="00D5519A"/>
    <w:rsid w:val="00D663DD"/>
    <w:rsid w:val="00D66B02"/>
    <w:rsid w:val="00D709E9"/>
    <w:rsid w:val="00D8185E"/>
    <w:rsid w:val="00DB4F97"/>
    <w:rsid w:val="00DD16C3"/>
    <w:rsid w:val="00DD2CD0"/>
    <w:rsid w:val="00DD4A7A"/>
    <w:rsid w:val="00DD7F30"/>
    <w:rsid w:val="00E02508"/>
    <w:rsid w:val="00E13246"/>
    <w:rsid w:val="00E13E5E"/>
    <w:rsid w:val="00E21613"/>
    <w:rsid w:val="00E24351"/>
    <w:rsid w:val="00E3039E"/>
    <w:rsid w:val="00E320F0"/>
    <w:rsid w:val="00E32687"/>
    <w:rsid w:val="00E53144"/>
    <w:rsid w:val="00E55F20"/>
    <w:rsid w:val="00E565AB"/>
    <w:rsid w:val="00E62FF3"/>
    <w:rsid w:val="00E67467"/>
    <w:rsid w:val="00E843CE"/>
    <w:rsid w:val="00E84CBF"/>
    <w:rsid w:val="00E84EEF"/>
    <w:rsid w:val="00E85E52"/>
    <w:rsid w:val="00E924E0"/>
    <w:rsid w:val="00E929B6"/>
    <w:rsid w:val="00E9507F"/>
    <w:rsid w:val="00E965CC"/>
    <w:rsid w:val="00EA12EF"/>
    <w:rsid w:val="00EC17A7"/>
    <w:rsid w:val="00EC6549"/>
    <w:rsid w:val="00ED3FBA"/>
    <w:rsid w:val="00EE0A4D"/>
    <w:rsid w:val="00EE1D95"/>
    <w:rsid w:val="00EE5685"/>
    <w:rsid w:val="00EF2D59"/>
    <w:rsid w:val="00EF61FD"/>
    <w:rsid w:val="00F03F9B"/>
    <w:rsid w:val="00F06390"/>
    <w:rsid w:val="00F103CE"/>
    <w:rsid w:val="00F23486"/>
    <w:rsid w:val="00F23878"/>
    <w:rsid w:val="00F419DA"/>
    <w:rsid w:val="00F44DE5"/>
    <w:rsid w:val="00F45E55"/>
    <w:rsid w:val="00F514E9"/>
    <w:rsid w:val="00F56273"/>
    <w:rsid w:val="00F710DC"/>
    <w:rsid w:val="00F73309"/>
    <w:rsid w:val="00F929B5"/>
    <w:rsid w:val="00FA26DD"/>
    <w:rsid w:val="00FA39EB"/>
    <w:rsid w:val="00FA4537"/>
    <w:rsid w:val="00FA6A97"/>
    <w:rsid w:val="00FB1F8B"/>
    <w:rsid w:val="00FB5F8A"/>
    <w:rsid w:val="00FC7B6E"/>
    <w:rsid w:val="00FD3DA1"/>
    <w:rsid w:val="00FD61B0"/>
    <w:rsid w:val="00FD747B"/>
    <w:rsid w:val="00FF1F76"/>
    <w:rsid w:val="00FF2653"/>
    <w:rsid w:val="00FF34F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3AA9"/>
    <w:pPr>
      <w:widowControl/>
      <w:autoSpaceDE/>
      <w:autoSpaceDN/>
    </w:pPr>
    <w:rPr>
      <w:rFonts w:ascii="Times New Roman" w:eastAsia="Times New Roman" w:hAnsi="Times New Roman" w:cs="Times New Roman"/>
      <w:sz w:val="24"/>
      <w:szCs w:val="24"/>
      <w:lang w:val="en-FI" w:eastAsia="en-GB"/>
    </w:rPr>
  </w:style>
  <w:style w:type="paragraph" w:styleId="Heading1">
    <w:name w:val="heading 1"/>
    <w:basedOn w:val="Normal"/>
    <w:next w:val="Normal"/>
    <w:uiPriority w:val="9"/>
    <w:qFormat/>
    <w:rsid w:val="00474BA2"/>
    <w:pPr>
      <w:keepNext/>
      <w:numPr>
        <w:numId w:val="15"/>
      </w:numPr>
      <w:spacing w:before="240"/>
      <w:outlineLvl w:val="0"/>
    </w:pPr>
    <w:rPr>
      <w:b/>
      <w:bCs/>
      <w:sz w:val="26"/>
    </w:rPr>
  </w:style>
  <w:style w:type="paragraph" w:styleId="Heading2">
    <w:name w:val="heading 2"/>
    <w:basedOn w:val="Normal"/>
    <w:next w:val="Normal"/>
    <w:link w:val="Heading2Char"/>
    <w:uiPriority w:val="9"/>
    <w:unhideWhenUsed/>
    <w:qFormat/>
    <w:rsid w:val="00474BA2"/>
    <w:pPr>
      <w:keepNext/>
      <w:keepLines/>
      <w:numPr>
        <w:ilvl w:val="1"/>
        <w:numId w:val="15"/>
      </w:numPr>
      <w:spacing w:before="4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474BA2"/>
    <w:pPr>
      <w:keepNext/>
      <w:keepLines/>
      <w:numPr>
        <w:ilvl w:val="2"/>
        <w:numId w:val="15"/>
      </w:numPr>
      <w:spacing w:before="40"/>
      <w:outlineLvl w:val="2"/>
    </w:pPr>
    <w:rPr>
      <w:rFonts w:eastAsiaTheme="majorEastAsia" w:cstheme="majorBidi"/>
      <w:b/>
    </w:rPr>
  </w:style>
  <w:style w:type="paragraph" w:styleId="Heading4">
    <w:name w:val="heading 4"/>
    <w:basedOn w:val="Normal"/>
    <w:next w:val="Normal"/>
    <w:link w:val="Heading4Char"/>
    <w:uiPriority w:val="9"/>
    <w:unhideWhenUsed/>
    <w:qFormat/>
    <w:rsid w:val="00FB5F8A"/>
    <w:pPr>
      <w:keepNext/>
      <w:keepLines/>
      <w:numPr>
        <w:ilvl w:val="3"/>
        <w:numId w:val="15"/>
      </w:numPr>
      <w:spacing w:before="40"/>
      <w:outlineLvl w:val="3"/>
    </w:pPr>
    <w:rPr>
      <w:rFonts w:eastAsiaTheme="majorEastAsia" w:cstheme="majorBidi"/>
      <w:b/>
      <w:iCs/>
    </w:rPr>
  </w:style>
  <w:style w:type="paragraph" w:styleId="Heading5">
    <w:name w:val="heading 5"/>
    <w:basedOn w:val="Normal"/>
    <w:next w:val="Normal"/>
    <w:link w:val="Heading5Char"/>
    <w:uiPriority w:val="9"/>
    <w:unhideWhenUsed/>
    <w:qFormat/>
    <w:rsid w:val="00A66F57"/>
    <w:pPr>
      <w:keepNext/>
      <w:keepLines/>
      <w:numPr>
        <w:ilvl w:val="4"/>
        <w:numId w:val="15"/>
      </w:numPr>
      <w:spacing w:before="40"/>
      <w:outlineLvl w:val="4"/>
    </w:pPr>
    <w:rPr>
      <w:rFonts w:eastAsiaTheme="majorEastAsia" w:cstheme="majorBidi"/>
      <w:b/>
    </w:rPr>
  </w:style>
  <w:style w:type="paragraph" w:styleId="Heading6">
    <w:name w:val="heading 6"/>
    <w:basedOn w:val="Normal"/>
    <w:next w:val="Normal"/>
    <w:link w:val="Heading6Char"/>
    <w:uiPriority w:val="9"/>
    <w:unhideWhenUsed/>
    <w:qFormat/>
    <w:rsid w:val="00A66F57"/>
    <w:pPr>
      <w:keepNext/>
      <w:keepLines/>
      <w:numPr>
        <w:ilvl w:val="5"/>
        <w:numId w:val="15"/>
      </w:numPr>
      <w:spacing w:before="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A66F57"/>
    <w:pPr>
      <w:keepNext/>
      <w:keepLines/>
      <w:numPr>
        <w:ilvl w:val="6"/>
        <w:numId w:val="1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66F57"/>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66F57"/>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aliases w:val="Bullet List,FooterText,- Bullets,목록 단락,?? ??,?????,????,Lista1,列出段落"/>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qFormat/>
    <w:rsid w:val="00FF2653"/>
    <w:pPr>
      <w:spacing w:before="100" w:beforeAutospacing="1" w:after="100" w:afterAutospacing="1" w:line="276" w:lineRule="auto"/>
    </w:pPr>
    <w:rPr>
      <w:rFonts w:ascii="Calibri"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spacing w:before="210" w:line="210" w:lineRule="exact"/>
    </w:pPr>
    <w:rPr>
      <w:sz w:val="18"/>
      <w:szCs w:val="20"/>
      <w:lang w:val="en-GB"/>
    </w:rPr>
  </w:style>
  <w:style w:type="paragraph" w:customStyle="1" w:styleId="ISOClause">
    <w:name w:val="ISO_Clause"/>
    <w:basedOn w:val="Normal"/>
    <w:rsid w:val="00BA60FC"/>
    <w:pPr>
      <w:spacing w:before="210" w:line="210" w:lineRule="exact"/>
    </w:pPr>
    <w:rPr>
      <w:sz w:val="18"/>
      <w:szCs w:val="20"/>
      <w:lang w:val="en-GB"/>
    </w:rPr>
  </w:style>
  <w:style w:type="paragraph" w:customStyle="1" w:styleId="ISOParagraph">
    <w:name w:val="ISO_Paragraph"/>
    <w:basedOn w:val="Normal"/>
    <w:rsid w:val="00BA60FC"/>
    <w:pPr>
      <w:spacing w:before="210" w:line="210" w:lineRule="exact"/>
    </w:pPr>
    <w:rPr>
      <w:sz w:val="18"/>
      <w:szCs w:val="20"/>
      <w:lang w:val="en-GB"/>
    </w:rPr>
  </w:style>
  <w:style w:type="paragraph" w:customStyle="1" w:styleId="ISOCommType">
    <w:name w:val="ISO_Comm_Type"/>
    <w:basedOn w:val="Normal"/>
    <w:rsid w:val="00BA60FC"/>
    <w:pPr>
      <w:spacing w:before="210" w:line="210" w:lineRule="exact"/>
    </w:pPr>
    <w:rPr>
      <w:sz w:val="18"/>
      <w:szCs w:val="20"/>
      <w:lang w:val="en-GB"/>
    </w:rPr>
  </w:style>
  <w:style w:type="paragraph" w:customStyle="1" w:styleId="ISOComments">
    <w:name w:val="ISO_Comments"/>
    <w:basedOn w:val="Normal"/>
    <w:rsid w:val="00BA60FC"/>
    <w:pPr>
      <w:spacing w:before="210" w:line="210" w:lineRule="exact"/>
    </w:pPr>
    <w:rPr>
      <w:sz w:val="18"/>
      <w:szCs w:val="20"/>
      <w:lang w:val="en-GB"/>
    </w:rPr>
  </w:style>
  <w:style w:type="paragraph" w:customStyle="1" w:styleId="ISOChange">
    <w:name w:val="ISO_Change"/>
    <w:basedOn w:val="Normal"/>
    <w:rsid w:val="00BA60FC"/>
    <w:pPr>
      <w:spacing w:before="210" w:line="210" w:lineRule="exact"/>
    </w:pPr>
    <w:rPr>
      <w:sz w:val="18"/>
      <w:szCs w:val="20"/>
      <w:lang w:val="en-GB"/>
    </w:rPr>
  </w:style>
  <w:style w:type="paragraph" w:customStyle="1" w:styleId="ISOSecretObservations">
    <w:name w:val="ISO_Secret_Observations"/>
    <w:basedOn w:val="Normal"/>
    <w:rsid w:val="00BA60FC"/>
    <w:pPr>
      <w:spacing w:before="210" w:line="210" w:lineRule="exact"/>
    </w:pPr>
    <w:rPr>
      <w:sz w:val="18"/>
      <w:szCs w:val="20"/>
      <w:lang w:val="en-GB"/>
    </w:rPr>
  </w:style>
  <w:style w:type="character" w:customStyle="1" w:styleId="Heading2Char">
    <w:name w:val="Heading 2 Char"/>
    <w:basedOn w:val="DefaultParagraphFont"/>
    <w:link w:val="Heading2"/>
    <w:uiPriority w:val="9"/>
    <w:rsid w:val="00474BA2"/>
    <w:rPr>
      <w:rFonts w:ascii="Cambria" w:eastAsiaTheme="majorEastAsia" w:hAnsi="Cambria" w:cstheme="majorBidi"/>
      <w:b/>
      <w:sz w:val="24"/>
      <w:szCs w:val="26"/>
    </w:rPr>
  </w:style>
  <w:style w:type="character" w:customStyle="1" w:styleId="Heading3Char">
    <w:name w:val="Heading 3 Char"/>
    <w:basedOn w:val="DefaultParagraphFont"/>
    <w:link w:val="Heading3"/>
    <w:uiPriority w:val="9"/>
    <w:rsid w:val="00474BA2"/>
    <w:rPr>
      <w:rFonts w:ascii="Cambria" w:eastAsiaTheme="majorEastAsia" w:hAnsi="Cambria" w:cstheme="majorBidi"/>
      <w:b/>
      <w:szCs w:val="24"/>
    </w:rPr>
  </w:style>
  <w:style w:type="character" w:customStyle="1" w:styleId="Heading4Char">
    <w:name w:val="Heading 4 Char"/>
    <w:basedOn w:val="DefaultParagraphFont"/>
    <w:link w:val="Heading4"/>
    <w:uiPriority w:val="9"/>
    <w:rsid w:val="00FB5F8A"/>
    <w:rPr>
      <w:rFonts w:ascii="Arial" w:eastAsiaTheme="majorEastAsia" w:hAnsi="Arial" w:cstheme="majorBidi"/>
      <w:b/>
      <w:iCs/>
    </w:rPr>
  </w:style>
  <w:style w:type="character" w:customStyle="1" w:styleId="Heading5Char">
    <w:name w:val="Heading 5 Char"/>
    <w:basedOn w:val="DefaultParagraphFont"/>
    <w:link w:val="Heading5"/>
    <w:uiPriority w:val="9"/>
    <w:rsid w:val="00A66F57"/>
    <w:rPr>
      <w:rFonts w:ascii="Arial" w:eastAsiaTheme="majorEastAsia" w:hAnsi="Arial" w:cstheme="majorBidi"/>
      <w:b/>
    </w:rPr>
  </w:style>
  <w:style w:type="character" w:customStyle="1" w:styleId="Heading6Char">
    <w:name w:val="Heading 6 Char"/>
    <w:basedOn w:val="DefaultParagraphFont"/>
    <w:link w:val="Heading6"/>
    <w:uiPriority w:val="9"/>
    <w:rsid w:val="00A66F57"/>
    <w:rPr>
      <w:rFonts w:ascii="Arial" w:eastAsiaTheme="majorEastAsia" w:hAnsi="Arial" w:cstheme="majorBidi"/>
      <w:b/>
    </w:rPr>
  </w:style>
  <w:style w:type="character" w:customStyle="1" w:styleId="Heading7Char">
    <w:name w:val="Heading 7 Char"/>
    <w:basedOn w:val="DefaultParagraphFont"/>
    <w:link w:val="Heading7"/>
    <w:uiPriority w:val="9"/>
    <w:semiHidden/>
    <w:rsid w:val="00A66F57"/>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66F5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66F57"/>
    <w:rPr>
      <w:rFonts w:asciiTheme="majorHAnsi" w:eastAsiaTheme="majorEastAsia" w:hAnsiTheme="majorHAnsi" w:cstheme="majorBidi"/>
      <w:i/>
      <w:iCs/>
      <w:color w:val="272727" w:themeColor="text1" w:themeTint="D8"/>
      <w:sz w:val="21"/>
      <w:szCs w:val="21"/>
    </w:rPr>
  </w:style>
  <w:style w:type="paragraph" w:customStyle="1" w:styleId="Abstract">
    <w:name w:val="Abstract"/>
    <w:basedOn w:val="Normal"/>
    <w:next w:val="Normal"/>
    <w:link w:val="AbstractChar"/>
    <w:qFormat/>
    <w:rsid w:val="00474BA2"/>
    <w:pPr>
      <w:spacing w:before="120" w:after="240"/>
    </w:pPr>
    <w:rPr>
      <w:rFonts w:asciiTheme="majorHAnsi" w:hAnsiTheme="majorHAnsi"/>
      <w:b/>
      <w:bCs/>
      <w:sz w:val="26"/>
      <w:szCs w:val="26"/>
      <w:lang w:val="en-GB"/>
    </w:rPr>
  </w:style>
  <w:style w:type="paragraph" w:styleId="TOC2">
    <w:name w:val="toc 2"/>
    <w:basedOn w:val="Normal"/>
    <w:next w:val="Normal"/>
    <w:autoRedefine/>
    <w:uiPriority w:val="39"/>
    <w:unhideWhenUsed/>
    <w:rsid w:val="00CB1CB6"/>
    <w:pPr>
      <w:spacing w:after="100"/>
      <w:ind w:left="220"/>
    </w:pPr>
  </w:style>
  <w:style w:type="character" w:customStyle="1" w:styleId="AbstractChar">
    <w:name w:val="Abstract Char"/>
    <w:basedOn w:val="DefaultParagraphFont"/>
    <w:link w:val="Abstract"/>
    <w:rsid w:val="00474BA2"/>
    <w:rPr>
      <w:rFonts w:asciiTheme="majorHAnsi" w:eastAsia="Arial" w:hAnsiTheme="majorHAnsi" w:cs="Times New Roman"/>
      <w:b/>
      <w:bCs/>
      <w:sz w:val="26"/>
      <w:szCs w:val="26"/>
      <w:lang w:val="en-GB"/>
    </w:rPr>
  </w:style>
  <w:style w:type="paragraph" w:styleId="TOC1">
    <w:name w:val="toc 1"/>
    <w:basedOn w:val="Normal"/>
    <w:next w:val="Normal"/>
    <w:autoRedefine/>
    <w:uiPriority w:val="39"/>
    <w:unhideWhenUsed/>
    <w:rsid w:val="008A340E"/>
    <w:pPr>
      <w:tabs>
        <w:tab w:val="left" w:pos="440"/>
        <w:tab w:val="right" w:leader="dot" w:pos="9010"/>
      </w:tabs>
      <w:spacing w:after="100"/>
    </w:pPr>
  </w:style>
  <w:style w:type="paragraph" w:styleId="TOC3">
    <w:name w:val="toc 3"/>
    <w:basedOn w:val="Normal"/>
    <w:next w:val="Normal"/>
    <w:autoRedefine/>
    <w:uiPriority w:val="39"/>
    <w:unhideWhenUsed/>
    <w:rsid w:val="00107794"/>
    <w:pPr>
      <w:tabs>
        <w:tab w:val="left" w:pos="1320"/>
        <w:tab w:val="right" w:leader="dot" w:pos="9010"/>
      </w:tabs>
      <w:spacing w:after="100"/>
      <w:ind w:left="440"/>
    </w:pPr>
  </w:style>
  <w:style w:type="paragraph" w:styleId="Caption">
    <w:name w:val="caption"/>
    <w:aliases w:val="Labelling,legend1,Caption Char Char Char1,Caption Char Char Char Char Char Char Char1,Caption Char Char Char Char Char Char Char Char Char Char Char Char1,Caption21,Caption Char Char Char21,legend,Figure-caption4,CAPTLégende,cap,cap Char"/>
    <w:basedOn w:val="Normal"/>
    <w:next w:val="Normal"/>
    <w:link w:val="CaptionChar"/>
    <w:uiPriority w:val="35"/>
    <w:unhideWhenUsed/>
    <w:qFormat/>
    <w:rsid w:val="001C6437"/>
    <w:pPr>
      <w:spacing w:after="200"/>
    </w:pPr>
    <w:rPr>
      <w:i/>
      <w:iCs/>
      <w:sz w:val="18"/>
      <w:szCs w:val="18"/>
    </w:rPr>
  </w:style>
  <w:style w:type="paragraph" w:customStyle="1" w:styleId="Code">
    <w:name w:val="Code"/>
    <w:basedOn w:val="Normal"/>
    <w:link w:val="CodeChar"/>
    <w:qFormat/>
    <w:rsid w:val="008C0E82"/>
    <w:pPr>
      <w:tabs>
        <w:tab w:val="left" w:pos="357"/>
        <w:tab w:val="left" w:pos="720"/>
        <w:tab w:val="left" w:pos="1077"/>
        <w:tab w:val="left" w:pos="1440"/>
        <w:tab w:val="left" w:pos="1797"/>
        <w:tab w:val="left" w:pos="2160"/>
        <w:tab w:val="left" w:pos="2517"/>
        <w:tab w:val="left" w:pos="2880"/>
      </w:tabs>
    </w:pPr>
    <w:rPr>
      <w:rFonts w:ascii="Courier New" w:hAnsi="Courier New"/>
      <w:sz w:val="20"/>
      <w:lang w:val="en-GB"/>
    </w:rPr>
  </w:style>
  <w:style w:type="character" w:styleId="FollowedHyperlink">
    <w:name w:val="FollowedHyperlink"/>
    <w:basedOn w:val="DefaultParagraphFont"/>
    <w:uiPriority w:val="99"/>
    <w:semiHidden/>
    <w:unhideWhenUsed/>
    <w:rsid w:val="00DD7F30"/>
    <w:rPr>
      <w:color w:val="800080" w:themeColor="followedHyperlink"/>
      <w:u w:val="single"/>
    </w:rPr>
  </w:style>
  <w:style w:type="character" w:customStyle="1" w:styleId="CodeChar">
    <w:name w:val="Code Char"/>
    <w:basedOn w:val="DefaultParagraphFont"/>
    <w:link w:val="Code"/>
    <w:rsid w:val="008C0E82"/>
    <w:rPr>
      <w:rFonts w:ascii="Courier New" w:eastAsia="Arial" w:hAnsi="Courier New" w:cs="Arial"/>
      <w:sz w:val="20"/>
      <w:lang w:val="en-GB"/>
    </w:rPr>
  </w:style>
  <w:style w:type="paragraph" w:customStyle="1" w:styleId="Note">
    <w:name w:val="Note"/>
    <w:basedOn w:val="Normal"/>
    <w:link w:val="NoteChar"/>
    <w:qFormat/>
    <w:rsid w:val="00991B8D"/>
    <w:pPr>
      <w:ind w:left="720" w:right="720"/>
    </w:pPr>
    <w:rPr>
      <w:sz w:val="20"/>
      <w:lang w:val="en-GB"/>
    </w:rPr>
  </w:style>
  <w:style w:type="character" w:customStyle="1" w:styleId="CodeChar0">
    <w:name w:val="CodeChar"/>
    <w:uiPriority w:val="1"/>
    <w:qFormat/>
    <w:rsid w:val="00563279"/>
    <w:rPr>
      <w:rFonts w:ascii="Courier New" w:hAnsi="Courier New" w:cs="Courier New"/>
    </w:rPr>
  </w:style>
  <w:style w:type="character" w:customStyle="1" w:styleId="NoteChar">
    <w:name w:val="Note Char"/>
    <w:basedOn w:val="DefaultParagraphFont"/>
    <w:link w:val="Note"/>
    <w:rsid w:val="00991B8D"/>
    <w:rPr>
      <w:rFonts w:ascii="Cambria" w:eastAsia="Arial" w:hAnsi="Cambria" w:cs="Arial"/>
      <w:sz w:val="20"/>
      <w:lang w:val="en-GB"/>
    </w:rPr>
  </w:style>
  <w:style w:type="table" w:styleId="TableGrid">
    <w:name w:val="Table Grid"/>
    <w:basedOn w:val="TableNormal"/>
    <w:rsid w:val="006D5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elds">
    <w:name w:val="Fields"/>
    <w:basedOn w:val="Normal"/>
    <w:link w:val="FieldsChar"/>
    <w:qFormat/>
    <w:rsid w:val="001E13C5"/>
    <w:pPr>
      <w:ind w:left="714" w:hanging="357"/>
    </w:pPr>
  </w:style>
  <w:style w:type="paragraph" w:styleId="Revision">
    <w:name w:val="Revision"/>
    <w:hidden/>
    <w:uiPriority w:val="99"/>
    <w:semiHidden/>
    <w:rsid w:val="005E5F2B"/>
    <w:pPr>
      <w:widowControl/>
      <w:autoSpaceDE/>
      <w:autoSpaceDN/>
    </w:pPr>
    <w:rPr>
      <w:rFonts w:ascii="Cambria" w:eastAsia="Arial" w:hAnsi="Cambria" w:cs="Arial"/>
    </w:rPr>
  </w:style>
  <w:style w:type="character" w:customStyle="1" w:styleId="BoxTableChar">
    <w:name w:val="BoxTable Char"/>
    <w:link w:val="BoxTable"/>
    <w:locked/>
    <w:rsid w:val="00D52D47"/>
    <w:rPr>
      <w:rFonts w:ascii="Cambria" w:hAnsi="Cambria"/>
      <w:szCs w:val="24"/>
      <w:lang w:val="en-GB"/>
    </w:rPr>
  </w:style>
  <w:style w:type="paragraph" w:customStyle="1" w:styleId="BoxTable">
    <w:name w:val="BoxTable"/>
    <w:basedOn w:val="Normal"/>
    <w:link w:val="BoxTableChar"/>
    <w:qFormat/>
    <w:rsid w:val="00D52D47"/>
    <w:pPr>
      <w:keepNext/>
      <w:keepLines/>
      <w:spacing w:line="230" w:lineRule="atLeast"/>
    </w:pPr>
    <w:rPr>
      <w:rFonts w:eastAsiaTheme="minorEastAsia" w:cstheme="minorBidi"/>
      <w:lang w:val="en-GB"/>
    </w:rPr>
  </w:style>
  <w:style w:type="character" w:styleId="CommentReference">
    <w:name w:val="annotation reference"/>
    <w:basedOn w:val="DefaultParagraphFont"/>
    <w:uiPriority w:val="99"/>
    <w:semiHidden/>
    <w:unhideWhenUsed/>
    <w:rsid w:val="00D52D47"/>
    <w:rPr>
      <w:sz w:val="16"/>
      <w:szCs w:val="16"/>
    </w:rPr>
  </w:style>
  <w:style w:type="character" w:customStyle="1" w:styleId="Courier">
    <w:name w:val="Courier"/>
    <w:rsid w:val="00D52D47"/>
    <w:rPr>
      <w:rFonts w:ascii="Courier New" w:hAnsi="Courier New" w:cs="Courier New" w:hint="default"/>
    </w:rPr>
  </w:style>
  <w:style w:type="character" w:customStyle="1" w:styleId="FieldsChar">
    <w:name w:val="Fields Char"/>
    <w:basedOn w:val="DefaultParagraphFont"/>
    <w:link w:val="Fields"/>
    <w:rsid w:val="001E13C5"/>
    <w:rPr>
      <w:rFonts w:ascii="Cambria" w:eastAsia="Arial" w:hAnsi="Cambria" w:cs="Arial"/>
    </w:rPr>
  </w:style>
  <w:style w:type="paragraph" w:customStyle="1" w:styleId="fields0">
    <w:name w:val="fields"/>
    <w:basedOn w:val="Normal"/>
    <w:link w:val="fieldsZchn"/>
    <w:qFormat/>
    <w:rsid w:val="008C3624"/>
    <w:pPr>
      <w:tabs>
        <w:tab w:val="left" w:pos="1440"/>
        <w:tab w:val="left" w:pos="8010"/>
      </w:tabs>
      <w:spacing w:after="220"/>
      <w:ind w:left="720" w:hanging="360"/>
      <w:contextualSpacing/>
    </w:pPr>
    <w:rPr>
      <w:rFonts w:eastAsia="MS Mincho"/>
      <w:szCs w:val="20"/>
      <w:lang w:val="en-GB" w:eastAsia="ja-JP"/>
    </w:rPr>
  </w:style>
  <w:style w:type="character" w:customStyle="1" w:styleId="fieldsZchn">
    <w:name w:val="fields Zchn"/>
    <w:link w:val="fields0"/>
    <w:rsid w:val="008C3624"/>
    <w:rPr>
      <w:rFonts w:ascii="Cambria" w:eastAsia="MS Mincho" w:hAnsi="Cambria" w:cs="Times New Roman"/>
      <w:szCs w:val="20"/>
      <w:lang w:val="en-GB" w:eastAsia="ja-JP"/>
    </w:rPr>
  </w:style>
  <w:style w:type="paragraph" w:styleId="NoSpacing">
    <w:name w:val="No Spacing"/>
    <w:uiPriority w:val="1"/>
    <w:qFormat/>
    <w:rsid w:val="000D536D"/>
    <w:pPr>
      <w:widowControl/>
      <w:autoSpaceDE/>
      <w:autoSpaceDN/>
    </w:pPr>
    <w:rPr>
      <w:rFonts w:eastAsiaTheme="minorHAnsi"/>
      <w:kern w:val="2"/>
      <w14:ligatures w14:val="standardContextual"/>
    </w:rPr>
  </w:style>
  <w:style w:type="paragraph" w:customStyle="1" w:styleId="Default">
    <w:name w:val="Default"/>
    <w:rsid w:val="004357E1"/>
    <w:pPr>
      <w:widowControl/>
      <w:adjustRightInd w:val="0"/>
    </w:pPr>
    <w:rPr>
      <w:rFonts w:ascii="Cambria" w:eastAsiaTheme="minorHAnsi" w:hAnsi="Cambria" w:cs="Cambria"/>
      <w:color w:val="000000"/>
      <w:sz w:val="24"/>
      <w:szCs w:val="24"/>
      <w14:ligatures w14:val="standardContextual"/>
    </w:rPr>
  </w:style>
  <w:style w:type="paragraph" w:customStyle="1" w:styleId="code0">
    <w:name w:val="code"/>
    <w:basedOn w:val="Normal"/>
    <w:next w:val="Normal"/>
    <w:link w:val="codeZchn"/>
    <w:autoRedefine/>
    <w:qFormat/>
    <w:rsid w:val="0019660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pPr>
    <w:rPr>
      <w:rFonts w:ascii="Courier" w:eastAsia="MS Mincho" w:hAnsi="Courier"/>
      <w:noProof/>
      <w:sz w:val="20"/>
      <w:lang w:val="en-GB"/>
    </w:rPr>
  </w:style>
  <w:style w:type="character" w:customStyle="1" w:styleId="codeZchn">
    <w:name w:val="code Zchn"/>
    <w:link w:val="code0"/>
    <w:qFormat/>
    <w:rsid w:val="0019660A"/>
    <w:rPr>
      <w:rFonts w:ascii="Courier" w:eastAsia="MS Mincho" w:hAnsi="Courier" w:cs="Times New Roman"/>
      <w:noProof/>
      <w:sz w:val="20"/>
      <w:lang w:val="en-GB"/>
    </w:rPr>
  </w:style>
  <w:style w:type="character" w:customStyle="1" w:styleId="codeChar1">
    <w:name w:val="code Char"/>
    <w:qFormat/>
    <w:rsid w:val="0019660A"/>
    <w:rPr>
      <w:rFonts w:ascii="Courier New" w:hAnsi="Courier New"/>
      <w:noProof/>
      <w:lang w:val="en-GB" w:eastAsia="ja-JP" w:bidi="ar-SA"/>
    </w:rPr>
  </w:style>
  <w:style w:type="character" w:customStyle="1" w:styleId="NoteZchn">
    <w:name w:val="Note Zchn"/>
    <w:rsid w:val="0084670F"/>
    <w:rPr>
      <w:rFonts w:asciiTheme="minorHAnsi" w:hAnsiTheme="minorHAnsi"/>
      <w:lang w:val="de-DE" w:eastAsia="ja-JP"/>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mbria" w:eastAsia="Arial" w:hAnsi="Cambria" w:cs="Arial"/>
      <w:sz w:val="20"/>
      <w:szCs w:val="20"/>
    </w:rPr>
  </w:style>
  <w:style w:type="paragraph" w:styleId="HTMLPreformatted">
    <w:name w:val="HTML Preformatted"/>
    <w:basedOn w:val="Normal"/>
    <w:link w:val="HTMLPreformattedChar"/>
    <w:uiPriority w:val="99"/>
    <w:semiHidden/>
    <w:unhideWhenUsed/>
    <w:rsid w:val="00A75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757D1"/>
    <w:rPr>
      <w:rFonts w:ascii="Courier New" w:eastAsia="Times New Roman" w:hAnsi="Courier New" w:cs="Courier New"/>
      <w:sz w:val="20"/>
      <w:szCs w:val="20"/>
    </w:rPr>
  </w:style>
  <w:style w:type="character" w:customStyle="1" w:styleId="line">
    <w:name w:val="line"/>
    <w:basedOn w:val="DefaultParagraphFont"/>
    <w:rsid w:val="00A757D1"/>
  </w:style>
  <w:style w:type="character" w:customStyle="1" w:styleId="CaptionChar">
    <w:name w:val="Caption Char"/>
    <w:aliases w:val="Labelling Char,legend1 Char,Caption Char Char Char1 Char,Caption Char Char Char Char Char Char Char1 Char,Caption Char Char Char Char Char Char Char Char Char Char Char Char1 Char,Caption21 Char,Caption Char Char Char21 Char,legend Char"/>
    <w:link w:val="Caption"/>
    <w:uiPriority w:val="35"/>
    <w:rsid w:val="00E67467"/>
    <w:rPr>
      <w:rFonts w:ascii="Cambria" w:eastAsia="Arial" w:hAnsi="Cambria" w:cs="Arial"/>
      <w:i/>
      <w:iCs/>
      <w:sz w:val="18"/>
      <w:szCs w:val="18"/>
    </w:rPr>
  </w:style>
  <w:style w:type="paragraph" w:customStyle="1" w:styleId="p1">
    <w:name w:val="p1"/>
    <w:basedOn w:val="Normal"/>
    <w:rsid w:val="001023D4"/>
    <w:pPr>
      <w:spacing w:before="100" w:beforeAutospacing="1" w:after="100" w:afterAutospacing="1"/>
    </w:pPr>
    <w:rPr>
      <w:rFonts w:ascii="Calibri" w:eastAsiaTheme="minorHAnsi" w:hAnsi="Calibri" w:cs="Calibri"/>
    </w:rPr>
  </w:style>
  <w:style w:type="character" w:customStyle="1" w:styleId="ListParagraphChar">
    <w:name w:val="List Paragraph Char"/>
    <w:aliases w:val="Bullet List Char,FooterText Char,- Bullets Char,목록 단락 Char,?? ?? Char,????? Char,???? Char,Lista1 Char,列出段落 Char"/>
    <w:basedOn w:val="DefaultParagraphFont"/>
    <w:link w:val="ListParagraph"/>
    <w:uiPriority w:val="34"/>
    <w:qFormat/>
    <w:rsid w:val="001023D4"/>
    <w:rPr>
      <w:rFonts w:ascii="Cambria" w:eastAsia="Arial" w:hAnsi="Cambria" w:cs="Arial"/>
    </w:rPr>
  </w:style>
  <w:style w:type="character" w:customStyle="1" w:styleId="s1">
    <w:name w:val="s1"/>
    <w:basedOn w:val="DefaultParagraphFont"/>
    <w:rsid w:val="001023D4"/>
  </w:style>
  <w:style w:type="paragraph" w:customStyle="1" w:styleId="li1">
    <w:name w:val="li1"/>
    <w:basedOn w:val="Normal"/>
    <w:rsid w:val="001023D4"/>
    <w:pPr>
      <w:spacing w:before="100" w:beforeAutospacing="1" w:after="100" w:afterAutospacing="1"/>
    </w:pPr>
    <w:rPr>
      <w:rFonts w:ascii="Calibri" w:eastAsiaTheme="minorHAnsi" w:hAnsi="Calibri" w:cs="Calibri"/>
    </w:rPr>
  </w:style>
  <w:style w:type="character" w:customStyle="1" w:styleId="markedcontent">
    <w:name w:val="markedcontent"/>
    <w:basedOn w:val="DefaultParagraphFont"/>
    <w:qFormat/>
    <w:rsid w:val="00983E22"/>
  </w:style>
  <w:style w:type="character" w:styleId="HTMLCode">
    <w:name w:val="HTML Code"/>
    <w:basedOn w:val="DefaultParagraphFont"/>
    <w:uiPriority w:val="99"/>
    <w:semiHidden/>
    <w:unhideWhenUsed/>
    <w:rsid w:val="00443AA9"/>
    <w:rPr>
      <w:rFonts w:ascii="Courier New" w:eastAsia="Times New Roman" w:hAnsi="Courier New" w:cs="Courier New"/>
      <w:sz w:val="20"/>
      <w:szCs w:val="20"/>
    </w:rPr>
  </w:style>
  <w:style w:type="character" w:customStyle="1" w:styleId="15">
    <w:name w:val="15"/>
    <w:basedOn w:val="DefaultParagraphFont"/>
    <w:qFormat/>
    <w:rsid w:val="004E4E09"/>
    <w:rPr>
      <w:rFonts w:ascii="Courier New" w:hAnsi="Courier New" w:cs="Courier New" w:hint="default"/>
    </w:rPr>
  </w:style>
  <w:style w:type="character" w:customStyle="1" w:styleId="16">
    <w:name w:val="16"/>
    <w:basedOn w:val="DefaultParagraphFont"/>
    <w:qFormat/>
    <w:rsid w:val="004E4E09"/>
    <w:rPr>
      <w:rFonts w:ascii="Courier New" w:hAnsi="Courier New" w:cs="Courier New" w:hint="default"/>
    </w:rPr>
  </w:style>
  <w:style w:type="character" w:styleId="Emphasis">
    <w:name w:val="Emphasis"/>
    <w:basedOn w:val="DefaultParagraphFont"/>
    <w:uiPriority w:val="20"/>
    <w:qFormat/>
    <w:rsid w:val="00946DEB"/>
    <w:rPr>
      <w:i/>
      <w:iCs/>
    </w:rPr>
  </w:style>
  <w:style w:type="character" w:customStyle="1" w:styleId="normaltextrun">
    <w:name w:val="normaltextrun"/>
    <w:basedOn w:val="DefaultParagraphFont"/>
    <w:rsid w:val="007323C6"/>
  </w:style>
  <w:style w:type="paragraph" w:customStyle="1" w:styleId="paragraph">
    <w:name w:val="paragraph"/>
    <w:basedOn w:val="Normal"/>
    <w:rsid w:val="009F0000"/>
    <w:pPr>
      <w:spacing w:before="100" w:beforeAutospacing="1" w:after="100" w:afterAutospacing="1"/>
    </w:pPr>
  </w:style>
  <w:style w:type="character" w:customStyle="1" w:styleId="tabchar">
    <w:name w:val="tabchar"/>
    <w:basedOn w:val="DefaultParagraphFont"/>
    <w:rsid w:val="009F0000"/>
  </w:style>
  <w:style w:type="character" w:customStyle="1" w:styleId="eop">
    <w:name w:val="eop"/>
    <w:basedOn w:val="DefaultParagraphFont"/>
    <w:rsid w:val="009F0000"/>
  </w:style>
  <w:style w:type="character" w:customStyle="1" w:styleId="scxw127190930">
    <w:name w:val="scxw127190930"/>
    <w:basedOn w:val="DefaultParagraphFont"/>
    <w:rsid w:val="009F0000"/>
  </w:style>
  <w:style w:type="paragraph" w:customStyle="1" w:styleId="semantics">
    <w:name w:val="semantics"/>
    <w:basedOn w:val="Normal"/>
    <w:qFormat/>
    <w:rsid w:val="009F0000"/>
    <w:pPr>
      <w:suppressAutoHyphens/>
      <w:spacing w:before="120" w:after="120"/>
      <w:ind w:left="288" w:hanging="288"/>
      <w:jc w:val="both"/>
    </w:pPr>
    <w:rPr>
      <w:rFonts w:asciiTheme="minorHAnsi" w:eastAsia="Arial" w:hAnsiTheme="minorHAnsi" w:cs="Arial"/>
      <w:sz w:val="22"/>
      <w:szCs w:val="22"/>
      <w:lang w:val="en-C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35672">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804116">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17016871">
      <w:bodyDiv w:val="1"/>
      <w:marLeft w:val="0"/>
      <w:marRight w:val="0"/>
      <w:marTop w:val="0"/>
      <w:marBottom w:val="0"/>
      <w:divBdr>
        <w:top w:val="none" w:sz="0" w:space="0" w:color="auto"/>
        <w:left w:val="none" w:sz="0" w:space="0" w:color="auto"/>
        <w:bottom w:val="none" w:sz="0" w:space="0" w:color="auto"/>
        <w:right w:val="none" w:sz="0" w:space="0" w:color="auto"/>
      </w:divBdr>
    </w:div>
    <w:div w:id="64528212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410011">
      <w:bodyDiv w:val="1"/>
      <w:marLeft w:val="0"/>
      <w:marRight w:val="0"/>
      <w:marTop w:val="0"/>
      <w:marBottom w:val="0"/>
      <w:divBdr>
        <w:top w:val="none" w:sz="0" w:space="0" w:color="auto"/>
        <w:left w:val="none" w:sz="0" w:space="0" w:color="auto"/>
        <w:bottom w:val="none" w:sz="0" w:space="0" w:color="auto"/>
        <w:right w:val="none" w:sz="0" w:space="0" w:color="auto"/>
      </w:divBdr>
    </w:div>
    <w:div w:id="888687723">
      <w:bodyDiv w:val="1"/>
      <w:marLeft w:val="0"/>
      <w:marRight w:val="0"/>
      <w:marTop w:val="0"/>
      <w:marBottom w:val="0"/>
      <w:divBdr>
        <w:top w:val="none" w:sz="0" w:space="0" w:color="auto"/>
        <w:left w:val="none" w:sz="0" w:space="0" w:color="auto"/>
        <w:bottom w:val="none" w:sz="0" w:space="0" w:color="auto"/>
        <w:right w:val="none" w:sz="0" w:space="0" w:color="auto"/>
      </w:divBdr>
    </w:div>
    <w:div w:id="1125586584">
      <w:bodyDiv w:val="1"/>
      <w:marLeft w:val="0"/>
      <w:marRight w:val="0"/>
      <w:marTop w:val="0"/>
      <w:marBottom w:val="0"/>
      <w:divBdr>
        <w:top w:val="none" w:sz="0" w:space="0" w:color="auto"/>
        <w:left w:val="none" w:sz="0" w:space="0" w:color="auto"/>
        <w:bottom w:val="none" w:sz="0" w:space="0" w:color="auto"/>
        <w:right w:val="none" w:sz="0" w:space="0" w:color="auto"/>
      </w:divBdr>
    </w:div>
    <w:div w:id="1374113013">
      <w:bodyDiv w:val="1"/>
      <w:marLeft w:val="0"/>
      <w:marRight w:val="0"/>
      <w:marTop w:val="0"/>
      <w:marBottom w:val="0"/>
      <w:divBdr>
        <w:top w:val="none" w:sz="0" w:space="0" w:color="auto"/>
        <w:left w:val="none" w:sz="0" w:space="0" w:color="auto"/>
        <w:bottom w:val="none" w:sz="0" w:space="0" w:color="auto"/>
        <w:right w:val="none" w:sz="0" w:space="0" w:color="auto"/>
      </w:divBdr>
    </w:div>
    <w:div w:id="1779565489">
      <w:bodyDiv w:val="1"/>
      <w:marLeft w:val="0"/>
      <w:marRight w:val="0"/>
      <w:marTop w:val="0"/>
      <w:marBottom w:val="0"/>
      <w:divBdr>
        <w:top w:val="none" w:sz="0" w:space="0" w:color="auto"/>
        <w:left w:val="none" w:sz="0" w:space="0" w:color="auto"/>
        <w:bottom w:val="none" w:sz="0" w:space="0" w:color="auto"/>
        <w:right w:val="none" w:sz="0" w:space="0" w:color="auto"/>
      </w:divBdr>
    </w:div>
    <w:div w:id="2072580192">
      <w:bodyDiv w:val="1"/>
      <w:marLeft w:val="0"/>
      <w:marRight w:val="0"/>
      <w:marTop w:val="0"/>
      <w:marBottom w:val="0"/>
      <w:divBdr>
        <w:top w:val="none" w:sz="0" w:space="0" w:color="auto"/>
        <w:left w:val="none" w:sz="0" w:space="0" w:color="auto"/>
        <w:bottom w:val="none" w:sz="0" w:space="0" w:color="auto"/>
        <w:right w:val="none" w:sz="0" w:space="0" w:color="auto"/>
      </w:divBdr>
    </w:div>
    <w:div w:id="2107649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it.mpeg.expert/MPEG/Systems/FileFormat/HEIF/-/issues/166" TargetMode="External"/><Relationship Id="rId18" Type="http://schemas.openxmlformats.org/officeDocument/2006/relationships/hyperlink" Target="https://git.mpeg.expert/MPEG/Systems/FileFormat/HEIF/-/issues/17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t.mpeg.expert/MPEG/Systems/FileFormat/HEIF/-/issues/157" TargetMode="External"/><Relationship Id="rId17" Type="http://schemas.openxmlformats.org/officeDocument/2006/relationships/hyperlink" Target="http://www.opengis.net/doc/IS/GeoTIFF/1.1" TargetMode="External"/><Relationship Id="rId2" Type="http://schemas.openxmlformats.org/officeDocument/2006/relationships/numbering" Target="numbering.xml"/><Relationship Id="rId16" Type="http://schemas.openxmlformats.org/officeDocument/2006/relationships/hyperlink" Target="https://git.mpeg.expert/MPEG/Systems/FileFormat/HEIF/-/issues/17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peg.expert/software/MPEG/Systems/FileFormat/isobmff/-/issues/146" TargetMode="External"/><Relationship Id="rId5" Type="http://schemas.openxmlformats.org/officeDocument/2006/relationships/webSettings" Target="webSettings.xml"/><Relationship Id="rId15" Type="http://schemas.openxmlformats.org/officeDocument/2006/relationships/hyperlink" Target="https://git.mpeg.expert/MPEG/Systems/FileFormat/HEIF/-/issues/170" TargetMode="External"/><Relationship Id="rId23" Type="http://schemas.openxmlformats.org/officeDocument/2006/relationships/theme" Target="theme/theme1.xml"/><Relationship Id="rId10" Type="http://schemas.openxmlformats.org/officeDocument/2006/relationships/hyperlink" Target="https://mpeg.expert/software/MPEG/Systems/FileFormat/HEIF/-/issues/87"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git.mpeg.expert/MPEG/Systems/FileFormat/HEIF/-/issues/166"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B60F2-F548-4EF4-B560-BA6AE8971DF5}">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117</TotalTime>
  <Pages>13</Pages>
  <Words>4061</Words>
  <Characters>23149</Characters>
  <Application>Microsoft Office Word</Application>
  <DocSecurity>0</DocSecurity>
  <Lines>192</Lines>
  <Paragraphs>54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Technology under Consideration on ISO/IEC 23008-12</vt:lpstr>
      <vt:lpstr/>
    </vt:vector>
  </TitlesOfParts>
  <Manager/>
  <Company/>
  <LinksUpToDate>false</LinksUpToDate>
  <CharactersWithSpaces>27156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under Consideration on ISO/IEC 23008-12</dc:title>
  <dc:subject/>
  <dc:creator>Your Name</dc:creator>
  <cp:keywords/>
  <dc:description/>
  <cp:lastModifiedBy>Kashyap Kammachi-Sreedhar (Nokia)</cp:lastModifiedBy>
  <cp:revision>149</cp:revision>
  <dcterms:created xsi:type="dcterms:W3CDTF">2024-07-15T06:52:00Z</dcterms:created>
  <dcterms:modified xsi:type="dcterms:W3CDTF">2025-02-06T08:25:00Z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1058</vt:lpwstr>
  </property>
  <property fmtid="{D5CDD505-2E9C-101B-9397-08002B2CF9AE}" pid="3" name="MDMSNumber">
    <vt:lpwstr>23211</vt:lpwstr>
  </property>
</Properties>
</file>