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1200F" w14:textId="77777777" w:rsidR="00B14A6F" w:rsidRDefault="009840CA">
      <w:pPr>
        <w:jc w:val="right"/>
        <w:rPr>
          <w:b/>
          <w:sz w:val="28"/>
          <w:szCs w:val="28"/>
        </w:rPr>
      </w:pPr>
      <w:r>
        <w:rPr>
          <w:b/>
          <w:sz w:val="28"/>
          <w:szCs w:val="28"/>
        </w:rPr>
        <w:t>ISO #####-#:####(X)</w:t>
      </w:r>
    </w:p>
    <w:p w14:paraId="13512010" w14:textId="77777777" w:rsidR="00B14A6F" w:rsidRDefault="009840CA">
      <w:pPr>
        <w:jc w:val="right"/>
      </w:pPr>
      <w:r>
        <w:t>ISO/TC ###/SC ##/WG #</w:t>
      </w:r>
    </w:p>
    <w:p w14:paraId="13512011" w14:textId="77777777" w:rsidR="00B14A6F" w:rsidRDefault="009840CA">
      <w:pPr>
        <w:tabs>
          <w:tab w:val="clear" w:pos="403"/>
        </w:tabs>
        <w:spacing w:after="2000"/>
        <w:jc w:val="right"/>
      </w:pPr>
      <w:r>
        <w:t>Date: YYYY-MM-DD</w:t>
      </w:r>
    </w:p>
    <w:p w14:paraId="13512012" w14:textId="77777777" w:rsidR="00B14A6F" w:rsidRDefault="009840CA">
      <w:pPr>
        <w:spacing w:line="360" w:lineRule="atLeast"/>
        <w:jc w:val="left"/>
        <w:rPr>
          <w:b/>
          <w:sz w:val="32"/>
          <w:szCs w:val="32"/>
        </w:rPr>
      </w:pPr>
      <w:r>
        <w:rPr>
          <w:b/>
          <w:sz w:val="32"/>
          <w:szCs w:val="32"/>
        </w:rPr>
        <w:t xml:space="preserve">Carriage of access unit metadata </w:t>
      </w:r>
      <w:r>
        <w:rPr>
          <w:sz w:val="32"/>
          <w:szCs w:val="32"/>
        </w:rPr>
        <w:t>(Introductory element — Main element — Part #: Part title)</w:t>
      </w:r>
    </w:p>
    <w:p w14:paraId="13512013" w14:textId="77777777" w:rsidR="00B14A6F" w:rsidRDefault="00B14A6F">
      <w:pPr>
        <w:spacing w:before="2000"/>
      </w:pPr>
    </w:p>
    <w:p w14:paraId="13512014" w14:textId="77777777" w:rsidR="00B14A6F" w:rsidRDefault="009840CA">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 stage</w:t>
      </w:r>
    </w:p>
    <w:p w14:paraId="13512015" w14:textId="77777777" w:rsidR="00B14A6F" w:rsidRDefault="00B14A6F"/>
    <w:p w14:paraId="13512016" w14:textId="77777777" w:rsidR="00B14A6F" w:rsidRDefault="009840CA">
      <w:pPr>
        <w:pBdr>
          <w:top w:val="single" w:sz="4" w:space="1" w:color="auto"/>
          <w:left w:val="single" w:sz="4" w:space="4" w:color="auto"/>
          <w:bottom w:val="single" w:sz="4" w:space="1" w:color="auto"/>
          <w:right w:val="single" w:sz="4" w:space="4" w:color="auto"/>
        </w:pBdr>
        <w:ind w:left="85" w:right="85"/>
        <w:jc w:val="center"/>
        <w:rPr>
          <w:b/>
          <w:sz w:val="20"/>
        </w:rPr>
      </w:pPr>
      <w:r>
        <w:rPr>
          <w:b/>
          <w:sz w:val="20"/>
        </w:rPr>
        <w:t>Warning for WDs and CDs</w:t>
      </w:r>
    </w:p>
    <w:p w14:paraId="13512017" w14:textId="77777777" w:rsidR="00B14A6F" w:rsidRDefault="009840CA">
      <w:pPr>
        <w:pBdr>
          <w:top w:val="single" w:sz="4" w:space="1" w:color="auto"/>
          <w:left w:val="single" w:sz="4" w:space="4" w:color="auto"/>
          <w:bottom w:val="single" w:sz="4" w:space="1" w:color="auto"/>
          <w:right w:val="single" w:sz="4" w:space="4" w:color="auto"/>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14:paraId="13512018" w14:textId="77777777" w:rsidR="00B14A6F" w:rsidRDefault="009840CA">
      <w:pPr>
        <w:pBdr>
          <w:top w:val="single" w:sz="4" w:space="1" w:color="auto"/>
          <w:left w:val="single" w:sz="4" w:space="4" w:color="auto"/>
          <w:bottom w:val="single" w:sz="4" w:space="1" w:color="auto"/>
          <w:right w:val="single" w:sz="4" w:space="4" w:color="auto"/>
        </w:pBdr>
        <w:ind w:left="85" w:right="85"/>
        <w:rPr>
          <w:sz w:val="20"/>
        </w:rPr>
      </w:pPr>
      <w:r>
        <w:rPr>
          <w:bCs/>
          <w:sz w:val="20"/>
        </w:rPr>
        <w:t>Recipients of this draft are invited to submit, with their comments, notification of any relevant patent rights of which they are aware and to provide supporting documentation.</w:t>
      </w:r>
    </w:p>
    <w:p w14:paraId="13512019" w14:textId="77777777" w:rsidR="00B14A6F" w:rsidRDefault="00B14A6F">
      <w:pPr>
        <w:pStyle w:val="BodyText"/>
      </w:pPr>
    </w:p>
    <w:p w14:paraId="1351201A" w14:textId="77777777" w:rsidR="00B14A6F" w:rsidRDefault="00B14A6F">
      <w:pPr>
        <w:pStyle w:val="BodyText"/>
      </w:pPr>
    </w:p>
    <w:p w14:paraId="1351201B" w14:textId="77777777" w:rsidR="00B14A6F" w:rsidRDefault="009840CA">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0" w:history="1">
        <w:r>
          <w:rPr>
            <w:rStyle w:val="Hyperlink"/>
            <w:i/>
            <w:iCs/>
            <w:sz w:val="20"/>
            <w:szCs w:val="20"/>
            <w:lang w:val="en-US"/>
          </w:rPr>
          <w:t>https://www.iso.org/drafting-standards.html</w:t>
        </w:r>
      </w:hyperlink>
      <w:r>
        <w:rPr>
          <w:i/>
          <w:iCs/>
          <w:sz w:val="20"/>
          <w:szCs w:val="20"/>
          <w:lang w:val="en-US"/>
        </w:rPr>
        <w:t xml:space="preserve"> </w:t>
      </w:r>
    </w:p>
    <w:p w14:paraId="1351201C" w14:textId="77777777" w:rsidR="00B14A6F" w:rsidRDefault="00B14A6F">
      <w:pPr>
        <w:pStyle w:val="BodyText"/>
      </w:pPr>
    </w:p>
    <w:p w14:paraId="1351201D" w14:textId="77777777" w:rsidR="00B14A6F" w:rsidRDefault="00B14A6F">
      <w:pPr>
        <w:pStyle w:val="BodyText"/>
        <w:sectPr w:rsidR="00B14A6F">
          <w:headerReference w:type="even" r:id="rId11"/>
          <w:footerReference w:type="even" r:id="rId12"/>
          <w:footerReference w:type="default" r:id="rId13"/>
          <w:type w:val="oddPage"/>
          <w:pgSz w:w="11906" w:h="16838"/>
          <w:pgMar w:top="794" w:right="1134" w:bottom="284" w:left="1134" w:header="709" w:footer="0" w:gutter="0"/>
          <w:cols w:space="720"/>
          <w:docGrid w:linePitch="360"/>
        </w:sectPr>
      </w:pPr>
    </w:p>
    <w:p w14:paraId="1351201E" w14:textId="77777777" w:rsidR="00B14A6F" w:rsidRDefault="009840CA">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rPr>
      </w:pPr>
      <w:r>
        <w:rPr>
          <w:color w:val="auto"/>
        </w:rPr>
        <w:lastRenderedPageBreak/>
        <w:t>© ISO 20XX</w:t>
      </w:r>
    </w:p>
    <w:p w14:paraId="1351201F" w14:textId="77777777" w:rsidR="00B14A6F" w:rsidRDefault="009840CA">
      <w:pPr>
        <w:pStyle w:val="zzCopyright"/>
        <w:pBdr>
          <w:top w:val="none" w:sz="0" w:space="0" w:color="auto"/>
          <w:left w:val="single" w:sz="4" w:space="4" w:color="auto"/>
          <w:bottom w:val="none" w:sz="0" w:space="0" w:color="auto"/>
          <w:right w:val="single" w:sz="4" w:space="4" w:color="auto"/>
        </w:pBdr>
        <w:ind w:left="102" w:right="102"/>
        <w:rPr>
          <w:color w:val="auto"/>
          <w:sz w:val="20"/>
        </w:rPr>
      </w:pPr>
      <w:r>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3512020"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ISO copyright office</w:t>
      </w:r>
    </w:p>
    <w:p w14:paraId="13512021"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 xml:space="preserve">CP 401 • Ch. de </w:t>
      </w:r>
      <w:proofErr w:type="spellStart"/>
      <w:r>
        <w:rPr>
          <w:color w:val="auto"/>
          <w:sz w:val="20"/>
        </w:rPr>
        <w:t>Blandonnet</w:t>
      </w:r>
      <w:proofErr w:type="spellEnd"/>
      <w:r>
        <w:rPr>
          <w:color w:val="auto"/>
          <w:sz w:val="20"/>
        </w:rPr>
        <w:t xml:space="preserve"> 8</w:t>
      </w:r>
    </w:p>
    <w:p w14:paraId="13512022"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CH-1214 Vernier, Geneva</w:t>
      </w:r>
    </w:p>
    <w:p w14:paraId="13512023"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Phone: +41 22 749 01 11</w:t>
      </w:r>
    </w:p>
    <w:p w14:paraId="13512024"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de-DE"/>
        </w:rPr>
      </w:pPr>
      <w:r>
        <w:rPr>
          <w:color w:val="auto"/>
          <w:sz w:val="20"/>
          <w:lang w:val="de-DE"/>
        </w:rPr>
        <w:t>Email: copyright@iso.org</w:t>
      </w:r>
    </w:p>
    <w:p w14:paraId="13512025" w14:textId="77777777" w:rsidR="00B14A6F" w:rsidRDefault="009840CA">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de-DE"/>
        </w:rPr>
      </w:pPr>
      <w:r>
        <w:rPr>
          <w:color w:val="auto"/>
          <w:sz w:val="20"/>
          <w:lang w:val="de-DE"/>
        </w:rPr>
        <w:t>Website: www.iso.org</w:t>
      </w:r>
    </w:p>
    <w:p w14:paraId="13512026" w14:textId="77777777" w:rsidR="00B14A6F" w:rsidRDefault="009840CA">
      <w:pPr>
        <w:pStyle w:val="zzCopyright"/>
        <w:pBdr>
          <w:top w:val="none" w:sz="0" w:space="0" w:color="auto"/>
          <w:left w:val="single" w:sz="4" w:space="4" w:color="auto"/>
          <w:bottom w:val="single" w:sz="4" w:space="1" w:color="auto"/>
          <w:right w:val="single" w:sz="4" w:space="4" w:color="auto"/>
        </w:pBdr>
        <w:ind w:left="102" w:right="102"/>
        <w:rPr>
          <w:color w:val="auto"/>
          <w:sz w:val="20"/>
          <w:lang w:val="de-DE"/>
        </w:rPr>
      </w:pPr>
      <w:proofErr w:type="spellStart"/>
      <w:r>
        <w:rPr>
          <w:color w:val="auto"/>
          <w:sz w:val="20"/>
          <w:lang w:val="de-DE"/>
        </w:rPr>
        <w:t>Published</w:t>
      </w:r>
      <w:proofErr w:type="spellEnd"/>
      <w:r>
        <w:rPr>
          <w:color w:val="auto"/>
          <w:sz w:val="20"/>
          <w:lang w:val="de-DE"/>
        </w:rPr>
        <w:t xml:space="preserve"> in </w:t>
      </w:r>
      <w:proofErr w:type="spellStart"/>
      <w:r>
        <w:rPr>
          <w:color w:val="auto"/>
          <w:sz w:val="20"/>
          <w:lang w:val="de-DE"/>
        </w:rPr>
        <w:t>Switzerland</w:t>
      </w:r>
      <w:proofErr w:type="spellEnd"/>
    </w:p>
    <w:p w14:paraId="13512027" w14:textId="77777777" w:rsidR="00B14A6F" w:rsidRDefault="009840CA">
      <w:pPr>
        <w:pStyle w:val="zzContents"/>
        <w:spacing w:before="0"/>
      </w:pPr>
      <w:r>
        <w:lastRenderedPageBreak/>
        <w:t>Contents</w:t>
      </w:r>
    </w:p>
    <w:p w14:paraId="03BDDD8B" w14:textId="44684F51" w:rsidR="00FF3CEF" w:rsidRDefault="009840CA">
      <w:pPr>
        <w:pStyle w:val="TOC1"/>
        <w:rPr>
          <w:rFonts w:asciiTheme="minorHAnsi" w:eastAsiaTheme="minorEastAsia" w:hAnsiTheme="minorHAnsi" w:cstheme="minorBidi"/>
          <w:b w:val="0"/>
          <w:noProof/>
          <w:kern w:val="2"/>
          <w:sz w:val="24"/>
          <w:szCs w:val="24"/>
          <w:lang w:val="en-NL" w:eastAsia="zh-CN"/>
          <w14:ligatures w14:val="standardContextual"/>
        </w:rPr>
      </w:pPr>
      <w:r>
        <w:fldChar w:fldCharType="begin"/>
      </w:r>
      <w:r>
        <w:instrText xml:space="preserve"> TOC \o "1-3" \h \z \t "Heading 1;1;ANNEX;1;Biblio Title;1;Foreword Title;1;Intro Title;1" </w:instrText>
      </w:r>
      <w:r>
        <w:fldChar w:fldCharType="separate"/>
      </w:r>
      <w:hyperlink w:anchor="_Toc181915243" w:history="1">
        <w:r w:rsidR="00FF3CEF" w:rsidRPr="005232F1">
          <w:rPr>
            <w:rStyle w:val="Hyperlink"/>
            <w:noProof/>
          </w:rPr>
          <w:t>Foreword</w:t>
        </w:r>
        <w:r w:rsidR="00FF3CEF">
          <w:rPr>
            <w:noProof/>
            <w:webHidden/>
          </w:rPr>
          <w:tab/>
        </w:r>
        <w:r w:rsidR="00FF3CEF">
          <w:rPr>
            <w:noProof/>
            <w:webHidden/>
          </w:rPr>
          <w:fldChar w:fldCharType="begin"/>
        </w:r>
        <w:r w:rsidR="00FF3CEF">
          <w:rPr>
            <w:noProof/>
            <w:webHidden/>
          </w:rPr>
          <w:instrText xml:space="preserve"> PAGEREF _Toc181915243 \h </w:instrText>
        </w:r>
        <w:r w:rsidR="00FF3CEF">
          <w:rPr>
            <w:noProof/>
            <w:webHidden/>
          </w:rPr>
        </w:r>
        <w:r w:rsidR="00FF3CEF">
          <w:rPr>
            <w:noProof/>
            <w:webHidden/>
          </w:rPr>
          <w:fldChar w:fldCharType="separate"/>
        </w:r>
        <w:r w:rsidR="00FF3CEF">
          <w:rPr>
            <w:noProof/>
            <w:webHidden/>
          </w:rPr>
          <w:t>4</w:t>
        </w:r>
        <w:r w:rsidR="00FF3CEF">
          <w:rPr>
            <w:noProof/>
            <w:webHidden/>
          </w:rPr>
          <w:fldChar w:fldCharType="end"/>
        </w:r>
      </w:hyperlink>
    </w:p>
    <w:p w14:paraId="25E8D52B" w14:textId="52426529"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4" w:history="1">
        <w:r w:rsidRPr="005232F1">
          <w:rPr>
            <w:rStyle w:val="Hyperlink"/>
            <w:noProof/>
          </w:rPr>
          <w:t>Introduction</w:t>
        </w:r>
        <w:r>
          <w:rPr>
            <w:noProof/>
            <w:webHidden/>
          </w:rPr>
          <w:tab/>
        </w:r>
        <w:r>
          <w:rPr>
            <w:noProof/>
            <w:webHidden/>
          </w:rPr>
          <w:fldChar w:fldCharType="begin"/>
        </w:r>
        <w:r>
          <w:rPr>
            <w:noProof/>
            <w:webHidden/>
          </w:rPr>
          <w:instrText xml:space="preserve"> PAGEREF _Toc181915244 \h </w:instrText>
        </w:r>
        <w:r>
          <w:rPr>
            <w:noProof/>
            <w:webHidden/>
          </w:rPr>
        </w:r>
        <w:r>
          <w:rPr>
            <w:noProof/>
            <w:webHidden/>
          </w:rPr>
          <w:fldChar w:fldCharType="separate"/>
        </w:r>
        <w:r>
          <w:rPr>
            <w:noProof/>
            <w:webHidden/>
          </w:rPr>
          <w:t>5</w:t>
        </w:r>
        <w:r>
          <w:rPr>
            <w:noProof/>
            <w:webHidden/>
          </w:rPr>
          <w:fldChar w:fldCharType="end"/>
        </w:r>
      </w:hyperlink>
    </w:p>
    <w:p w14:paraId="7046AAE2" w14:textId="1CCFC8FA"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5" w:history="1">
        <w:r w:rsidRPr="005232F1">
          <w:rPr>
            <w:rStyle w:val="Hyperlink"/>
            <w:noProof/>
          </w:rPr>
          <w:t>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Scope </w:t>
        </w:r>
        <w:r w:rsidRPr="005232F1">
          <w:rPr>
            <w:rStyle w:val="Hyperlink"/>
            <w:i/>
            <w:noProof/>
          </w:rPr>
          <w:t>(mandatory)</w:t>
        </w:r>
        <w:r>
          <w:rPr>
            <w:noProof/>
            <w:webHidden/>
          </w:rPr>
          <w:tab/>
        </w:r>
        <w:r>
          <w:rPr>
            <w:noProof/>
            <w:webHidden/>
          </w:rPr>
          <w:fldChar w:fldCharType="begin"/>
        </w:r>
        <w:r>
          <w:rPr>
            <w:noProof/>
            <w:webHidden/>
          </w:rPr>
          <w:instrText xml:space="preserve"> PAGEREF _Toc181915245 \h </w:instrText>
        </w:r>
        <w:r>
          <w:rPr>
            <w:noProof/>
            <w:webHidden/>
          </w:rPr>
        </w:r>
        <w:r>
          <w:rPr>
            <w:noProof/>
            <w:webHidden/>
          </w:rPr>
          <w:fldChar w:fldCharType="separate"/>
        </w:r>
        <w:r>
          <w:rPr>
            <w:noProof/>
            <w:webHidden/>
          </w:rPr>
          <w:t>1</w:t>
        </w:r>
        <w:r>
          <w:rPr>
            <w:noProof/>
            <w:webHidden/>
          </w:rPr>
          <w:fldChar w:fldCharType="end"/>
        </w:r>
      </w:hyperlink>
    </w:p>
    <w:p w14:paraId="62169F41" w14:textId="68A92CE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6" w:history="1">
        <w:r w:rsidRPr="005232F1">
          <w:rPr>
            <w:rStyle w:val="Hyperlink"/>
            <w:noProof/>
          </w:rPr>
          <w:t>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Normative references </w:t>
        </w:r>
        <w:r w:rsidRPr="005232F1">
          <w:rPr>
            <w:rStyle w:val="Hyperlink"/>
            <w:i/>
            <w:noProof/>
          </w:rPr>
          <w:t>(mandatory)</w:t>
        </w:r>
        <w:r>
          <w:rPr>
            <w:noProof/>
            <w:webHidden/>
          </w:rPr>
          <w:tab/>
        </w:r>
        <w:r>
          <w:rPr>
            <w:noProof/>
            <w:webHidden/>
          </w:rPr>
          <w:fldChar w:fldCharType="begin"/>
        </w:r>
        <w:r>
          <w:rPr>
            <w:noProof/>
            <w:webHidden/>
          </w:rPr>
          <w:instrText xml:space="preserve"> PAGEREF _Toc181915246 \h </w:instrText>
        </w:r>
        <w:r>
          <w:rPr>
            <w:noProof/>
            <w:webHidden/>
          </w:rPr>
        </w:r>
        <w:r>
          <w:rPr>
            <w:noProof/>
            <w:webHidden/>
          </w:rPr>
          <w:fldChar w:fldCharType="separate"/>
        </w:r>
        <w:r>
          <w:rPr>
            <w:noProof/>
            <w:webHidden/>
          </w:rPr>
          <w:t>1</w:t>
        </w:r>
        <w:r>
          <w:rPr>
            <w:noProof/>
            <w:webHidden/>
          </w:rPr>
          <w:fldChar w:fldCharType="end"/>
        </w:r>
      </w:hyperlink>
    </w:p>
    <w:p w14:paraId="18E863E5" w14:textId="5B76752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7" w:history="1">
        <w:r w:rsidRPr="005232F1">
          <w:rPr>
            <w:rStyle w:val="Hyperlink"/>
            <w:noProof/>
          </w:rPr>
          <w:t>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Terms and definitions </w:t>
        </w:r>
        <w:r w:rsidRPr="005232F1">
          <w:rPr>
            <w:rStyle w:val="Hyperlink"/>
            <w:i/>
            <w:noProof/>
          </w:rPr>
          <w:t>(mandatory)</w:t>
        </w:r>
        <w:r>
          <w:rPr>
            <w:noProof/>
            <w:webHidden/>
          </w:rPr>
          <w:tab/>
        </w:r>
        <w:r>
          <w:rPr>
            <w:noProof/>
            <w:webHidden/>
          </w:rPr>
          <w:fldChar w:fldCharType="begin"/>
        </w:r>
        <w:r>
          <w:rPr>
            <w:noProof/>
            <w:webHidden/>
          </w:rPr>
          <w:instrText xml:space="preserve"> PAGEREF _Toc181915247 \h </w:instrText>
        </w:r>
        <w:r>
          <w:rPr>
            <w:noProof/>
            <w:webHidden/>
          </w:rPr>
        </w:r>
        <w:r>
          <w:rPr>
            <w:noProof/>
            <w:webHidden/>
          </w:rPr>
          <w:fldChar w:fldCharType="separate"/>
        </w:r>
        <w:r>
          <w:rPr>
            <w:noProof/>
            <w:webHidden/>
          </w:rPr>
          <w:t>1</w:t>
        </w:r>
        <w:r>
          <w:rPr>
            <w:noProof/>
            <w:webHidden/>
          </w:rPr>
          <w:fldChar w:fldCharType="end"/>
        </w:r>
      </w:hyperlink>
    </w:p>
    <w:p w14:paraId="264D1585" w14:textId="2CD7246E"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8" w:history="1">
        <w:r w:rsidRPr="005232F1">
          <w:rPr>
            <w:rStyle w:val="Hyperlink"/>
            <w:noProof/>
          </w:rPr>
          <w:t>4</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System architecture</w:t>
        </w:r>
        <w:r>
          <w:rPr>
            <w:noProof/>
            <w:webHidden/>
          </w:rPr>
          <w:tab/>
        </w:r>
        <w:r>
          <w:rPr>
            <w:noProof/>
            <w:webHidden/>
          </w:rPr>
          <w:fldChar w:fldCharType="begin"/>
        </w:r>
        <w:r>
          <w:rPr>
            <w:noProof/>
            <w:webHidden/>
          </w:rPr>
          <w:instrText xml:space="preserve"> PAGEREF _Toc181915248 \h </w:instrText>
        </w:r>
        <w:r>
          <w:rPr>
            <w:noProof/>
            <w:webHidden/>
          </w:rPr>
        </w:r>
        <w:r>
          <w:rPr>
            <w:noProof/>
            <w:webHidden/>
          </w:rPr>
          <w:fldChar w:fldCharType="separate"/>
        </w:r>
        <w:r>
          <w:rPr>
            <w:noProof/>
            <w:webHidden/>
          </w:rPr>
          <w:t>2</w:t>
        </w:r>
        <w:r>
          <w:rPr>
            <w:noProof/>
            <w:webHidden/>
          </w:rPr>
          <w:fldChar w:fldCharType="end"/>
        </w:r>
      </w:hyperlink>
    </w:p>
    <w:p w14:paraId="763F542C" w14:textId="6583104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9" w:history="1">
        <w:r w:rsidRPr="005232F1">
          <w:rPr>
            <w:rStyle w:val="Hyperlink"/>
            <w:noProof/>
          </w:rPr>
          <w:t>5</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System client model</w:t>
        </w:r>
        <w:r>
          <w:rPr>
            <w:noProof/>
            <w:webHidden/>
          </w:rPr>
          <w:tab/>
        </w:r>
        <w:r>
          <w:rPr>
            <w:noProof/>
            <w:webHidden/>
          </w:rPr>
          <w:fldChar w:fldCharType="begin"/>
        </w:r>
        <w:r>
          <w:rPr>
            <w:noProof/>
            <w:webHidden/>
          </w:rPr>
          <w:instrText xml:space="preserve"> PAGEREF _Toc181915249 \h </w:instrText>
        </w:r>
        <w:r>
          <w:rPr>
            <w:noProof/>
            <w:webHidden/>
          </w:rPr>
        </w:r>
        <w:r>
          <w:rPr>
            <w:noProof/>
            <w:webHidden/>
          </w:rPr>
          <w:fldChar w:fldCharType="separate"/>
        </w:r>
        <w:r>
          <w:rPr>
            <w:noProof/>
            <w:webHidden/>
          </w:rPr>
          <w:t>2</w:t>
        </w:r>
        <w:r>
          <w:rPr>
            <w:noProof/>
            <w:webHidden/>
          </w:rPr>
          <w:fldChar w:fldCharType="end"/>
        </w:r>
      </w:hyperlink>
    </w:p>
    <w:p w14:paraId="768D1969" w14:textId="2F7EC82B"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0" w:history="1">
        <w:r w:rsidRPr="005232F1">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Access unit metadata</w:t>
        </w:r>
        <w:r>
          <w:rPr>
            <w:noProof/>
            <w:webHidden/>
          </w:rPr>
          <w:tab/>
        </w:r>
        <w:r>
          <w:rPr>
            <w:noProof/>
            <w:webHidden/>
          </w:rPr>
          <w:fldChar w:fldCharType="begin"/>
        </w:r>
        <w:r>
          <w:rPr>
            <w:noProof/>
            <w:webHidden/>
          </w:rPr>
          <w:instrText xml:space="preserve"> PAGEREF _Toc181915250 \h </w:instrText>
        </w:r>
        <w:r>
          <w:rPr>
            <w:noProof/>
            <w:webHidden/>
          </w:rPr>
        </w:r>
        <w:r>
          <w:rPr>
            <w:noProof/>
            <w:webHidden/>
          </w:rPr>
          <w:fldChar w:fldCharType="separate"/>
        </w:r>
        <w:r>
          <w:rPr>
            <w:noProof/>
            <w:webHidden/>
          </w:rPr>
          <w:t>2</w:t>
        </w:r>
        <w:r>
          <w:rPr>
            <w:noProof/>
            <w:webHidden/>
          </w:rPr>
          <w:fldChar w:fldCharType="end"/>
        </w:r>
      </w:hyperlink>
    </w:p>
    <w:p w14:paraId="1E14D40C" w14:textId="72AEAE71"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1" w:history="1">
        <w:r w:rsidRPr="005232F1">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_Toc181915251 \h </w:instrText>
        </w:r>
        <w:r>
          <w:rPr>
            <w:noProof/>
            <w:webHidden/>
          </w:rPr>
        </w:r>
        <w:r>
          <w:rPr>
            <w:noProof/>
            <w:webHidden/>
          </w:rPr>
          <w:fldChar w:fldCharType="separate"/>
        </w:r>
        <w:r>
          <w:rPr>
            <w:noProof/>
            <w:webHidden/>
          </w:rPr>
          <w:t>2</w:t>
        </w:r>
        <w:r>
          <w:rPr>
            <w:noProof/>
            <w:webHidden/>
          </w:rPr>
          <w:fldChar w:fldCharType="end"/>
        </w:r>
      </w:hyperlink>
    </w:p>
    <w:p w14:paraId="2017906D" w14:textId="4752D857"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2" w:history="1">
        <w:r w:rsidRPr="005232F1">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Syntax and semantics</w:t>
        </w:r>
        <w:r>
          <w:rPr>
            <w:noProof/>
            <w:webHidden/>
          </w:rPr>
          <w:tab/>
        </w:r>
        <w:r>
          <w:rPr>
            <w:noProof/>
            <w:webHidden/>
          </w:rPr>
          <w:fldChar w:fldCharType="begin"/>
        </w:r>
        <w:r>
          <w:rPr>
            <w:noProof/>
            <w:webHidden/>
          </w:rPr>
          <w:instrText xml:space="preserve"> PAGEREF _Toc181915252 \h </w:instrText>
        </w:r>
        <w:r>
          <w:rPr>
            <w:noProof/>
            <w:webHidden/>
          </w:rPr>
        </w:r>
        <w:r>
          <w:rPr>
            <w:noProof/>
            <w:webHidden/>
          </w:rPr>
          <w:fldChar w:fldCharType="separate"/>
        </w:r>
        <w:r>
          <w:rPr>
            <w:noProof/>
            <w:webHidden/>
          </w:rPr>
          <w:t>2</w:t>
        </w:r>
        <w:r>
          <w:rPr>
            <w:noProof/>
            <w:webHidden/>
          </w:rPr>
          <w:fldChar w:fldCharType="end"/>
        </w:r>
      </w:hyperlink>
    </w:p>
    <w:p w14:paraId="430C64B0" w14:textId="280C572A"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3" w:history="1">
        <w:r w:rsidRPr="005232F1">
          <w:rPr>
            <w:rStyle w:val="Hyperlink"/>
            <w:noProof/>
          </w:rPr>
          <w:t>7</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Definition of metadata payload</w:t>
        </w:r>
        <w:r>
          <w:rPr>
            <w:noProof/>
            <w:webHidden/>
          </w:rPr>
          <w:tab/>
        </w:r>
        <w:r>
          <w:rPr>
            <w:noProof/>
            <w:webHidden/>
          </w:rPr>
          <w:fldChar w:fldCharType="begin"/>
        </w:r>
        <w:r>
          <w:rPr>
            <w:noProof/>
            <w:webHidden/>
          </w:rPr>
          <w:instrText xml:space="preserve"> PAGEREF _Toc181915253 \h </w:instrText>
        </w:r>
        <w:r>
          <w:rPr>
            <w:noProof/>
            <w:webHidden/>
          </w:rPr>
        </w:r>
        <w:r>
          <w:rPr>
            <w:noProof/>
            <w:webHidden/>
          </w:rPr>
          <w:fldChar w:fldCharType="separate"/>
        </w:r>
        <w:r>
          <w:rPr>
            <w:noProof/>
            <w:webHidden/>
          </w:rPr>
          <w:t>3</w:t>
        </w:r>
        <w:r>
          <w:rPr>
            <w:noProof/>
            <w:webHidden/>
          </w:rPr>
          <w:fldChar w:fldCharType="end"/>
        </w:r>
      </w:hyperlink>
    </w:p>
    <w:p w14:paraId="4D7F8B87" w14:textId="103ADB6F"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4" w:history="1">
        <w:r w:rsidRPr="005232F1">
          <w:rPr>
            <w:rStyle w:val="Hyperlink"/>
            <w:noProof/>
          </w:rPr>
          <w:t>7.1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Integer-based payload definition</w:t>
        </w:r>
        <w:r>
          <w:rPr>
            <w:noProof/>
            <w:webHidden/>
          </w:rPr>
          <w:tab/>
        </w:r>
        <w:r>
          <w:rPr>
            <w:noProof/>
            <w:webHidden/>
          </w:rPr>
          <w:fldChar w:fldCharType="begin"/>
        </w:r>
        <w:r>
          <w:rPr>
            <w:noProof/>
            <w:webHidden/>
          </w:rPr>
          <w:instrText xml:space="preserve"> PAGEREF _Toc181915254 \h </w:instrText>
        </w:r>
        <w:r>
          <w:rPr>
            <w:noProof/>
            <w:webHidden/>
          </w:rPr>
        </w:r>
        <w:r>
          <w:rPr>
            <w:noProof/>
            <w:webHidden/>
          </w:rPr>
          <w:fldChar w:fldCharType="separate"/>
        </w:r>
        <w:r>
          <w:rPr>
            <w:noProof/>
            <w:webHidden/>
          </w:rPr>
          <w:t>3</w:t>
        </w:r>
        <w:r>
          <w:rPr>
            <w:noProof/>
            <w:webHidden/>
          </w:rPr>
          <w:fldChar w:fldCharType="end"/>
        </w:r>
      </w:hyperlink>
    </w:p>
    <w:p w14:paraId="3118A0D9" w14:textId="319692EB"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5" w:history="1">
        <w:r w:rsidRPr="005232F1">
          <w:rPr>
            <w:rStyle w:val="Hyperlink"/>
            <w:noProof/>
          </w:rPr>
          <w:t>7.2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URN-based payload definition</w:t>
        </w:r>
        <w:r>
          <w:rPr>
            <w:noProof/>
            <w:webHidden/>
          </w:rPr>
          <w:tab/>
        </w:r>
        <w:r>
          <w:rPr>
            <w:noProof/>
            <w:webHidden/>
          </w:rPr>
          <w:fldChar w:fldCharType="begin"/>
        </w:r>
        <w:r>
          <w:rPr>
            <w:noProof/>
            <w:webHidden/>
          </w:rPr>
          <w:instrText xml:space="preserve"> PAGEREF _Toc181915255 \h </w:instrText>
        </w:r>
        <w:r>
          <w:rPr>
            <w:noProof/>
            <w:webHidden/>
          </w:rPr>
        </w:r>
        <w:r>
          <w:rPr>
            <w:noProof/>
            <w:webHidden/>
          </w:rPr>
          <w:fldChar w:fldCharType="separate"/>
        </w:r>
        <w:r>
          <w:rPr>
            <w:noProof/>
            <w:webHidden/>
          </w:rPr>
          <w:t>3</w:t>
        </w:r>
        <w:r>
          <w:rPr>
            <w:noProof/>
            <w:webHidden/>
          </w:rPr>
          <w:fldChar w:fldCharType="end"/>
        </w:r>
      </w:hyperlink>
    </w:p>
    <w:p w14:paraId="18DF6067" w14:textId="1638439E"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6" w:history="1">
        <w:r w:rsidRPr="005232F1">
          <w:rPr>
            <w:rStyle w:val="Hyperlink"/>
            <w:noProof/>
          </w:rPr>
          <w:t>7.3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UUID-based payload definition</w:t>
        </w:r>
        <w:r>
          <w:rPr>
            <w:noProof/>
            <w:webHidden/>
          </w:rPr>
          <w:tab/>
        </w:r>
        <w:r>
          <w:rPr>
            <w:noProof/>
            <w:webHidden/>
          </w:rPr>
          <w:fldChar w:fldCharType="begin"/>
        </w:r>
        <w:r>
          <w:rPr>
            <w:noProof/>
            <w:webHidden/>
          </w:rPr>
          <w:instrText xml:space="preserve"> PAGEREF _Toc181915256 \h </w:instrText>
        </w:r>
        <w:r>
          <w:rPr>
            <w:noProof/>
            <w:webHidden/>
          </w:rPr>
        </w:r>
        <w:r>
          <w:rPr>
            <w:noProof/>
            <w:webHidden/>
          </w:rPr>
          <w:fldChar w:fldCharType="separate"/>
        </w:r>
        <w:r>
          <w:rPr>
            <w:noProof/>
            <w:webHidden/>
          </w:rPr>
          <w:t>3</w:t>
        </w:r>
        <w:r>
          <w:rPr>
            <w:noProof/>
            <w:webHidden/>
          </w:rPr>
          <w:fldChar w:fldCharType="end"/>
        </w:r>
      </w:hyperlink>
    </w:p>
    <w:p w14:paraId="4C821267" w14:textId="78ED5F6F"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7" w:history="1">
        <w:r w:rsidRPr="005232F1">
          <w:rPr>
            <w:rStyle w:val="Hyperlink"/>
            <w:noProof/>
          </w:rPr>
          <w:t>8</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of the access unit metadata</w:t>
        </w:r>
        <w:r>
          <w:rPr>
            <w:noProof/>
            <w:webHidden/>
          </w:rPr>
          <w:tab/>
        </w:r>
        <w:r>
          <w:rPr>
            <w:noProof/>
            <w:webHidden/>
          </w:rPr>
          <w:fldChar w:fldCharType="begin"/>
        </w:r>
        <w:r>
          <w:rPr>
            <w:noProof/>
            <w:webHidden/>
          </w:rPr>
          <w:instrText xml:space="preserve"> PAGEREF _Toc181915257 \h </w:instrText>
        </w:r>
        <w:r>
          <w:rPr>
            <w:noProof/>
            <w:webHidden/>
          </w:rPr>
        </w:r>
        <w:r>
          <w:rPr>
            <w:noProof/>
            <w:webHidden/>
          </w:rPr>
          <w:fldChar w:fldCharType="separate"/>
        </w:r>
        <w:r>
          <w:rPr>
            <w:noProof/>
            <w:webHidden/>
          </w:rPr>
          <w:t>4</w:t>
        </w:r>
        <w:r>
          <w:rPr>
            <w:noProof/>
            <w:webHidden/>
          </w:rPr>
          <w:fldChar w:fldCharType="end"/>
        </w:r>
      </w:hyperlink>
    </w:p>
    <w:p w14:paraId="3508E218" w14:textId="10F6B40C"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8" w:history="1">
        <w:r w:rsidRPr="005232F1">
          <w:rPr>
            <w:rStyle w:val="Hyperlink"/>
            <w:noProof/>
          </w:rPr>
          <w:t>8.1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_Toc181915258 \h </w:instrText>
        </w:r>
        <w:r>
          <w:rPr>
            <w:noProof/>
            <w:webHidden/>
          </w:rPr>
        </w:r>
        <w:r>
          <w:rPr>
            <w:noProof/>
            <w:webHidden/>
          </w:rPr>
          <w:fldChar w:fldCharType="separate"/>
        </w:r>
        <w:r>
          <w:rPr>
            <w:noProof/>
            <w:webHidden/>
          </w:rPr>
          <w:t>4</w:t>
        </w:r>
        <w:r>
          <w:rPr>
            <w:noProof/>
            <w:webHidden/>
          </w:rPr>
          <w:fldChar w:fldCharType="end"/>
        </w:r>
      </w:hyperlink>
    </w:p>
    <w:p w14:paraId="30D6830B" w14:textId="3CD9A36E"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9" w:history="1">
        <w:r w:rsidRPr="005232F1">
          <w:rPr>
            <w:rStyle w:val="Hyperlink"/>
            <w:noProof/>
          </w:rPr>
          <w:t>8.2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as ITU T-35 messages</w:t>
        </w:r>
        <w:r>
          <w:rPr>
            <w:noProof/>
            <w:webHidden/>
          </w:rPr>
          <w:tab/>
        </w:r>
        <w:r>
          <w:rPr>
            <w:noProof/>
            <w:webHidden/>
          </w:rPr>
          <w:fldChar w:fldCharType="begin"/>
        </w:r>
        <w:r>
          <w:rPr>
            <w:noProof/>
            <w:webHidden/>
          </w:rPr>
          <w:instrText xml:space="preserve"> PAGEREF _Toc181915259 \h </w:instrText>
        </w:r>
        <w:r>
          <w:rPr>
            <w:noProof/>
            <w:webHidden/>
          </w:rPr>
        </w:r>
        <w:r>
          <w:rPr>
            <w:noProof/>
            <w:webHidden/>
          </w:rPr>
          <w:fldChar w:fldCharType="separate"/>
        </w:r>
        <w:r>
          <w:rPr>
            <w:noProof/>
            <w:webHidden/>
          </w:rPr>
          <w:t>4</w:t>
        </w:r>
        <w:r>
          <w:rPr>
            <w:noProof/>
            <w:webHidden/>
          </w:rPr>
          <w:fldChar w:fldCharType="end"/>
        </w:r>
      </w:hyperlink>
    </w:p>
    <w:p w14:paraId="306E0C0C" w14:textId="71DD616E"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0" w:history="1">
        <w:r w:rsidRPr="005232F1">
          <w:rPr>
            <w:rStyle w:val="Hyperlink"/>
            <w:noProof/>
          </w:rPr>
          <w:t>8.2.1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_Toc181915260 \h </w:instrText>
        </w:r>
        <w:r>
          <w:rPr>
            <w:noProof/>
            <w:webHidden/>
          </w:rPr>
        </w:r>
        <w:r>
          <w:rPr>
            <w:noProof/>
            <w:webHidden/>
          </w:rPr>
          <w:fldChar w:fldCharType="separate"/>
        </w:r>
        <w:r>
          <w:rPr>
            <w:noProof/>
            <w:webHidden/>
          </w:rPr>
          <w:t>4</w:t>
        </w:r>
        <w:r>
          <w:rPr>
            <w:noProof/>
            <w:webHidden/>
          </w:rPr>
          <w:fldChar w:fldCharType="end"/>
        </w:r>
      </w:hyperlink>
    </w:p>
    <w:p w14:paraId="08D0F40A" w14:textId="33AFECB6"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1" w:history="1">
        <w:r w:rsidRPr="005232F1">
          <w:rPr>
            <w:rStyle w:val="Hyperlink"/>
            <w:noProof/>
          </w:rPr>
          <w:t>8.2.2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Envelop syntax and semantics</w:t>
        </w:r>
        <w:r>
          <w:rPr>
            <w:noProof/>
            <w:webHidden/>
          </w:rPr>
          <w:tab/>
        </w:r>
        <w:r>
          <w:rPr>
            <w:noProof/>
            <w:webHidden/>
          </w:rPr>
          <w:fldChar w:fldCharType="begin"/>
        </w:r>
        <w:r>
          <w:rPr>
            <w:noProof/>
            <w:webHidden/>
          </w:rPr>
          <w:instrText xml:space="preserve"> PAGEREF _Toc181915261 \h </w:instrText>
        </w:r>
        <w:r>
          <w:rPr>
            <w:noProof/>
            <w:webHidden/>
          </w:rPr>
        </w:r>
        <w:r>
          <w:rPr>
            <w:noProof/>
            <w:webHidden/>
          </w:rPr>
          <w:fldChar w:fldCharType="separate"/>
        </w:r>
        <w:r>
          <w:rPr>
            <w:noProof/>
            <w:webHidden/>
          </w:rPr>
          <w:t>4</w:t>
        </w:r>
        <w:r>
          <w:rPr>
            <w:noProof/>
            <w:webHidden/>
          </w:rPr>
          <w:fldChar w:fldCharType="end"/>
        </w:r>
      </w:hyperlink>
    </w:p>
    <w:p w14:paraId="532EE8A4" w14:textId="302F2835"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2" w:history="1">
        <w:r w:rsidRPr="005232F1">
          <w:rPr>
            <w:rStyle w:val="Hyperlink"/>
            <w:noProof/>
          </w:rPr>
          <w:t>8.3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in elementary streams</w:t>
        </w:r>
        <w:r>
          <w:rPr>
            <w:noProof/>
            <w:webHidden/>
          </w:rPr>
          <w:tab/>
        </w:r>
        <w:r>
          <w:rPr>
            <w:noProof/>
            <w:webHidden/>
          </w:rPr>
          <w:fldChar w:fldCharType="begin"/>
        </w:r>
        <w:r>
          <w:rPr>
            <w:noProof/>
            <w:webHidden/>
          </w:rPr>
          <w:instrText xml:space="preserve"> PAGEREF _Toc181915262 \h </w:instrText>
        </w:r>
        <w:r>
          <w:rPr>
            <w:noProof/>
            <w:webHidden/>
          </w:rPr>
        </w:r>
        <w:r>
          <w:rPr>
            <w:noProof/>
            <w:webHidden/>
          </w:rPr>
          <w:fldChar w:fldCharType="separate"/>
        </w:r>
        <w:r>
          <w:rPr>
            <w:noProof/>
            <w:webHidden/>
          </w:rPr>
          <w:t>4</w:t>
        </w:r>
        <w:r>
          <w:rPr>
            <w:noProof/>
            <w:webHidden/>
          </w:rPr>
          <w:fldChar w:fldCharType="end"/>
        </w:r>
      </w:hyperlink>
    </w:p>
    <w:p w14:paraId="499FC095" w14:textId="6F13F268"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3" w:history="1">
        <w:r w:rsidRPr="005232F1">
          <w:rPr>
            <w:rStyle w:val="Hyperlink"/>
            <w:noProof/>
          </w:rPr>
          <w:t>8.3.1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Video elementary streams</w:t>
        </w:r>
        <w:r>
          <w:rPr>
            <w:noProof/>
            <w:webHidden/>
          </w:rPr>
          <w:tab/>
        </w:r>
        <w:r>
          <w:rPr>
            <w:noProof/>
            <w:webHidden/>
          </w:rPr>
          <w:fldChar w:fldCharType="begin"/>
        </w:r>
        <w:r>
          <w:rPr>
            <w:noProof/>
            <w:webHidden/>
          </w:rPr>
          <w:instrText xml:space="preserve"> PAGEREF _Toc181915263 \h </w:instrText>
        </w:r>
        <w:r>
          <w:rPr>
            <w:noProof/>
            <w:webHidden/>
          </w:rPr>
        </w:r>
        <w:r>
          <w:rPr>
            <w:noProof/>
            <w:webHidden/>
          </w:rPr>
          <w:fldChar w:fldCharType="separate"/>
        </w:r>
        <w:r>
          <w:rPr>
            <w:noProof/>
            <w:webHidden/>
          </w:rPr>
          <w:t>4</w:t>
        </w:r>
        <w:r>
          <w:rPr>
            <w:noProof/>
            <w:webHidden/>
          </w:rPr>
          <w:fldChar w:fldCharType="end"/>
        </w:r>
      </w:hyperlink>
    </w:p>
    <w:p w14:paraId="10ABE847" w14:textId="22885F31"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4" w:history="1">
        <w:r w:rsidRPr="005232F1">
          <w:rPr>
            <w:rStyle w:val="Hyperlink"/>
            <w:noProof/>
          </w:rPr>
          <w:t>8.3.2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Audio elementary streams</w:t>
        </w:r>
        <w:r>
          <w:rPr>
            <w:noProof/>
            <w:webHidden/>
          </w:rPr>
          <w:tab/>
        </w:r>
        <w:r>
          <w:rPr>
            <w:noProof/>
            <w:webHidden/>
          </w:rPr>
          <w:fldChar w:fldCharType="begin"/>
        </w:r>
        <w:r>
          <w:rPr>
            <w:noProof/>
            <w:webHidden/>
          </w:rPr>
          <w:instrText xml:space="preserve"> PAGEREF _Toc181915264 \h </w:instrText>
        </w:r>
        <w:r>
          <w:rPr>
            <w:noProof/>
            <w:webHidden/>
          </w:rPr>
        </w:r>
        <w:r>
          <w:rPr>
            <w:noProof/>
            <w:webHidden/>
          </w:rPr>
          <w:fldChar w:fldCharType="separate"/>
        </w:r>
        <w:r>
          <w:rPr>
            <w:noProof/>
            <w:webHidden/>
          </w:rPr>
          <w:t>4</w:t>
        </w:r>
        <w:r>
          <w:rPr>
            <w:noProof/>
            <w:webHidden/>
          </w:rPr>
          <w:fldChar w:fldCharType="end"/>
        </w:r>
      </w:hyperlink>
    </w:p>
    <w:p w14:paraId="2DFA9E99" w14:textId="0279CF5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65" w:history="1">
        <w:r w:rsidRPr="005232F1">
          <w:rPr>
            <w:rStyle w:val="Hyperlink"/>
            <w:noProof/>
          </w:rPr>
          <w:t>9</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Metadata processing APIs</w:t>
        </w:r>
        <w:r>
          <w:rPr>
            <w:noProof/>
            <w:webHidden/>
          </w:rPr>
          <w:tab/>
        </w:r>
        <w:r>
          <w:rPr>
            <w:noProof/>
            <w:webHidden/>
          </w:rPr>
          <w:fldChar w:fldCharType="begin"/>
        </w:r>
        <w:r>
          <w:rPr>
            <w:noProof/>
            <w:webHidden/>
          </w:rPr>
          <w:instrText xml:space="preserve"> PAGEREF _Toc181915265 \h </w:instrText>
        </w:r>
        <w:r>
          <w:rPr>
            <w:noProof/>
            <w:webHidden/>
          </w:rPr>
        </w:r>
        <w:r>
          <w:rPr>
            <w:noProof/>
            <w:webHidden/>
          </w:rPr>
          <w:fldChar w:fldCharType="separate"/>
        </w:r>
        <w:r>
          <w:rPr>
            <w:noProof/>
            <w:webHidden/>
          </w:rPr>
          <w:t>4</w:t>
        </w:r>
        <w:r>
          <w:rPr>
            <w:noProof/>
            <w:webHidden/>
          </w:rPr>
          <w:fldChar w:fldCharType="end"/>
        </w:r>
      </w:hyperlink>
    </w:p>
    <w:p w14:paraId="02A30CE8" w14:textId="678A1916"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6" w:history="1">
        <w:r w:rsidRPr="005232F1">
          <w:rPr>
            <w:rStyle w:val="Hyperlink"/>
            <w:noProof/>
          </w:rPr>
          <w:t>9.1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_Toc181915266 \h </w:instrText>
        </w:r>
        <w:r>
          <w:rPr>
            <w:noProof/>
            <w:webHidden/>
          </w:rPr>
        </w:r>
        <w:r>
          <w:rPr>
            <w:noProof/>
            <w:webHidden/>
          </w:rPr>
          <w:fldChar w:fldCharType="separate"/>
        </w:r>
        <w:r>
          <w:rPr>
            <w:noProof/>
            <w:webHidden/>
          </w:rPr>
          <w:t>4</w:t>
        </w:r>
        <w:r>
          <w:rPr>
            <w:noProof/>
            <w:webHidden/>
          </w:rPr>
          <w:fldChar w:fldCharType="end"/>
        </w:r>
      </w:hyperlink>
    </w:p>
    <w:p w14:paraId="4432D209" w14:textId="38825771"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7" w:history="1">
        <w:r w:rsidRPr="005232F1">
          <w:rPr>
            <w:rStyle w:val="Hyperlink"/>
            <w:noProof/>
          </w:rPr>
          <w:t>9.2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Metadata </w:t>
        </w:r>
        <w:r w:rsidRPr="005232F1">
          <w:rPr>
            <w:rStyle w:val="Hyperlink"/>
            <w:rFonts w:eastAsia="Cambria" w:cs="Cambria"/>
            <w:noProof/>
          </w:rPr>
          <w:t xml:space="preserve">insertion </w:t>
        </w:r>
        <w:r w:rsidRPr="005232F1">
          <w:rPr>
            <w:rStyle w:val="Hyperlink"/>
            <w:noProof/>
          </w:rPr>
          <w:t xml:space="preserve">API </w:t>
        </w:r>
        <w:r w:rsidRPr="005232F1">
          <w:rPr>
            <w:rStyle w:val="Hyperlink"/>
            <w:rFonts w:eastAsia="Cambria" w:cs="Cambria"/>
            <w:noProof/>
          </w:rPr>
          <w:t>(informative)</w:t>
        </w:r>
        <w:r>
          <w:rPr>
            <w:noProof/>
            <w:webHidden/>
          </w:rPr>
          <w:tab/>
        </w:r>
        <w:r>
          <w:rPr>
            <w:noProof/>
            <w:webHidden/>
          </w:rPr>
          <w:fldChar w:fldCharType="begin"/>
        </w:r>
        <w:r>
          <w:rPr>
            <w:noProof/>
            <w:webHidden/>
          </w:rPr>
          <w:instrText xml:space="preserve"> PAGEREF _Toc181915267 \h </w:instrText>
        </w:r>
        <w:r>
          <w:rPr>
            <w:noProof/>
            <w:webHidden/>
          </w:rPr>
        </w:r>
        <w:r>
          <w:rPr>
            <w:noProof/>
            <w:webHidden/>
          </w:rPr>
          <w:fldChar w:fldCharType="separate"/>
        </w:r>
        <w:r>
          <w:rPr>
            <w:noProof/>
            <w:webHidden/>
          </w:rPr>
          <w:t>5</w:t>
        </w:r>
        <w:r>
          <w:rPr>
            <w:noProof/>
            <w:webHidden/>
          </w:rPr>
          <w:fldChar w:fldCharType="end"/>
        </w:r>
      </w:hyperlink>
    </w:p>
    <w:p w14:paraId="6CB06E1F" w14:textId="2ED3CB7B"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8" w:history="1">
        <w:r w:rsidRPr="005232F1">
          <w:rPr>
            <w:rStyle w:val="Hyperlink"/>
            <w:rFonts w:eastAsia="Cambria"/>
            <w:noProof/>
          </w:rPr>
          <w:t>9.3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rFonts w:eastAsia="Cambria" w:cs="Cambria"/>
            <w:noProof/>
          </w:rPr>
          <w:t xml:space="preserve">Metadata </w:t>
        </w:r>
        <w:r w:rsidRPr="005232F1">
          <w:rPr>
            <w:rStyle w:val="Hyperlink"/>
            <w:noProof/>
          </w:rPr>
          <w:t xml:space="preserve">extraction </w:t>
        </w:r>
        <w:r w:rsidRPr="005232F1">
          <w:rPr>
            <w:rStyle w:val="Hyperlink"/>
            <w:rFonts w:eastAsia="Cambria" w:cs="Cambria"/>
            <w:noProof/>
          </w:rPr>
          <w:t>API</w:t>
        </w:r>
        <w:r>
          <w:rPr>
            <w:noProof/>
            <w:webHidden/>
          </w:rPr>
          <w:tab/>
        </w:r>
        <w:r>
          <w:rPr>
            <w:noProof/>
            <w:webHidden/>
          </w:rPr>
          <w:fldChar w:fldCharType="begin"/>
        </w:r>
        <w:r>
          <w:rPr>
            <w:noProof/>
            <w:webHidden/>
          </w:rPr>
          <w:instrText xml:space="preserve"> PAGEREF _Toc181915268 \h </w:instrText>
        </w:r>
        <w:r>
          <w:rPr>
            <w:noProof/>
            <w:webHidden/>
          </w:rPr>
        </w:r>
        <w:r>
          <w:rPr>
            <w:noProof/>
            <w:webHidden/>
          </w:rPr>
          <w:fldChar w:fldCharType="separate"/>
        </w:r>
        <w:r>
          <w:rPr>
            <w:noProof/>
            <w:webHidden/>
          </w:rPr>
          <w:t>5</w:t>
        </w:r>
        <w:r>
          <w:rPr>
            <w:noProof/>
            <w:webHidden/>
          </w:rPr>
          <w:fldChar w:fldCharType="end"/>
        </w:r>
      </w:hyperlink>
    </w:p>
    <w:p w14:paraId="477D9DB6" w14:textId="66F52C6F"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69" w:history="1">
        <w:r w:rsidRPr="005232F1">
          <w:rPr>
            <w:rStyle w:val="Hyperlink"/>
            <w:noProof/>
          </w:rPr>
          <w:t>Annex A (informative)  Example applications using access unit metadata</w:t>
        </w:r>
        <w:r>
          <w:rPr>
            <w:noProof/>
            <w:webHidden/>
          </w:rPr>
          <w:tab/>
        </w:r>
        <w:r>
          <w:rPr>
            <w:noProof/>
            <w:webHidden/>
          </w:rPr>
          <w:fldChar w:fldCharType="begin"/>
        </w:r>
        <w:r>
          <w:rPr>
            <w:noProof/>
            <w:webHidden/>
          </w:rPr>
          <w:instrText xml:space="preserve"> PAGEREF _Toc181915269 \h </w:instrText>
        </w:r>
        <w:r>
          <w:rPr>
            <w:noProof/>
            <w:webHidden/>
          </w:rPr>
        </w:r>
        <w:r>
          <w:rPr>
            <w:noProof/>
            <w:webHidden/>
          </w:rPr>
          <w:fldChar w:fldCharType="separate"/>
        </w:r>
        <w:r>
          <w:rPr>
            <w:noProof/>
            <w:webHidden/>
          </w:rPr>
          <w:t>6</w:t>
        </w:r>
        <w:r>
          <w:rPr>
            <w:noProof/>
            <w:webHidden/>
          </w:rPr>
          <w:fldChar w:fldCharType="end"/>
        </w:r>
      </w:hyperlink>
    </w:p>
    <w:p w14:paraId="39183219" w14:textId="5393119E"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0" w:history="1">
        <w:r w:rsidRPr="005232F1">
          <w:rPr>
            <w:rStyle w:val="Hyperlink"/>
            <w:noProof/>
          </w:rPr>
          <w:t>A.1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Split rendering applications</w:t>
        </w:r>
        <w:r>
          <w:rPr>
            <w:noProof/>
            <w:webHidden/>
          </w:rPr>
          <w:tab/>
        </w:r>
        <w:r>
          <w:rPr>
            <w:noProof/>
            <w:webHidden/>
          </w:rPr>
          <w:fldChar w:fldCharType="begin"/>
        </w:r>
        <w:r>
          <w:rPr>
            <w:noProof/>
            <w:webHidden/>
          </w:rPr>
          <w:instrText xml:space="preserve"> PAGEREF _Toc181915270 \h </w:instrText>
        </w:r>
        <w:r>
          <w:rPr>
            <w:noProof/>
            <w:webHidden/>
          </w:rPr>
        </w:r>
        <w:r>
          <w:rPr>
            <w:noProof/>
            <w:webHidden/>
          </w:rPr>
          <w:fldChar w:fldCharType="separate"/>
        </w:r>
        <w:r>
          <w:rPr>
            <w:noProof/>
            <w:webHidden/>
          </w:rPr>
          <w:t>6</w:t>
        </w:r>
        <w:r>
          <w:rPr>
            <w:noProof/>
            <w:webHidden/>
          </w:rPr>
          <w:fldChar w:fldCharType="end"/>
        </w:r>
      </w:hyperlink>
    </w:p>
    <w:p w14:paraId="7046C0E5" w14:textId="1135AD7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1" w:history="1">
        <w:r w:rsidRPr="005232F1">
          <w:rPr>
            <w:rStyle w:val="Hyperlink"/>
            <w:noProof/>
          </w:rPr>
          <w:t>A.1.1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Description</w:t>
        </w:r>
        <w:r>
          <w:rPr>
            <w:noProof/>
            <w:webHidden/>
          </w:rPr>
          <w:tab/>
        </w:r>
        <w:r>
          <w:rPr>
            <w:noProof/>
            <w:webHidden/>
          </w:rPr>
          <w:fldChar w:fldCharType="begin"/>
        </w:r>
        <w:r>
          <w:rPr>
            <w:noProof/>
            <w:webHidden/>
          </w:rPr>
          <w:instrText xml:space="preserve"> PAGEREF _Toc181915271 \h </w:instrText>
        </w:r>
        <w:r>
          <w:rPr>
            <w:noProof/>
            <w:webHidden/>
          </w:rPr>
        </w:r>
        <w:r>
          <w:rPr>
            <w:noProof/>
            <w:webHidden/>
          </w:rPr>
          <w:fldChar w:fldCharType="separate"/>
        </w:r>
        <w:r>
          <w:rPr>
            <w:noProof/>
            <w:webHidden/>
          </w:rPr>
          <w:t>6</w:t>
        </w:r>
        <w:r>
          <w:rPr>
            <w:noProof/>
            <w:webHidden/>
          </w:rPr>
          <w:fldChar w:fldCharType="end"/>
        </w:r>
      </w:hyperlink>
    </w:p>
    <w:p w14:paraId="65630CE5" w14:textId="0CC7029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2" w:history="1">
        <w:r w:rsidRPr="005232F1">
          <w:rPr>
            <w:rStyle w:val="Hyperlink"/>
            <w:noProof/>
          </w:rPr>
          <w:t>Bibliography</w:t>
        </w:r>
        <w:r>
          <w:rPr>
            <w:noProof/>
            <w:webHidden/>
          </w:rPr>
          <w:tab/>
        </w:r>
        <w:r>
          <w:rPr>
            <w:noProof/>
            <w:webHidden/>
          </w:rPr>
          <w:fldChar w:fldCharType="begin"/>
        </w:r>
        <w:r>
          <w:rPr>
            <w:noProof/>
            <w:webHidden/>
          </w:rPr>
          <w:instrText xml:space="preserve"> PAGEREF _Toc181915272 \h </w:instrText>
        </w:r>
        <w:r>
          <w:rPr>
            <w:noProof/>
            <w:webHidden/>
          </w:rPr>
        </w:r>
        <w:r>
          <w:rPr>
            <w:noProof/>
            <w:webHidden/>
          </w:rPr>
          <w:fldChar w:fldCharType="separate"/>
        </w:r>
        <w:r>
          <w:rPr>
            <w:noProof/>
            <w:webHidden/>
          </w:rPr>
          <w:t>7</w:t>
        </w:r>
        <w:r>
          <w:rPr>
            <w:noProof/>
            <w:webHidden/>
          </w:rPr>
          <w:fldChar w:fldCharType="end"/>
        </w:r>
      </w:hyperlink>
    </w:p>
    <w:p w14:paraId="13512041" w14:textId="23F2A933" w:rsidR="00B14A6F" w:rsidRDefault="009840CA">
      <w:pPr>
        <w:pStyle w:val="TOC1"/>
      </w:pPr>
      <w:r>
        <w:fldChar w:fldCharType="end"/>
      </w:r>
    </w:p>
    <w:p w14:paraId="13512042" w14:textId="77777777" w:rsidR="00B14A6F" w:rsidRDefault="009840CA">
      <w:pPr>
        <w:pStyle w:val="ForewordTitle"/>
      </w:pPr>
      <w:bookmarkStart w:id="0" w:name="_Toc181915243"/>
      <w:r>
        <w:lastRenderedPageBreak/>
        <w:t>Foreword</w:t>
      </w:r>
      <w:bookmarkEnd w:id="0"/>
    </w:p>
    <w:p w14:paraId="13512043" w14:textId="77777777" w:rsidR="00B14A6F" w:rsidRDefault="009840CA">
      <w:pPr>
        <w:pStyle w:val="ForewordText"/>
        <w:rPr>
          <w:lang w:val="en-GB"/>
        </w:rPr>
      </w:pPr>
      <w:r>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3512044" w14:textId="77777777" w:rsidR="00B14A6F" w:rsidRDefault="009840CA">
      <w:pPr>
        <w:pStyle w:val="ForewordText"/>
        <w:rPr>
          <w:lang w:val="en-GB"/>
        </w:rPr>
      </w:pPr>
      <w:r>
        <w:rPr>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4" w:history="1">
        <w:r>
          <w:rPr>
            <w:rStyle w:val="Hyperlink"/>
            <w:lang w:val="en-GB"/>
          </w:rPr>
          <w:t>www.iso.org/directives</w:t>
        </w:r>
      </w:hyperlink>
      <w:r>
        <w:rPr>
          <w:lang w:val="en-GB"/>
        </w:rPr>
        <w:t>).</w:t>
      </w:r>
    </w:p>
    <w:p w14:paraId="13512045" w14:textId="77777777" w:rsidR="00B14A6F" w:rsidRDefault="009840CA">
      <w:pPr>
        <w:pStyle w:val="ForewordText"/>
        <w:rPr>
          <w:lang w:val="en-GB"/>
        </w:rPr>
      </w:pPr>
      <w:r>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Pr>
          <w:i/>
          <w:iCs/>
          <w:color w:val="FF0000"/>
          <w:lang w:val="en-US"/>
        </w:rPr>
        <w:t>[had/had not]</w:t>
      </w:r>
      <w:r>
        <w:rPr>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5" w:history="1">
        <w:r>
          <w:rPr>
            <w:rStyle w:val="Hyperlink"/>
            <w:lang w:val="en-US"/>
          </w:rPr>
          <w:t>www.iso.org/patents</w:t>
        </w:r>
      </w:hyperlink>
      <w:r>
        <w:rPr>
          <w:lang w:val="en-US"/>
        </w:rPr>
        <w:t>. ISO shall not be held responsible for identifying any or all such patent rights</w:t>
      </w:r>
      <w:r>
        <w:rPr>
          <w:lang w:val="en-GB"/>
        </w:rPr>
        <w:t>.</w:t>
      </w:r>
    </w:p>
    <w:p w14:paraId="13512046" w14:textId="77777777" w:rsidR="00B14A6F" w:rsidRDefault="009840CA">
      <w:pPr>
        <w:pStyle w:val="ForewordText"/>
        <w:rPr>
          <w:lang w:val="en-GB"/>
        </w:rPr>
      </w:pPr>
      <w:r>
        <w:rPr>
          <w:lang w:val="en-GB"/>
        </w:rPr>
        <w:t>Any trade name used in this document is information given for the convenience of users and does not constitute an endorsement.</w:t>
      </w:r>
    </w:p>
    <w:p w14:paraId="13512047" w14:textId="77777777" w:rsidR="00B14A6F" w:rsidRDefault="009840CA">
      <w:pPr>
        <w:pStyle w:val="ForewordText"/>
        <w:rPr>
          <w:lang w:val="en-GB"/>
        </w:rPr>
      </w:pPr>
      <w:r>
        <w:rPr>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Pr>
          <w:color w:val="FF0000"/>
          <w:lang w:val="en-GB"/>
        </w:rPr>
        <w:t xml:space="preserve"> </w:t>
      </w:r>
      <w:r>
        <w:rPr>
          <w:lang w:val="en-GB"/>
        </w:rPr>
        <w:t xml:space="preserve">see </w:t>
      </w:r>
      <w:hyperlink r:id="rId16" w:history="1">
        <w:r>
          <w:rPr>
            <w:rStyle w:val="Hyperlink"/>
            <w:rFonts w:eastAsia="Malgun Gothic" w:cs="Arial"/>
            <w:szCs w:val="24"/>
            <w:lang w:val="en-GB"/>
          </w:rPr>
          <w:t>www.iso.org/iso/foreword.html</w:t>
        </w:r>
      </w:hyperlink>
      <w:r>
        <w:rPr>
          <w:rFonts w:eastAsia="Malgun Gothic"/>
          <w:lang w:val="en-GB"/>
        </w:rPr>
        <w:t>.</w:t>
      </w:r>
    </w:p>
    <w:p w14:paraId="13512048" w14:textId="77777777" w:rsidR="00B14A6F" w:rsidRDefault="009840CA">
      <w:pPr>
        <w:pStyle w:val="ForewordText"/>
        <w:rPr>
          <w:lang w:val="en-GB"/>
        </w:rPr>
      </w:pPr>
      <w:r>
        <w:rPr>
          <w:lang w:val="en-GB"/>
        </w:rPr>
        <w:t xml:space="preserve">This document was prepared by Technical Committee </w:t>
      </w:r>
      <w:r>
        <w:rPr>
          <w:i/>
          <w:lang w:val="en-GB"/>
        </w:rPr>
        <w:t>[or Project Committee]</w:t>
      </w:r>
      <w:r>
        <w:rPr>
          <w:lang w:val="en-GB"/>
        </w:rPr>
        <w:t xml:space="preserve"> ISO/TC </w:t>
      </w:r>
      <w:r>
        <w:rPr>
          <w:i/>
          <w:lang w:val="en-GB"/>
        </w:rPr>
        <w:t>[or ISO/PC]</w:t>
      </w:r>
      <w:r>
        <w:rPr>
          <w:lang w:val="en-GB"/>
        </w:rPr>
        <w:t xml:space="preserve"> </w:t>
      </w:r>
      <w:r>
        <w:rPr>
          <w:color w:val="FF0000"/>
          <w:lang w:val="en-GB"/>
        </w:rPr>
        <w:t>###</w:t>
      </w:r>
      <w:r>
        <w:rPr>
          <w:lang w:val="en-GB"/>
        </w:rPr>
        <w:t xml:space="preserve">, </w:t>
      </w:r>
      <w:r>
        <w:rPr>
          <w:i/>
          <w:color w:val="FF0000"/>
          <w:lang w:val="en-GB"/>
        </w:rPr>
        <w:t>[name of committee]</w:t>
      </w:r>
      <w:r>
        <w:rPr>
          <w:lang w:val="en-GB"/>
        </w:rPr>
        <w:t xml:space="preserve">, Subcommittee SC </w:t>
      </w:r>
      <w:r>
        <w:rPr>
          <w:color w:val="FF0000"/>
          <w:lang w:val="en-GB"/>
        </w:rPr>
        <w:t>##</w:t>
      </w:r>
      <w:r>
        <w:rPr>
          <w:lang w:val="en-GB"/>
        </w:rPr>
        <w:t xml:space="preserve">, </w:t>
      </w:r>
      <w:r>
        <w:rPr>
          <w:i/>
          <w:color w:val="FF0000"/>
          <w:lang w:val="en-GB"/>
        </w:rPr>
        <w:t>[name of subcommittee]</w:t>
      </w:r>
      <w:r>
        <w:rPr>
          <w:lang w:val="en-GB"/>
        </w:rPr>
        <w:t>.</w:t>
      </w:r>
    </w:p>
    <w:p w14:paraId="13512049" w14:textId="77777777" w:rsidR="00B14A6F" w:rsidRDefault="009840CA">
      <w:pPr>
        <w:pStyle w:val="ForewordText"/>
        <w:rPr>
          <w:lang w:val="en-GB"/>
        </w:rPr>
      </w:pPr>
      <w:r>
        <w:rPr>
          <w:lang w:val="en-GB"/>
        </w:rPr>
        <w:t xml:space="preserve">This </w:t>
      </w:r>
      <w:r>
        <w:rPr>
          <w:color w:val="FF0000"/>
          <w:lang w:val="en-GB"/>
        </w:rPr>
        <w:t>second/third/…</w:t>
      </w:r>
      <w:r>
        <w:rPr>
          <w:lang w:val="en-GB"/>
        </w:rPr>
        <w:t xml:space="preserve"> edition cancels and replaces the </w:t>
      </w:r>
      <w:r>
        <w:rPr>
          <w:color w:val="FF0000"/>
          <w:lang w:val="en-GB"/>
        </w:rPr>
        <w:t>first/second/…</w:t>
      </w:r>
      <w:r>
        <w:rPr>
          <w:lang w:val="en-GB"/>
        </w:rPr>
        <w:t xml:space="preserve"> edition (ISO #####:</w:t>
      </w:r>
      <w:r>
        <w:rPr>
          <w:color w:val="FF0000"/>
          <w:lang w:val="en-GB"/>
        </w:rPr>
        <w:t>####</w:t>
      </w:r>
      <w:r>
        <w:rPr>
          <w:lang w:val="en-GB"/>
        </w:rPr>
        <w:t>), which has been technically revised.</w:t>
      </w:r>
    </w:p>
    <w:p w14:paraId="1351204A" w14:textId="77777777" w:rsidR="00B14A6F" w:rsidRDefault="009840CA">
      <w:pPr>
        <w:pStyle w:val="ForewordText"/>
        <w:rPr>
          <w:rFonts w:ascii="Calibri" w:hAnsi="Calibri"/>
          <w:lang w:val="en-GB"/>
        </w:rPr>
      </w:pPr>
      <w:r>
        <w:rPr>
          <w:lang w:val="en-GB"/>
        </w:rPr>
        <w:t>The main changes are as follows:</w:t>
      </w:r>
    </w:p>
    <w:p w14:paraId="1351204B" w14:textId="77777777" w:rsidR="00B14A6F" w:rsidRDefault="009840CA">
      <w:pPr>
        <w:pStyle w:val="ForewordText"/>
        <w:rPr>
          <w:lang w:val="en-GB"/>
        </w:rPr>
      </w:pPr>
      <w:r>
        <w:rPr>
          <w:lang w:val="en-GB"/>
        </w:rPr>
        <w:t>—</w:t>
      </w:r>
      <w:r>
        <w:rPr>
          <w:lang w:val="en-GB"/>
        </w:rPr>
        <w:tab/>
        <w:t xml:space="preserve">xxx </w:t>
      </w:r>
      <w:proofErr w:type="spellStart"/>
      <w:r>
        <w:rPr>
          <w:lang w:val="en-GB"/>
        </w:rPr>
        <w:t>xxxxxxx</w:t>
      </w:r>
      <w:proofErr w:type="spellEnd"/>
      <w:r>
        <w:rPr>
          <w:lang w:val="en-GB"/>
        </w:rPr>
        <w:t xml:space="preserve"> xxx </w:t>
      </w:r>
      <w:proofErr w:type="spellStart"/>
      <w:r>
        <w:rPr>
          <w:lang w:val="en-GB"/>
        </w:rPr>
        <w:t>xxxx</w:t>
      </w:r>
      <w:proofErr w:type="spellEnd"/>
    </w:p>
    <w:p w14:paraId="1351204C" w14:textId="77777777" w:rsidR="00B14A6F" w:rsidRDefault="009840CA">
      <w:pPr>
        <w:pStyle w:val="ForewordText"/>
        <w:rPr>
          <w:rFonts w:ascii="Calibri" w:hAnsi="Calibri"/>
          <w:lang w:val="en-GB"/>
        </w:rPr>
      </w:pPr>
      <w:r>
        <w:rPr>
          <w:lang w:val="en-GB"/>
        </w:rPr>
        <w:t xml:space="preserve">A list of all parts in the ISO </w:t>
      </w:r>
      <w:r>
        <w:rPr>
          <w:color w:val="FF0000"/>
          <w:lang w:val="en-GB"/>
        </w:rPr>
        <w:t>#####</w:t>
      </w:r>
      <w:r>
        <w:rPr>
          <w:lang w:val="en-GB"/>
        </w:rPr>
        <w:t xml:space="preserve"> series can be found on the ISO website.</w:t>
      </w:r>
    </w:p>
    <w:p w14:paraId="1351204D" w14:textId="77777777" w:rsidR="00B14A6F" w:rsidRDefault="009840CA">
      <w:pPr>
        <w:pStyle w:val="ForewordText"/>
        <w:rPr>
          <w:iCs/>
          <w:lang w:val="en-GB"/>
        </w:rPr>
      </w:pPr>
      <w:r>
        <w:rPr>
          <w:iCs/>
          <w:lang w:val="en-GB"/>
        </w:rPr>
        <w:t xml:space="preserve">Any feedback or questions on this document should be directed to the user’s national standards body. A complete listing of these bodies can be found at </w:t>
      </w:r>
      <w:hyperlink r:id="rId17" w:history="1">
        <w:r>
          <w:rPr>
            <w:rStyle w:val="Hyperlink"/>
            <w:iCs/>
            <w:lang w:val="en-US"/>
          </w:rPr>
          <w:t>www.iso.org/members.html</w:t>
        </w:r>
      </w:hyperlink>
      <w:r>
        <w:rPr>
          <w:iCs/>
          <w:lang w:val="en-GB"/>
        </w:rPr>
        <w:t>.</w:t>
      </w:r>
    </w:p>
    <w:p w14:paraId="1351204E" w14:textId="77777777" w:rsidR="00B14A6F" w:rsidRDefault="009840CA">
      <w:pPr>
        <w:pStyle w:val="IntroTitle"/>
        <w:pageBreakBefore/>
      </w:pPr>
      <w:bookmarkStart w:id="1" w:name="_Toc181915244"/>
      <w:r>
        <w:lastRenderedPageBreak/>
        <w:t>Introduction</w:t>
      </w:r>
      <w:bookmarkEnd w:id="1"/>
    </w:p>
    <w:p w14:paraId="13512050" w14:textId="0FA61A42" w:rsidR="00B14A6F" w:rsidRDefault="009840CA">
      <w:pPr>
        <w:pStyle w:val="BodyText"/>
      </w:pPr>
      <w:r>
        <w:rPr>
          <w:highlight w:val="yellow"/>
        </w:rPr>
        <w:t>TBD</w:t>
      </w:r>
    </w:p>
    <w:p w14:paraId="13512051" w14:textId="77777777" w:rsidR="00B14A6F" w:rsidRDefault="00B14A6F">
      <w:pPr>
        <w:pStyle w:val="BodyText"/>
        <w:rPr>
          <w:b/>
          <w:sz w:val="32"/>
          <w:szCs w:val="32"/>
        </w:rPr>
        <w:sectPr w:rsidR="00B14A6F">
          <w:headerReference w:type="even" r:id="rId18"/>
          <w:headerReference w:type="default" r:id="rId19"/>
          <w:footerReference w:type="even" r:id="rId20"/>
          <w:footerReference w:type="default" r:id="rId21"/>
          <w:pgSz w:w="11906" w:h="16838"/>
          <w:pgMar w:top="794" w:right="1134" w:bottom="284" w:left="1134" w:header="680" w:footer="0" w:gutter="0"/>
          <w:cols w:space="720"/>
          <w:docGrid w:linePitch="360"/>
        </w:sectPr>
      </w:pPr>
    </w:p>
    <w:p w14:paraId="13512052" w14:textId="77777777" w:rsidR="00B14A6F" w:rsidRDefault="009840CA">
      <w:pPr>
        <w:pStyle w:val="zzSTDTitle"/>
        <w:spacing w:before="0" w:after="360"/>
        <w:rPr>
          <w:b w:val="0"/>
          <w:color w:val="auto"/>
        </w:rPr>
      </w:pPr>
      <w:r>
        <w:rPr>
          <w:color w:val="auto"/>
          <w:szCs w:val="32"/>
        </w:rPr>
        <w:lastRenderedPageBreak/>
        <w:t>Carriage of access unit metadata</w:t>
      </w:r>
      <w:r>
        <w:rPr>
          <w:b w:val="0"/>
          <w:color w:val="auto"/>
          <w:szCs w:val="32"/>
        </w:rPr>
        <w:t xml:space="preserve"> (Introductory element — Main element — Part #: Part title)</w:t>
      </w:r>
    </w:p>
    <w:p w14:paraId="13512053" w14:textId="77777777" w:rsidR="00B14A6F" w:rsidRDefault="009840CA">
      <w:pPr>
        <w:pStyle w:val="Heading1"/>
        <w:numPr>
          <w:ilvl w:val="0"/>
          <w:numId w:val="1"/>
        </w:numPr>
        <w:tabs>
          <w:tab w:val="clear" w:pos="432"/>
        </w:tabs>
        <w:ind w:left="0" w:firstLine="0"/>
      </w:pPr>
      <w:bookmarkStart w:id="2" w:name="_Toc181915245"/>
      <w:r>
        <w:t xml:space="preserve">Scope </w:t>
      </w:r>
      <w:r>
        <w:rPr>
          <w:i/>
          <w:color w:val="0070C0"/>
        </w:rPr>
        <w:t>(mandatory)</w:t>
      </w:r>
      <w:bookmarkEnd w:id="2"/>
    </w:p>
    <w:p w14:paraId="13512054" w14:textId="77777777" w:rsidR="00B14A6F" w:rsidRDefault="009840CA">
      <w:pPr>
        <w:pStyle w:val="BodyText"/>
      </w:pPr>
      <w:r>
        <w:rPr>
          <w:highlight w:val="yellow"/>
        </w:rPr>
        <w:t>TBD</w:t>
      </w:r>
    </w:p>
    <w:p w14:paraId="13512055" w14:textId="77777777" w:rsidR="00B14A6F" w:rsidRDefault="009840CA">
      <w:pPr>
        <w:pStyle w:val="Heading1"/>
        <w:numPr>
          <w:ilvl w:val="0"/>
          <w:numId w:val="1"/>
        </w:numPr>
        <w:tabs>
          <w:tab w:val="clear" w:pos="432"/>
        </w:tabs>
        <w:ind w:left="0" w:firstLine="0"/>
      </w:pPr>
      <w:bookmarkStart w:id="3" w:name="_Toc181915246"/>
      <w:r>
        <w:t xml:space="preserve">Normative references </w:t>
      </w:r>
      <w:r>
        <w:rPr>
          <w:i/>
          <w:color w:val="0070C0"/>
        </w:rPr>
        <w:t>(mandatory)</w:t>
      </w:r>
      <w:bookmarkEnd w:id="3"/>
    </w:p>
    <w:p w14:paraId="13512056" w14:textId="77777777" w:rsidR="00B14A6F" w:rsidRDefault="009840CA">
      <w:pPr>
        <w:rPr>
          <w:i/>
          <w:color w:val="0070C0"/>
        </w:rPr>
      </w:pPr>
      <w:r>
        <w:rPr>
          <w:i/>
          <w:color w:val="0070C0"/>
        </w:rPr>
        <w:t>Two options of text (remove the inappropriate option).</w:t>
      </w:r>
    </w:p>
    <w:p w14:paraId="13512057" w14:textId="77777777" w:rsidR="00B14A6F" w:rsidRDefault="009840CA">
      <w:pPr>
        <w:rPr>
          <w:i/>
          <w:color w:val="0070C0"/>
        </w:rPr>
      </w:pPr>
      <w:r>
        <w:rPr>
          <w:i/>
          <w:color w:val="0070C0"/>
        </w:rPr>
        <w:t>1)</w:t>
      </w:r>
      <w:r>
        <w:rPr>
          <w:i/>
          <w:color w:val="0070C0"/>
        </w:rPr>
        <w:tab/>
        <w:t>The normative references shall be introduced by the following wording.</w:t>
      </w:r>
    </w:p>
    <w:p w14:paraId="13512058" w14:textId="77777777" w:rsidR="00B14A6F" w:rsidRDefault="009840CA">
      <w:pPr>
        <w:pStyle w:val="BodyText"/>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3512059" w14:textId="77777777" w:rsidR="00B14A6F" w:rsidRDefault="009840CA">
      <w:pPr>
        <w:pStyle w:val="BodyText"/>
      </w:pPr>
      <w:r>
        <w:t>ISO #####</w:t>
      </w:r>
      <w:r>
        <w:noBreakHyphen/>
        <w:t xml:space="preserve">#, </w:t>
      </w:r>
      <w:r>
        <w:rPr>
          <w:i/>
        </w:rPr>
        <w:t>General title — Part #: Title of part</w:t>
      </w:r>
    </w:p>
    <w:p w14:paraId="1351205A" w14:textId="77777777" w:rsidR="00B14A6F" w:rsidRDefault="009840CA">
      <w:pPr>
        <w:pStyle w:val="BodyText"/>
      </w:pPr>
      <w:r>
        <w:t>ISO #####</w:t>
      </w:r>
      <w:r>
        <w:noBreakHyphen/>
        <w:t xml:space="preserve">##:20##, </w:t>
      </w:r>
      <w:r>
        <w:rPr>
          <w:i/>
        </w:rPr>
        <w:t>General title — Part ##: Title of part</w:t>
      </w:r>
    </w:p>
    <w:p w14:paraId="1351205B" w14:textId="77777777" w:rsidR="00B14A6F" w:rsidRDefault="009840CA">
      <w:pPr>
        <w:rPr>
          <w:i/>
          <w:color w:val="0070C0"/>
        </w:rPr>
      </w:pPr>
      <w:r>
        <w:rPr>
          <w:i/>
          <w:color w:val="0070C0"/>
        </w:rPr>
        <w:t>2)</w:t>
      </w:r>
      <w:r>
        <w:rPr>
          <w:i/>
          <w:color w:val="0070C0"/>
        </w:rPr>
        <w:tab/>
        <w:t>If no references exist, include the following phrase below the clause title:</w:t>
      </w:r>
    </w:p>
    <w:p w14:paraId="1351205C" w14:textId="77777777" w:rsidR="00B14A6F" w:rsidRDefault="009840CA">
      <w:pPr>
        <w:pStyle w:val="BodyText"/>
      </w:pPr>
      <w:r>
        <w:t>There are no normative references in this document.</w:t>
      </w:r>
    </w:p>
    <w:p w14:paraId="1351205D" w14:textId="77777777" w:rsidR="00B14A6F" w:rsidRDefault="009840CA">
      <w:pPr>
        <w:pStyle w:val="Heading1"/>
        <w:numPr>
          <w:ilvl w:val="0"/>
          <w:numId w:val="1"/>
        </w:numPr>
        <w:tabs>
          <w:tab w:val="clear" w:pos="432"/>
        </w:tabs>
        <w:ind w:left="0" w:firstLine="0"/>
      </w:pPr>
      <w:bookmarkStart w:id="4" w:name="_Toc181915247"/>
      <w:r>
        <w:t xml:space="preserve">Terms and definitions </w:t>
      </w:r>
      <w:r>
        <w:rPr>
          <w:i/>
          <w:color w:val="0070C0"/>
        </w:rPr>
        <w:t>(mandatory)</w:t>
      </w:r>
      <w:bookmarkEnd w:id="4"/>
    </w:p>
    <w:p w14:paraId="1351205E" w14:textId="77777777" w:rsidR="00B14A6F" w:rsidRDefault="009840CA">
      <w:pPr>
        <w:rPr>
          <w:i/>
          <w:color w:val="0070C0"/>
        </w:rPr>
      </w:pPr>
      <w:r>
        <w:rPr>
          <w:i/>
          <w:color w:val="0070C0"/>
        </w:rPr>
        <w:t>Four options of text (remove the inappropriate options).</w:t>
      </w:r>
    </w:p>
    <w:p w14:paraId="1351205F" w14:textId="77777777" w:rsidR="00B14A6F" w:rsidRDefault="009840CA">
      <w:pPr>
        <w:rPr>
          <w:i/>
          <w:color w:val="0070C0"/>
        </w:rPr>
      </w:pPr>
      <w:r>
        <w:rPr>
          <w:i/>
          <w:color w:val="0070C0"/>
        </w:rPr>
        <w:t>1)</w:t>
      </w:r>
      <w:r>
        <w:rPr>
          <w:i/>
          <w:color w:val="0070C0"/>
        </w:rPr>
        <w:tab/>
        <w:t>If all the specific terms and definitions are provided in Clause 3, use the following introductory text:</w:t>
      </w:r>
    </w:p>
    <w:p w14:paraId="13512060" w14:textId="77777777" w:rsidR="00B14A6F" w:rsidRDefault="009840CA">
      <w:pPr>
        <w:pStyle w:val="BodyText"/>
      </w:pPr>
      <w:r>
        <w:t>For the purposes of this document, the following terms and definitions apply.</w:t>
      </w:r>
    </w:p>
    <w:p w14:paraId="13512061" w14:textId="77777777" w:rsidR="00B14A6F" w:rsidRDefault="009840CA">
      <w:pPr>
        <w:rPr>
          <w:i/>
          <w:color w:val="0070C0"/>
        </w:rPr>
      </w:pPr>
      <w:r>
        <w:rPr>
          <w:i/>
          <w:color w:val="0070C0"/>
        </w:rPr>
        <w:t>2)</w:t>
      </w:r>
      <w:r>
        <w:rPr>
          <w:i/>
          <w:color w:val="0070C0"/>
        </w:rPr>
        <w:tab/>
        <w:t>If reference is given to an external document, use the following introductory text:</w:t>
      </w:r>
    </w:p>
    <w:p w14:paraId="13512062" w14:textId="77777777" w:rsidR="00B14A6F" w:rsidRDefault="009840CA">
      <w:pPr>
        <w:pStyle w:val="BodyText"/>
      </w:pPr>
      <w:r>
        <w:t xml:space="preserve">For the purposes of this document, the terms and definitions given in </w:t>
      </w:r>
      <w:r>
        <w:rPr>
          <w:color w:val="FF0000"/>
        </w:rPr>
        <w:t>[external document reference xxx]</w:t>
      </w:r>
      <w:r>
        <w:t xml:space="preserve"> apply.</w:t>
      </w:r>
    </w:p>
    <w:p w14:paraId="13512063" w14:textId="77777777" w:rsidR="00B14A6F" w:rsidRDefault="009840CA">
      <w:pPr>
        <w:rPr>
          <w:i/>
          <w:color w:val="0070C0"/>
        </w:rPr>
      </w:pPr>
      <w:r>
        <w:rPr>
          <w:i/>
          <w:color w:val="0070C0"/>
        </w:rPr>
        <w:t>3)</w:t>
      </w:r>
      <w:r>
        <w:rPr>
          <w:i/>
          <w:color w:val="0070C0"/>
        </w:rPr>
        <w:tab/>
        <w:t>If terms and definitions are provided in Clause 3, in addition to a reference to an external document, use the following introductory text:</w:t>
      </w:r>
    </w:p>
    <w:p w14:paraId="13512064" w14:textId="77777777" w:rsidR="00B14A6F" w:rsidRDefault="009840CA">
      <w:pPr>
        <w:pStyle w:val="BodyText"/>
      </w:pPr>
      <w:r>
        <w:t xml:space="preserve">For the purposes of this document, the terms and definitions given in </w:t>
      </w:r>
      <w:r>
        <w:rPr>
          <w:color w:val="FF0000"/>
        </w:rPr>
        <w:t>[external document reference xxx]</w:t>
      </w:r>
      <w:r>
        <w:t xml:space="preserve"> and the following apply.</w:t>
      </w:r>
    </w:p>
    <w:p w14:paraId="13512065" w14:textId="77777777" w:rsidR="00B14A6F" w:rsidRDefault="009840CA">
      <w:pPr>
        <w:rPr>
          <w:i/>
          <w:color w:val="0070C0"/>
        </w:rPr>
      </w:pPr>
      <w:r>
        <w:rPr>
          <w:i/>
          <w:color w:val="0070C0"/>
        </w:rPr>
        <w:t>4)</w:t>
      </w:r>
      <w:r>
        <w:rPr>
          <w:i/>
          <w:color w:val="0070C0"/>
        </w:rPr>
        <w:tab/>
        <w:t>If there are no terms and definitions provided, use the following introductory text:</w:t>
      </w:r>
    </w:p>
    <w:p w14:paraId="13512066" w14:textId="77777777" w:rsidR="00B14A6F" w:rsidRDefault="009840CA">
      <w:pPr>
        <w:pStyle w:val="BodyText"/>
      </w:pPr>
      <w:r>
        <w:t>No terms and definitions are listed in this document.</w:t>
      </w:r>
    </w:p>
    <w:p w14:paraId="13512067" w14:textId="77777777" w:rsidR="00B14A6F" w:rsidRDefault="009840CA">
      <w:pPr>
        <w:keepNext/>
        <w:rPr>
          <w:i/>
          <w:color w:val="0070C0"/>
          <w:u w:val="single"/>
        </w:rPr>
      </w:pPr>
      <w:r>
        <w:rPr>
          <w:i/>
          <w:color w:val="0070C0"/>
          <w:u w:val="single"/>
        </w:rPr>
        <w:t>The text below is always included after each option:</w:t>
      </w:r>
    </w:p>
    <w:p w14:paraId="13512068" w14:textId="77777777" w:rsidR="00B14A6F" w:rsidRDefault="009840CA">
      <w:pPr>
        <w:pStyle w:val="BodyText"/>
      </w:pPr>
      <w:r>
        <w:t>ISO and IEC maintain terminology databases for use in standardization at the following addresses:</w:t>
      </w:r>
    </w:p>
    <w:p w14:paraId="13512069" w14:textId="77777777" w:rsidR="00B14A6F" w:rsidRDefault="009840CA">
      <w:pPr>
        <w:pStyle w:val="ListParagraph"/>
        <w:keepNext/>
        <w:numPr>
          <w:ilvl w:val="0"/>
          <w:numId w:val="18"/>
        </w:numPr>
        <w:tabs>
          <w:tab w:val="clear" w:pos="403"/>
        </w:tabs>
        <w:ind w:left="426" w:hanging="426"/>
        <w:rPr>
          <w:color w:val="0000FF"/>
          <w:u w:val="single"/>
          <w:lang w:eastAsia="fr-FR"/>
        </w:rPr>
      </w:pPr>
      <w:r>
        <w:t xml:space="preserve">ISO Online browsing platform: available at </w:t>
      </w:r>
      <w:hyperlink r:id="rId22" w:history="1">
        <w:r>
          <w:rPr>
            <w:color w:val="0000FF"/>
            <w:u w:val="single"/>
            <w:lang w:eastAsia="fr-FR"/>
          </w:rPr>
          <w:t>https://www.iso.org/obp</w:t>
        </w:r>
      </w:hyperlink>
    </w:p>
    <w:p w14:paraId="1351206A" w14:textId="77777777" w:rsidR="00B14A6F" w:rsidRDefault="009840CA">
      <w:pPr>
        <w:pStyle w:val="ListParagraph"/>
        <w:keepNext/>
        <w:numPr>
          <w:ilvl w:val="0"/>
          <w:numId w:val="18"/>
        </w:numPr>
        <w:tabs>
          <w:tab w:val="clear" w:pos="403"/>
        </w:tabs>
        <w:ind w:left="426" w:hanging="426"/>
        <w:rPr>
          <w:color w:val="0000FF"/>
          <w:u w:val="single"/>
          <w:lang w:eastAsia="fr-FR"/>
        </w:rPr>
      </w:pPr>
      <w:r>
        <w:t xml:space="preserve">IEC </w:t>
      </w:r>
      <w:proofErr w:type="spellStart"/>
      <w:r>
        <w:t>Electropedia</w:t>
      </w:r>
      <w:proofErr w:type="spellEnd"/>
      <w:r>
        <w:t xml:space="preserve">: available at </w:t>
      </w:r>
      <w:hyperlink r:id="rId23" w:history="1">
        <w:r>
          <w:rPr>
            <w:color w:val="0000FF"/>
            <w:u w:val="single"/>
            <w:lang w:eastAsia="fr-FR"/>
          </w:rPr>
          <w:t>https://www.electropedia.org/</w:t>
        </w:r>
      </w:hyperlink>
    </w:p>
    <w:p w14:paraId="1351206B" w14:textId="77777777" w:rsidR="00B14A6F" w:rsidRDefault="009840CA">
      <w:pPr>
        <w:pStyle w:val="TermNum"/>
      </w:pPr>
      <w:r>
        <w:t>3.1</w:t>
      </w:r>
    </w:p>
    <w:p w14:paraId="1351206C" w14:textId="77777777" w:rsidR="00B14A6F" w:rsidRDefault="009840CA">
      <w:pPr>
        <w:pStyle w:val="Terms"/>
      </w:pPr>
      <w:r>
        <w:t>term</w:t>
      </w:r>
    </w:p>
    <w:p w14:paraId="1351206D" w14:textId="77777777" w:rsidR="00B14A6F" w:rsidRDefault="009840CA">
      <w:pPr>
        <w:pStyle w:val="Definition"/>
      </w:pPr>
      <w:r>
        <w:t>text of the definition</w:t>
      </w:r>
    </w:p>
    <w:p w14:paraId="1351206E" w14:textId="77777777" w:rsidR="00B14A6F" w:rsidRDefault="009840CA">
      <w:pPr>
        <w:pStyle w:val="Note"/>
      </w:pPr>
      <w:r>
        <w:t>Note 1 to entry: Text of the note.</w:t>
      </w:r>
    </w:p>
    <w:p w14:paraId="1351206F" w14:textId="77777777" w:rsidR="00B14A6F" w:rsidRDefault="009840CA">
      <w:pPr>
        <w:pStyle w:val="Source"/>
      </w:pPr>
      <w:r>
        <w:t>[SOURCE: …]</w:t>
      </w:r>
    </w:p>
    <w:p w14:paraId="13512070" w14:textId="77777777" w:rsidR="00B14A6F" w:rsidRDefault="009840CA">
      <w:pPr>
        <w:pStyle w:val="TermNum"/>
      </w:pPr>
      <w:r>
        <w:lastRenderedPageBreak/>
        <w:t>3.2</w:t>
      </w:r>
    </w:p>
    <w:p w14:paraId="13512071" w14:textId="77777777" w:rsidR="00B14A6F" w:rsidRDefault="009840CA">
      <w:pPr>
        <w:pStyle w:val="Terms"/>
      </w:pPr>
      <w:r>
        <w:t>term</w:t>
      </w:r>
    </w:p>
    <w:p w14:paraId="13512072" w14:textId="77777777" w:rsidR="00B14A6F" w:rsidRDefault="009840CA">
      <w:pPr>
        <w:pStyle w:val="Definition"/>
      </w:pPr>
      <w:r>
        <w:t>text of the definition</w:t>
      </w:r>
    </w:p>
    <w:p w14:paraId="13512073" w14:textId="77777777" w:rsidR="00B14A6F" w:rsidRDefault="009840CA">
      <w:pPr>
        <w:pStyle w:val="Heading1"/>
        <w:numPr>
          <w:ilvl w:val="0"/>
          <w:numId w:val="1"/>
        </w:numPr>
        <w:tabs>
          <w:tab w:val="clear" w:pos="432"/>
        </w:tabs>
        <w:ind w:left="0" w:firstLine="0"/>
      </w:pPr>
      <w:bookmarkStart w:id="5" w:name="_Toc181915248"/>
      <w:r>
        <w:t>System architecture</w:t>
      </w:r>
      <w:bookmarkEnd w:id="5"/>
    </w:p>
    <w:p w14:paraId="13512074" w14:textId="2DA0620D" w:rsidR="00B14A6F" w:rsidRDefault="00EF2772" w:rsidP="00EF2772">
      <w:pPr>
        <w:jc w:val="center"/>
        <w:rPr>
          <w:lang w:eastAsia="ja-JP"/>
        </w:rPr>
      </w:pPr>
      <w:r>
        <w:rPr>
          <w:noProof/>
          <w:lang w:eastAsia="ja-JP"/>
        </w:rPr>
        <w:drawing>
          <wp:inline distT="0" distB="0" distL="0" distR="0" wp14:anchorId="64F591B6" wp14:editId="5986328A">
            <wp:extent cx="5989017" cy="1710071"/>
            <wp:effectExtent l="0" t="0" r="0" b="4445"/>
            <wp:docPr id="10082266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26657" cy="1720819"/>
                    </a:xfrm>
                    <a:prstGeom prst="rect">
                      <a:avLst/>
                    </a:prstGeom>
                    <a:noFill/>
                  </pic:spPr>
                </pic:pic>
              </a:graphicData>
            </a:graphic>
          </wp:inline>
        </w:drawing>
      </w:r>
    </w:p>
    <w:p w14:paraId="13512075" w14:textId="77777777" w:rsidR="00B14A6F" w:rsidRDefault="009840CA">
      <w:pPr>
        <w:pStyle w:val="FigureTitle"/>
        <w:rPr>
          <w:lang w:eastAsia="ja-JP"/>
        </w:rPr>
      </w:pPr>
      <w:r>
        <w:rPr>
          <w:lang w:eastAsia="ja-JP"/>
        </w:rPr>
        <w:t>System architecture</w:t>
      </w:r>
    </w:p>
    <w:p w14:paraId="13512076" w14:textId="77777777" w:rsidR="00B14A6F" w:rsidRDefault="009840CA">
      <w:pPr>
        <w:pStyle w:val="Heading1"/>
        <w:numPr>
          <w:ilvl w:val="0"/>
          <w:numId w:val="1"/>
        </w:numPr>
        <w:tabs>
          <w:tab w:val="clear" w:pos="432"/>
        </w:tabs>
        <w:ind w:left="0" w:firstLine="0"/>
      </w:pPr>
      <w:bookmarkStart w:id="6" w:name="_Toc181915249"/>
      <w:r>
        <w:t>System client model</w:t>
      </w:r>
      <w:bookmarkEnd w:id="6"/>
      <w:r>
        <w:t xml:space="preserve"> </w:t>
      </w:r>
    </w:p>
    <w:p w14:paraId="13512077" w14:textId="62C962C8" w:rsidR="00B14A6F" w:rsidRDefault="00862965" w:rsidP="00F80DCD">
      <w:pPr>
        <w:jc w:val="center"/>
        <w:rPr>
          <w:lang w:eastAsia="ja-JP"/>
        </w:rPr>
      </w:pPr>
      <w:r>
        <w:rPr>
          <w:noProof/>
          <w:lang w:eastAsia="ja-JP"/>
        </w:rPr>
        <w:drawing>
          <wp:inline distT="0" distB="0" distL="0" distR="0" wp14:anchorId="375C3B3E" wp14:editId="7898E750">
            <wp:extent cx="5962650" cy="2645922"/>
            <wp:effectExtent l="0" t="0" r="0" b="2540"/>
            <wp:docPr id="111764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70681" cy="2649486"/>
                    </a:xfrm>
                    <a:prstGeom prst="rect">
                      <a:avLst/>
                    </a:prstGeom>
                    <a:noFill/>
                  </pic:spPr>
                </pic:pic>
              </a:graphicData>
            </a:graphic>
          </wp:inline>
        </w:drawing>
      </w:r>
    </w:p>
    <w:p w14:paraId="13512078" w14:textId="77777777" w:rsidR="00B14A6F" w:rsidRDefault="009840CA">
      <w:pPr>
        <w:pStyle w:val="FigureTitle"/>
        <w:rPr>
          <w:lang w:eastAsia="ja-JP"/>
        </w:rPr>
      </w:pPr>
      <w:r>
        <w:rPr>
          <w:lang w:eastAsia="ja-JP"/>
        </w:rPr>
        <w:t>System client model</w:t>
      </w:r>
    </w:p>
    <w:p w14:paraId="1351207A" w14:textId="77777777" w:rsidR="00B14A6F" w:rsidRDefault="009840CA">
      <w:pPr>
        <w:pStyle w:val="Heading1"/>
        <w:numPr>
          <w:ilvl w:val="0"/>
          <w:numId w:val="1"/>
        </w:numPr>
        <w:tabs>
          <w:tab w:val="clear" w:pos="432"/>
        </w:tabs>
        <w:ind w:left="0" w:firstLine="0"/>
      </w:pPr>
      <w:bookmarkStart w:id="7" w:name="_Toc181915250"/>
      <w:r>
        <w:t>Access unit metadata</w:t>
      </w:r>
      <w:bookmarkEnd w:id="7"/>
    </w:p>
    <w:p w14:paraId="1351207B" w14:textId="77777777" w:rsidR="00B14A6F" w:rsidRDefault="009840CA">
      <w:pPr>
        <w:pStyle w:val="Heading2"/>
      </w:pPr>
      <w:bookmarkStart w:id="8" w:name="_Toc181915251"/>
      <w:r>
        <w:t>General</w:t>
      </w:r>
      <w:bookmarkEnd w:id="8"/>
    </w:p>
    <w:p w14:paraId="1351207C" w14:textId="1E75F73B" w:rsidR="00B14A6F" w:rsidRDefault="009840CA">
      <w:r>
        <w:rPr>
          <w:lang w:eastAsia="ja-JP"/>
        </w:rPr>
        <w:t xml:space="preserve">The </w:t>
      </w:r>
      <w:r w:rsidR="00C60549">
        <w:rPr>
          <w:lang w:eastAsia="ja-JP"/>
        </w:rPr>
        <w:t>access unit</w:t>
      </w:r>
      <w:r>
        <w:rPr>
          <w:lang w:eastAsia="ja-JP"/>
        </w:rPr>
        <w:t xml:space="preserve"> metadata is a binary structure that contains any type of </w:t>
      </w:r>
      <w:r w:rsidR="00C60549">
        <w:rPr>
          <w:lang w:eastAsia="ja-JP"/>
        </w:rPr>
        <w:t>metadata payload</w:t>
      </w:r>
      <w:r>
        <w:rPr>
          <w:lang w:eastAsia="ja-JP"/>
        </w:rPr>
        <w:t xml:space="preserve">. The </w:t>
      </w:r>
      <w:r w:rsidR="00C60549">
        <w:rPr>
          <w:lang w:eastAsia="ja-JP"/>
        </w:rPr>
        <w:t xml:space="preserve">access unit metadata </w:t>
      </w:r>
      <w:r>
        <w:rPr>
          <w:lang w:eastAsia="ja-JP"/>
        </w:rPr>
        <w:t>comprises first a metadata identifier followed by a payload. The structure of the payload is determined by the metadata identifier.</w:t>
      </w:r>
    </w:p>
    <w:p w14:paraId="1351207D" w14:textId="77777777" w:rsidR="00B14A6F" w:rsidRDefault="009840CA">
      <w:pPr>
        <w:pStyle w:val="Heading2"/>
      </w:pPr>
      <w:bookmarkStart w:id="9" w:name="_Toc181915252"/>
      <w:r>
        <w:t>Syntax and semantics</w:t>
      </w:r>
      <w:bookmarkEnd w:id="9"/>
    </w:p>
    <w:p w14:paraId="1351207E" w14:textId="77777777" w:rsidR="00B14A6F" w:rsidRDefault="00B14A6F">
      <w:pPr>
        <w:rPr>
          <w:szCs w:val="20"/>
          <w:lang w:eastAsia="zh-CN"/>
        </w:rPr>
      </w:pPr>
    </w:p>
    <w:p w14:paraId="1351207F"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 xml:space="preserve">class </w:t>
      </w:r>
      <w:proofErr w:type="spellStart"/>
      <w:r>
        <w:rPr>
          <w:rFonts w:ascii="Courier New" w:hAnsi="Courier New" w:cs="Courier New"/>
          <w:szCs w:val="20"/>
          <w:lang w:eastAsia="zh-CN"/>
        </w:rPr>
        <w:t>AccessUnitMetadata</w:t>
      </w:r>
      <w:proofErr w:type="spellEnd"/>
      <w:r>
        <w:rPr>
          <w:rFonts w:ascii="Courier New" w:hAnsi="Courier New" w:cs="Courier New"/>
          <w:szCs w:val="20"/>
          <w:lang w:eastAsia="zh-CN"/>
        </w:rPr>
        <w:br/>
        <w:t>{</w:t>
      </w:r>
    </w:p>
    <w:p w14:paraId="13512080"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 xml:space="preserve">unsigned int(8) </w:t>
      </w:r>
      <w:proofErr w:type="spellStart"/>
      <w:r>
        <w:rPr>
          <w:rFonts w:ascii="Courier New" w:hAnsi="Courier New" w:cs="Courier New"/>
          <w:szCs w:val="20"/>
          <w:lang w:eastAsia="zh-CN"/>
        </w:rPr>
        <w:t>metadata_type</w:t>
      </w:r>
      <w:proofErr w:type="spellEnd"/>
      <w:r>
        <w:rPr>
          <w:rFonts w:ascii="Courier New" w:hAnsi="Courier New" w:cs="Courier New"/>
          <w:szCs w:val="20"/>
          <w:lang w:eastAsia="zh-CN"/>
        </w:rPr>
        <w:t>;</w:t>
      </w:r>
      <w:r>
        <w:rPr>
          <w:rFonts w:ascii="Courier New" w:hAnsi="Courier New" w:cs="Courier New"/>
          <w:szCs w:val="20"/>
          <w:lang w:eastAsia="zh-CN"/>
        </w:rPr>
        <w:br/>
      </w:r>
      <w:r>
        <w:rPr>
          <w:rFonts w:ascii="Courier New" w:hAnsi="Courier New" w:cs="Courier New"/>
          <w:szCs w:val="20"/>
          <w:lang w:eastAsia="zh-CN"/>
        </w:rPr>
        <w:tab/>
      </w:r>
      <w:proofErr w:type="spellStart"/>
      <w:r>
        <w:rPr>
          <w:rFonts w:ascii="Courier New" w:hAnsi="Courier New" w:cs="Courier New"/>
          <w:szCs w:val="20"/>
          <w:lang w:eastAsia="zh-CN"/>
        </w:rPr>
        <w:t>MetadataPayload</w:t>
      </w:r>
      <w:proofErr w:type="spellEnd"/>
      <w:r>
        <w:rPr>
          <w:rFonts w:ascii="Courier New" w:hAnsi="Courier New" w:cs="Courier New"/>
          <w:szCs w:val="20"/>
          <w:lang w:eastAsia="zh-CN"/>
        </w:rPr>
        <w:t xml:space="preserve"> payload(</w:t>
      </w:r>
      <w:proofErr w:type="spellStart"/>
      <w:r>
        <w:rPr>
          <w:rFonts w:ascii="Courier New" w:hAnsi="Courier New" w:cs="Courier New"/>
          <w:szCs w:val="20"/>
          <w:lang w:eastAsia="zh-CN"/>
        </w:rPr>
        <w:t>metadata_type</w:t>
      </w:r>
      <w:proofErr w:type="spellEnd"/>
      <w:r>
        <w:rPr>
          <w:rFonts w:ascii="Courier New" w:hAnsi="Courier New" w:cs="Courier New"/>
          <w:szCs w:val="20"/>
          <w:lang w:eastAsia="zh-CN"/>
        </w:rPr>
        <w:t>);</w:t>
      </w:r>
    </w:p>
    <w:p w14:paraId="13512081"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lastRenderedPageBreak/>
        <w:t>}</w:t>
      </w:r>
    </w:p>
    <w:p w14:paraId="13512082" w14:textId="683F0BF6" w:rsidR="00B14A6F" w:rsidRDefault="009840CA">
      <w:pPr>
        <w:rPr>
          <w:lang w:eastAsia="ja-JP"/>
        </w:rPr>
      </w:pPr>
      <w:r>
        <w:rPr>
          <w:highlight w:val="yellow"/>
          <w:lang w:eastAsia="ja-JP"/>
        </w:rPr>
        <w:t xml:space="preserve">[Editor’s note: Further study is needed on adding an identifier for a given access unit metadata  in order to keep the information association between the metadata an the access unit. For example, there could be a POC value </w:t>
      </w:r>
      <w:r w:rsidRPr="00020B09">
        <w:rPr>
          <w:highlight w:val="yellow"/>
          <w:lang w:eastAsia="ja-JP"/>
        </w:rPr>
        <w:t xml:space="preserve">in the </w:t>
      </w:r>
      <w:proofErr w:type="spellStart"/>
      <w:r w:rsidR="00020B09" w:rsidRPr="00020B09">
        <w:rPr>
          <w:highlight w:val="yellow"/>
          <w:lang w:eastAsia="ja-JP"/>
        </w:rPr>
        <w:t>AccessUnitMetadata</w:t>
      </w:r>
      <w:proofErr w:type="spellEnd"/>
      <w:r w:rsidR="00020B09" w:rsidRPr="00020B09">
        <w:rPr>
          <w:highlight w:val="yellow"/>
          <w:lang w:eastAsia="ja-JP"/>
        </w:rPr>
        <w:t xml:space="preserve"> </w:t>
      </w:r>
      <w:r>
        <w:rPr>
          <w:highlight w:val="yellow"/>
          <w:lang w:eastAsia="ja-JP"/>
        </w:rPr>
        <w:t>such that the association is kept even after decoding the coded video picture.]</w:t>
      </w:r>
    </w:p>
    <w:p w14:paraId="13512083" w14:textId="77777777" w:rsidR="00B14A6F" w:rsidRDefault="00B14A6F">
      <w:pPr>
        <w:rPr>
          <w:lang w:eastAsia="ja-JP"/>
        </w:rPr>
      </w:pPr>
    </w:p>
    <w:p w14:paraId="13512084"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 xml:space="preserve">class </w:t>
      </w:r>
      <w:proofErr w:type="spellStart"/>
      <w:r>
        <w:rPr>
          <w:rFonts w:ascii="Courier New" w:hAnsi="Courier New" w:cs="Courier New"/>
          <w:szCs w:val="20"/>
          <w:lang w:eastAsia="zh-CN"/>
        </w:rPr>
        <w:t>MetadataPayload</w:t>
      </w:r>
      <w:proofErr w:type="spellEnd"/>
      <w:r>
        <w:rPr>
          <w:rFonts w:ascii="Courier New" w:hAnsi="Courier New" w:cs="Courier New"/>
          <w:szCs w:val="20"/>
          <w:lang w:eastAsia="zh-CN"/>
        </w:rPr>
        <w:t xml:space="preserve"> (int </w:t>
      </w:r>
      <w:proofErr w:type="spellStart"/>
      <w:r>
        <w:rPr>
          <w:rFonts w:ascii="Courier New" w:hAnsi="Courier New" w:cs="Courier New"/>
          <w:szCs w:val="20"/>
          <w:lang w:eastAsia="zh-CN"/>
        </w:rPr>
        <w:t>metadata_type</w:t>
      </w:r>
      <w:proofErr w:type="spellEnd"/>
      <w:r>
        <w:rPr>
          <w:rFonts w:ascii="Courier New" w:hAnsi="Courier New" w:cs="Courier New"/>
          <w:szCs w:val="20"/>
          <w:lang w:eastAsia="zh-CN"/>
        </w:rPr>
        <w:t>)</w:t>
      </w:r>
      <w:r>
        <w:rPr>
          <w:rFonts w:ascii="Courier New" w:hAnsi="Courier New" w:cs="Courier New"/>
          <w:szCs w:val="20"/>
          <w:lang w:eastAsia="zh-CN"/>
        </w:rPr>
        <w:br/>
        <w:t>{</w:t>
      </w:r>
    </w:p>
    <w:p w14:paraId="13512085"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switch(</w:t>
      </w:r>
      <w:proofErr w:type="spellStart"/>
      <w:r>
        <w:rPr>
          <w:rFonts w:ascii="Courier New" w:hAnsi="Courier New" w:cs="Courier New"/>
          <w:szCs w:val="20"/>
          <w:lang w:eastAsia="zh-CN"/>
        </w:rPr>
        <w:t>metadata_type</w:t>
      </w:r>
      <w:proofErr w:type="spellEnd"/>
      <w:r>
        <w:rPr>
          <w:rFonts w:ascii="Courier New" w:hAnsi="Courier New" w:cs="Courier New"/>
          <w:szCs w:val="20"/>
          <w:lang w:eastAsia="zh-CN"/>
        </w:rPr>
        <w:t>) {</w:t>
      </w:r>
    </w:p>
    <w:p w14:paraId="13512086"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 xml:space="preserve">case 0:            </w:t>
      </w:r>
      <w:r>
        <w:rPr>
          <w:rFonts w:ascii="Courier New" w:hAnsi="Courier New" w:cs="Courier New"/>
          <w:szCs w:val="20"/>
          <w:lang w:eastAsia="zh-CN"/>
        </w:rPr>
        <w:tab/>
      </w:r>
      <w:r>
        <w:rPr>
          <w:rFonts w:ascii="Courier New" w:hAnsi="Courier New" w:cs="Courier New"/>
          <w:szCs w:val="20"/>
          <w:lang w:eastAsia="zh-CN"/>
        </w:rPr>
        <w:tab/>
        <w:t>// MPEG-reserved (to be discussed if needed)</w:t>
      </w:r>
    </w:p>
    <w:p w14:paraId="13512087"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r>
      <w:proofErr w:type="spellStart"/>
      <w:r>
        <w:rPr>
          <w:rFonts w:ascii="Courier New" w:hAnsi="Courier New" w:cs="Courier New"/>
          <w:szCs w:val="20"/>
          <w:lang w:eastAsia="zh-CN"/>
        </w:rPr>
        <w:t>metadata_integer</w:t>
      </w:r>
      <w:proofErr w:type="spellEnd"/>
      <w:r>
        <w:rPr>
          <w:rFonts w:ascii="Courier New" w:hAnsi="Courier New" w:cs="Courier New"/>
          <w:szCs w:val="20"/>
          <w:lang w:eastAsia="zh-CN"/>
        </w:rPr>
        <w:t>(0);</w:t>
      </w:r>
      <w:r>
        <w:rPr>
          <w:rFonts w:ascii="Courier New" w:hAnsi="Courier New" w:cs="Courier New"/>
          <w:szCs w:val="20"/>
          <w:lang w:eastAsia="zh-CN"/>
        </w:rPr>
        <w:br/>
      </w:r>
      <w:r>
        <w:rPr>
          <w:rFonts w:ascii="Courier New" w:hAnsi="Courier New" w:cs="Courier New"/>
          <w:szCs w:val="20"/>
          <w:lang w:eastAsia="zh-CN"/>
        </w:rPr>
        <w:tab/>
      </w:r>
      <w:r>
        <w:rPr>
          <w:rFonts w:ascii="Courier New" w:hAnsi="Courier New" w:cs="Courier New"/>
          <w:szCs w:val="20"/>
          <w:lang w:eastAsia="zh-CN"/>
        </w:rPr>
        <w:tab/>
        <w:t>case 1:</w:t>
      </w:r>
    </w:p>
    <w:p w14:paraId="13512088"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r>
      <w:proofErr w:type="spellStart"/>
      <w:r>
        <w:rPr>
          <w:rFonts w:ascii="Courier New" w:hAnsi="Courier New" w:cs="Courier New"/>
          <w:szCs w:val="20"/>
          <w:lang w:eastAsia="zh-CN"/>
        </w:rPr>
        <w:t>metadata_integer</w:t>
      </w:r>
      <w:proofErr w:type="spellEnd"/>
      <w:r>
        <w:rPr>
          <w:rFonts w:ascii="Courier New" w:hAnsi="Courier New" w:cs="Courier New"/>
          <w:szCs w:val="20"/>
          <w:lang w:eastAsia="zh-CN"/>
        </w:rPr>
        <w:t>(1);</w:t>
      </w:r>
      <w:r>
        <w:rPr>
          <w:rFonts w:ascii="Courier New" w:hAnsi="Courier New" w:cs="Courier New"/>
          <w:szCs w:val="20"/>
          <w:lang w:eastAsia="zh-CN"/>
        </w:rPr>
        <w:br/>
        <w:t>…</w:t>
      </w:r>
    </w:p>
    <w:p w14:paraId="13512089"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case 254:</w:t>
      </w:r>
    </w:p>
    <w:p w14:paraId="1351208A"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r>
      <w:proofErr w:type="spellStart"/>
      <w:r>
        <w:rPr>
          <w:rFonts w:ascii="Courier New" w:hAnsi="Courier New" w:cs="Courier New"/>
          <w:szCs w:val="20"/>
          <w:lang w:eastAsia="zh-CN"/>
        </w:rPr>
        <w:t>metadata_urn_based</w:t>
      </w:r>
      <w:proofErr w:type="spellEnd"/>
      <w:r>
        <w:rPr>
          <w:rFonts w:ascii="Courier New" w:hAnsi="Courier New" w:cs="Courier New"/>
          <w:szCs w:val="20"/>
          <w:lang w:eastAsia="zh-CN"/>
        </w:rPr>
        <w:t>();</w:t>
      </w:r>
      <w:r>
        <w:rPr>
          <w:rFonts w:ascii="Courier New" w:hAnsi="Courier New" w:cs="Courier New"/>
          <w:szCs w:val="20"/>
          <w:lang w:eastAsia="zh-CN"/>
        </w:rPr>
        <w:tab/>
      </w:r>
      <w:r>
        <w:rPr>
          <w:rFonts w:ascii="Courier New" w:hAnsi="Courier New" w:cs="Courier New"/>
          <w:szCs w:val="20"/>
          <w:lang w:eastAsia="zh-CN"/>
        </w:rPr>
        <w:tab/>
        <w:t>// For external spec</w:t>
      </w:r>
    </w:p>
    <w:p w14:paraId="1351208B"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case 255:</w:t>
      </w:r>
    </w:p>
    <w:p w14:paraId="1351208C"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r>
      <w:proofErr w:type="spellStart"/>
      <w:r>
        <w:rPr>
          <w:rFonts w:ascii="Courier New" w:hAnsi="Courier New" w:cs="Courier New"/>
          <w:szCs w:val="20"/>
          <w:lang w:eastAsia="zh-CN"/>
        </w:rPr>
        <w:t>metadata_uuid_based</w:t>
      </w:r>
      <w:proofErr w:type="spellEnd"/>
      <w:r>
        <w:rPr>
          <w:rFonts w:ascii="Courier New" w:hAnsi="Courier New" w:cs="Courier New"/>
          <w:szCs w:val="20"/>
          <w:lang w:eastAsia="zh-CN"/>
        </w:rPr>
        <w:t>();</w:t>
      </w:r>
      <w:r>
        <w:rPr>
          <w:rFonts w:ascii="Courier New" w:hAnsi="Courier New" w:cs="Courier New"/>
          <w:szCs w:val="20"/>
          <w:lang w:eastAsia="zh-CN"/>
        </w:rPr>
        <w:tab/>
        <w:t>// For external org</w:t>
      </w:r>
    </w:p>
    <w:p w14:paraId="1351208D"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w:t>
      </w:r>
    </w:p>
    <w:p w14:paraId="1351208E"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w:t>
      </w:r>
    </w:p>
    <w:p w14:paraId="1351208F" w14:textId="77777777" w:rsidR="00B14A6F" w:rsidRDefault="009840CA">
      <w:pPr>
        <w:rPr>
          <w:lang w:eastAsia="ja-JP"/>
        </w:rPr>
      </w:pPr>
      <w:r>
        <w:rPr>
          <w:highlight w:val="yellow"/>
          <w:lang w:eastAsia="ja-JP"/>
        </w:rPr>
        <w:t xml:space="preserve">[Editor’s note: Further discussion is needed to determine the need of number-based, URN and </w:t>
      </w:r>
      <w:proofErr w:type="spellStart"/>
      <w:r>
        <w:rPr>
          <w:highlight w:val="yellow"/>
          <w:lang w:eastAsia="ja-JP"/>
        </w:rPr>
        <w:t>uuid</w:t>
      </w:r>
      <w:proofErr w:type="spellEnd"/>
      <w:r>
        <w:rPr>
          <w:highlight w:val="yellow"/>
          <w:lang w:eastAsia="ja-JP"/>
        </w:rPr>
        <w:t>-based.]</w:t>
      </w:r>
    </w:p>
    <w:p w14:paraId="13512090" w14:textId="77777777" w:rsidR="00B14A6F" w:rsidRDefault="009840CA">
      <w:pPr>
        <w:pStyle w:val="Heading1"/>
        <w:numPr>
          <w:ilvl w:val="0"/>
          <w:numId w:val="1"/>
        </w:numPr>
        <w:tabs>
          <w:tab w:val="clear" w:pos="432"/>
        </w:tabs>
        <w:ind w:left="0" w:firstLine="0"/>
      </w:pPr>
      <w:bookmarkStart w:id="10" w:name="_Toc181915253"/>
      <w:r>
        <w:t>Definition of metadata payload</w:t>
      </w:r>
      <w:bookmarkEnd w:id="10"/>
    </w:p>
    <w:p w14:paraId="13512091" w14:textId="77777777" w:rsidR="00B14A6F" w:rsidRDefault="009840CA">
      <w:pPr>
        <w:rPr>
          <w:lang w:eastAsia="ja-JP"/>
        </w:rPr>
      </w:pPr>
      <w:r>
        <w:rPr>
          <w:highlight w:val="yellow"/>
          <w:lang w:eastAsia="ja-JP"/>
        </w:rPr>
        <w:t xml:space="preserve">[Editor’s note: Further discussion is needed to determine the need of number-based, URN and </w:t>
      </w:r>
      <w:proofErr w:type="spellStart"/>
      <w:r>
        <w:rPr>
          <w:highlight w:val="yellow"/>
          <w:lang w:eastAsia="ja-JP"/>
        </w:rPr>
        <w:t>uuid</w:t>
      </w:r>
      <w:proofErr w:type="spellEnd"/>
      <w:r>
        <w:rPr>
          <w:highlight w:val="yellow"/>
          <w:lang w:eastAsia="ja-JP"/>
        </w:rPr>
        <w:t>-based.]</w:t>
      </w:r>
    </w:p>
    <w:p w14:paraId="13512092" w14:textId="77777777" w:rsidR="00B14A6F" w:rsidRDefault="009840CA">
      <w:pPr>
        <w:pStyle w:val="Heading2"/>
      </w:pPr>
      <w:bookmarkStart w:id="11" w:name="_Toc181915254"/>
      <w:r>
        <w:t>Integer-based payload definition</w:t>
      </w:r>
      <w:bookmarkEnd w:id="11"/>
    </w:p>
    <w:p w14:paraId="13512093" w14:textId="77777777" w:rsidR="00B14A6F" w:rsidRDefault="009840CA">
      <w:pPr>
        <w:jc w:val="left"/>
        <w:rPr>
          <w:rFonts w:ascii="Courier New" w:hAnsi="Courier New" w:cs="Courier New"/>
          <w:lang w:eastAsia="zh-CN"/>
        </w:rPr>
      </w:pPr>
      <w:r>
        <w:rPr>
          <w:rFonts w:ascii="Courier New" w:hAnsi="Courier New" w:cs="Courier New"/>
          <w:szCs w:val="20"/>
          <w:lang w:eastAsia="zh-CN"/>
        </w:rPr>
        <w:t xml:space="preserve">class </w:t>
      </w:r>
      <w:proofErr w:type="spellStart"/>
      <w:r>
        <w:rPr>
          <w:rFonts w:ascii="Courier New" w:hAnsi="Courier New" w:cs="Courier New"/>
          <w:szCs w:val="20"/>
          <w:lang w:eastAsia="zh-CN"/>
        </w:rPr>
        <w:t>metadata_integer</w:t>
      </w:r>
      <w:proofErr w:type="spellEnd"/>
      <w:r>
        <w:rPr>
          <w:rFonts w:ascii="Courier New" w:hAnsi="Courier New" w:cs="Courier New"/>
          <w:szCs w:val="20"/>
          <w:lang w:eastAsia="zh-CN"/>
        </w:rPr>
        <w:t xml:space="preserve">(int </w:t>
      </w:r>
      <w:proofErr w:type="spellStart"/>
      <w:r>
        <w:rPr>
          <w:rFonts w:ascii="Courier New" w:hAnsi="Courier New" w:cs="Courier New"/>
          <w:szCs w:val="20"/>
          <w:lang w:eastAsia="zh-CN"/>
        </w:rPr>
        <w:t>metadata_integer_type</w:t>
      </w:r>
      <w:proofErr w:type="spellEnd"/>
      <w:r>
        <w:rPr>
          <w:rFonts w:ascii="Courier New" w:hAnsi="Courier New" w:cs="Courier New"/>
          <w:szCs w:val="20"/>
          <w:lang w:eastAsia="zh-CN"/>
        </w:rPr>
        <w:t>)</w:t>
      </w:r>
      <w:r>
        <w:rPr>
          <w:rFonts w:ascii="Courier New" w:hAnsi="Courier New" w:cs="Courier New"/>
          <w:szCs w:val="20"/>
          <w:lang w:eastAsia="zh-CN"/>
        </w:rPr>
        <w:br/>
        <w:t>{</w:t>
      </w:r>
    </w:p>
    <w:p w14:paraId="13512094" w14:textId="77777777" w:rsidR="00B14A6F" w:rsidRDefault="009840CA">
      <w:pPr>
        <w:rPr>
          <w:lang w:eastAsia="ja-JP"/>
        </w:rPr>
      </w:pPr>
      <w:r>
        <w:rPr>
          <w:highlight w:val="yellow"/>
          <w:lang w:eastAsia="ja-JP"/>
        </w:rPr>
        <w:t>TBD</w:t>
      </w:r>
    </w:p>
    <w:p w14:paraId="13512095" w14:textId="77777777" w:rsidR="00B14A6F" w:rsidRDefault="009840CA">
      <w:pPr>
        <w:rPr>
          <w:rFonts w:ascii="Courier New" w:hAnsi="Courier New" w:cs="Courier New"/>
          <w:szCs w:val="20"/>
          <w:lang w:eastAsia="zh-CN"/>
        </w:rPr>
      </w:pPr>
      <w:r>
        <w:rPr>
          <w:rFonts w:ascii="Courier New" w:hAnsi="Courier New" w:cs="Courier New"/>
          <w:szCs w:val="20"/>
          <w:lang w:eastAsia="zh-CN"/>
        </w:rPr>
        <w:t>}</w:t>
      </w:r>
    </w:p>
    <w:p w14:paraId="13512096" w14:textId="3D9C8EF8" w:rsidR="00B14A6F" w:rsidRDefault="00C36AB8">
      <w:pPr>
        <w:pStyle w:val="Heading2"/>
      </w:pPr>
      <w:bookmarkStart w:id="12" w:name="_Toc181915255"/>
      <w:r>
        <w:t>URN-b</w:t>
      </w:r>
      <w:r w:rsidR="009840CA">
        <w:t>ased payload definition</w:t>
      </w:r>
      <w:bookmarkEnd w:id="12"/>
    </w:p>
    <w:p w14:paraId="13512097" w14:textId="77777777" w:rsidR="00B14A6F" w:rsidRDefault="009840CA">
      <w:pPr>
        <w:jc w:val="left"/>
        <w:rPr>
          <w:rFonts w:ascii="Courier New" w:hAnsi="Courier New" w:cs="Courier New"/>
          <w:lang w:eastAsia="zh-CN"/>
        </w:rPr>
      </w:pPr>
      <w:r>
        <w:rPr>
          <w:rFonts w:ascii="Courier New" w:hAnsi="Courier New" w:cs="Courier New"/>
          <w:szCs w:val="20"/>
          <w:lang w:eastAsia="zh-CN"/>
        </w:rPr>
        <w:t xml:space="preserve">class </w:t>
      </w:r>
      <w:proofErr w:type="spellStart"/>
      <w:r>
        <w:rPr>
          <w:rFonts w:ascii="Courier New" w:hAnsi="Courier New" w:cs="Courier New"/>
          <w:szCs w:val="20"/>
          <w:lang w:eastAsia="zh-CN"/>
        </w:rPr>
        <w:t>metadata_urn_based</w:t>
      </w:r>
      <w:proofErr w:type="spellEnd"/>
      <w:r>
        <w:rPr>
          <w:rFonts w:ascii="Courier New" w:hAnsi="Courier New" w:cs="Courier New"/>
          <w:szCs w:val="20"/>
          <w:lang w:eastAsia="zh-CN"/>
        </w:rPr>
        <w:t>()</w:t>
      </w:r>
      <w:r>
        <w:rPr>
          <w:rFonts w:ascii="Courier New" w:hAnsi="Courier New" w:cs="Courier New"/>
          <w:szCs w:val="20"/>
          <w:lang w:eastAsia="zh-CN"/>
        </w:rPr>
        <w:br/>
        <w:t>{</w:t>
      </w:r>
    </w:p>
    <w:p w14:paraId="13512098" w14:textId="77777777" w:rsidR="00B14A6F" w:rsidRDefault="009840CA">
      <w:pPr>
        <w:rPr>
          <w:lang w:eastAsia="ja-JP"/>
        </w:rPr>
      </w:pPr>
      <w:r>
        <w:rPr>
          <w:highlight w:val="yellow"/>
          <w:lang w:eastAsia="ja-JP"/>
        </w:rPr>
        <w:t>TBD</w:t>
      </w:r>
    </w:p>
    <w:p w14:paraId="13512099" w14:textId="77777777" w:rsidR="00B14A6F" w:rsidRDefault="009840CA">
      <w:pPr>
        <w:rPr>
          <w:rFonts w:ascii="Courier New" w:hAnsi="Courier New" w:cs="Courier New"/>
          <w:szCs w:val="20"/>
          <w:lang w:eastAsia="zh-CN"/>
        </w:rPr>
      </w:pPr>
      <w:r>
        <w:rPr>
          <w:rFonts w:ascii="Courier New" w:hAnsi="Courier New" w:cs="Courier New"/>
          <w:szCs w:val="20"/>
          <w:lang w:eastAsia="zh-CN"/>
        </w:rPr>
        <w:t>}</w:t>
      </w:r>
    </w:p>
    <w:p w14:paraId="1351209A" w14:textId="77777777" w:rsidR="00B14A6F" w:rsidRDefault="009840CA">
      <w:pPr>
        <w:pStyle w:val="Heading2"/>
      </w:pPr>
      <w:bookmarkStart w:id="13" w:name="_Toc181915256"/>
      <w:r>
        <w:t>UUID-based payload definition</w:t>
      </w:r>
      <w:bookmarkEnd w:id="13"/>
    </w:p>
    <w:p w14:paraId="1351209B" w14:textId="77777777" w:rsidR="00B14A6F" w:rsidRDefault="009840CA">
      <w:pPr>
        <w:jc w:val="left"/>
        <w:rPr>
          <w:rFonts w:ascii="Courier New" w:hAnsi="Courier New" w:cs="Courier New"/>
          <w:lang w:eastAsia="zh-CN"/>
        </w:rPr>
      </w:pPr>
      <w:r>
        <w:rPr>
          <w:rFonts w:ascii="Courier New" w:hAnsi="Courier New" w:cs="Courier New"/>
          <w:szCs w:val="20"/>
          <w:lang w:eastAsia="zh-CN"/>
        </w:rPr>
        <w:t xml:space="preserve">class </w:t>
      </w:r>
      <w:proofErr w:type="spellStart"/>
      <w:r>
        <w:rPr>
          <w:rFonts w:ascii="Courier New" w:hAnsi="Courier New" w:cs="Courier New"/>
          <w:szCs w:val="20"/>
          <w:lang w:eastAsia="zh-CN"/>
        </w:rPr>
        <w:t>metadata_uuid_based</w:t>
      </w:r>
      <w:proofErr w:type="spellEnd"/>
      <w:r>
        <w:rPr>
          <w:rFonts w:ascii="Courier New" w:hAnsi="Courier New" w:cs="Courier New"/>
          <w:szCs w:val="20"/>
          <w:lang w:eastAsia="zh-CN"/>
        </w:rPr>
        <w:t>()</w:t>
      </w:r>
      <w:r>
        <w:rPr>
          <w:rFonts w:ascii="Courier New" w:hAnsi="Courier New" w:cs="Courier New"/>
          <w:szCs w:val="20"/>
          <w:lang w:eastAsia="zh-CN"/>
        </w:rPr>
        <w:br/>
        <w:t>{</w:t>
      </w:r>
    </w:p>
    <w:p w14:paraId="1351209C" w14:textId="77777777" w:rsidR="00B14A6F" w:rsidRDefault="009840CA">
      <w:pPr>
        <w:rPr>
          <w:lang w:eastAsia="ja-JP"/>
        </w:rPr>
      </w:pPr>
      <w:r>
        <w:rPr>
          <w:highlight w:val="yellow"/>
          <w:lang w:eastAsia="ja-JP"/>
        </w:rPr>
        <w:t>TBD</w:t>
      </w:r>
    </w:p>
    <w:p w14:paraId="1351209D" w14:textId="77777777" w:rsidR="00B14A6F" w:rsidRDefault="009840CA">
      <w:pPr>
        <w:rPr>
          <w:lang w:eastAsia="ja-JP"/>
        </w:rPr>
      </w:pPr>
      <w:r>
        <w:rPr>
          <w:rFonts w:ascii="Courier New" w:hAnsi="Courier New" w:cs="Courier New"/>
          <w:szCs w:val="20"/>
          <w:lang w:eastAsia="zh-CN"/>
        </w:rPr>
        <w:t>}</w:t>
      </w:r>
    </w:p>
    <w:p w14:paraId="1351209E" w14:textId="77777777" w:rsidR="00B14A6F" w:rsidRDefault="009840CA">
      <w:pPr>
        <w:pStyle w:val="Heading1"/>
        <w:numPr>
          <w:ilvl w:val="0"/>
          <w:numId w:val="1"/>
        </w:numPr>
        <w:tabs>
          <w:tab w:val="clear" w:pos="432"/>
        </w:tabs>
        <w:ind w:left="0" w:firstLine="0"/>
      </w:pPr>
      <w:bookmarkStart w:id="14" w:name="_Toc181915257"/>
      <w:r>
        <w:lastRenderedPageBreak/>
        <w:t>Carriage of the access unit metadata</w:t>
      </w:r>
      <w:bookmarkEnd w:id="14"/>
    </w:p>
    <w:p w14:paraId="1351209F" w14:textId="77777777" w:rsidR="00B14A6F" w:rsidRDefault="009840CA">
      <w:pPr>
        <w:pStyle w:val="Heading2"/>
      </w:pPr>
      <w:bookmarkStart w:id="15" w:name="_Toc181915258"/>
      <w:r>
        <w:t>General</w:t>
      </w:r>
      <w:bookmarkEnd w:id="15"/>
    </w:p>
    <w:p w14:paraId="135120A0" w14:textId="77777777" w:rsidR="00B14A6F" w:rsidRDefault="009840CA">
      <w:r>
        <w:t>The access unit metadata may be carried in two ways. The first method is to carry the access unit metadata as an ITU T-35 message, as defined in Clause 8.2, which is in turn transported in the elementary stream . The second method is to carry the access unit metadata as part of the elementary stream as defined in Clause 8.3.</w:t>
      </w:r>
    </w:p>
    <w:p w14:paraId="135120A1" w14:textId="77777777" w:rsidR="00B14A6F" w:rsidRDefault="009840CA">
      <w:r>
        <w:rPr>
          <w:rStyle w:val="NoteChar"/>
        </w:rPr>
        <w:t xml:space="preserve">NOTE The use of ITU T-35 messages for carrying the access unit metadata depends on the support of ITU T-35 messages by the targeted elementary stream. </w:t>
      </w:r>
    </w:p>
    <w:p w14:paraId="135120A2" w14:textId="77777777" w:rsidR="00B14A6F" w:rsidRDefault="009840CA">
      <w:pPr>
        <w:pStyle w:val="Heading2"/>
      </w:pPr>
      <w:bookmarkStart w:id="16" w:name="_Toc181915259"/>
      <w:r>
        <w:t>Carriage as ITU T-35 messages</w:t>
      </w:r>
      <w:bookmarkEnd w:id="16"/>
    </w:p>
    <w:p w14:paraId="40D24594" w14:textId="593268A8" w:rsidR="00851B23" w:rsidRPr="00851B23" w:rsidRDefault="00851B23" w:rsidP="00851B23">
      <w:pPr>
        <w:rPr>
          <w:lang w:eastAsia="ja-JP"/>
        </w:rPr>
      </w:pPr>
      <w:r>
        <w:rPr>
          <w:highlight w:val="yellow"/>
          <w:lang w:eastAsia="ja-JP"/>
        </w:rPr>
        <w:t xml:space="preserve">[Editor’s note: Further study is needed to understand </w:t>
      </w:r>
      <w:r w:rsidR="00FA54EC">
        <w:rPr>
          <w:highlight w:val="yellow"/>
          <w:lang w:eastAsia="ja-JP"/>
        </w:rPr>
        <w:t xml:space="preserve">the </w:t>
      </w:r>
      <w:r w:rsidR="00EF6F76">
        <w:rPr>
          <w:highlight w:val="yellow"/>
          <w:lang w:eastAsia="ja-JP"/>
        </w:rPr>
        <w:t xml:space="preserve">current </w:t>
      </w:r>
      <w:r w:rsidR="00FA54EC">
        <w:rPr>
          <w:highlight w:val="yellow"/>
          <w:lang w:eastAsia="ja-JP"/>
        </w:rPr>
        <w:t>support in different types of media bitstream, video, audio, etc..</w:t>
      </w:r>
      <w:r>
        <w:rPr>
          <w:highlight w:val="yellow"/>
          <w:lang w:eastAsia="ja-JP"/>
        </w:rPr>
        <w:t>.]</w:t>
      </w:r>
    </w:p>
    <w:p w14:paraId="135120A3" w14:textId="77777777" w:rsidR="00B14A6F" w:rsidRDefault="009840CA">
      <w:pPr>
        <w:pStyle w:val="Heading3"/>
      </w:pPr>
      <w:bookmarkStart w:id="17" w:name="_Toc181915260"/>
      <w:r>
        <w:t>General</w:t>
      </w:r>
      <w:bookmarkEnd w:id="17"/>
    </w:p>
    <w:p w14:paraId="135120A4" w14:textId="77777777" w:rsidR="00B14A6F" w:rsidRDefault="009840CA">
      <w:r>
        <w:t>The structure of a ITU T-35 message consists of three parts:</w:t>
      </w:r>
    </w:p>
    <w:p w14:paraId="135120A5" w14:textId="609D4096" w:rsidR="00B14A6F" w:rsidRDefault="00254C8C">
      <w:pPr>
        <w:pStyle w:val="ListParagraph"/>
        <w:numPr>
          <w:ilvl w:val="0"/>
          <w:numId w:val="40"/>
        </w:numPr>
      </w:pPr>
      <w:r>
        <w:t>country</w:t>
      </w:r>
      <w:r w:rsidR="009840CA">
        <w:t xml:space="preserve"> code</w:t>
      </w:r>
    </w:p>
    <w:p w14:paraId="135120A6" w14:textId="77777777" w:rsidR="00B14A6F" w:rsidRDefault="009840CA">
      <w:pPr>
        <w:pStyle w:val="ListParagraph"/>
        <w:numPr>
          <w:ilvl w:val="0"/>
          <w:numId w:val="40"/>
        </w:numPr>
      </w:pPr>
      <w:r>
        <w:t>terminal provider code</w:t>
      </w:r>
    </w:p>
    <w:p w14:paraId="135120A7" w14:textId="77777777" w:rsidR="00B14A6F" w:rsidRDefault="009840CA">
      <w:pPr>
        <w:pStyle w:val="ListParagraph"/>
        <w:numPr>
          <w:ilvl w:val="0"/>
          <w:numId w:val="40"/>
        </w:numPr>
      </w:pPr>
      <w:r>
        <w:t>terminal provider oriented code</w:t>
      </w:r>
    </w:p>
    <w:p w14:paraId="135120A8" w14:textId="77777777" w:rsidR="00B14A6F" w:rsidRDefault="009840CA">
      <w:r>
        <w:t>For generating an ITU T-35 message containing an access unit metadata, the following requirements apply:</w:t>
      </w:r>
    </w:p>
    <w:p w14:paraId="135120A9" w14:textId="77777777" w:rsidR="00B14A6F" w:rsidRDefault="009840CA">
      <w:pPr>
        <w:pStyle w:val="ListParagraph"/>
        <w:numPr>
          <w:ilvl w:val="0"/>
          <w:numId w:val="41"/>
        </w:numPr>
      </w:pPr>
      <w:r>
        <w:t xml:space="preserve">The country code value shall be equal to </w:t>
      </w:r>
      <w:r>
        <w:rPr>
          <w:highlight w:val="yellow"/>
        </w:rPr>
        <w:t>0xXX</w:t>
      </w:r>
    </w:p>
    <w:p w14:paraId="135120AA" w14:textId="77777777" w:rsidR="00B14A6F" w:rsidRDefault="009840CA">
      <w:pPr>
        <w:pStyle w:val="ListParagraph"/>
        <w:numPr>
          <w:ilvl w:val="0"/>
          <w:numId w:val="41"/>
        </w:numPr>
      </w:pPr>
      <w:r>
        <w:t xml:space="preserve">The terminal provider code value shall be equal to  </w:t>
      </w:r>
      <w:r>
        <w:rPr>
          <w:highlight w:val="yellow"/>
        </w:rPr>
        <w:t>0xYY</w:t>
      </w:r>
    </w:p>
    <w:p w14:paraId="135120AB" w14:textId="77777777" w:rsidR="00B14A6F" w:rsidRDefault="009840CA">
      <w:pPr>
        <w:pStyle w:val="ListParagraph"/>
        <w:numPr>
          <w:ilvl w:val="0"/>
          <w:numId w:val="43"/>
        </w:numPr>
      </w:pPr>
      <w:r>
        <w:t xml:space="preserve">The terminal provider oriented code value shall be equal to </w:t>
      </w:r>
      <w:r>
        <w:rPr>
          <w:highlight w:val="yellow"/>
        </w:rPr>
        <w:t>0xZZ</w:t>
      </w:r>
    </w:p>
    <w:p w14:paraId="135120AC" w14:textId="77777777" w:rsidR="00B14A6F" w:rsidRDefault="009840CA">
      <w:pPr>
        <w:rPr>
          <w:lang w:eastAsia="ja-JP"/>
        </w:rPr>
      </w:pPr>
      <w:r>
        <w:rPr>
          <w:highlight w:val="yellow"/>
          <w:lang w:eastAsia="ja-JP"/>
        </w:rPr>
        <w:t>[Editor’s note: Those values will need to be registered by MPEG. ]</w:t>
      </w:r>
    </w:p>
    <w:p w14:paraId="135120AD" w14:textId="77777777" w:rsidR="00B14A6F" w:rsidRDefault="009840CA">
      <w:pPr>
        <w:pStyle w:val="Heading3"/>
      </w:pPr>
      <w:bookmarkStart w:id="18" w:name="_Toc181915261"/>
      <w:r>
        <w:t>Envelop syntax and semantics</w:t>
      </w:r>
      <w:bookmarkEnd w:id="18"/>
    </w:p>
    <w:p w14:paraId="135120AE"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ITUT35MetadataEnvelop()</w:t>
      </w:r>
      <w:r>
        <w:rPr>
          <w:rFonts w:ascii="Courier New" w:hAnsi="Courier New" w:cs="Courier New"/>
          <w:szCs w:val="20"/>
          <w:lang w:eastAsia="zh-CN"/>
        </w:rPr>
        <w:br/>
        <w:t>{</w:t>
      </w:r>
    </w:p>
    <w:p w14:paraId="135120AF" w14:textId="77777777" w:rsidR="00B14A6F" w:rsidRDefault="009840CA">
      <w:pPr>
        <w:rPr>
          <w:rFonts w:ascii="Courier New" w:eastAsia="Courier New" w:hAnsi="Courier New" w:cs="Courier New"/>
          <w:lang w:eastAsia="ja-JP"/>
        </w:rPr>
      </w:pPr>
      <w:r>
        <w:rPr>
          <w:rFonts w:ascii="Courier New" w:eastAsia="Courier New" w:hAnsi="Courier New" w:cs="Courier New"/>
          <w:lang w:eastAsia="ja-JP"/>
        </w:rPr>
        <w:t xml:space="preserve"> </w:t>
      </w:r>
      <w:r>
        <w:rPr>
          <w:rFonts w:ascii="Courier New" w:eastAsia="Courier New" w:hAnsi="Courier New" w:cs="Courier New"/>
          <w:lang w:eastAsia="ja-JP"/>
        </w:rPr>
        <w:tab/>
        <w:t xml:space="preserve">unsigned int(8) </w:t>
      </w:r>
      <w:proofErr w:type="spellStart"/>
      <w:r>
        <w:rPr>
          <w:rFonts w:ascii="Courier New" w:eastAsia="Courier New" w:hAnsi="Courier New" w:cs="Courier New"/>
          <w:lang w:eastAsia="ja-JP"/>
        </w:rPr>
        <w:t>country_code</w:t>
      </w:r>
      <w:proofErr w:type="spellEnd"/>
      <w:r>
        <w:rPr>
          <w:rFonts w:ascii="Courier New" w:eastAsia="Courier New" w:hAnsi="Courier New" w:cs="Courier New"/>
          <w:lang w:eastAsia="ja-JP"/>
        </w:rPr>
        <w:t xml:space="preserve"> = 0xXX;</w:t>
      </w:r>
    </w:p>
    <w:p w14:paraId="135120B0" w14:textId="77777777" w:rsidR="00B14A6F" w:rsidRDefault="009840CA">
      <w:pPr>
        <w:rPr>
          <w:rFonts w:ascii="Courier New" w:eastAsia="Courier New" w:hAnsi="Courier New" w:cs="Courier New"/>
          <w:lang w:eastAsia="ja-JP"/>
        </w:rPr>
      </w:pPr>
      <w:r>
        <w:rPr>
          <w:rFonts w:ascii="Courier New" w:eastAsia="Courier New" w:hAnsi="Courier New" w:cs="Courier New"/>
          <w:lang w:eastAsia="ja-JP"/>
        </w:rPr>
        <w:tab/>
        <w:t xml:space="preserve">unsigned int(8) </w:t>
      </w:r>
      <w:proofErr w:type="spellStart"/>
      <w:r>
        <w:rPr>
          <w:rFonts w:ascii="Courier New" w:eastAsia="Courier New" w:hAnsi="Courier New" w:cs="Courier New"/>
          <w:lang w:eastAsia="ja-JP"/>
        </w:rPr>
        <w:t>terminal_provider_code</w:t>
      </w:r>
      <w:proofErr w:type="spellEnd"/>
      <w:r>
        <w:rPr>
          <w:rFonts w:ascii="Courier New" w:eastAsia="Courier New" w:hAnsi="Courier New" w:cs="Courier New"/>
          <w:lang w:eastAsia="ja-JP"/>
        </w:rPr>
        <w:t xml:space="preserve"> = 0xYY;</w:t>
      </w:r>
    </w:p>
    <w:p w14:paraId="135120B1" w14:textId="77777777" w:rsidR="00B14A6F" w:rsidRDefault="009840CA">
      <w:pPr>
        <w:rPr>
          <w:rFonts w:ascii="Courier New" w:eastAsia="Courier New" w:hAnsi="Courier New" w:cs="Courier New"/>
          <w:lang w:eastAsia="ja-JP"/>
        </w:rPr>
      </w:pPr>
      <w:r>
        <w:rPr>
          <w:rFonts w:ascii="Courier New" w:eastAsia="Courier New" w:hAnsi="Courier New" w:cs="Courier New"/>
          <w:lang w:eastAsia="ja-JP"/>
        </w:rPr>
        <w:tab/>
        <w:t xml:space="preserve">unsigned int(8) </w:t>
      </w:r>
      <w:proofErr w:type="spellStart"/>
      <w:r>
        <w:rPr>
          <w:rFonts w:ascii="Courier New" w:eastAsia="Courier New" w:hAnsi="Courier New" w:cs="Courier New"/>
          <w:lang w:eastAsia="ja-JP"/>
        </w:rPr>
        <w:t>terminal_provider_oriented_code</w:t>
      </w:r>
      <w:proofErr w:type="spellEnd"/>
      <w:r>
        <w:rPr>
          <w:rFonts w:ascii="Courier New" w:eastAsia="Courier New" w:hAnsi="Courier New" w:cs="Courier New"/>
          <w:lang w:eastAsia="ja-JP"/>
        </w:rPr>
        <w:t xml:space="preserve"> = 0xZZ;</w:t>
      </w:r>
    </w:p>
    <w:p w14:paraId="135120B2" w14:textId="77777777" w:rsidR="00B14A6F" w:rsidRDefault="009840CA">
      <w:pPr>
        <w:rPr>
          <w:rFonts w:ascii="Courier New" w:eastAsia="Courier New" w:hAnsi="Courier New" w:cs="Courier New"/>
        </w:rPr>
      </w:pPr>
      <w:r>
        <w:rPr>
          <w:rFonts w:ascii="Courier New" w:eastAsia="Courier New" w:hAnsi="Courier New" w:cs="Courier New"/>
          <w:lang w:eastAsia="ja-JP"/>
        </w:rPr>
        <w:tab/>
      </w:r>
      <w:proofErr w:type="spellStart"/>
      <w:r>
        <w:rPr>
          <w:rFonts w:ascii="Courier New" w:hAnsi="Courier New" w:cs="Courier New"/>
          <w:szCs w:val="20"/>
          <w:lang w:eastAsia="zh-CN"/>
        </w:rPr>
        <w:t>AccessUnitMetadata</w:t>
      </w:r>
      <w:proofErr w:type="spellEnd"/>
      <w:r>
        <w:rPr>
          <w:rFonts w:ascii="Courier New" w:hAnsi="Courier New" w:cs="Courier New"/>
          <w:szCs w:val="20"/>
          <w:lang w:eastAsia="zh-CN"/>
        </w:rPr>
        <w:t xml:space="preserve"> metadata;</w:t>
      </w:r>
    </w:p>
    <w:p w14:paraId="135120B3" w14:textId="77777777" w:rsidR="00B14A6F" w:rsidRDefault="009840CA">
      <w:pPr>
        <w:rPr>
          <w:rFonts w:ascii="Courier New" w:hAnsi="Courier New" w:cs="Courier New"/>
          <w:lang w:eastAsia="zh-CN"/>
        </w:rPr>
      </w:pPr>
      <w:r>
        <w:rPr>
          <w:rFonts w:ascii="Courier New" w:hAnsi="Courier New" w:cs="Courier New"/>
          <w:szCs w:val="20"/>
          <w:lang w:eastAsia="zh-CN"/>
        </w:rPr>
        <w:t>}</w:t>
      </w:r>
    </w:p>
    <w:p w14:paraId="135120B4" w14:textId="26F18863" w:rsidR="00B14A6F" w:rsidRDefault="009840CA">
      <w:pPr>
        <w:pStyle w:val="Heading2"/>
      </w:pPr>
      <w:bookmarkStart w:id="19" w:name="_Toc181915262"/>
      <w:r>
        <w:t>Carriage in elementary stream</w:t>
      </w:r>
      <w:r w:rsidR="007A6B64">
        <w:t>s</w:t>
      </w:r>
      <w:bookmarkEnd w:id="19"/>
    </w:p>
    <w:p w14:paraId="135120B5" w14:textId="44FB7627" w:rsidR="00B14A6F" w:rsidRDefault="009840CA">
      <w:pPr>
        <w:pStyle w:val="Heading3"/>
      </w:pPr>
      <w:bookmarkStart w:id="20" w:name="_Toc181915263"/>
      <w:r>
        <w:t>Video elementary streams</w:t>
      </w:r>
      <w:bookmarkEnd w:id="20"/>
    </w:p>
    <w:p w14:paraId="135120B6" w14:textId="77777777" w:rsidR="00B14A6F" w:rsidRDefault="009840CA">
      <w:pPr>
        <w:rPr>
          <w:lang w:eastAsia="ja-JP"/>
        </w:rPr>
      </w:pPr>
      <w:r>
        <w:rPr>
          <w:highlight w:val="yellow"/>
          <w:lang w:eastAsia="ja-JP"/>
        </w:rPr>
        <w:t>[Editor’s note: Further study needed based on the possible solutions in the exploration document. ]</w:t>
      </w:r>
    </w:p>
    <w:p w14:paraId="135120B7" w14:textId="7DF08776" w:rsidR="00B14A6F" w:rsidRDefault="009840CA">
      <w:pPr>
        <w:pStyle w:val="Heading3"/>
      </w:pPr>
      <w:bookmarkStart w:id="21" w:name="_Toc181915264"/>
      <w:r>
        <w:t>Audio elementary streams</w:t>
      </w:r>
      <w:bookmarkEnd w:id="21"/>
    </w:p>
    <w:p w14:paraId="135120B8" w14:textId="77777777" w:rsidR="00B14A6F" w:rsidRDefault="009840CA">
      <w:pPr>
        <w:rPr>
          <w:lang w:eastAsia="ja-JP"/>
        </w:rPr>
      </w:pPr>
      <w:r>
        <w:rPr>
          <w:highlight w:val="yellow"/>
          <w:lang w:eastAsia="ja-JP"/>
        </w:rPr>
        <w:t>[Editor’s note: Further study needed based on the possible solutions in the exploration document. ]</w:t>
      </w:r>
    </w:p>
    <w:p w14:paraId="135120B9" w14:textId="77777777" w:rsidR="00B14A6F" w:rsidRDefault="009840CA">
      <w:pPr>
        <w:pStyle w:val="Heading1"/>
        <w:numPr>
          <w:ilvl w:val="0"/>
          <w:numId w:val="1"/>
        </w:numPr>
        <w:tabs>
          <w:tab w:val="clear" w:pos="432"/>
        </w:tabs>
        <w:ind w:left="0" w:firstLine="0"/>
      </w:pPr>
      <w:bookmarkStart w:id="22" w:name="_Toc181915265"/>
      <w:r>
        <w:t>Metadata processing APIs</w:t>
      </w:r>
      <w:bookmarkEnd w:id="22"/>
      <w:r>
        <w:t xml:space="preserve"> </w:t>
      </w:r>
    </w:p>
    <w:p w14:paraId="135120BA" w14:textId="77777777" w:rsidR="00B14A6F" w:rsidRDefault="009840CA">
      <w:pPr>
        <w:pStyle w:val="Heading2"/>
      </w:pPr>
      <w:bookmarkStart w:id="23" w:name="_Toc181915266"/>
      <w:r>
        <w:t>General</w:t>
      </w:r>
      <w:bookmarkEnd w:id="23"/>
    </w:p>
    <w:p w14:paraId="135120BB" w14:textId="77777777" w:rsidR="00B14A6F" w:rsidRDefault="009840CA">
      <w:r>
        <w:t>The metadata processing APIs are operating at the elementary stream level. For insertion of the metadata access unit, the API takes as input an elementary stream and outputs an elementary stream in which access units can contain access unit metadata. For extraction, the API takes as input an elementary stream with access unit metadata and generates an output elementary stream which does not contain any access unit metadata. The extracted access unit metadata are passed to the application for further processing.</w:t>
      </w:r>
    </w:p>
    <w:p w14:paraId="135120BC" w14:textId="77777777" w:rsidR="00B14A6F" w:rsidRDefault="009840CA">
      <w:pPr>
        <w:pStyle w:val="Heading2"/>
      </w:pPr>
      <w:bookmarkStart w:id="24" w:name="_Toc181915267"/>
      <w:r>
        <w:lastRenderedPageBreak/>
        <w:t xml:space="preserve">Metadata </w:t>
      </w:r>
      <w:r>
        <w:rPr>
          <w:rFonts w:eastAsia="Cambria" w:cs="Cambria"/>
        </w:rPr>
        <w:t xml:space="preserve">insertion </w:t>
      </w:r>
      <w:r>
        <w:t xml:space="preserve">API </w:t>
      </w:r>
      <w:r>
        <w:rPr>
          <w:rFonts w:eastAsia="Cambria" w:cs="Cambria"/>
        </w:rPr>
        <w:t>(informative)</w:t>
      </w:r>
      <w:bookmarkEnd w:id="24"/>
    </w:p>
    <w:p w14:paraId="135120BD" w14:textId="307989C9" w:rsidR="00B14A6F" w:rsidRDefault="009840CA">
      <w:pPr>
        <w:rPr>
          <w:lang w:eastAsia="ja-JP"/>
        </w:rPr>
      </w:pPr>
      <w:r>
        <w:rPr>
          <w:highlight w:val="yellow"/>
          <w:lang w:eastAsia="ja-JP"/>
        </w:rPr>
        <w:t xml:space="preserve">[Editor’s note: This </w:t>
      </w:r>
      <w:r w:rsidR="0087766F">
        <w:rPr>
          <w:highlight w:val="yellow"/>
          <w:lang w:eastAsia="ja-JP"/>
        </w:rPr>
        <w:t>is</w:t>
      </w:r>
      <w:r>
        <w:rPr>
          <w:highlight w:val="yellow"/>
          <w:lang w:eastAsia="ja-JP"/>
        </w:rPr>
        <w:t xml:space="preserve"> considered informative for now, but further discussion needed.]</w:t>
      </w:r>
    </w:p>
    <w:p w14:paraId="135120BE" w14:textId="77777777" w:rsidR="00B14A6F" w:rsidRDefault="009840CA">
      <w:pPr>
        <w:pStyle w:val="Heading2"/>
        <w:rPr>
          <w:rFonts w:eastAsia="Cambria" w:cs="Cambria"/>
        </w:rPr>
      </w:pPr>
      <w:bookmarkStart w:id="25" w:name="_Toc181915268"/>
      <w:r>
        <w:rPr>
          <w:rFonts w:eastAsia="Cambria" w:cs="Cambria"/>
        </w:rPr>
        <w:t xml:space="preserve">Metadata </w:t>
      </w:r>
      <w:r>
        <w:t xml:space="preserve">extraction </w:t>
      </w:r>
      <w:r>
        <w:rPr>
          <w:rFonts w:eastAsia="Cambria" w:cs="Cambria"/>
        </w:rPr>
        <w:t>API</w:t>
      </w:r>
      <w:bookmarkEnd w:id="25"/>
    </w:p>
    <w:p w14:paraId="135120BF" w14:textId="77777777" w:rsidR="00B14A6F" w:rsidRDefault="009840CA">
      <w:pPr>
        <w:rPr>
          <w:lang w:eastAsia="ja-JP"/>
        </w:rPr>
      </w:pPr>
      <w:r>
        <w:rPr>
          <w:highlight w:val="yellow"/>
          <w:lang w:eastAsia="ja-JP"/>
        </w:rPr>
        <w:t xml:space="preserve">[Editor’s note: Further discussion is needed to identify the relevant APIs, e.g. MSE, </w:t>
      </w:r>
      <w:proofErr w:type="spellStart"/>
      <w:r>
        <w:rPr>
          <w:highlight w:val="yellow"/>
          <w:lang w:eastAsia="ja-JP"/>
        </w:rPr>
        <w:t>WebCodecs</w:t>
      </w:r>
      <w:proofErr w:type="spellEnd"/>
      <w:r>
        <w:rPr>
          <w:highlight w:val="yellow"/>
          <w:lang w:eastAsia="ja-JP"/>
        </w:rPr>
        <w:t>, VDI, etc...]</w:t>
      </w:r>
    </w:p>
    <w:p w14:paraId="135120C0" w14:textId="77777777" w:rsidR="00B14A6F" w:rsidRDefault="009840CA">
      <w:pPr>
        <w:pStyle w:val="ANNEX"/>
        <w:numPr>
          <w:ilvl w:val="0"/>
          <w:numId w:val="7"/>
        </w:numPr>
      </w:pPr>
      <w:r>
        <w:rPr>
          <w:lang w:val="en-US"/>
        </w:rPr>
        <w:lastRenderedPageBreak/>
        <w:br/>
      </w:r>
      <w:bookmarkStart w:id="26" w:name="_Toc181915269"/>
      <w:r>
        <w:rPr>
          <w:b w:val="0"/>
        </w:rPr>
        <w:t>(informative)</w:t>
      </w:r>
      <w:r>
        <w:br/>
      </w:r>
      <w:r>
        <w:br/>
        <w:t>Example applications using access unit metadata</w:t>
      </w:r>
      <w:bookmarkEnd w:id="26"/>
    </w:p>
    <w:p w14:paraId="135120C1" w14:textId="77777777" w:rsidR="00B14A6F" w:rsidRDefault="009840CA">
      <w:pPr>
        <w:pStyle w:val="a2"/>
        <w:numPr>
          <w:ilvl w:val="1"/>
          <w:numId w:val="7"/>
        </w:numPr>
      </w:pPr>
      <w:bookmarkStart w:id="27" w:name="_Toc181915270"/>
      <w:r>
        <w:t>Split rendering applications</w:t>
      </w:r>
      <w:bookmarkEnd w:id="27"/>
    </w:p>
    <w:p w14:paraId="135120C2" w14:textId="77777777" w:rsidR="00B14A6F" w:rsidRDefault="009840CA">
      <w:pPr>
        <w:pStyle w:val="a3"/>
      </w:pPr>
      <w:bookmarkStart w:id="28" w:name="_Toc181915271"/>
      <w:r>
        <w:t>Description</w:t>
      </w:r>
      <w:bookmarkEnd w:id="28"/>
    </w:p>
    <w:p w14:paraId="135120C3" w14:textId="77777777" w:rsidR="00B14A6F" w:rsidRDefault="009840CA">
      <w:pPr>
        <w:rPr>
          <w:lang w:eastAsia="ja-JP"/>
        </w:rPr>
      </w:pPr>
      <w:r>
        <w:rPr>
          <w:lang w:eastAsia="ja-JP"/>
        </w:rPr>
        <w:t xml:space="preserve">Users expect realistic and high-fidelity immersive experiences in gaming, entertainment, and communication applications and services. At the same time, mobile, portable devices and HMDs have constrained capabilities for rendering those experiences. </w:t>
      </w:r>
    </w:p>
    <w:p w14:paraId="135120C4" w14:textId="77777777" w:rsidR="00B14A6F" w:rsidRDefault="009840CA">
      <w:pPr>
        <w:rPr>
          <w:lang w:eastAsia="ja-JP"/>
        </w:rPr>
      </w:pPr>
      <w:r>
        <w:rPr>
          <w:lang w:eastAsia="ja-JP"/>
        </w:rPr>
        <w:t>Split rendering has been identified as a promising approach to address these challenges. With split rendering, the whole rendering process or parts thereof are performed in the network, for example in an edge that is supported by a reliable and optimized network such as 5G.</w:t>
      </w:r>
    </w:p>
    <w:p w14:paraId="135120C5" w14:textId="77777777" w:rsidR="00B14A6F" w:rsidRDefault="009840CA">
      <w:pPr>
        <w:rPr>
          <w:lang w:eastAsia="ja-JP"/>
        </w:rPr>
      </w:pPr>
      <w:r>
        <w:rPr>
          <w:lang w:eastAsia="ja-JP"/>
        </w:rPr>
        <w:t xml:space="preserve">A basic architecture for Split Rendering is shown </w:t>
      </w:r>
      <w:r>
        <w:rPr>
          <w:lang w:eastAsia="ja-JP"/>
        </w:rPr>
        <w:fldChar w:fldCharType="begin"/>
      </w:r>
      <w:r>
        <w:rPr>
          <w:lang w:eastAsia="ja-JP"/>
        </w:rPr>
        <w:instrText xml:space="preserve"> REF _Ref181713669 \r \h </w:instrText>
      </w:r>
      <w:r>
        <w:rPr>
          <w:lang w:eastAsia="ja-JP"/>
        </w:rPr>
      </w:r>
      <w:r>
        <w:rPr>
          <w:lang w:eastAsia="ja-JP"/>
        </w:rPr>
        <w:fldChar w:fldCharType="separate"/>
      </w:r>
      <w:r>
        <w:rPr>
          <w:lang w:eastAsia="ja-JP"/>
        </w:rPr>
        <w:t>Figure A.1</w:t>
      </w:r>
      <w:r>
        <w:rPr>
          <w:lang w:eastAsia="ja-JP"/>
        </w:rPr>
        <w:fldChar w:fldCharType="end"/>
      </w:r>
      <w:r>
        <w:rPr>
          <w:lang w:eastAsia="ja-JP"/>
        </w:rPr>
        <w:t xml:space="preserve">. </w:t>
      </w:r>
    </w:p>
    <w:p w14:paraId="135120C6" w14:textId="77777777" w:rsidR="00B14A6F" w:rsidRDefault="009840CA">
      <w:pPr>
        <w:jc w:val="center"/>
        <w:rPr>
          <w:lang w:eastAsia="ja-JP"/>
        </w:rPr>
      </w:pPr>
      <w:r>
        <w:rPr>
          <w:rFonts w:ascii="Times New Roman" w:hAnsi="Times New Roman"/>
          <w:noProof/>
        </w:rPr>
        <mc:AlternateContent>
          <mc:Choice Requires="wpg">
            <w:drawing>
              <wp:inline distT="0" distB="0" distL="0" distR="0" wp14:anchorId="135120D2" wp14:editId="135120D3">
                <wp:extent cx="5415148" cy="3020698"/>
                <wp:effectExtent l="0" t="0" r="0" b="8255"/>
                <wp:docPr id="3" name="Picture 1" descr="A screen shot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screen shot of a device&#10;&#10;Description automatically generated"/>
                        <pic:cNvPicPr>
                          <a:picLocks noChangeAspect="1"/>
                        </pic:cNvPicPr>
                      </pic:nvPicPr>
                      <pic:blipFill>
                        <a:blip r:embed="rId26"/>
                        <a:stretch/>
                      </pic:blipFill>
                      <pic:spPr bwMode="auto">
                        <a:xfrm>
                          <a:off x="0" y="0"/>
                          <a:ext cx="5446299" cy="3038075"/>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26.4pt;height:237.9pt;" stroked="false">
                <v:path textboxrect="0,0,0,0"/>
                <v:imagedata r:id="rId29" o:title=""/>
              </v:shape>
            </w:pict>
          </mc:Fallback>
        </mc:AlternateContent>
      </w:r>
    </w:p>
    <w:p w14:paraId="135120C7" w14:textId="77777777" w:rsidR="00B14A6F" w:rsidRDefault="009840CA">
      <w:pPr>
        <w:pStyle w:val="AnnexFigureTitle"/>
        <w:rPr>
          <w:lang w:eastAsia="ja-JP"/>
        </w:rPr>
      </w:pPr>
      <w:bookmarkStart w:id="29" w:name="_Ref181713669"/>
      <w:r>
        <w:rPr>
          <w:lang w:eastAsia="ja-JP"/>
        </w:rPr>
        <w:t>Basic Split rendering architecture</w:t>
      </w:r>
      <w:bookmarkEnd w:id="29"/>
    </w:p>
    <w:p w14:paraId="135120C8" w14:textId="77777777" w:rsidR="00B14A6F" w:rsidRDefault="009840CA">
      <w:r>
        <w:t>In this case, an application resides in a network server that runs a game engine to generate and render complex scenes. For a specific user, pose, controller and tracking information is used in order to render the scene. In addition, a specific viewport of the scene is rendered by the user and regular encoders for audio and video send regular media data to a device. The device decodes the information, and finally send this to a composition process, that does the final presentation using the latest pose and environment information to the users, for example by Asynchronous Time Warping (ATW), etc.</w:t>
      </w:r>
    </w:p>
    <w:p w14:paraId="135120C9" w14:textId="77777777" w:rsidR="00B14A6F" w:rsidRDefault="009840CA">
      <w:r>
        <w:t xml:space="preserve">The client device expects each rendered frame to be accompanied by a description of the pose that was used to render that frame. Other information such as the </w:t>
      </w:r>
      <w:proofErr w:type="spellStart"/>
      <w:r>
        <w:t>FoV</w:t>
      </w:r>
      <w:proofErr w:type="spellEnd"/>
      <w:r>
        <w:t xml:space="preserve"> and the XR space may be static and do not need to be sent with every frame. The received pose information with each frame is used to perform any pose correction prior to display. </w:t>
      </w:r>
    </w:p>
    <w:p w14:paraId="135120CA" w14:textId="77777777" w:rsidR="00B14A6F" w:rsidRDefault="009840CA">
      <w:pPr>
        <w:pStyle w:val="BiblioTitle"/>
        <w:keepNext/>
        <w:pageBreakBefore/>
      </w:pPr>
      <w:bookmarkStart w:id="30" w:name="_Toc181915272"/>
      <w:r>
        <w:lastRenderedPageBreak/>
        <w:t>Bibliography</w:t>
      </w:r>
      <w:bookmarkEnd w:id="30"/>
    </w:p>
    <w:p w14:paraId="135120CB" w14:textId="77777777" w:rsidR="00B14A6F" w:rsidRDefault="009840CA">
      <w:pPr>
        <w:tabs>
          <w:tab w:val="clear" w:pos="403"/>
          <w:tab w:val="left" w:pos="426"/>
        </w:tabs>
      </w:pPr>
      <w:r>
        <w:t>[1]</w:t>
      </w:r>
      <w:r>
        <w:tab/>
        <w:t>ISO #####</w:t>
      </w:r>
      <w:r>
        <w:noBreakHyphen/>
        <w:t xml:space="preserve">#, </w:t>
      </w:r>
      <w:r>
        <w:rPr>
          <w:i/>
          <w:iCs/>
        </w:rPr>
        <w:t>General title — Part #: Title of part</w:t>
      </w:r>
    </w:p>
    <w:p w14:paraId="135120CC" w14:textId="77777777" w:rsidR="00B14A6F" w:rsidRDefault="009840CA">
      <w:pPr>
        <w:tabs>
          <w:tab w:val="clear" w:pos="403"/>
          <w:tab w:val="left" w:pos="426"/>
        </w:tabs>
      </w:pPr>
      <w:r>
        <w:t>[2]</w:t>
      </w:r>
      <w:r>
        <w:tab/>
        <w:t>ISO #####</w:t>
      </w:r>
      <w:r>
        <w:noBreakHyphen/>
        <w:t xml:space="preserve">##:20##, </w:t>
      </w:r>
      <w:r>
        <w:rPr>
          <w:i/>
        </w:rPr>
        <w:t>General title — Part ##: Title of part</w:t>
      </w:r>
    </w:p>
    <w:p w14:paraId="135120CD" w14:textId="77777777" w:rsidR="00B14A6F" w:rsidRDefault="00B14A6F"/>
    <w:sectPr w:rsidR="00B14A6F">
      <w:footerReference w:type="even" r:id="rId30"/>
      <w:footerReference w:type="default" r:id="rId31"/>
      <w:type w:val="oddPage"/>
      <w:pgSz w:w="11906" w:h="16838"/>
      <w:pgMar w:top="1304" w:right="851" w:bottom="1304" w:left="851" w:header="709"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E5496" w14:textId="77777777" w:rsidR="005630D5" w:rsidRDefault="005630D5">
      <w:pPr>
        <w:spacing w:after="0" w:line="240" w:lineRule="auto"/>
      </w:pPr>
      <w:r>
        <w:separator/>
      </w:r>
    </w:p>
  </w:endnote>
  <w:endnote w:type="continuationSeparator" w:id="0">
    <w:p w14:paraId="3249B09F" w14:textId="77777777" w:rsidR="005630D5" w:rsidRDefault="005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8" w14:textId="77777777" w:rsidR="00B14A6F" w:rsidRDefault="009840CA">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2</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9" w14:textId="77777777" w:rsidR="00B14A6F" w:rsidRDefault="009840CA">
    <w:pPr>
      <w:pStyle w:val="Header"/>
      <w:spacing w:before="360" w:after="480" w:line="240" w:lineRule="exact"/>
      <w:jc w:val="center"/>
      <w:rPr>
        <w:b w:val="0"/>
        <w:sz w:val="20"/>
        <w:szCs w:val="20"/>
      </w:rPr>
    </w:pPr>
    <w:r>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C" w14:textId="77777777" w:rsidR="00B14A6F" w:rsidRDefault="009840CA">
    <w:pPr>
      <w:pStyle w:val="Footer"/>
      <w:spacing w:after="480" w:line="240" w:lineRule="exact"/>
      <w:rPr>
        <w:sz w:val="20"/>
      </w:rPr>
    </w:pPr>
    <w:r>
      <w:fldChar w:fldCharType="begin"/>
    </w:r>
    <w:r>
      <w:instrText xml:space="preserve"> PAGE   \* MERGEFORMAT </w:instrText>
    </w:r>
    <w:r>
      <w:fldChar w:fldCharType="separate"/>
    </w:r>
    <w:r>
      <w:t>iv</w:t>
    </w:r>
    <w:r>
      <w:fldChar w:fldCharType="end"/>
    </w:r>
    <w:r>
      <w:rPr>
        <w:sz w:val="20"/>
      </w:rPr>
      <w:tab/>
    </w:r>
    <w:r>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D" w14:textId="77777777" w:rsidR="00B14A6F" w:rsidRDefault="009840CA">
    <w:pPr>
      <w:pStyle w:val="Footer"/>
      <w:spacing w:after="0" w:line="240" w:lineRule="atLeast"/>
      <w:jc w:val="center"/>
      <w:rPr>
        <w:sz w:val="18"/>
        <w:szCs w:val="18"/>
      </w:rPr>
    </w:pPr>
    <w:r>
      <w:rPr>
        <w:sz w:val="18"/>
        <w:szCs w:val="18"/>
      </w:rPr>
      <w:t>© ISO #### – All rights reserved</w:t>
    </w:r>
  </w:p>
  <w:p w14:paraId="135120DE" w14:textId="77777777" w:rsidR="00B14A6F" w:rsidRDefault="009840CA">
    <w:pPr>
      <w:pStyle w:val="Footer"/>
      <w:spacing w:before="0" w:after="480" w:line="240" w:lineRule="atLeast"/>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ii</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F" w14:textId="77777777" w:rsidR="00B14A6F" w:rsidRDefault="009840CA">
    <w:pPr>
      <w:pStyle w:val="Footer"/>
      <w:spacing w:after="480" w:line="240" w:lineRule="exact"/>
      <w:rPr>
        <w:sz w:val="20"/>
      </w:rPr>
    </w:pPr>
    <w:r>
      <w:rPr>
        <w:b/>
      </w:rPr>
      <w:fldChar w:fldCharType="begin"/>
    </w:r>
    <w:r>
      <w:rPr>
        <w:b/>
      </w:rPr>
      <w:instrText xml:space="preserve"> PAGE   \* MERGEFORMAT </w:instrText>
    </w:r>
    <w:r>
      <w:rPr>
        <w:b/>
      </w:rPr>
      <w:fldChar w:fldCharType="separate"/>
    </w:r>
    <w:r>
      <w:rPr>
        <w:b/>
      </w:rPr>
      <w:t>6</w:t>
    </w:r>
    <w:r>
      <w:rPr>
        <w:b/>
      </w:rPr>
      <w:fldChar w:fldCharType="end"/>
    </w:r>
    <w:r>
      <w:rPr>
        <w:sz w:val="20"/>
      </w:rPr>
      <w:tab/>
    </w:r>
    <w:r>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E0" w14:textId="77777777" w:rsidR="00B14A6F" w:rsidRDefault="009840CA">
    <w:pPr>
      <w:pStyle w:val="Footer"/>
      <w:spacing w:after="0" w:line="240" w:lineRule="exact"/>
      <w:jc w:val="center"/>
      <w:rPr>
        <w:sz w:val="18"/>
        <w:szCs w:val="18"/>
      </w:rPr>
    </w:pPr>
    <w:r>
      <w:rPr>
        <w:sz w:val="18"/>
        <w:szCs w:val="18"/>
      </w:rPr>
      <w:t>© ISO #### – All rights reserved</w:t>
    </w:r>
  </w:p>
  <w:p w14:paraId="135120E1" w14:textId="77777777" w:rsidR="00B14A6F" w:rsidRDefault="009840CA">
    <w:pPr>
      <w:pStyle w:val="Footer"/>
      <w:spacing w:before="0" w:after="480" w:line="240" w:lineRule="exact"/>
      <w:jc w:val="center"/>
      <w:rPr>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 w:val="18"/>
        <w:szCs w:val="18"/>
      </w:rPr>
      <w:t>1</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A61C2" w14:textId="77777777" w:rsidR="005630D5" w:rsidRDefault="005630D5">
      <w:pPr>
        <w:spacing w:after="0" w:line="240" w:lineRule="auto"/>
      </w:pPr>
      <w:r>
        <w:separator/>
      </w:r>
    </w:p>
  </w:footnote>
  <w:footnote w:type="continuationSeparator" w:id="0">
    <w:p w14:paraId="756DF80B" w14:textId="77777777" w:rsidR="005630D5" w:rsidRDefault="005630D5">
      <w:pPr>
        <w:spacing w:after="0" w:line="240" w:lineRule="auto"/>
      </w:pPr>
      <w:r>
        <w:continuationSeparator/>
      </w:r>
    </w:p>
  </w:footnote>
  <w:footnote w:type="continuationNotice" w:id="1">
    <w:p w14:paraId="04474136" w14:textId="77777777" w:rsidR="005630D5" w:rsidRDefault="005630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7" w14:textId="77777777" w:rsidR="00B14A6F" w:rsidRDefault="009840CA">
    <w:pPr>
      <w:pStyle w:val="Header"/>
      <w:spacing w:line="240" w:lineRule="exact"/>
      <w:jc w:val="left"/>
    </w:pPr>
    <w: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A" w14:textId="77777777" w:rsidR="00B14A6F" w:rsidRDefault="009840CA">
    <w:pPr>
      <w:pStyle w:val="Header"/>
      <w:spacing w:after="720" w:line="240" w:lineRule="exact"/>
      <w:jc w:val="center"/>
      <w:rPr>
        <w:sz w:val="24"/>
        <w:szCs w:val="24"/>
      </w:rPr>
    </w:pPr>
    <w:r>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20DB" w14:textId="77777777" w:rsidR="00B14A6F" w:rsidRDefault="009840CA">
    <w:pPr>
      <w:pStyle w:val="Header"/>
      <w:spacing w:after="720" w:line="240" w:lineRule="exact"/>
      <w:jc w:val="center"/>
      <w:rPr>
        <w:sz w:val="24"/>
        <w:szCs w:val="24"/>
      </w:rPr>
    </w:pPr>
    <w:r>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610F"/>
    <w:multiLevelType w:val="hybridMultilevel"/>
    <w:tmpl w:val="8DE2A046"/>
    <w:lvl w:ilvl="0" w:tplc="26107CF0">
      <w:start w:val="1"/>
      <w:numFmt w:val="decimal"/>
      <w:suff w:val="space"/>
      <w:lvlText w:val="Figure %1 —"/>
      <w:lvlJc w:val="center"/>
      <w:pPr>
        <w:ind w:left="720" w:hanging="607"/>
      </w:pPr>
      <w:rPr>
        <w:rFonts w:hint="default"/>
      </w:rPr>
    </w:lvl>
    <w:lvl w:ilvl="1" w:tplc="A454B952">
      <w:start w:val="1"/>
      <w:numFmt w:val="lowerLetter"/>
      <w:lvlText w:val="%2."/>
      <w:lvlJc w:val="left"/>
      <w:pPr>
        <w:ind w:left="1440" w:hanging="360"/>
      </w:pPr>
    </w:lvl>
    <w:lvl w:ilvl="2" w:tplc="0BA03F68">
      <w:start w:val="1"/>
      <w:numFmt w:val="lowerRoman"/>
      <w:lvlText w:val="%3."/>
      <w:lvlJc w:val="right"/>
      <w:pPr>
        <w:ind w:left="2160" w:hanging="180"/>
      </w:pPr>
    </w:lvl>
    <w:lvl w:ilvl="3" w:tplc="CB8EBDAE">
      <w:start w:val="1"/>
      <w:numFmt w:val="decimal"/>
      <w:lvlText w:val="%4."/>
      <w:lvlJc w:val="left"/>
      <w:pPr>
        <w:ind w:left="2880" w:hanging="360"/>
      </w:pPr>
    </w:lvl>
    <w:lvl w:ilvl="4" w:tplc="4D16ADE4">
      <w:start w:val="1"/>
      <w:numFmt w:val="lowerLetter"/>
      <w:lvlText w:val="%5."/>
      <w:lvlJc w:val="left"/>
      <w:pPr>
        <w:ind w:left="3600" w:hanging="360"/>
      </w:pPr>
    </w:lvl>
    <w:lvl w:ilvl="5" w:tplc="73E458D4">
      <w:start w:val="1"/>
      <w:numFmt w:val="lowerRoman"/>
      <w:lvlText w:val="%6."/>
      <w:lvlJc w:val="right"/>
      <w:pPr>
        <w:ind w:left="4320" w:hanging="180"/>
      </w:pPr>
    </w:lvl>
    <w:lvl w:ilvl="6" w:tplc="2B02631A">
      <w:start w:val="1"/>
      <w:numFmt w:val="decimal"/>
      <w:lvlText w:val="%7."/>
      <w:lvlJc w:val="left"/>
      <w:pPr>
        <w:ind w:left="5040" w:hanging="360"/>
      </w:pPr>
    </w:lvl>
    <w:lvl w:ilvl="7" w:tplc="38D46AF6">
      <w:start w:val="1"/>
      <w:numFmt w:val="lowerLetter"/>
      <w:lvlText w:val="%8."/>
      <w:lvlJc w:val="left"/>
      <w:pPr>
        <w:ind w:left="5760" w:hanging="360"/>
      </w:pPr>
    </w:lvl>
    <w:lvl w:ilvl="8" w:tplc="C188F850">
      <w:start w:val="1"/>
      <w:numFmt w:val="lowerRoman"/>
      <w:lvlText w:val="%9."/>
      <w:lvlJc w:val="right"/>
      <w:pPr>
        <w:ind w:left="6480" w:hanging="180"/>
      </w:pPr>
    </w:lvl>
  </w:abstractNum>
  <w:abstractNum w:abstractNumId="1" w15:restartNumberingAfterBreak="0">
    <w:nsid w:val="00AF5559"/>
    <w:multiLevelType w:val="multilevel"/>
    <w:tmpl w:val="0E4CF706"/>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2" w15:restartNumberingAfterBreak="0">
    <w:nsid w:val="029D6E74"/>
    <w:multiLevelType w:val="hybridMultilevel"/>
    <w:tmpl w:val="67C08932"/>
    <w:lvl w:ilvl="0" w:tplc="ACF22DA0">
      <w:start w:val="1"/>
      <w:numFmt w:val="decimal"/>
      <w:pStyle w:val="FigureTitle"/>
      <w:suff w:val="space"/>
      <w:lvlText w:val="Figure %1 —"/>
      <w:lvlJc w:val="center"/>
      <w:pPr>
        <w:ind w:left="720" w:hanging="607"/>
      </w:pPr>
      <w:rPr>
        <w:rFonts w:hint="default"/>
      </w:rPr>
    </w:lvl>
    <w:lvl w:ilvl="1" w:tplc="9E8A96D8">
      <w:start w:val="1"/>
      <w:numFmt w:val="lowerLetter"/>
      <w:lvlText w:val="%2."/>
      <w:lvlJc w:val="left"/>
      <w:pPr>
        <w:ind w:left="1440" w:hanging="360"/>
      </w:pPr>
    </w:lvl>
    <w:lvl w:ilvl="2" w:tplc="85940E4A">
      <w:start w:val="1"/>
      <w:numFmt w:val="lowerRoman"/>
      <w:lvlText w:val="%3."/>
      <w:lvlJc w:val="right"/>
      <w:pPr>
        <w:ind w:left="2160" w:hanging="180"/>
      </w:pPr>
    </w:lvl>
    <w:lvl w:ilvl="3" w:tplc="6A98B4F6">
      <w:start w:val="1"/>
      <w:numFmt w:val="decimal"/>
      <w:lvlText w:val="%4."/>
      <w:lvlJc w:val="left"/>
      <w:pPr>
        <w:ind w:left="2880" w:hanging="360"/>
      </w:pPr>
    </w:lvl>
    <w:lvl w:ilvl="4" w:tplc="BD68C9B4">
      <w:start w:val="1"/>
      <w:numFmt w:val="lowerLetter"/>
      <w:lvlText w:val="%5."/>
      <w:lvlJc w:val="left"/>
      <w:pPr>
        <w:ind w:left="3600" w:hanging="360"/>
      </w:pPr>
    </w:lvl>
    <w:lvl w:ilvl="5" w:tplc="7EE0F1D8">
      <w:start w:val="1"/>
      <w:numFmt w:val="lowerRoman"/>
      <w:lvlText w:val="%6."/>
      <w:lvlJc w:val="right"/>
      <w:pPr>
        <w:ind w:left="4320" w:hanging="180"/>
      </w:pPr>
    </w:lvl>
    <w:lvl w:ilvl="6" w:tplc="83A83716">
      <w:start w:val="1"/>
      <w:numFmt w:val="decimal"/>
      <w:lvlText w:val="%7."/>
      <w:lvlJc w:val="left"/>
      <w:pPr>
        <w:ind w:left="5040" w:hanging="360"/>
      </w:pPr>
    </w:lvl>
    <w:lvl w:ilvl="7" w:tplc="8FECD18A">
      <w:start w:val="1"/>
      <w:numFmt w:val="lowerLetter"/>
      <w:lvlText w:val="%8."/>
      <w:lvlJc w:val="left"/>
      <w:pPr>
        <w:ind w:left="5760" w:hanging="360"/>
      </w:pPr>
    </w:lvl>
    <w:lvl w:ilvl="8" w:tplc="16F06AC6">
      <w:start w:val="1"/>
      <w:numFmt w:val="lowerRoman"/>
      <w:lvlText w:val="%9."/>
      <w:lvlJc w:val="right"/>
      <w:pPr>
        <w:ind w:left="6480" w:hanging="180"/>
      </w:pPr>
    </w:lvl>
  </w:abstractNum>
  <w:abstractNum w:abstractNumId="3" w15:restartNumberingAfterBreak="0">
    <w:nsid w:val="030E5016"/>
    <w:multiLevelType w:val="multilevel"/>
    <w:tmpl w:val="3E30086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 w15:restartNumberingAfterBreak="0">
    <w:nsid w:val="034F2743"/>
    <w:multiLevelType w:val="multilevel"/>
    <w:tmpl w:val="F2BA4DE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 w15:restartNumberingAfterBreak="0">
    <w:nsid w:val="05D91804"/>
    <w:multiLevelType w:val="hybridMultilevel"/>
    <w:tmpl w:val="2E98F008"/>
    <w:lvl w:ilvl="0" w:tplc="F6781040">
      <w:start w:val="1"/>
      <w:numFmt w:val="bullet"/>
      <w:lvlText w:val=""/>
      <w:lvlJc w:val="left"/>
      <w:pPr>
        <w:tabs>
          <w:tab w:val="left" w:pos="1492"/>
        </w:tabs>
        <w:ind w:left="1492" w:hanging="360"/>
      </w:pPr>
      <w:rPr>
        <w:rFonts w:ascii="Symbol" w:hAnsi="Symbol" w:hint="default"/>
      </w:rPr>
    </w:lvl>
    <w:lvl w:ilvl="1" w:tplc="CE624280">
      <w:start w:val="1"/>
      <w:numFmt w:val="bullet"/>
      <w:lvlText w:val="o"/>
      <w:lvlJc w:val="left"/>
      <w:pPr>
        <w:ind w:left="1440" w:hanging="360"/>
      </w:pPr>
      <w:rPr>
        <w:rFonts w:ascii="Courier New" w:eastAsia="Courier New" w:hAnsi="Courier New" w:cs="Courier New" w:hint="default"/>
      </w:rPr>
    </w:lvl>
    <w:lvl w:ilvl="2" w:tplc="BD42FF50">
      <w:start w:val="1"/>
      <w:numFmt w:val="bullet"/>
      <w:lvlText w:val="§"/>
      <w:lvlJc w:val="left"/>
      <w:pPr>
        <w:ind w:left="2160" w:hanging="360"/>
      </w:pPr>
      <w:rPr>
        <w:rFonts w:ascii="Wingdings" w:eastAsia="Wingdings" w:hAnsi="Wingdings" w:cs="Wingdings" w:hint="default"/>
      </w:rPr>
    </w:lvl>
    <w:lvl w:ilvl="3" w:tplc="63F8C098">
      <w:start w:val="1"/>
      <w:numFmt w:val="bullet"/>
      <w:lvlText w:val="·"/>
      <w:lvlJc w:val="left"/>
      <w:pPr>
        <w:ind w:left="2880" w:hanging="360"/>
      </w:pPr>
      <w:rPr>
        <w:rFonts w:ascii="Symbol" w:eastAsia="Symbol" w:hAnsi="Symbol" w:cs="Symbol" w:hint="default"/>
      </w:rPr>
    </w:lvl>
    <w:lvl w:ilvl="4" w:tplc="19785136">
      <w:start w:val="1"/>
      <w:numFmt w:val="bullet"/>
      <w:lvlText w:val="o"/>
      <w:lvlJc w:val="left"/>
      <w:pPr>
        <w:ind w:left="3600" w:hanging="360"/>
      </w:pPr>
      <w:rPr>
        <w:rFonts w:ascii="Courier New" w:eastAsia="Courier New" w:hAnsi="Courier New" w:cs="Courier New" w:hint="default"/>
      </w:rPr>
    </w:lvl>
    <w:lvl w:ilvl="5" w:tplc="FEB88D04">
      <w:start w:val="1"/>
      <w:numFmt w:val="bullet"/>
      <w:lvlText w:val="§"/>
      <w:lvlJc w:val="left"/>
      <w:pPr>
        <w:ind w:left="4320" w:hanging="360"/>
      </w:pPr>
      <w:rPr>
        <w:rFonts w:ascii="Wingdings" w:eastAsia="Wingdings" w:hAnsi="Wingdings" w:cs="Wingdings" w:hint="default"/>
      </w:rPr>
    </w:lvl>
    <w:lvl w:ilvl="6" w:tplc="5C1048FA">
      <w:start w:val="1"/>
      <w:numFmt w:val="bullet"/>
      <w:lvlText w:val="·"/>
      <w:lvlJc w:val="left"/>
      <w:pPr>
        <w:ind w:left="5040" w:hanging="360"/>
      </w:pPr>
      <w:rPr>
        <w:rFonts w:ascii="Symbol" w:eastAsia="Symbol" w:hAnsi="Symbol" w:cs="Symbol" w:hint="default"/>
      </w:rPr>
    </w:lvl>
    <w:lvl w:ilvl="7" w:tplc="208273BC">
      <w:start w:val="1"/>
      <w:numFmt w:val="bullet"/>
      <w:lvlText w:val="o"/>
      <w:lvlJc w:val="left"/>
      <w:pPr>
        <w:ind w:left="5760" w:hanging="360"/>
      </w:pPr>
      <w:rPr>
        <w:rFonts w:ascii="Courier New" w:eastAsia="Courier New" w:hAnsi="Courier New" w:cs="Courier New" w:hint="default"/>
      </w:rPr>
    </w:lvl>
    <w:lvl w:ilvl="8" w:tplc="5636C12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A411189"/>
    <w:multiLevelType w:val="hybridMultilevel"/>
    <w:tmpl w:val="BABA1510"/>
    <w:lvl w:ilvl="0" w:tplc="59C8A66E">
      <w:start w:val="1"/>
      <w:numFmt w:val="bullet"/>
      <w:lvlText w:val=""/>
      <w:lvlJc w:val="left"/>
      <w:pPr>
        <w:tabs>
          <w:tab w:val="left" w:pos="360"/>
        </w:tabs>
        <w:ind w:left="360" w:hanging="360"/>
      </w:pPr>
      <w:rPr>
        <w:rFonts w:ascii="Symbol" w:hAnsi="Symbol" w:hint="default"/>
      </w:rPr>
    </w:lvl>
    <w:lvl w:ilvl="1" w:tplc="6244523C">
      <w:start w:val="1"/>
      <w:numFmt w:val="bullet"/>
      <w:lvlText w:val="o"/>
      <w:lvlJc w:val="left"/>
      <w:pPr>
        <w:ind w:left="1440" w:hanging="360"/>
      </w:pPr>
      <w:rPr>
        <w:rFonts w:ascii="Courier New" w:eastAsia="Courier New" w:hAnsi="Courier New" w:cs="Courier New" w:hint="default"/>
      </w:rPr>
    </w:lvl>
    <w:lvl w:ilvl="2" w:tplc="38F69A42">
      <w:start w:val="1"/>
      <w:numFmt w:val="bullet"/>
      <w:lvlText w:val="§"/>
      <w:lvlJc w:val="left"/>
      <w:pPr>
        <w:ind w:left="2160" w:hanging="360"/>
      </w:pPr>
      <w:rPr>
        <w:rFonts w:ascii="Wingdings" w:eastAsia="Wingdings" w:hAnsi="Wingdings" w:cs="Wingdings" w:hint="default"/>
      </w:rPr>
    </w:lvl>
    <w:lvl w:ilvl="3" w:tplc="81E245BA">
      <w:start w:val="1"/>
      <w:numFmt w:val="bullet"/>
      <w:lvlText w:val="·"/>
      <w:lvlJc w:val="left"/>
      <w:pPr>
        <w:ind w:left="2880" w:hanging="360"/>
      </w:pPr>
      <w:rPr>
        <w:rFonts w:ascii="Symbol" w:eastAsia="Symbol" w:hAnsi="Symbol" w:cs="Symbol" w:hint="default"/>
      </w:rPr>
    </w:lvl>
    <w:lvl w:ilvl="4" w:tplc="5AB08372">
      <w:start w:val="1"/>
      <w:numFmt w:val="bullet"/>
      <w:lvlText w:val="o"/>
      <w:lvlJc w:val="left"/>
      <w:pPr>
        <w:ind w:left="3600" w:hanging="360"/>
      </w:pPr>
      <w:rPr>
        <w:rFonts w:ascii="Courier New" w:eastAsia="Courier New" w:hAnsi="Courier New" w:cs="Courier New" w:hint="default"/>
      </w:rPr>
    </w:lvl>
    <w:lvl w:ilvl="5" w:tplc="1084066A">
      <w:start w:val="1"/>
      <w:numFmt w:val="bullet"/>
      <w:lvlText w:val="§"/>
      <w:lvlJc w:val="left"/>
      <w:pPr>
        <w:ind w:left="4320" w:hanging="360"/>
      </w:pPr>
      <w:rPr>
        <w:rFonts w:ascii="Wingdings" w:eastAsia="Wingdings" w:hAnsi="Wingdings" w:cs="Wingdings" w:hint="default"/>
      </w:rPr>
    </w:lvl>
    <w:lvl w:ilvl="6" w:tplc="67F22AA6">
      <w:start w:val="1"/>
      <w:numFmt w:val="bullet"/>
      <w:lvlText w:val="·"/>
      <w:lvlJc w:val="left"/>
      <w:pPr>
        <w:ind w:left="5040" w:hanging="360"/>
      </w:pPr>
      <w:rPr>
        <w:rFonts w:ascii="Symbol" w:eastAsia="Symbol" w:hAnsi="Symbol" w:cs="Symbol" w:hint="default"/>
      </w:rPr>
    </w:lvl>
    <w:lvl w:ilvl="7" w:tplc="8FFADBDC">
      <w:start w:val="1"/>
      <w:numFmt w:val="bullet"/>
      <w:lvlText w:val="o"/>
      <w:lvlJc w:val="left"/>
      <w:pPr>
        <w:ind w:left="5760" w:hanging="360"/>
      </w:pPr>
      <w:rPr>
        <w:rFonts w:ascii="Courier New" w:eastAsia="Courier New" w:hAnsi="Courier New" w:cs="Courier New" w:hint="default"/>
      </w:rPr>
    </w:lvl>
    <w:lvl w:ilvl="8" w:tplc="1414B826">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B003EEC"/>
    <w:multiLevelType w:val="multilevel"/>
    <w:tmpl w:val="2DE4FB9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 w15:restartNumberingAfterBreak="0">
    <w:nsid w:val="135A0C0F"/>
    <w:multiLevelType w:val="hybridMultilevel"/>
    <w:tmpl w:val="945AC63C"/>
    <w:lvl w:ilvl="0" w:tplc="773CBD5A">
      <w:start w:val="1"/>
      <w:numFmt w:val="bullet"/>
      <w:lvlText w:val=""/>
      <w:lvlJc w:val="left"/>
      <w:pPr>
        <w:tabs>
          <w:tab w:val="left" w:pos="643"/>
        </w:tabs>
        <w:ind w:left="643" w:hanging="360"/>
      </w:pPr>
      <w:rPr>
        <w:rFonts w:ascii="Symbol" w:hAnsi="Symbol" w:hint="default"/>
      </w:rPr>
    </w:lvl>
    <w:lvl w:ilvl="1" w:tplc="DC60E6D0">
      <w:start w:val="1"/>
      <w:numFmt w:val="bullet"/>
      <w:lvlText w:val="o"/>
      <w:lvlJc w:val="left"/>
      <w:pPr>
        <w:ind w:left="1440" w:hanging="360"/>
      </w:pPr>
      <w:rPr>
        <w:rFonts w:ascii="Courier New" w:eastAsia="Courier New" w:hAnsi="Courier New" w:cs="Courier New" w:hint="default"/>
      </w:rPr>
    </w:lvl>
    <w:lvl w:ilvl="2" w:tplc="6ADE45CE">
      <w:start w:val="1"/>
      <w:numFmt w:val="bullet"/>
      <w:lvlText w:val="§"/>
      <w:lvlJc w:val="left"/>
      <w:pPr>
        <w:ind w:left="2160" w:hanging="360"/>
      </w:pPr>
      <w:rPr>
        <w:rFonts w:ascii="Wingdings" w:eastAsia="Wingdings" w:hAnsi="Wingdings" w:cs="Wingdings" w:hint="default"/>
      </w:rPr>
    </w:lvl>
    <w:lvl w:ilvl="3" w:tplc="3AECFAE0">
      <w:start w:val="1"/>
      <w:numFmt w:val="bullet"/>
      <w:lvlText w:val="·"/>
      <w:lvlJc w:val="left"/>
      <w:pPr>
        <w:ind w:left="2880" w:hanging="360"/>
      </w:pPr>
      <w:rPr>
        <w:rFonts w:ascii="Symbol" w:eastAsia="Symbol" w:hAnsi="Symbol" w:cs="Symbol" w:hint="default"/>
      </w:rPr>
    </w:lvl>
    <w:lvl w:ilvl="4" w:tplc="EA2090D8">
      <w:start w:val="1"/>
      <w:numFmt w:val="bullet"/>
      <w:lvlText w:val="o"/>
      <w:lvlJc w:val="left"/>
      <w:pPr>
        <w:ind w:left="3600" w:hanging="360"/>
      </w:pPr>
      <w:rPr>
        <w:rFonts w:ascii="Courier New" w:eastAsia="Courier New" w:hAnsi="Courier New" w:cs="Courier New" w:hint="default"/>
      </w:rPr>
    </w:lvl>
    <w:lvl w:ilvl="5" w:tplc="3A0C6400">
      <w:start w:val="1"/>
      <w:numFmt w:val="bullet"/>
      <w:lvlText w:val="§"/>
      <w:lvlJc w:val="left"/>
      <w:pPr>
        <w:ind w:left="4320" w:hanging="360"/>
      </w:pPr>
      <w:rPr>
        <w:rFonts w:ascii="Wingdings" w:eastAsia="Wingdings" w:hAnsi="Wingdings" w:cs="Wingdings" w:hint="default"/>
      </w:rPr>
    </w:lvl>
    <w:lvl w:ilvl="6" w:tplc="E6D4EC58">
      <w:start w:val="1"/>
      <w:numFmt w:val="bullet"/>
      <w:lvlText w:val="·"/>
      <w:lvlJc w:val="left"/>
      <w:pPr>
        <w:ind w:left="5040" w:hanging="360"/>
      </w:pPr>
      <w:rPr>
        <w:rFonts w:ascii="Symbol" w:eastAsia="Symbol" w:hAnsi="Symbol" w:cs="Symbol" w:hint="default"/>
      </w:rPr>
    </w:lvl>
    <w:lvl w:ilvl="7" w:tplc="AB8E11F2">
      <w:start w:val="1"/>
      <w:numFmt w:val="bullet"/>
      <w:lvlText w:val="o"/>
      <w:lvlJc w:val="left"/>
      <w:pPr>
        <w:ind w:left="5760" w:hanging="360"/>
      </w:pPr>
      <w:rPr>
        <w:rFonts w:ascii="Courier New" w:eastAsia="Courier New" w:hAnsi="Courier New" w:cs="Courier New" w:hint="default"/>
      </w:rPr>
    </w:lvl>
    <w:lvl w:ilvl="8" w:tplc="ECCE23B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ACC4D75"/>
    <w:multiLevelType w:val="hybridMultilevel"/>
    <w:tmpl w:val="9F726028"/>
    <w:lvl w:ilvl="0" w:tplc="54F80BAA">
      <w:start w:val="1"/>
      <w:numFmt w:val="bullet"/>
      <w:lvlText w:val="—"/>
      <w:lvlJc w:val="left"/>
      <w:pPr>
        <w:ind w:left="760" w:hanging="400"/>
      </w:pPr>
      <w:rPr>
        <w:rFonts w:ascii="Cambria" w:eastAsia="Calibri" w:hAnsi="Cambria" w:cs="Times New Roman" w:hint="default"/>
      </w:rPr>
    </w:lvl>
    <w:lvl w:ilvl="1" w:tplc="EA94C8E8">
      <w:start w:val="1"/>
      <w:numFmt w:val="bullet"/>
      <w:lvlText w:val="o"/>
      <w:lvlJc w:val="left"/>
      <w:pPr>
        <w:ind w:left="1440" w:hanging="360"/>
      </w:pPr>
      <w:rPr>
        <w:rFonts w:ascii="Courier New" w:hAnsi="Courier New" w:cs="Courier New" w:hint="default"/>
      </w:rPr>
    </w:lvl>
    <w:lvl w:ilvl="2" w:tplc="0268AD08">
      <w:start w:val="1"/>
      <w:numFmt w:val="bullet"/>
      <w:lvlText w:val=""/>
      <w:lvlJc w:val="left"/>
      <w:pPr>
        <w:ind w:left="2160" w:hanging="360"/>
      </w:pPr>
      <w:rPr>
        <w:rFonts w:ascii="Wingdings" w:hAnsi="Wingdings" w:hint="default"/>
      </w:rPr>
    </w:lvl>
    <w:lvl w:ilvl="3" w:tplc="B6E4FD30">
      <w:start w:val="1"/>
      <w:numFmt w:val="bullet"/>
      <w:lvlText w:val=""/>
      <w:lvlJc w:val="left"/>
      <w:pPr>
        <w:ind w:left="2880" w:hanging="360"/>
      </w:pPr>
      <w:rPr>
        <w:rFonts w:ascii="Symbol" w:hAnsi="Symbol" w:hint="default"/>
      </w:rPr>
    </w:lvl>
    <w:lvl w:ilvl="4" w:tplc="E63C432A">
      <w:start w:val="1"/>
      <w:numFmt w:val="bullet"/>
      <w:lvlText w:val="o"/>
      <w:lvlJc w:val="left"/>
      <w:pPr>
        <w:ind w:left="3600" w:hanging="360"/>
      </w:pPr>
      <w:rPr>
        <w:rFonts w:ascii="Courier New" w:hAnsi="Courier New" w:cs="Courier New" w:hint="default"/>
      </w:rPr>
    </w:lvl>
    <w:lvl w:ilvl="5" w:tplc="147A0AB4">
      <w:start w:val="1"/>
      <w:numFmt w:val="bullet"/>
      <w:lvlText w:val=""/>
      <w:lvlJc w:val="left"/>
      <w:pPr>
        <w:ind w:left="4320" w:hanging="360"/>
      </w:pPr>
      <w:rPr>
        <w:rFonts w:ascii="Wingdings" w:hAnsi="Wingdings" w:hint="default"/>
      </w:rPr>
    </w:lvl>
    <w:lvl w:ilvl="6" w:tplc="1A987D7C">
      <w:start w:val="1"/>
      <w:numFmt w:val="bullet"/>
      <w:lvlText w:val=""/>
      <w:lvlJc w:val="left"/>
      <w:pPr>
        <w:ind w:left="5040" w:hanging="360"/>
      </w:pPr>
      <w:rPr>
        <w:rFonts w:ascii="Symbol" w:hAnsi="Symbol" w:hint="default"/>
      </w:rPr>
    </w:lvl>
    <w:lvl w:ilvl="7" w:tplc="A002E2A6">
      <w:start w:val="1"/>
      <w:numFmt w:val="bullet"/>
      <w:lvlText w:val="o"/>
      <w:lvlJc w:val="left"/>
      <w:pPr>
        <w:ind w:left="5760" w:hanging="360"/>
      </w:pPr>
      <w:rPr>
        <w:rFonts w:ascii="Courier New" w:hAnsi="Courier New" w:cs="Courier New" w:hint="default"/>
      </w:rPr>
    </w:lvl>
    <w:lvl w:ilvl="8" w:tplc="83B4FCD2">
      <w:start w:val="1"/>
      <w:numFmt w:val="bullet"/>
      <w:lvlText w:val=""/>
      <w:lvlJc w:val="left"/>
      <w:pPr>
        <w:ind w:left="6480" w:hanging="360"/>
      </w:pPr>
      <w:rPr>
        <w:rFonts w:ascii="Wingdings" w:hAnsi="Wingdings" w:hint="default"/>
      </w:rPr>
    </w:lvl>
  </w:abstractNum>
  <w:abstractNum w:abstractNumId="10" w15:restartNumberingAfterBreak="0">
    <w:nsid w:val="1B610840"/>
    <w:multiLevelType w:val="hybridMultilevel"/>
    <w:tmpl w:val="77AEB72C"/>
    <w:lvl w:ilvl="0" w:tplc="91CEFB46">
      <w:start w:val="1"/>
      <w:numFmt w:val="decimal"/>
      <w:pStyle w:val="AnnexTableTitle"/>
      <w:lvlText w:val="Table A.%1 —"/>
      <w:lvlJc w:val="center"/>
      <w:pPr>
        <w:tabs>
          <w:tab w:val="left" w:pos="0"/>
        </w:tabs>
        <w:ind w:left="0" w:firstLine="0"/>
      </w:pPr>
      <w:rPr>
        <w:rFonts w:hint="default"/>
      </w:rPr>
    </w:lvl>
    <w:lvl w:ilvl="1" w:tplc="4CACDD48">
      <w:start w:val="1"/>
      <w:numFmt w:val="lowerLetter"/>
      <w:lvlText w:val="%2."/>
      <w:lvlJc w:val="left"/>
      <w:pPr>
        <w:ind w:left="1440" w:hanging="360"/>
      </w:pPr>
    </w:lvl>
    <w:lvl w:ilvl="2" w:tplc="9B582F00">
      <w:start w:val="1"/>
      <w:numFmt w:val="lowerRoman"/>
      <w:lvlText w:val="%3."/>
      <w:lvlJc w:val="right"/>
      <w:pPr>
        <w:ind w:left="2160" w:hanging="180"/>
      </w:pPr>
    </w:lvl>
    <w:lvl w:ilvl="3" w:tplc="92F437BC">
      <w:start w:val="1"/>
      <w:numFmt w:val="decimal"/>
      <w:lvlText w:val="%4."/>
      <w:lvlJc w:val="left"/>
      <w:pPr>
        <w:ind w:left="2880" w:hanging="360"/>
      </w:pPr>
    </w:lvl>
    <w:lvl w:ilvl="4" w:tplc="B0CC39E4">
      <w:start w:val="1"/>
      <w:numFmt w:val="lowerLetter"/>
      <w:lvlText w:val="%5."/>
      <w:lvlJc w:val="left"/>
      <w:pPr>
        <w:ind w:left="3600" w:hanging="360"/>
      </w:pPr>
    </w:lvl>
    <w:lvl w:ilvl="5" w:tplc="681087E4">
      <w:start w:val="1"/>
      <w:numFmt w:val="lowerRoman"/>
      <w:lvlText w:val="%6."/>
      <w:lvlJc w:val="right"/>
      <w:pPr>
        <w:ind w:left="4320" w:hanging="180"/>
      </w:pPr>
    </w:lvl>
    <w:lvl w:ilvl="6" w:tplc="955671CE">
      <w:start w:val="1"/>
      <w:numFmt w:val="decimal"/>
      <w:lvlText w:val="%7."/>
      <w:lvlJc w:val="left"/>
      <w:pPr>
        <w:ind w:left="5040" w:hanging="360"/>
      </w:pPr>
    </w:lvl>
    <w:lvl w:ilvl="7" w:tplc="459CF226">
      <w:start w:val="1"/>
      <w:numFmt w:val="lowerLetter"/>
      <w:lvlText w:val="%8."/>
      <w:lvlJc w:val="left"/>
      <w:pPr>
        <w:ind w:left="5760" w:hanging="360"/>
      </w:pPr>
    </w:lvl>
    <w:lvl w:ilvl="8" w:tplc="52063368">
      <w:start w:val="1"/>
      <w:numFmt w:val="lowerRoman"/>
      <w:lvlText w:val="%9."/>
      <w:lvlJc w:val="right"/>
      <w:pPr>
        <w:ind w:left="6480" w:hanging="180"/>
      </w:pPr>
    </w:lvl>
  </w:abstractNum>
  <w:abstractNum w:abstractNumId="11" w15:restartNumberingAfterBreak="0">
    <w:nsid w:val="1C6D39D4"/>
    <w:multiLevelType w:val="hybridMultilevel"/>
    <w:tmpl w:val="5C744AE2"/>
    <w:lvl w:ilvl="0" w:tplc="2724E7B8">
      <w:start w:val="1"/>
      <w:numFmt w:val="bullet"/>
      <w:lvlText w:val=""/>
      <w:lvlJc w:val="left"/>
      <w:pPr>
        <w:tabs>
          <w:tab w:val="left" w:pos="1209"/>
        </w:tabs>
        <w:ind w:left="1209" w:hanging="360"/>
      </w:pPr>
      <w:rPr>
        <w:rFonts w:ascii="Symbol" w:hAnsi="Symbol" w:hint="default"/>
      </w:rPr>
    </w:lvl>
    <w:lvl w:ilvl="1" w:tplc="382C77D2">
      <w:start w:val="1"/>
      <w:numFmt w:val="bullet"/>
      <w:lvlText w:val="o"/>
      <w:lvlJc w:val="left"/>
      <w:pPr>
        <w:ind w:left="1440" w:hanging="360"/>
      </w:pPr>
      <w:rPr>
        <w:rFonts w:ascii="Courier New" w:eastAsia="Courier New" w:hAnsi="Courier New" w:cs="Courier New" w:hint="default"/>
      </w:rPr>
    </w:lvl>
    <w:lvl w:ilvl="2" w:tplc="13DEB1DC">
      <w:start w:val="1"/>
      <w:numFmt w:val="bullet"/>
      <w:lvlText w:val="§"/>
      <w:lvlJc w:val="left"/>
      <w:pPr>
        <w:ind w:left="2160" w:hanging="360"/>
      </w:pPr>
      <w:rPr>
        <w:rFonts w:ascii="Wingdings" w:eastAsia="Wingdings" w:hAnsi="Wingdings" w:cs="Wingdings" w:hint="default"/>
      </w:rPr>
    </w:lvl>
    <w:lvl w:ilvl="3" w:tplc="C3D674AE">
      <w:start w:val="1"/>
      <w:numFmt w:val="bullet"/>
      <w:lvlText w:val="·"/>
      <w:lvlJc w:val="left"/>
      <w:pPr>
        <w:ind w:left="2880" w:hanging="360"/>
      </w:pPr>
      <w:rPr>
        <w:rFonts w:ascii="Symbol" w:eastAsia="Symbol" w:hAnsi="Symbol" w:cs="Symbol" w:hint="default"/>
      </w:rPr>
    </w:lvl>
    <w:lvl w:ilvl="4" w:tplc="96026F0C">
      <w:start w:val="1"/>
      <w:numFmt w:val="bullet"/>
      <w:lvlText w:val="o"/>
      <w:lvlJc w:val="left"/>
      <w:pPr>
        <w:ind w:left="3600" w:hanging="360"/>
      </w:pPr>
      <w:rPr>
        <w:rFonts w:ascii="Courier New" w:eastAsia="Courier New" w:hAnsi="Courier New" w:cs="Courier New" w:hint="default"/>
      </w:rPr>
    </w:lvl>
    <w:lvl w:ilvl="5" w:tplc="B91852CE">
      <w:start w:val="1"/>
      <w:numFmt w:val="bullet"/>
      <w:lvlText w:val="§"/>
      <w:lvlJc w:val="left"/>
      <w:pPr>
        <w:ind w:left="4320" w:hanging="360"/>
      </w:pPr>
      <w:rPr>
        <w:rFonts w:ascii="Wingdings" w:eastAsia="Wingdings" w:hAnsi="Wingdings" w:cs="Wingdings" w:hint="default"/>
      </w:rPr>
    </w:lvl>
    <w:lvl w:ilvl="6" w:tplc="1F9647AA">
      <w:start w:val="1"/>
      <w:numFmt w:val="bullet"/>
      <w:lvlText w:val="·"/>
      <w:lvlJc w:val="left"/>
      <w:pPr>
        <w:ind w:left="5040" w:hanging="360"/>
      </w:pPr>
      <w:rPr>
        <w:rFonts w:ascii="Symbol" w:eastAsia="Symbol" w:hAnsi="Symbol" w:cs="Symbol" w:hint="default"/>
      </w:rPr>
    </w:lvl>
    <w:lvl w:ilvl="7" w:tplc="A0182F3C">
      <w:start w:val="1"/>
      <w:numFmt w:val="bullet"/>
      <w:lvlText w:val="o"/>
      <w:lvlJc w:val="left"/>
      <w:pPr>
        <w:ind w:left="5760" w:hanging="360"/>
      </w:pPr>
      <w:rPr>
        <w:rFonts w:ascii="Courier New" w:eastAsia="Courier New" w:hAnsi="Courier New" w:cs="Courier New" w:hint="default"/>
      </w:rPr>
    </w:lvl>
    <w:lvl w:ilvl="8" w:tplc="55DE910A">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D933E6D"/>
    <w:multiLevelType w:val="hybridMultilevel"/>
    <w:tmpl w:val="526213C8"/>
    <w:lvl w:ilvl="0" w:tplc="5F42DD16">
      <w:start w:val="1"/>
      <w:numFmt w:val="decimal"/>
      <w:lvlText w:val="%1."/>
      <w:lvlJc w:val="left"/>
      <w:pPr>
        <w:tabs>
          <w:tab w:val="left" w:pos="926"/>
        </w:tabs>
        <w:ind w:left="926" w:hanging="360"/>
      </w:pPr>
    </w:lvl>
    <w:lvl w:ilvl="1" w:tplc="18803C96">
      <w:start w:val="1"/>
      <w:numFmt w:val="bullet"/>
      <w:lvlText w:val="o"/>
      <w:lvlJc w:val="left"/>
      <w:pPr>
        <w:ind w:left="1440" w:hanging="360"/>
      </w:pPr>
      <w:rPr>
        <w:rFonts w:ascii="Courier New" w:eastAsia="Courier New" w:hAnsi="Courier New" w:cs="Courier New" w:hint="default"/>
      </w:rPr>
    </w:lvl>
    <w:lvl w:ilvl="2" w:tplc="A192D1FC">
      <w:start w:val="1"/>
      <w:numFmt w:val="bullet"/>
      <w:lvlText w:val="§"/>
      <w:lvlJc w:val="left"/>
      <w:pPr>
        <w:ind w:left="2160" w:hanging="360"/>
      </w:pPr>
      <w:rPr>
        <w:rFonts w:ascii="Wingdings" w:eastAsia="Wingdings" w:hAnsi="Wingdings" w:cs="Wingdings" w:hint="default"/>
      </w:rPr>
    </w:lvl>
    <w:lvl w:ilvl="3" w:tplc="305A6DAA">
      <w:start w:val="1"/>
      <w:numFmt w:val="bullet"/>
      <w:lvlText w:val="·"/>
      <w:lvlJc w:val="left"/>
      <w:pPr>
        <w:ind w:left="2880" w:hanging="360"/>
      </w:pPr>
      <w:rPr>
        <w:rFonts w:ascii="Symbol" w:eastAsia="Symbol" w:hAnsi="Symbol" w:cs="Symbol" w:hint="default"/>
      </w:rPr>
    </w:lvl>
    <w:lvl w:ilvl="4" w:tplc="7046C46C">
      <w:start w:val="1"/>
      <w:numFmt w:val="bullet"/>
      <w:lvlText w:val="o"/>
      <w:lvlJc w:val="left"/>
      <w:pPr>
        <w:ind w:left="3600" w:hanging="360"/>
      </w:pPr>
      <w:rPr>
        <w:rFonts w:ascii="Courier New" w:eastAsia="Courier New" w:hAnsi="Courier New" w:cs="Courier New" w:hint="default"/>
      </w:rPr>
    </w:lvl>
    <w:lvl w:ilvl="5" w:tplc="F27633C6">
      <w:start w:val="1"/>
      <w:numFmt w:val="bullet"/>
      <w:lvlText w:val="§"/>
      <w:lvlJc w:val="left"/>
      <w:pPr>
        <w:ind w:left="4320" w:hanging="360"/>
      </w:pPr>
      <w:rPr>
        <w:rFonts w:ascii="Wingdings" w:eastAsia="Wingdings" w:hAnsi="Wingdings" w:cs="Wingdings" w:hint="default"/>
      </w:rPr>
    </w:lvl>
    <w:lvl w:ilvl="6" w:tplc="813E9B10">
      <w:start w:val="1"/>
      <w:numFmt w:val="bullet"/>
      <w:lvlText w:val="·"/>
      <w:lvlJc w:val="left"/>
      <w:pPr>
        <w:ind w:left="5040" w:hanging="360"/>
      </w:pPr>
      <w:rPr>
        <w:rFonts w:ascii="Symbol" w:eastAsia="Symbol" w:hAnsi="Symbol" w:cs="Symbol" w:hint="default"/>
      </w:rPr>
    </w:lvl>
    <w:lvl w:ilvl="7" w:tplc="40EE5FE8">
      <w:start w:val="1"/>
      <w:numFmt w:val="bullet"/>
      <w:lvlText w:val="o"/>
      <w:lvlJc w:val="left"/>
      <w:pPr>
        <w:ind w:left="5760" w:hanging="360"/>
      </w:pPr>
      <w:rPr>
        <w:rFonts w:ascii="Courier New" w:eastAsia="Courier New" w:hAnsi="Courier New" w:cs="Courier New" w:hint="default"/>
      </w:rPr>
    </w:lvl>
    <w:lvl w:ilvl="8" w:tplc="A22884D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00A6144"/>
    <w:multiLevelType w:val="hybridMultilevel"/>
    <w:tmpl w:val="7A0473B6"/>
    <w:lvl w:ilvl="0" w:tplc="A322DCC8">
      <w:start w:val="1"/>
      <w:numFmt w:val="decimal"/>
      <w:lvlText w:val="%1."/>
      <w:lvlJc w:val="left"/>
      <w:pPr>
        <w:tabs>
          <w:tab w:val="left" w:pos="643"/>
        </w:tabs>
        <w:ind w:left="643" w:hanging="360"/>
      </w:pPr>
    </w:lvl>
    <w:lvl w:ilvl="1" w:tplc="8C3420E6">
      <w:start w:val="1"/>
      <w:numFmt w:val="bullet"/>
      <w:lvlText w:val="o"/>
      <w:lvlJc w:val="left"/>
      <w:pPr>
        <w:ind w:left="1440" w:hanging="360"/>
      </w:pPr>
      <w:rPr>
        <w:rFonts w:ascii="Courier New" w:eastAsia="Courier New" w:hAnsi="Courier New" w:cs="Courier New" w:hint="default"/>
      </w:rPr>
    </w:lvl>
    <w:lvl w:ilvl="2" w:tplc="7688B61A">
      <w:start w:val="1"/>
      <w:numFmt w:val="bullet"/>
      <w:lvlText w:val="§"/>
      <w:lvlJc w:val="left"/>
      <w:pPr>
        <w:ind w:left="2160" w:hanging="360"/>
      </w:pPr>
      <w:rPr>
        <w:rFonts w:ascii="Wingdings" w:eastAsia="Wingdings" w:hAnsi="Wingdings" w:cs="Wingdings" w:hint="default"/>
      </w:rPr>
    </w:lvl>
    <w:lvl w:ilvl="3" w:tplc="7CD8DF72">
      <w:start w:val="1"/>
      <w:numFmt w:val="bullet"/>
      <w:lvlText w:val="·"/>
      <w:lvlJc w:val="left"/>
      <w:pPr>
        <w:ind w:left="2880" w:hanging="360"/>
      </w:pPr>
      <w:rPr>
        <w:rFonts w:ascii="Symbol" w:eastAsia="Symbol" w:hAnsi="Symbol" w:cs="Symbol" w:hint="default"/>
      </w:rPr>
    </w:lvl>
    <w:lvl w:ilvl="4" w:tplc="B60EDE36">
      <w:start w:val="1"/>
      <w:numFmt w:val="bullet"/>
      <w:lvlText w:val="o"/>
      <w:lvlJc w:val="left"/>
      <w:pPr>
        <w:ind w:left="3600" w:hanging="360"/>
      </w:pPr>
      <w:rPr>
        <w:rFonts w:ascii="Courier New" w:eastAsia="Courier New" w:hAnsi="Courier New" w:cs="Courier New" w:hint="default"/>
      </w:rPr>
    </w:lvl>
    <w:lvl w:ilvl="5" w:tplc="46909A38">
      <w:start w:val="1"/>
      <w:numFmt w:val="bullet"/>
      <w:lvlText w:val="§"/>
      <w:lvlJc w:val="left"/>
      <w:pPr>
        <w:ind w:left="4320" w:hanging="360"/>
      </w:pPr>
      <w:rPr>
        <w:rFonts w:ascii="Wingdings" w:eastAsia="Wingdings" w:hAnsi="Wingdings" w:cs="Wingdings" w:hint="default"/>
      </w:rPr>
    </w:lvl>
    <w:lvl w:ilvl="6" w:tplc="DF984D92">
      <w:start w:val="1"/>
      <w:numFmt w:val="bullet"/>
      <w:lvlText w:val="·"/>
      <w:lvlJc w:val="left"/>
      <w:pPr>
        <w:ind w:left="5040" w:hanging="360"/>
      </w:pPr>
      <w:rPr>
        <w:rFonts w:ascii="Symbol" w:eastAsia="Symbol" w:hAnsi="Symbol" w:cs="Symbol" w:hint="default"/>
      </w:rPr>
    </w:lvl>
    <w:lvl w:ilvl="7" w:tplc="484A9824">
      <w:start w:val="1"/>
      <w:numFmt w:val="bullet"/>
      <w:lvlText w:val="o"/>
      <w:lvlJc w:val="left"/>
      <w:pPr>
        <w:ind w:left="5760" w:hanging="360"/>
      </w:pPr>
      <w:rPr>
        <w:rFonts w:ascii="Courier New" w:eastAsia="Courier New" w:hAnsi="Courier New" w:cs="Courier New" w:hint="default"/>
      </w:rPr>
    </w:lvl>
    <w:lvl w:ilvl="8" w:tplc="3A403AA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46029F3"/>
    <w:multiLevelType w:val="hybridMultilevel"/>
    <w:tmpl w:val="2376EFE0"/>
    <w:lvl w:ilvl="0" w:tplc="2934396A">
      <w:start w:val="1"/>
      <w:numFmt w:val="decimal"/>
      <w:lvlText w:val="%1."/>
      <w:lvlJc w:val="left"/>
      <w:pPr>
        <w:tabs>
          <w:tab w:val="left" w:pos="360"/>
        </w:tabs>
        <w:ind w:left="360" w:hanging="360"/>
      </w:pPr>
    </w:lvl>
    <w:lvl w:ilvl="1" w:tplc="F61E6186">
      <w:start w:val="1"/>
      <w:numFmt w:val="bullet"/>
      <w:lvlText w:val="o"/>
      <w:lvlJc w:val="left"/>
      <w:pPr>
        <w:ind w:left="1440" w:hanging="360"/>
      </w:pPr>
      <w:rPr>
        <w:rFonts w:ascii="Courier New" w:eastAsia="Courier New" w:hAnsi="Courier New" w:cs="Courier New" w:hint="default"/>
      </w:rPr>
    </w:lvl>
    <w:lvl w:ilvl="2" w:tplc="BC606778">
      <w:start w:val="1"/>
      <w:numFmt w:val="bullet"/>
      <w:lvlText w:val="§"/>
      <w:lvlJc w:val="left"/>
      <w:pPr>
        <w:ind w:left="2160" w:hanging="360"/>
      </w:pPr>
      <w:rPr>
        <w:rFonts w:ascii="Wingdings" w:eastAsia="Wingdings" w:hAnsi="Wingdings" w:cs="Wingdings" w:hint="default"/>
      </w:rPr>
    </w:lvl>
    <w:lvl w:ilvl="3" w:tplc="EB76D6F6">
      <w:start w:val="1"/>
      <w:numFmt w:val="bullet"/>
      <w:lvlText w:val="·"/>
      <w:lvlJc w:val="left"/>
      <w:pPr>
        <w:ind w:left="2880" w:hanging="360"/>
      </w:pPr>
      <w:rPr>
        <w:rFonts w:ascii="Symbol" w:eastAsia="Symbol" w:hAnsi="Symbol" w:cs="Symbol" w:hint="default"/>
      </w:rPr>
    </w:lvl>
    <w:lvl w:ilvl="4" w:tplc="36D62788">
      <w:start w:val="1"/>
      <w:numFmt w:val="bullet"/>
      <w:lvlText w:val="o"/>
      <w:lvlJc w:val="left"/>
      <w:pPr>
        <w:ind w:left="3600" w:hanging="360"/>
      </w:pPr>
      <w:rPr>
        <w:rFonts w:ascii="Courier New" w:eastAsia="Courier New" w:hAnsi="Courier New" w:cs="Courier New" w:hint="default"/>
      </w:rPr>
    </w:lvl>
    <w:lvl w:ilvl="5" w:tplc="DD104C3C">
      <w:start w:val="1"/>
      <w:numFmt w:val="bullet"/>
      <w:lvlText w:val="§"/>
      <w:lvlJc w:val="left"/>
      <w:pPr>
        <w:ind w:left="4320" w:hanging="360"/>
      </w:pPr>
      <w:rPr>
        <w:rFonts w:ascii="Wingdings" w:eastAsia="Wingdings" w:hAnsi="Wingdings" w:cs="Wingdings" w:hint="default"/>
      </w:rPr>
    </w:lvl>
    <w:lvl w:ilvl="6" w:tplc="09DC87D4">
      <w:start w:val="1"/>
      <w:numFmt w:val="bullet"/>
      <w:lvlText w:val="·"/>
      <w:lvlJc w:val="left"/>
      <w:pPr>
        <w:ind w:left="5040" w:hanging="360"/>
      </w:pPr>
      <w:rPr>
        <w:rFonts w:ascii="Symbol" w:eastAsia="Symbol" w:hAnsi="Symbol" w:cs="Symbol" w:hint="default"/>
      </w:rPr>
    </w:lvl>
    <w:lvl w:ilvl="7" w:tplc="3E8CD518">
      <w:start w:val="1"/>
      <w:numFmt w:val="bullet"/>
      <w:lvlText w:val="o"/>
      <w:lvlJc w:val="left"/>
      <w:pPr>
        <w:ind w:left="5760" w:hanging="360"/>
      </w:pPr>
      <w:rPr>
        <w:rFonts w:ascii="Courier New" w:eastAsia="Courier New" w:hAnsi="Courier New" w:cs="Courier New" w:hint="default"/>
      </w:rPr>
    </w:lvl>
    <w:lvl w:ilvl="8" w:tplc="A852CA1A">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55D1F7F"/>
    <w:multiLevelType w:val="multilevel"/>
    <w:tmpl w:val="22B8577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6" w15:restartNumberingAfterBreak="0">
    <w:nsid w:val="2A471946"/>
    <w:multiLevelType w:val="hybridMultilevel"/>
    <w:tmpl w:val="78EA1D94"/>
    <w:lvl w:ilvl="0" w:tplc="1C2AD2F8">
      <w:start w:val="1"/>
      <w:numFmt w:val="decimal"/>
      <w:lvlText w:val="%1."/>
      <w:lvlJc w:val="left"/>
      <w:pPr>
        <w:tabs>
          <w:tab w:val="left" w:pos="1492"/>
        </w:tabs>
        <w:ind w:left="1492" w:hanging="360"/>
      </w:pPr>
    </w:lvl>
    <w:lvl w:ilvl="1" w:tplc="077EBB9E">
      <w:start w:val="1"/>
      <w:numFmt w:val="bullet"/>
      <w:lvlText w:val="o"/>
      <w:lvlJc w:val="left"/>
      <w:pPr>
        <w:ind w:left="1440" w:hanging="360"/>
      </w:pPr>
      <w:rPr>
        <w:rFonts w:ascii="Courier New" w:eastAsia="Courier New" w:hAnsi="Courier New" w:cs="Courier New" w:hint="default"/>
      </w:rPr>
    </w:lvl>
    <w:lvl w:ilvl="2" w:tplc="4CDE6DAA">
      <w:start w:val="1"/>
      <w:numFmt w:val="bullet"/>
      <w:lvlText w:val="§"/>
      <w:lvlJc w:val="left"/>
      <w:pPr>
        <w:ind w:left="2160" w:hanging="360"/>
      </w:pPr>
      <w:rPr>
        <w:rFonts w:ascii="Wingdings" w:eastAsia="Wingdings" w:hAnsi="Wingdings" w:cs="Wingdings" w:hint="default"/>
      </w:rPr>
    </w:lvl>
    <w:lvl w:ilvl="3" w:tplc="70980ED4">
      <w:start w:val="1"/>
      <w:numFmt w:val="bullet"/>
      <w:lvlText w:val="·"/>
      <w:lvlJc w:val="left"/>
      <w:pPr>
        <w:ind w:left="2880" w:hanging="360"/>
      </w:pPr>
      <w:rPr>
        <w:rFonts w:ascii="Symbol" w:eastAsia="Symbol" w:hAnsi="Symbol" w:cs="Symbol" w:hint="default"/>
      </w:rPr>
    </w:lvl>
    <w:lvl w:ilvl="4" w:tplc="54CA47D2">
      <w:start w:val="1"/>
      <w:numFmt w:val="bullet"/>
      <w:lvlText w:val="o"/>
      <w:lvlJc w:val="left"/>
      <w:pPr>
        <w:ind w:left="3600" w:hanging="360"/>
      </w:pPr>
      <w:rPr>
        <w:rFonts w:ascii="Courier New" w:eastAsia="Courier New" w:hAnsi="Courier New" w:cs="Courier New" w:hint="default"/>
      </w:rPr>
    </w:lvl>
    <w:lvl w:ilvl="5" w:tplc="C91A99AE">
      <w:start w:val="1"/>
      <w:numFmt w:val="bullet"/>
      <w:lvlText w:val="§"/>
      <w:lvlJc w:val="left"/>
      <w:pPr>
        <w:ind w:left="4320" w:hanging="360"/>
      </w:pPr>
      <w:rPr>
        <w:rFonts w:ascii="Wingdings" w:eastAsia="Wingdings" w:hAnsi="Wingdings" w:cs="Wingdings" w:hint="default"/>
      </w:rPr>
    </w:lvl>
    <w:lvl w:ilvl="6" w:tplc="25DCE796">
      <w:start w:val="1"/>
      <w:numFmt w:val="bullet"/>
      <w:lvlText w:val="·"/>
      <w:lvlJc w:val="left"/>
      <w:pPr>
        <w:ind w:left="5040" w:hanging="360"/>
      </w:pPr>
      <w:rPr>
        <w:rFonts w:ascii="Symbol" w:eastAsia="Symbol" w:hAnsi="Symbol" w:cs="Symbol" w:hint="default"/>
      </w:rPr>
    </w:lvl>
    <w:lvl w:ilvl="7" w:tplc="0A188A54">
      <w:start w:val="1"/>
      <w:numFmt w:val="bullet"/>
      <w:lvlText w:val="o"/>
      <w:lvlJc w:val="left"/>
      <w:pPr>
        <w:ind w:left="5760" w:hanging="360"/>
      </w:pPr>
      <w:rPr>
        <w:rFonts w:ascii="Courier New" w:eastAsia="Courier New" w:hAnsi="Courier New" w:cs="Courier New" w:hint="default"/>
      </w:rPr>
    </w:lvl>
    <w:lvl w:ilvl="8" w:tplc="5CCC6E7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C240F4D"/>
    <w:multiLevelType w:val="hybridMultilevel"/>
    <w:tmpl w:val="5A1C35A2"/>
    <w:lvl w:ilvl="0" w:tplc="D040C806">
      <w:start w:val="1"/>
      <w:numFmt w:val="bullet"/>
      <w:lvlText w:val="–"/>
      <w:lvlJc w:val="left"/>
      <w:pPr>
        <w:ind w:left="709" w:hanging="360"/>
      </w:pPr>
      <w:rPr>
        <w:rFonts w:ascii="Arial" w:eastAsia="Arial" w:hAnsi="Arial" w:cs="Arial"/>
      </w:rPr>
    </w:lvl>
    <w:lvl w:ilvl="1" w:tplc="4554F810">
      <w:start w:val="1"/>
      <w:numFmt w:val="bullet"/>
      <w:lvlText w:val="o"/>
      <w:lvlJc w:val="left"/>
      <w:pPr>
        <w:ind w:left="1429" w:hanging="360"/>
      </w:pPr>
      <w:rPr>
        <w:rFonts w:ascii="Courier New" w:eastAsia="Courier New" w:hAnsi="Courier New" w:cs="Courier New"/>
      </w:rPr>
    </w:lvl>
    <w:lvl w:ilvl="2" w:tplc="29144902">
      <w:start w:val="1"/>
      <w:numFmt w:val="bullet"/>
      <w:lvlText w:val="§"/>
      <w:lvlJc w:val="left"/>
      <w:pPr>
        <w:ind w:left="2149" w:hanging="360"/>
      </w:pPr>
      <w:rPr>
        <w:rFonts w:ascii="Wingdings" w:eastAsia="Wingdings" w:hAnsi="Wingdings" w:cs="Wingdings"/>
      </w:rPr>
    </w:lvl>
    <w:lvl w:ilvl="3" w:tplc="594EA212">
      <w:start w:val="1"/>
      <w:numFmt w:val="bullet"/>
      <w:lvlText w:val="·"/>
      <w:lvlJc w:val="left"/>
      <w:pPr>
        <w:ind w:left="2869" w:hanging="360"/>
      </w:pPr>
      <w:rPr>
        <w:rFonts w:ascii="Symbol" w:eastAsia="Symbol" w:hAnsi="Symbol" w:cs="Symbol"/>
      </w:rPr>
    </w:lvl>
    <w:lvl w:ilvl="4" w:tplc="245E87AC">
      <w:start w:val="1"/>
      <w:numFmt w:val="bullet"/>
      <w:lvlText w:val="o"/>
      <w:lvlJc w:val="left"/>
      <w:pPr>
        <w:ind w:left="3589" w:hanging="360"/>
      </w:pPr>
      <w:rPr>
        <w:rFonts w:ascii="Courier New" w:eastAsia="Courier New" w:hAnsi="Courier New" w:cs="Courier New"/>
      </w:rPr>
    </w:lvl>
    <w:lvl w:ilvl="5" w:tplc="711CCAEE">
      <w:start w:val="1"/>
      <w:numFmt w:val="bullet"/>
      <w:lvlText w:val="§"/>
      <w:lvlJc w:val="left"/>
      <w:pPr>
        <w:ind w:left="4309" w:hanging="360"/>
      </w:pPr>
      <w:rPr>
        <w:rFonts w:ascii="Wingdings" w:eastAsia="Wingdings" w:hAnsi="Wingdings" w:cs="Wingdings"/>
      </w:rPr>
    </w:lvl>
    <w:lvl w:ilvl="6" w:tplc="B8DEAA1C">
      <w:start w:val="1"/>
      <w:numFmt w:val="bullet"/>
      <w:lvlText w:val="·"/>
      <w:lvlJc w:val="left"/>
      <w:pPr>
        <w:ind w:left="5029" w:hanging="360"/>
      </w:pPr>
      <w:rPr>
        <w:rFonts w:ascii="Symbol" w:eastAsia="Symbol" w:hAnsi="Symbol" w:cs="Symbol"/>
      </w:rPr>
    </w:lvl>
    <w:lvl w:ilvl="7" w:tplc="9F4EDB56">
      <w:start w:val="1"/>
      <w:numFmt w:val="bullet"/>
      <w:lvlText w:val="o"/>
      <w:lvlJc w:val="left"/>
      <w:pPr>
        <w:ind w:left="5749" w:hanging="360"/>
      </w:pPr>
      <w:rPr>
        <w:rFonts w:ascii="Courier New" w:eastAsia="Courier New" w:hAnsi="Courier New" w:cs="Courier New"/>
      </w:rPr>
    </w:lvl>
    <w:lvl w:ilvl="8" w:tplc="1800216C">
      <w:start w:val="1"/>
      <w:numFmt w:val="bullet"/>
      <w:lvlText w:val="§"/>
      <w:lvlJc w:val="left"/>
      <w:pPr>
        <w:ind w:left="6469" w:hanging="360"/>
      </w:pPr>
      <w:rPr>
        <w:rFonts w:ascii="Wingdings" w:eastAsia="Wingdings" w:hAnsi="Wingdings" w:cs="Wingdings"/>
      </w:rPr>
    </w:lvl>
  </w:abstractNum>
  <w:abstractNum w:abstractNumId="18" w15:restartNumberingAfterBreak="0">
    <w:nsid w:val="3C4B52AC"/>
    <w:multiLevelType w:val="hybridMultilevel"/>
    <w:tmpl w:val="C9BCC270"/>
    <w:lvl w:ilvl="0" w:tplc="D92E7000">
      <w:start w:val="1"/>
      <w:numFmt w:val="bullet"/>
      <w:pStyle w:val="List"/>
      <w:lvlText w:val="—"/>
      <w:lvlJc w:val="left"/>
      <w:pPr>
        <w:ind w:left="720" w:hanging="360"/>
      </w:pPr>
      <w:rPr>
        <w:rFonts w:ascii="Cambria" w:eastAsia="Calibri" w:hAnsi="Cambria" w:cs="Times New Roman" w:hint="default"/>
      </w:rPr>
    </w:lvl>
    <w:lvl w:ilvl="1" w:tplc="47D62896">
      <w:start w:val="1"/>
      <w:numFmt w:val="bullet"/>
      <w:lvlText w:val="o"/>
      <w:lvlJc w:val="left"/>
      <w:pPr>
        <w:ind w:left="1440" w:hanging="360"/>
      </w:pPr>
      <w:rPr>
        <w:rFonts w:ascii="Courier New" w:hAnsi="Courier New" w:cs="Courier New" w:hint="default"/>
      </w:rPr>
    </w:lvl>
    <w:lvl w:ilvl="2" w:tplc="58FE69A4">
      <w:start w:val="1"/>
      <w:numFmt w:val="bullet"/>
      <w:lvlText w:val=""/>
      <w:lvlJc w:val="left"/>
      <w:pPr>
        <w:ind w:left="2160" w:hanging="360"/>
      </w:pPr>
      <w:rPr>
        <w:rFonts w:ascii="Wingdings" w:hAnsi="Wingdings" w:hint="default"/>
      </w:rPr>
    </w:lvl>
    <w:lvl w:ilvl="3" w:tplc="49BC2AB6">
      <w:start w:val="1"/>
      <w:numFmt w:val="bullet"/>
      <w:lvlText w:val=""/>
      <w:lvlJc w:val="left"/>
      <w:pPr>
        <w:ind w:left="2880" w:hanging="360"/>
      </w:pPr>
      <w:rPr>
        <w:rFonts w:ascii="Symbol" w:hAnsi="Symbol" w:hint="default"/>
      </w:rPr>
    </w:lvl>
    <w:lvl w:ilvl="4" w:tplc="EE06DDFA">
      <w:start w:val="1"/>
      <w:numFmt w:val="bullet"/>
      <w:lvlText w:val="o"/>
      <w:lvlJc w:val="left"/>
      <w:pPr>
        <w:ind w:left="3600" w:hanging="360"/>
      </w:pPr>
      <w:rPr>
        <w:rFonts w:ascii="Courier New" w:hAnsi="Courier New" w:cs="Courier New" w:hint="default"/>
      </w:rPr>
    </w:lvl>
    <w:lvl w:ilvl="5" w:tplc="593E0280">
      <w:start w:val="1"/>
      <w:numFmt w:val="bullet"/>
      <w:lvlText w:val=""/>
      <w:lvlJc w:val="left"/>
      <w:pPr>
        <w:ind w:left="4320" w:hanging="360"/>
      </w:pPr>
      <w:rPr>
        <w:rFonts w:ascii="Wingdings" w:hAnsi="Wingdings" w:hint="default"/>
      </w:rPr>
    </w:lvl>
    <w:lvl w:ilvl="6" w:tplc="46E4FC24">
      <w:start w:val="1"/>
      <w:numFmt w:val="bullet"/>
      <w:lvlText w:val=""/>
      <w:lvlJc w:val="left"/>
      <w:pPr>
        <w:ind w:left="5040" w:hanging="360"/>
      </w:pPr>
      <w:rPr>
        <w:rFonts w:ascii="Symbol" w:hAnsi="Symbol" w:hint="default"/>
      </w:rPr>
    </w:lvl>
    <w:lvl w:ilvl="7" w:tplc="88104874">
      <w:start w:val="1"/>
      <w:numFmt w:val="bullet"/>
      <w:lvlText w:val="o"/>
      <w:lvlJc w:val="left"/>
      <w:pPr>
        <w:ind w:left="5760" w:hanging="360"/>
      </w:pPr>
      <w:rPr>
        <w:rFonts w:ascii="Courier New" w:hAnsi="Courier New" w:cs="Courier New" w:hint="default"/>
      </w:rPr>
    </w:lvl>
    <w:lvl w:ilvl="8" w:tplc="F53A4924">
      <w:start w:val="1"/>
      <w:numFmt w:val="bullet"/>
      <w:lvlText w:val=""/>
      <w:lvlJc w:val="left"/>
      <w:pPr>
        <w:ind w:left="6480" w:hanging="360"/>
      </w:pPr>
      <w:rPr>
        <w:rFonts w:ascii="Wingdings" w:hAnsi="Wingdings" w:hint="default"/>
      </w:rPr>
    </w:lvl>
  </w:abstractNum>
  <w:abstractNum w:abstractNumId="19" w15:restartNumberingAfterBreak="0">
    <w:nsid w:val="40F950C0"/>
    <w:multiLevelType w:val="hybridMultilevel"/>
    <w:tmpl w:val="16A4E6C4"/>
    <w:lvl w:ilvl="0" w:tplc="B3A08464">
      <w:start w:val="1"/>
      <w:numFmt w:val="decimal"/>
      <w:pStyle w:val="Tabletitle"/>
      <w:suff w:val="space"/>
      <w:lvlText w:val="Table %1 —"/>
      <w:lvlJc w:val="center"/>
      <w:pPr>
        <w:ind w:left="720" w:hanging="360"/>
      </w:pPr>
      <w:rPr>
        <w:rFonts w:hint="default"/>
        <w:b/>
        <w:bCs/>
      </w:rPr>
    </w:lvl>
    <w:lvl w:ilvl="1" w:tplc="7830554C">
      <w:start w:val="1"/>
      <w:numFmt w:val="lowerLetter"/>
      <w:lvlText w:val="%2."/>
      <w:lvlJc w:val="left"/>
      <w:pPr>
        <w:ind w:left="1440" w:hanging="360"/>
      </w:pPr>
    </w:lvl>
    <w:lvl w:ilvl="2" w:tplc="B59A4774">
      <w:start w:val="1"/>
      <w:numFmt w:val="lowerRoman"/>
      <w:lvlText w:val="%3."/>
      <w:lvlJc w:val="right"/>
      <w:pPr>
        <w:ind w:left="2160" w:hanging="180"/>
      </w:pPr>
    </w:lvl>
    <w:lvl w:ilvl="3" w:tplc="B5CE17E4">
      <w:start w:val="1"/>
      <w:numFmt w:val="decimal"/>
      <w:lvlText w:val="%4."/>
      <w:lvlJc w:val="left"/>
      <w:pPr>
        <w:ind w:left="2880" w:hanging="360"/>
      </w:pPr>
    </w:lvl>
    <w:lvl w:ilvl="4" w:tplc="03B6B190">
      <w:start w:val="1"/>
      <w:numFmt w:val="lowerLetter"/>
      <w:lvlText w:val="%5."/>
      <w:lvlJc w:val="left"/>
      <w:pPr>
        <w:ind w:left="3600" w:hanging="360"/>
      </w:pPr>
    </w:lvl>
    <w:lvl w:ilvl="5" w:tplc="7FC4DEA0">
      <w:start w:val="1"/>
      <w:numFmt w:val="lowerRoman"/>
      <w:lvlText w:val="%6."/>
      <w:lvlJc w:val="right"/>
      <w:pPr>
        <w:ind w:left="4320" w:hanging="180"/>
      </w:pPr>
    </w:lvl>
    <w:lvl w:ilvl="6" w:tplc="3D80C00C">
      <w:start w:val="1"/>
      <w:numFmt w:val="decimal"/>
      <w:lvlText w:val="%7."/>
      <w:lvlJc w:val="left"/>
      <w:pPr>
        <w:ind w:left="5040" w:hanging="360"/>
      </w:pPr>
    </w:lvl>
    <w:lvl w:ilvl="7" w:tplc="12B8A3EC">
      <w:start w:val="1"/>
      <w:numFmt w:val="lowerLetter"/>
      <w:lvlText w:val="%8."/>
      <w:lvlJc w:val="left"/>
      <w:pPr>
        <w:ind w:left="5760" w:hanging="360"/>
      </w:pPr>
    </w:lvl>
    <w:lvl w:ilvl="8" w:tplc="2BFCAAC0">
      <w:start w:val="1"/>
      <w:numFmt w:val="lowerRoman"/>
      <w:lvlText w:val="%9."/>
      <w:lvlJc w:val="right"/>
      <w:pPr>
        <w:ind w:left="6480" w:hanging="180"/>
      </w:pPr>
    </w:lvl>
  </w:abstractNum>
  <w:abstractNum w:abstractNumId="20" w15:restartNumberingAfterBreak="0">
    <w:nsid w:val="4A1F539B"/>
    <w:multiLevelType w:val="multilevel"/>
    <w:tmpl w:val="643CC46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1" w15:restartNumberingAfterBreak="0">
    <w:nsid w:val="50B32416"/>
    <w:multiLevelType w:val="hybridMultilevel"/>
    <w:tmpl w:val="1114AAF2"/>
    <w:lvl w:ilvl="0" w:tplc="BBD8C5FC">
      <w:start w:val="1"/>
      <w:numFmt w:val="decimal"/>
      <w:pStyle w:val="AnnexFigureTitle"/>
      <w:lvlText w:val="Figure A.%1 —"/>
      <w:lvlJc w:val="left"/>
      <w:pPr>
        <w:tabs>
          <w:tab w:val="left" w:pos="113"/>
        </w:tabs>
        <w:ind w:left="340" w:hanging="227"/>
      </w:pPr>
      <w:rPr>
        <w:rFonts w:hint="default"/>
        <w:b/>
        <w:bCs/>
      </w:rPr>
    </w:lvl>
    <w:lvl w:ilvl="1" w:tplc="E1982190">
      <w:start w:val="1"/>
      <w:numFmt w:val="lowerLetter"/>
      <w:lvlText w:val="%2."/>
      <w:lvlJc w:val="left"/>
      <w:pPr>
        <w:ind w:left="1440" w:hanging="360"/>
      </w:pPr>
    </w:lvl>
    <w:lvl w:ilvl="2" w:tplc="D5DE4602">
      <w:start w:val="1"/>
      <w:numFmt w:val="lowerRoman"/>
      <w:lvlText w:val="%3."/>
      <w:lvlJc w:val="right"/>
      <w:pPr>
        <w:ind w:left="2160" w:hanging="180"/>
      </w:pPr>
    </w:lvl>
    <w:lvl w:ilvl="3" w:tplc="479A639C">
      <w:start w:val="1"/>
      <w:numFmt w:val="decimal"/>
      <w:lvlText w:val="%4."/>
      <w:lvlJc w:val="left"/>
      <w:pPr>
        <w:ind w:left="2880" w:hanging="360"/>
      </w:pPr>
    </w:lvl>
    <w:lvl w:ilvl="4" w:tplc="C4AA2874">
      <w:start w:val="1"/>
      <w:numFmt w:val="lowerLetter"/>
      <w:lvlText w:val="%5."/>
      <w:lvlJc w:val="left"/>
      <w:pPr>
        <w:ind w:left="3600" w:hanging="360"/>
      </w:pPr>
    </w:lvl>
    <w:lvl w:ilvl="5" w:tplc="44D0365E">
      <w:start w:val="1"/>
      <w:numFmt w:val="lowerRoman"/>
      <w:lvlText w:val="%6."/>
      <w:lvlJc w:val="right"/>
      <w:pPr>
        <w:ind w:left="4320" w:hanging="180"/>
      </w:pPr>
    </w:lvl>
    <w:lvl w:ilvl="6" w:tplc="101421CA">
      <w:start w:val="1"/>
      <w:numFmt w:val="decimal"/>
      <w:lvlText w:val="%7."/>
      <w:lvlJc w:val="left"/>
      <w:pPr>
        <w:ind w:left="5040" w:hanging="360"/>
      </w:pPr>
    </w:lvl>
    <w:lvl w:ilvl="7" w:tplc="9B521E26">
      <w:start w:val="1"/>
      <w:numFmt w:val="lowerLetter"/>
      <w:lvlText w:val="%8."/>
      <w:lvlJc w:val="left"/>
      <w:pPr>
        <w:ind w:left="5760" w:hanging="360"/>
      </w:pPr>
    </w:lvl>
    <w:lvl w:ilvl="8" w:tplc="239447FC">
      <w:start w:val="1"/>
      <w:numFmt w:val="lowerRoman"/>
      <w:lvlText w:val="%9."/>
      <w:lvlJc w:val="right"/>
      <w:pPr>
        <w:ind w:left="6480" w:hanging="180"/>
      </w:pPr>
    </w:lvl>
  </w:abstractNum>
  <w:abstractNum w:abstractNumId="22" w15:restartNumberingAfterBreak="0">
    <w:nsid w:val="548C51A6"/>
    <w:multiLevelType w:val="hybridMultilevel"/>
    <w:tmpl w:val="09821B62"/>
    <w:lvl w:ilvl="0" w:tplc="CB34001E">
      <w:start w:val="1"/>
      <w:numFmt w:val="bullet"/>
      <w:lvlText w:val="–"/>
      <w:lvlJc w:val="left"/>
      <w:pPr>
        <w:ind w:left="709" w:hanging="360"/>
      </w:pPr>
      <w:rPr>
        <w:rFonts w:ascii="Arial" w:eastAsia="Arial" w:hAnsi="Arial" w:cs="Arial"/>
      </w:rPr>
    </w:lvl>
    <w:lvl w:ilvl="1" w:tplc="DF7AF94C">
      <w:start w:val="1"/>
      <w:numFmt w:val="bullet"/>
      <w:lvlText w:val="o"/>
      <w:lvlJc w:val="left"/>
      <w:pPr>
        <w:ind w:left="1429" w:hanging="360"/>
      </w:pPr>
      <w:rPr>
        <w:rFonts w:ascii="Courier New" w:eastAsia="Courier New" w:hAnsi="Courier New" w:cs="Courier New"/>
      </w:rPr>
    </w:lvl>
    <w:lvl w:ilvl="2" w:tplc="8F90F4B8">
      <w:start w:val="1"/>
      <w:numFmt w:val="bullet"/>
      <w:lvlText w:val="§"/>
      <w:lvlJc w:val="left"/>
      <w:pPr>
        <w:ind w:left="2149" w:hanging="360"/>
      </w:pPr>
      <w:rPr>
        <w:rFonts w:ascii="Wingdings" w:eastAsia="Wingdings" w:hAnsi="Wingdings" w:cs="Wingdings"/>
      </w:rPr>
    </w:lvl>
    <w:lvl w:ilvl="3" w:tplc="CF00CF9A">
      <w:start w:val="1"/>
      <w:numFmt w:val="bullet"/>
      <w:lvlText w:val="·"/>
      <w:lvlJc w:val="left"/>
      <w:pPr>
        <w:ind w:left="2869" w:hanging="360"/>
      </w:pPr>
      <w:rPr>
        <w:rFonts w:ascii="Symbol" w:eastAsia="Symbol" w:hAnsi="Symbol" w:cs="Symbol"/>
      </w:rPr>
    </w:lvl>
    <w:lvl w:ilvl="4" w:tplc="DA3CD5BE">
      <w:start w:val="1"/>
      <w:numFmt w:val="bullet"/>
      <w:lvlText w:val="o"/>
      <w:lvlJc w:val="left"/>
      <w:pPr>
        <w:ind w:left="3589" w:hanging="360"/>
      </w:pPr>
      <w:rPr>
        <w:rFonts w:ascii="Courier New" w:eastAsia="Courier New" w:hAnsi="Courier New" w:cs="Courier New"/>
      </w:rPr>
    </w:lvl>
    <w:lvl w:ilvl="5" w:tplc="60A652AC">
      <w:start w:val="1"/>
      <w:numFmt w:val="bullet"/>
      <w:lvlText w:val="§"/>
      <w:lvlJc w:val="left"/>
      <w:pPr>
        <w:ind w:left="4309" w:hanging="360"/>
      </w:pPr>
      <w:rPr>
        <w:rFonts w:ascii="Wingdings" w:eastAsia="Wingdings" w:hAnsi="Wingdings" w:cs="Wingdings"/>
      </w:rPr>
    </w:lvl>
    <w:lvl w:ilvl="6" w:tplc="0FC2F234">
      <w:start w:val="1"/>
      <w:numFmt w:val="bullet"/>
      <w:lvlText w:val="·"/>
      <w:lvlJc w:val="left"/>
      <w:pPr>
        <w:ind w:left="5029" w:hanging="360"/>
      </w:pPr>
      <w:rPr>
        <w:rFonts w:ascii="Symbol" w:eastAsia="Symbol" w:hAnsi="Symbol" w:cs="Symbol"/>
      </w:rPr>
    </w:lvl>
    <w:lvl w:ilvl="7" w:tplc="3E5E24F2">
      <w:start w:val="1"/>
      <w:numFmt w:val="bullet"/>
      <w:lvlText w:val="o"/>
      <w:lvlJc w:val="left"/>
      <w:pPr>
        <w:ind w:left="5749" w:hanging="360"/>
      </w:pPr>
      <w:rPr>
        <w:rFonts w:ascii="Courier New" w:eastAsia="Courier New" w:hAnsi="Courier New" w:cs="Courier New"/>
      </w:rPr>
    </w:lvl>
    <w:lvl w:ilvl="8" w:tplc="DF08C2AE">
      <w:start w:val="1"/>
      <w:numFmt w:val="bullet"/>
      <w:lvlText w:val="§"/>
      <w:lvlJc w:val="left"/>
      <w:pPr>
        <w:ind w:left="6469" w:hanging="360"/>
      </w:pPr>
      <w:rPr>
        <w:rFonts w:ascii="Wingdings" w:eastAsia="Wingdings" w:hAnsi="Wingdings" w:cs="Wingdings"/>
      </w:rPr>
    </w:lvl>
  </w:abstractNum>
  <w:abstractNum w:abstractNumId="23" w15:restartNumberingAfterBreak="0">
    <w:nsid w:val="56D564BF"/>
    <w:multiLevelType w:val="hybridMultilevel"/>
    <w:tmpl w:val="9948C780"/>
    <w:lvl w:ilvl="0" w:tplc="17CC2E2E">
      <w:start w:val="1"/>
      <w:numFmt w:val="bullet"/>
      <w:lvlText w:val="–"/>
      <w:lvlJc w:val="left"/>
      <w:pPr>
        <w:ind w:left="709" w:hanging="360"/>
      </w:pPr>
      <w:rPr>
        <w:rFonts w:ascii="Arial" w:eastAsia="Arial" w:hAnsi="Arial" w:cs="Arial"/>
      </w:rPr>
    </w:lvl>
    <w:lvl w:ilvl="1" w:tplc="2862AE8E">
      <w:start w:val="1"/>
      <w:numFmt w:val="bullet"/>
      <w:lvlText w:val="o"/>
      <w:lvlJc w:val="left"/>
      <w:pPr>
        <w:ind w:left="1429" w:hanging="360"/>
      </w:pPr>
      <w:rPr>
        <w:rFonts w:ascii="Courier New" w:eastAsia="Courier New" w:hAnsi="Courier New" w:cs="Courier New"/>
      </w:rPr>
    </w:lvl>
    <w:lvl w:ilvl="2" w:tplc="2E3C1962">
      <w:start w:val="1"/>
      <w:numFmt w:val="bullet"/>
      <w:lvlText w:val="§"/>
      <w:lvlJc w:val="left"/>
      <w:pPr>
        <w:ind w:left="2149" w:hanging="360"/>
      </w:pPr>
      <w:rPr>
        <w:rFonts w:ascii="Wingdings" w:eastAsia="Wingdings" w:hAnsi="Wingdings" w:cs="Wingdings"/>
      </w:rPr>
    </w:lvl>
    <w:lvl w:ilvl="3" w:tplc="1DC67C3E">
      <w:start w:val="1"/>
      <w:numFmt w:val="bullet"/>
      <w:lvlText w:val="·"/>
      <w:lvlJc w:val="left"/>
      <w:pPr>
        <w:ind w:left="2869" w:hanging="360"/>
      </w:pPr>
      <w:rPr>
        <w:rFonts w:ascii="Symbol" w:eastAsia="Symbol" w:hAnsi="Symbol" w:cs="Symbol"/>
      </w:rPr>
    </w:lvl>
    <w:lvl w:ilvl="4" w:tplc="CE6A62D8">
      <w:start w:val="1"/>
      <w:numFmt w:val="bullet"/>
      <w:lvlText w:val="o"/>
      <w:lvlJc w:val="left"/>
      <w:pPr>
        <w:ind w:left="3589" w:hanging="360"/>
      </w:pPr>
      <w:rPr>
        <w:rFonts w:ascii="Courier New" w:eastAsia="Courier New" w:hAnsi="Courier New" w:cs="Courier New"/>
      </w:rPr>
    </w:lvl>
    <w:lvl w:ilvl="5" w:tplc="6960DF16">
      <w:start w:val="1"/>
      <w:numFmt w:val="bullet"/>
      <w:lvlText w:val="§"/>
      <w:lvlJc w:val="left"/>
      <w:pPr>
        <w:ind w:left="4309" w:hanging="360"/>
      </w:pPr>
      <w:rPr>
        <w:rFonts w:ascii="Wingdings" w:eastAsia="Wingdings" w:hAnsi="Wingdings" w:cs="Wingdings"/>
      </w:rPr>
    </w:lvl>
    <w:lvl w:ilvl="6" w:tplc="F280CBEA">
      <w:start w:val="1"/>
      <w:numFmt w:val="bullet"/>
      <w:lvlText w:val="·"/>
      <w:lvlJc w:val="left"/>
      <w:pPr>
        <w:ind w:left="5029" w:hanging="360"/>
      </w:pPr>
      <w:rPr>
        <w:rFonts w:ascii="Symbol" w:eastAsia="Symbol" w:hAnsi="Symbol" w:cs="Symbol"/>
      </w:rPr>
    </w:lvl>
    <w:lvl w:ilvl="7" w:tplc="45D0CFE2">
      <w:start w:val="1"/>
      <w:numFmt w:val="bullet"/>
      <w:lvlText w:val="o"/>
      <w:lvlJc w:val="left"/>
      <w:pPr>
        <w:ind w:left="5749" w:hanging="360"/>
      </w:pPr>
      <w:rPr>
        <w:rFonts w:ascii="Courier New" w:eastAsia="Courier New" w:hAnsi="Courier New" w:cs="Courier New"/>
      </w:rPr>
    </w:lvl>
    <w:lvl w:ilvl="8" w:tplc="A718C6E2">
      <w:start w:val="1"/>
      <w:numFmt w:val="bullet"/>
      <w:lvlText w:val="§"/>
      <w:lvlJc w:val="left"/>
      <w:pPr>
        <w:ind w:left="6469" w:hanging="360"/>
      </w:pPr>
      <w:rPr>
        <w:rFonts w:ascii="Wingdings" w:eastAsia="Wingdings" w:hAnsi="Wingdings" w:cs="Wingdings"/>
      </w:rPr>
    </w:lvl>
  </w:abstractNum>
  <w:abstractNum w:abstractNumId="24" w15:restartNumberingAfterBreak="0">
    <w:nsid w:val="57785E4C"/>
    <w:multiLevelType w:val="hybridMultilevel"/>
    <w:tmpl w:val="CDFCFAE4"/>
    <w:lvl w:ilvl="0" w:tplc="83362BA4">
      <w:start w:val="1"/>
      <w:numFmt w:val="decimal"/>
      <w:lvlText w:val="%1."/>
      <w:lvlJc w:val="left"/>
      <w:pPr>
        <w:tabs>
          <w:tab w:val="left" w:pos="1209"/>
        </w:tabs>
        <w:ind w:left="1209" w:hanging="360"/>
      </w:pPr>
    </w:lvl>
    <w:lvl w:ilvl="1" w:tplc="BA562D06">
      <w:start w:val="1"/>
      <w:numFmt w:val="bullet"/>
      <w:lvlText w:val="o"/>
      <w:lvlJc w:val="left"/>
      <w:pPr>
        <w:ind w:left="1440" w:hanging="360"/>
      </w:pPr>
      <w:rPr>
        <w:rFonts w:ascii="Courier New" w:eastAsia="Courier New" w:hAnsi="Courier New" w:cs="Courier New" w:hint="default"/>
      </w:rPr>
    </w:lvl>
    <w:lvl w:ilvl="2" w:tplc="AC548828">
      <w:start w:val="1"/>
      <w:numFmt w:val="bullet"/>
      <w:lvlText w:val="§"/>
      <w:lvlJc w:val="left"/>
      <w:pPr>
        <w:ind w:left="2160" w:hanging="360"/>
      </w:pPr>
      <w:rPr>
        <w:rFonts w:ascii="Wingdings" w:eastAsia="Wingdings" w:hAnsi="Wingdings" w:cs="Wingdings" w:hint="default"/>
      </w:rPr>
    </w:lvl>
    <w:lvl w:ilvl="3" w:tplc="D1FC2B22">
      <w:start w:val="1"/>
      <w:numFmt w:val="bullet"/>
      <w:lvlText w:val="·"/>
      <w:lvlJc w:val="left"/>
      <w:pPr>
        <w:ind w:left="2880" w:hanging="360"/>
      </w:pPr>
      <w:rPr>
        <w:rFonts w:ascii="Symbol" w:eastAsia="Symbol" w:hAnsi="Symbol" w:cs="Symbol" w:hint="default"/>
      </w:rPr>
    </w:lvl>
    <w:lvl w:ilvl="4" w:tplc="3098A8F6">
      <w:start w:val="1"/>
      <w:numFmt w:val="bullet"/>
      <w:lvlText w:val="o"/>
      <w:lvlJc w:val="left"/>
      <w:pPr>
        <w:ind w:left="3600" w:hanging="360"/>
      </w:pPr>
      <w:rPr>
        <w:rFonts w:ascii="Courier New" w:eastAsia="Courier New" w:hAnsi="Courier New" w:cs="Courier New" w:hint="default"/>
      </w:rPr>
    </w:lvl>
    <w:lvl w:ilvl="5" w:tplc="8A1E4084">
      <w:start w:val="1"/>
      <w:numFmt w:val="bullet"/>
      <w:lvlText w:val="§"/>
      <w:lvlJc w:val="left"/>
      <w:pPr>
        <w:ind w:left="4320" w:hanging="360"/>
      </w:pPr>
      <w:rPr>
        <w:rFonts w:ascii="Wingdings" w:eastAsia="Wingdings" w:hAnsi="Wingdings" w:cs="Wingdings" w:hint="default"/>
      </w:rPr>
    </w:lvl>
    <w:lvl w:ilvl="6" w:tplc="91DE5C46">
      <w:start w:val="1"/>
      <w:numFmt w:val="bullet"/>
      <w:lvlText w:val="·"/>
      <w:lvlJc w:val="left"/>
      <w:pPr>
        <w:ind w:left="5040" w:hanging="360"/>
      </w:pPr>
      <w:rPr>
        <w:rFonts w:ascii="Symbol" w:eastAsia="Symbol" w:hAnsi="Symbol" w:cs="Symbol" w:hint="default"/>
      </w:rPr>
    </w:lvl>
    <w:lvl w:ilvl="7" w:tplc="5F166A18">
      <w:start w:val="1"/>
      <w:numFmt w:val="bullet"/>
      <w:lvlText w:val="o"/>
      <w:lvlJc w:val="left"/>
      <w:pPr>
        <w:ind w:left="5760" w:hanging="360"/>
      </w:pPr>
      <w:rPr>
        <w:rFonts w:ascii="Courier New" w:eastAsia="Courier New" w:hAnsi="Courier New" w:cs="Courier New" w:hint="default"/>
      </w:rPr>
    </w:lvl>
    <w:lvl w:ilvl="8" w:tplc="9D10F01C">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8143E75"/>
    <w:multiLevelType w:val="multilevel"/>
    <w:tmpl w:val="BF6E52B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6" w15:restartNumberingAfterBreak="0">
    <w:nsid w:val="5B0B6DCC"/>
    <w:multiLevelType w:val="hybridMultilevel"/>
    <w:tmpl w:val="E3AE0A84"/>
    <w:lvl w:ilvl="0" w:tplc="EBF6DE06">
      <w:start w:val="1"/>
      <w:numFmt w:val="bullet"/>
      <w:lvlText w:val="–"/>
      <w:lvlJc w:val="left"/>
      <w:pPr>
        <w:ind w:left="709" w:hanging="360"/>
      </w:pPr>
      <w:rPr>
        <w:rFonts w:ascii="Arial" w:eastAsia="Arial" w:hAnsi="Arial" w:cs="Arial"/>
      </w:rPr>
    </w:lvl>
    <w:lvl w:ilvl="1" w:tplc="0914969E">
      <w:start w:val="1"/>
      <w:numFmt w:val="bullet"/>
      <w:lvlText w:val="o"/>
      <w:lvlJc w:val="left"/>
      <w:pPr>
        <w:ind w:left="1429" w:hanging="360"/>
      </w:pPr>
      <w:rPr>
        <w:rFonts w:ascii="Courier New" w:eastAsia="Courier New" w:hAnsi="Courier New" w:cs="Courier New"/>
      </w:rPr>
    </w:lvl>
    <w:lvl w:ilvl="2" w:tplc="AED48B32">
      <w:start w:val="1"/>
      <w:numFmt w:val="bullet"/>
      <w:lvlText w:val="§"/>
      <w:lvlJc w:val="left"/>
      <w:pPr>
        <w:ind w:left="2149" w:hanging="360"/>
      </w:pPr>
      <w:rPr>
        <w:rFonts w:ascii="Wingdings" w:eastAsia="Wingdings" w:hAnsi="Wingdings" w:cs="Wingdings"/>
      </w:rPr>
    </w:lvl>
    <w:lvl w:ilvl="3" w:tplc="71647824">
      <w:start w:val="1"/>
      <w:numFmt w:val="bullet"/>
      <w:lvlText w:val="·"/>
      <w:lvlJc w:val="left"/>
      <w:pPr>
        <w:ind w:left="2869" w:hanging="360"/>
      </w:pPr>
      <w:rPr>
        <w:rFonts w:ascii="Symbol" w:eastAsia="Symbol" w:hAnsi="Symbol" w:cs="Symbol"/>
      </w:rPr>
    </w:lvl>
    <w:lvl w:ilvl="4" w:tplc="875C41B2">
      <w:start w:val="1"/>
      <w:numFmt w:val="bullet"/>
      <w:lvlText w:val="o"/>
      <w:lvlJc w:val="left"/>
      <w:pPr>
        <w:ind w:left="3589" w:hanging="360"/>
      </w:pPr>
      <w:rPr>
        <w:rFonts w:ascii="Courier New" w:eastAsia="Courier New" w:hAnsi="Courier New" w:cs="Courier New"/>
      </w:rPr>
    </w:lvl>
    <w:lvl w:ilvl="5" w:tplc="9E3CCF7A">
      <w:start w:val="1"/>
      <w:numFmt w:val="bullet"/>
      <w:lvlText w:val="§"/>
      <w:lvlJc w:val="left"/>
      <w:pPr>
        <w:ind w:left="4309" w:hanging="360"/>
      </w:pPr>
      <w:rPr>
        <w:rFonts w:ascii="Wingdings" w:eastAsia="Wingdings" w:hAnsi="Wingdings" w:cs="Wingdings"/>
      </w:rPr>
    </w:lvl>
    <w:lvl w:ilvl="6" w:tplc="1CE27F12">
      <w:start w:val="1"/>
      <w:numFmt w:val="bullet"/>
      <w:lvlText w:val="·"/>
      <w:lvlJc w:val="left"/>
      <w:pPr>
        <w:ind w:left="5029" w:hanging="360"/>
      </w:pPr>
      <w:rPr>
        <w:rFonts w:ascii="Symbol" w:eastAsia="Symbol" w:hAnsi="Symbol" w:cs="Symbol"/>
      </w:rPr>
    </w:lvl>
    <w:lvl w:ilvl="7" w:tplc="6C265282">
      <w:start w:val="1"/>
      <w:numFmt w:val="bullet"/>
      <w:lvlText w:val="o"/>
      <w:lvlJc w:val="left"/>
      <w:pPr>
        <w:ind w:left="5749" w:hanging="360"/>
      </w:pPr>
      <w:rPr>
        <w:rFonts w:ascii="Courier New" w:eastAsia="Courier New" w:hAnsi="Courier New" w:cs="Courier New"/>
      </w:rPr>
    </w:lvl>
    <w:lvl w:ilvl="8" w:tplc="D8DE3B5E">
      <w:start w:val="1"/>
      <w:numFmt w:val="bullet"/>
      <w:lvlText w:val="§"/>
      <w:lvlJc w:val="left"/>
      <w:pPr>
        <w:ind w:left="6469" w:hanging="360"/>
      </w:pPr>
      <w:rPr>
        <w:rFonts w:ascii="Wingdings" w:eastAsia="Wingdings" w:hAnsi="Wingdings" w:cs="Wingdings"/>
      </w:rPr>
    </w:lvl>
  </w:abstractNum>
  <w:abstractNum w:abstractNumId="27" w15:restartNumberingAfterBreak="0">
    <w:nsid w:val="5BC55CD5"/>
    <w:multiLevelType w:val="hybridMultilevel"/>
    <w:tmpl w:val="4E26623A"/>
    <w:lvl w:ilvl="0" w:tplc="E56C0F94">
      <w:start w:val="1"/>
      <w:numFmt w:val="bullet"/>
      <w:lvlText w:val="–"/>
      <w:lvlJc w:val="left"/>
      <w:pPr>
        <w:ind w:left="709" w:hanging="360"/>
      </w:pPr>
      <w:rPr>
        <w:rFonts w:ascii="Arial" w:eastAsia="Arial" w:hAnsi="Arial" w:cs="Arial"/>
      </w:rPr>
    </w:lvl>
    <w:lvl w:ilvl="1" w:tplc="F6967298">
      <w:start w:val="1"/>
      <w:numFmt w:val="bullet"/>
      <w:lvlText w:val="o"/>
      <w:lvlJc w:val="left"/>
      <w:pPr>
        <w:ind w:left="1429" w:hanging="360"/>
      </w:pPr>
      <w:rPr>
        <w:rFonts w:ascii="Courier New" w:eastAsia="Courier New" w:hAnsi="Courier New" w:cs="Courier New"/>
      </w:rPr>
    </w:lvl>
    <w:lvl w:ilvl="2" w:tplc="A6661FF6">
      <w:start w:val="1"/>
      <w:numFmt w:val="bullet"/>
      <w:lvlText w:val="§"/>
      <w:lvlJc w:val="left"/>
      <w:pPr>
        <w:ind w:left="2149" w:hanging="360"/>
      </w:pPr>
      <w:rPr>
        <w:rFonts w:ascii="Wingdings" w:eastAsia="Wingdings" w:hAnsi="Wingdings" w:cs="Wingdings"/>
      </w:rPr>
    </w:lvl>
    <w:lvl w:ilvl="3" w:tplc="81BA3AD0">
      <w:start w:val="1"/>
      <w:numFmt w:val="bullet"/>
      <w:lvlText w:val="·"/>
      <w:lvlJc w:val="left"/>
      <w:pPr>
        <w:ind w:left="2869" w:hanging="360"/>
      </w:pPr>
      <w:rPr>
        <w:rFonts w:ascii="Symbol" w:eastAsia="Symbol" w:hAnsi="Symbol" w:cs="Symbol"/>
      </w:rPr>
    </w:lvl>
    <w:lvl w:ilvl="4" w:tplc="92A6694A">
      <w:start w:val="1"/>
      <w:numFmt w:val="bullet"/>
      <w:lvlText w:val="o"/>
      <w:lvlJc w:val="left"/>
      <w:pPr>
        <w:ind w:left="3589" w:hanging="360"/>
      </w:pPr>
      <w:rPr>
        <w:rFonts w:ascii="Courier New" w:eastAsia="Courier New" w:hAnsi="Courier New" w:cs="Courier New"/>
      </w:rPr>
    </w:lvl>
    <w:lvl w:ilvl="5" w:tplc="A5D44CE0">
      <w:start w:val="1"/>
      <w:numFmt w:val="bullet"/>
      <w:lvlText w:val="§"/>
      <w:lvlJc w:val="left"/>
      <w:pPr>
        <w:ind w:left="4309" w:hanging="360"/>
      </w:pPr>
      <w:rPr>
        <w:rFonts w:ascii="Wingdings" w:eastAsia="Wingdings" w:hAnsi="Wingdings" w:cs="Wingdings"/>
      </w:rPr>
    </w:lvl>
    <w:lvl w:ilvl="6" w:tplc="88661D42">
      <w:start w:val="1"/>
      <w:numFmt w:val="bullet"/>
      <w:lvlText w:val="·"/>
      <w:lvlJc w:val="left"/>
      <w:pPr>
        <w:ind w:left="5029" w:hanging="360"/>
      </w:pPr>
      <w:rPr>
        <w:rFonts w:ascii="Symbol" w:eastAsia="Symbol" w:hAnsi="Symbol" w:cs="Symbol"/>
      </w:rPr>
    </w:lvl>
    <w:lvl w:ilvl="7" w:tplc="E3A861BA">
      <w:start w:val="1"/>
      <w:numFmt w:val="bullet"/>
      <w:lvlText w:val="o"/>
      <w:lvlJc w:val="left"/>
      <w:pPr>
        <w:ind w:left="5749" w:hanging="360"/>
      </w:pPr>
      <w:rPr>
        <w:rFonts w:ascii="Courier New" w:eastAsia="Courier New" w:hAnsi="Courier New" w:cs="Courier New"/>
      </w:rPr>
    </w:lvl>
    <w:lvl w:ilvl="8" w:tplc="8B14F520">
      <w:start w:val="1"/>
      <w:numFmt w:val="bullet"/>
      <w:lvlText w:val="§"/>
      <w:lvlJc w:val="left"/>
      <w:pPr>
        <w:ind w:left="6469" w:hanging="360"/>
      </w:pPr>
      <w:rPr>
        <w:rFonts w:ascii="Wingdings" w:eastAsia="Wingdings" w:hAnsi="Wingdings" w:cs="Wingdings"/>
      </w:rPr>
    </w:lvl>
  </w:abstractNum>
  <w:abstractNum w:abstractNumId="28" w15:restartNumberingAfterBreak="0">
    <w:nsid w:val="5C0C0195"/>
    <w:multiLevelType w:val="multilevel"/>
    <w:tmpl w:val="C22EDA6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9" w15:restartNumberingAfterBreak="0">
    <w:nsid w:val="5EC56A4A"/>
    <w:multiLevelType w:val="multilevel"/>
    <w:tmpl w:val="AE569B2A"/>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0" w15:restartNumberingAfterBreak="0">
    <w:nsid w:val="61607597"/>
    <w:multiLevelType w:val="multilevel"/>
    <w:tmpl w:val="01B01DE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1" w15:restartNumberingAfterBreak="0">
    <w:nsid w:val="666154B3"/>
    <w:multiLevelType w:val="multilevel"/>
    <w:tmpl w:val="1E96E3BC"/>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2" w15:restartNumberingAfterBreak="0">
    <w:nsid w:val="69D00E7B"/>
    <w:multiLevelType w:val="hybridMultilevel"/>
    <w:tmpl w:val="610EE256"/>
    <w:lvl w:ilvl="0" w:tplc="B94898F2">
      <w:start w:val="1"/>
      <w:numFmt w:val="bullet"/>
      <w:lvlText w:val=""/>
      <w:lvlJc w:val="left"/>
      <w:pPr>
        <w:tabs>
          <w:tab w:val="left" w:pos="926"/>
        </w:tabs>
        <w:ind w:left="926" w:hanging="360"/>
      </w:pPr>
      <w:rPr>
        <w:rFonts w:ascii="Symbol" w:hAnsi="Symbol" w:hint="default"/>
      </w:rPr>
    </w:lvl>
    <w:lvl w:ilvl="1" w:tplc="EDF8F12A">
      <w:start w:val="1"/>
      <w:numFmt w:val="bullet"/>
      <w:lvlText w:val="o"/>
      <w:lvlJc w:val="left"/>
      <w:pPr>
        <w:ind w:left="1440" w:hanging="360"/>
      </w:pPr>
      <w:rPr>
        <w:rFonts w:ascii="Courier New" w:eastAsia="Courier New" w:hAnsi="Courier New" w:cs="Courier New" w:hint="default"/>
      </w:rPr>
    </w:lvl>
    <w:lvl w:ilvl="2" w:tplc="6E54018A">
      <w:start w:val="1"/>
      <w:numFmt w:val="bullet"/>
      <w:lvlText w:val="§"/>
      <w:lvlJc w:val="left"/>
      <w:pPr>
        <w:ind w:left="2160" w:hanging="360"/>
      </w:pPr>
      <w:rPr>
        <w:rFonts w:ascii="Wingdings" w:eastAsia="Wingdings" w:hAnsi="Wingdings" w:cs="Wingdings" w:hint="default"/>
      </w:rPr>
    </w:lvl>
    <w:lvl w:ilvl="3" w:tplc="59E04DBE">
      <w:start w:val="1"/>
      <w:numFmt w:val="bullet"/>
      <w:lvlText w:val="·"/>
      <w:lvlJc w:val="left"/>
      <w:pPr>
        <w:ind w:left="2880" w:hanging="360"/>
      </w:pPr>
      <w:rPr>
        <w:rFonts w:ascii="Symbol" w:eastAsia="Symbol" w:hAnsi="Symbol" w:cs="Symbol" w:hint="default"/>
      </w:rPr>
    </w:lvl>
    <w:lvl w:ilvl="4" w:tplc="FBC41C82">
      <w:start w:val="1"/>
      <w:numFmt w:val="bullet"/>
      <w:lvlText w:val="o"/>
      <w:lvlJc w:val="left"/>
      <w:pPr>
        <w:ind w:left="3600" w:hanging="360"/>
      </w:pPr>
      <w:rPr>
        <w:rFonts w:ascii="Courier New" w:eastAsia="Courier New" w:hAnsi="Courier New" w:cs="Courier New" w:hint="default"/>
      </w:rPr>
    </w:lvl>
    <w:lvl w:ilvl="5" w:tplc="08503F5A">
      <w:start w:val="1"/>
      <w:numFmt w:val="bullet"/>
      <w:lvlText w:val="§"/>
      <w:lvlJc w:val="left"/>
      <w:pPr>
        <w:ind w:left="4320" w:hanging="360"/>
      </w:pPr>
      <w:rPr>
        <w:rFonts w:ascii="Wingdings" w:eastAsia="Wingdings" w:hAnsi="Wingdings" w:cs="Wingdings" w:hint="default"/>
      </w:rPr>
    </w:lvl>
    <w:lvl w:ilvl="6" w:tplc="B2607F2A">
      <w:start w:val="1"/>
      <w:numFmt w:val="bullet"/>
      <w:lvlText w:val="·"/>
      <w:lvlJc w:val="left"/>
      <w:pPr>
        <w:ind w:left="5040" w:hanging="360"/>
      </w:pPr>
      <w:rPr>
        <w:rFonts w:ascii="Symbol" w:eastAsia="Symbol" w:hAnsi="Symbol" w:cs="Symbol" w:hint="default"/>
      </w:rPr>
    </w:lvl>
    <w:lvl w:ilvl="7" w:tplc="0978A834">
      <w:start w:val="1"/>
      <w:numFmt w:val="bullet"/>
      <w:lvlText w:val="o"/>
      <w:lvlJc w:val="left"/>
      <w:pPr>
        <w:ind w:left="5760" w:hanging="360"/>
      </w:pPr>
      <w:rPr>
        <w:rFonts w:ascii="Courier New" w:eastAsia="Courier New" w:hAnsi="Courier New" w:cs="Courier New" w:hint="default"/>
      </w:rPr>
    </w:lvl>
    <w:lvl w:ilvl="8" w:tplc="629204CA">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71656F8A"/>
    <w:multiLevelType w:val="hybridMultilevel"/>
    <w:tmpl w:val="BAC0FB82"/>
    <w:lvl w:ilvl="0" w:tplc="5434CCC8">
      <w:start w:val="1"/>
      <w:numFmt w:val="bullet"/>
      <w:lvlText w:val="–"/>
      <w:lvlJc w:val="left"/>
      <w:pPr>
        <w:ind w:left="709" w:hanging="360"/>
      </w:pPr>
      <w:rPr>
        <w:rFonts w:ascii="Arial" w:eastAsia="Arial" w:hAnsi="Arial" w:cs="Arial"/>
      </w:rPr>
    </w:lvl>
    <w:lvl w:ilvl="1" w:tplc="CA2C829A">
      <w:start w:val="1"/>
      <w:numFmt w:val="bullet"/>
      <w:lvlText w:val="o"/>
      <w:lvlJc w:val="left"/>
      <w:pPr>
        <w:ind w:left="1429" w:hanging="360"/>
      </w:pPr>
      <w:rPr>
        <w:rFonts w:ascii="Courier New" w:eastAsia="Courier New" w:hAnsi="Courier New" w:cs="Courier New"/>
      </w:rPr>
    </w:lvl>
    <w:lvl w:ilvl="2" w:tplc="B3EA8D48">
      <w:start w:val="1"/>
      <w:numFmt w:val="bullet"/>
      <w:lvlText w:val="§"/>
      <w:lvlJc w:val="left"/>
      <w:pPr>
        <w:ind w:left="2149" w:hanging="360"/>
      </w:pPr>
      <w:rPr>
        <w:rFonts w:ascii="Wingdings" w:eastAsia="Wingdings" w:hAnsi="Wingdings" w:cs="Wingdings"/>
      </w:rPr>
    </w:lvl>
    <w:lvl w:ilvl="3" w:tplc="7DCC64D4">
      <w:start w:val="1"/>
      <w:numFmt w:val="bullet"/>
      <w:lvlText w:val="·"/>
      <w:lvlJc w:val="left"/>
      <w:pPr>
        <w:ind w:left="2869" w:hanging="360"/>
      </w:pPr>
      <w:rPr>
        <w:rFonts w:ascii="Symbol" w:eastAsia="Symbol" w:hAnsi="Symbol" w:cs="Symbol"/>
      </w:rPr>
    </w:lvl>
    <w:lvl w:ilvl="4" w:tplc="95AC73DC">
      <w:start w:val="1"/>
      <w:numFmt w:val="bullet"/>
      <w:lvlText w:val="o"/>
      <w:lvlJc w:val="left"/>
      <w:pPr>
        <w:ind w:left="3589" w:hanging="360"/>
      </w:pPr>
      <w:rPr>
        <w:rFonts w:ascii="Courier New" w:eastAsia="Courier New" w:hAnsi="Courier New" w:cs="Courier New"/>
      </w:rPr>
    </w:lvl>
    <w:lvl w:ilvl="5" w:tplc="21C62722">
      <w:start w:val="1"/>
      <w:numFmt w:val="bullet"/>
      <w:lvlText w:val="§"/>
      <w:lvlJc w:val="left"/>
      <w:pPr>
        <w:ind w:left="4309" w:hanging="360"/>
      </w:pPr>
      <w:rPr>
        <w:rFonts w:ascii="Wingdings" w:eastAsia="Wingdings" w:hAnsi="Wingdings" w:cs="Wingdings"/>
      </w:rPr>
    </w:lvl>
    <w:lvl w:ilvl="6" w:tplc="A89ACC20">
      <w:start w:val="1"/>
      <w:numFmt w:val="bullet"/>
      <w:lvlText w:val="·"/>
      <w:lvlJc w:val="left"/>
      <w:pPr>
        <w:ind w:left="5029" w:hanging="360"/>
      </w:pPr>
      <w:rPr>
        <w:rFonts w:ascii="Symbol" w:eastAsia="Symbol" w:hAnsi="Symbol" w:cs="Symbol"/>
      </w:rPr>
    </w:lvl>
    <w:lvl w:ilvl="7" w:tplc="860CF2AE">
      <w:start w:val="1"/>
      <w:numFmt w:val="bullet"/>
      <w:lvlText w:val="o"/>
      <w:lvlJc w:val="left"/>
      <w:pPr>
        <w:ind w:left="5749" w:hanging="360"/>
      </w:pPr>
      <w:rPr>
        <w:rFonts w:ascii="Courier New" w:eastAsia="Courier New" w:hAnsi="Courier New" w:cs="Courier New"/>
      </w:rPr>
    </w:lvl>
    <w:lvl w:ilvl="8" w:tplc="A8E4C390">
      <w:start w:val="1"/>
      <w:numFmt w:val="bullet"/>
      <w:lvlText w:val="§"/>
      <w:lvlJc w:val="left"/>
      <w:pPr>
        <w:ind w:left="6469" w:hanging="360"/>
      </w:pPr>
      <w:rPr>
        <w:rFonts w:ascii="Wingdings" w:eastAsia="Wingdings" w:hAnsi="Wingdings" w:cs="Wingdings"/>
      </w:rPr>
    </w:lvl>
  </w:abstractNum>
  <w:abstractNum w:abstractNumId="34" w15:restartNumberingAfterBreak="0">
    <w:nsid w:val="776B056E"/>
    <w:multiLevelType w:val="hybridMultilevel"/>
    <w:tmpl w:val="DF40293E"/>
    <w:lvl w:ilvl="0" w:tplc="AA88D168">
      <w:start w:val="1"/>
      <w:numFmt w:val="bullet"/>
      <w:lvlText w:val="—"/>
      <w:lvlJc w:val="left"/>
      <w:pPr>
        <w:ind w:left="720" w:hanging="360"/>
      </w:pPr>
      <w:rPr>
        <w:rFonts w:ascii="Cambria" w:eastAsia="Calibri" w:hAnsi="Cambria" w:cs="Times New Roman" w:hint="default"/>
      </w:rPr>
    </w:lvl>
    <w:lvl w:ilvl="1" w:tplc="3676AE24">
      <w:start w:val="1"/>
      <w:numFmt w:val="bullet"/>
      <w:lvlText w:val="o"/>
      <w:lvlJc w:val="left"/>
      <w:pPr>
        <w:ind w:left="1440" w:hanging="360"/>
      </w:pPr>
      <w:rPr>
        <w:rFonts w:ascii="Courier New" w:hAnsi="Courier New" w:cs="Courier New" w:hint="default"/>
      </w:rPr>
    </w:lvl>
    <w:lvl w:ilvl="2" w:tplc="0A2CB1B8">
      <w:start w:val="1"/>
      <w:numFmt w:val="bullet"/>
      <w:lvlText w:val=""/>
      <w:lvlJc w:val="left"/>
      <w:pPr>
        <w:ind w:left="2160" w:hanging="360"/>
      </w:pPr>
      <w:rPr>
        <w:rFonts w:ascii="Wingdings" w:hAnsi="Wingdings" w:hint="default"/>
      </w:rPr>
    </w:lvl>
    <w:lvl w:ilvl="3" w:tplc="890E65A2">
      <w:start w:val="1"/>
      <w:numFmt w:val="bullet"/>
      <w:lvlText w:val=""/>
      <w:lvlJc w:val="left"/>
      <w:pPr>
        <w:ind w:left="2880" w:hanging="360"/>
      </w:pPr>
      <w:rPr>
        <w:rFonts w:ascii="Symbol" w:hAnsi="Symbol" w:hint="default"/>
      </w:rPr>
    </w:lvl>
    <w:lvl w:ilvl="4" w:tplc="8B3610E6">
      <w:start w:val="1"/>
      <w:numFmt w:val="bullet"/>
      <w:lvlText w:val="o"/>
      <w:lvlJc w:val="left"/>
      <w:pPr>
        <w:ind w:left="3600" w:hanging="360"/>
      </w:pPr>
      <w:rPr>
        <w:rFonts w:ascii="Courier New" w:hAnsi="Courier New" w:cs="Courier New" w:hint="default"/>
      </w:rPr>
    </w:lvl>
    <w:lvl w:ilvl="5" w:tplc="C0A03AA8">
      <w:start w:val="1"/>
      <w:numFmt w:val="bullet"/>
      <w:lvlText w:val=""/>
      <w:lvlJc w:val="left"/>
      <w:pPr>
        <w:ind w:left="4320" w:hanging="360"/>
      </w:pPr>
      <w:rPr>
        <w:rFonts w:ascii="Wingdings" w:hAnsi="Wingdings" w:hint="default"/>
      </w:rPr>
    </w:lvl>
    <w:lvl w:ilvl="6" w:tplc="982AEAA2">
      <w:start w:val="1"/>
      <w:numFmt w:val="bullet"/>
      <w:lvlText w:val=""/>
      <w:lvlJc w:val="left"/>
      <w:pPr>
        <w:ind w:left="5040" w:hanging="360"/>
      </w:pPr>
      <w:rPr>
        <w:rFonts w:ascii="Symbol" w:hAnsi="Symbol" w:hint="default"/>
      </w:rPr>
    </w:lvl>
    <w:lvl w:ilvl="7" w:tplc="FCDE5784">
      <w:start w:val="1"/>
      <w:numFmt w:val="bullet"/>
      <w:lvlText w:val="o"/>
      <w:lvlJc w:val="left"/>
      <w:pPr>
        <w:ind w:left="5760" w:hanging="360"/>
      </w:pPr>
      <w:rPr>
        <w:rFonts w:ascii="Courier New" w:hAnsi="Courier New" w:cs="Courier New" w:hint="default"/>
      </w:rPr>
    </w:lvl>
    <w:lvl w:ilvl="8" w:tplc="F38E1076">
      <w:start w:val="1"/>
      <w:numFmt w:val="bullet"/>
      <w:lvlText w:val=""/>
      <w:lvlJc w:val="left"/>
      <w:pPr>
        <w:ind w:left="6480" w:hanging="360"/>
      </w:pPr>
      <w:rPr>
        <w:rFonts w:ascii="Wingdings" w:hAnsi="Wingdings" w:hint="default"/>
      </w:rPr>
    </w:lvl>
  </w:abstractNum>
  <w:num w:numId="1" w16cid:durableId="1206484580">
    <w:abstractNumId w:val="31"/>
  </w:num>
  <w:num w:numId="2" w16cid:durableId="107822050">
    <w:abstractNumId w:val="31"/>
  </w:num>
  <w:num w:numId="3" w16cid:durableId="1185439239">
    <w:abstractNumId w:val="31"/>
  </w:num>
  <w:num w:numId="4" w16cid:durableId="997533154">
    <w:abstractNumId w:val="31"/>
  </w:num>
  <w:num w:numId="5" w16cid:durableId="1069621789">
    <w:abstractNumId w:val="31"/>
  </w:num>
  <w:num w:numId="6" w16cid:durableId="89740611">
    <w:abstractNumId w:val="31"/>
  </w:num>
  <w:num w:numId="7" w16cid:durableId="730157472">
    <w:abstractNumId w:val="1"/>
  </w:num>
  <w:num w:numId="8" w16cid:durableId="1318534794">
    <w:abstractNumId w:val="1"/>
  </w:num>
  <w:num w:numId="9" w16cid:durableId="2105035114">
    <w:abstractNumId w:val="1"/>
  </w:num>
  <w:num w:numId="10" w16cid:durableId="676621269">
    <w:abstractNumId w:val="1"/>
  </w:num>
  <w:num w:numId="11" w16cid:durableId="553081394">
    <w:abstractNumId w:val="1"/>
  </w:num>
  <w:num w:numId="12" w16cid:durableId="1393190944">
    <w:abstractNumId w:val="1"/>
  </w:num>
  <w:num w:numId="13" w16cid:durableId="1292783365">
    <w:abstractNumId w:val="21"/>
  </w:num>
  <w:num w:numId="14" w16cid:durableId="1368137488">
    <w:abstractNumId w:val="0"/>
  </w:num>
  <w:num w:numId="15" w16cid:durableId="1033456929">
    <w:abstractNumId w:val="10"/>
  </w:num>
  <w:num w:numId="16" w16cid:durableId="1663123867">
    <w:abstractNumId w:val="19"/>
  </w:num>
  <w:num w:numId="17" w16cid:durableId="746149991">
    <w:abstractNumId w:val="2"/>
  </w:num>
  <w:num w:numId="18" w16cid:durableId="1632443453">
    <w:abstractNumId w:val="34"/>
  </w:num>
  <w:num w:numId="19" w16cid:durableId="1213813458">
    <w:abstractNumId w:val="9"/>
  </w:num>
  <w:num w:numId="20" w16cid:durableId="1265915621">
    <w:abstractNumId w:val="18"/>
  </w:num>
  <w:num w:numId="21" w16cid:durableId="597375283">
    <w:abstractNumId w:val="6"/>
  </w:num>
  <w:num w:numId="22" w16cid:durableId="1389375812">
    <w:abstractNumId w:val="8"/>
  </w:num>
  <w:num w:numId="23" w16cid:durableId="765228085">
    <w:abstractNumId w:val="32"/>
  </w:num>
  <w:num w:numId="24" w16cid:durableId="384304426">
    <w:abstractNumId w:val="11"/>
  </w:num>
  <w:num w:numId="25" w16cid:durableId="1729301497">
    <w:abstractNumId w:val="5"/>
  </w:num>
  <w:num w:numId="26" w16cid:durableId="1000960664">
    <w:abstractNumId w:val="14"/>
  </w:num>
  <w:num w:numId="27" w16cid:durableId="1729693488">
    <w:abstractNumId w:val="13"/>
  </w:num>
  <w:num w:numId="28" w16cid:durableId="396244598">
    <w:abstractNumId w:val="12"/>
  </w:num>
  <w:num w:numId="29" w16cid:durableId="1733117944">
    <w:abstractNumId w:val="24"/>
  </w:num>
  <w:num w:numId="30" w16cid:durableId="1744523440">
    <w:abstractNumId w:val="16"/>
  </w:num>
  <w:num w:numId="31" w16cid:durableId="1647667266">
    <w:abstractNumId w:val="30"/>
  </w:num>
  <w:num w:numId="32" w16cid:durableId="512769460">
    <w:abstractNumId w:val="7"/>
  </w:num>
  <w:num w:numId="33" w16cid:durableId="1396775742">
    <w:abstractNumId w:val="3"/>
  </w:num>
  <w:num w:numId="34" w16cid:durableId="442844203">
    <w:abstractNumId w:val="20"/>
  </w:num>
  <w:num w:numId="35" w16cid:durableId="391077172">
    <w:abstractNumId w:val="4"/>
  </w:num>
  <w:num w:numId="36" w16cid:durableId="1299072903">
    <w:abstractNumId w:val="25"/>
  </w:num>
  <w:num w:numId="37" w16cid:durableId="1098522672">
    <w:abstractNumId w:val="15"/>
  </w:num>
  <w:num w:numId="38" w16cid:durableId="1839075668">
    <w:abstractNumId w:val="28"/>
  </w:num>
  <w:num w:numId="39" w16cid:durableId="1764062949">
    <w:abstractNumId w:val="29"/>
  </w:num>
  <w:num w:numId="40" w16cid:durableId="701127748">
    <w:abstractNumId w:val="17"/>
  </w:num>
  <w:num w:numId="41" w16cid:durableId="1078862383">
    <w:abstractNumId w:val="26"/>
  </w:num>
  <w:num w:numId="42" w16cid:durableId="1402558384">
    <w:abstractNumId w:val="27"/>
  </w:num>
  <w:num w:numId="43" w16cid:durableId="1623269296">
    <w:abstractNumId w:val="23"/>
  </w:num>
  <w:num w:numId="44" w16cid:durableId="604191189">
    <w:abstractNumId w:val="22"/>
  </w:num>
  <w:num w:numId="45" w16cid:durableId="206629450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proofState w:spelling="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A6F"/>
    <w:rsid w:val="00020B09"/>
    <w:rsid w:val="001B2182"/>
    <w:rsid w:val="001E4BB6"/>
    <w:rsid w:val="00254C8C"/>
    <w:rsid w:val="00314E4C"/>
    <w:rsid w:val="004438EE"/>
    <w:rsid w:val="005630D5"/>
    <w:rsid w:val="007346FE"/>
    <w:rsid w:val="007A6B64"/>
    <w:rsid w:val="00851B23"/>
    <w:rsid w:val="00862965"/>
    <w:rsid w:val="0087766F"/>
    <w:rsid w:val="009840CA"/>
    <w:rsid w:val="00A16918"/>
    <w:rsid w:val="00A80ABA"/>
    <w:rsid w:val="00B14A6F"/>
    <w:rsid w:val="00BF0237"/>
    <w:rsid w:val="00C2749E"/>
    <w:rsid w:val="00C32C54"/>
    <w:rsid w:val="00C36AB8"/>
    <w:rsid w:val="00C54C9C"/>
    <w:rsid w:val="00C60549"/>
    <w:rsid w:val="00CB0DEA"/>
    <w:rsid w:val="00E56463"/>
    <w:rsid w:val="00EF2772"/>
    <w:rsid w:val="00EF6F76"/>
    <w:rsid w:val="00F46E16"/>
    <w:rsid w:val="00F80DCD"/>
    <w:rsid w:val="00FA1580"/>
    <w:rsid w:val="00FA54EC"/>
    <w:rsid w:val="00FF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351200F"/>
  <w15:docId w15:val="{F74C1374-3C1A-45DE-85DD-3F4D1CB5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403"/>
      </w:tabs>
      <w:spacing w:after="120" w:line="240" w:lineRule="atLeast"/>
      <w:jc w:val="both"/>
    </w:pPr>
    <w:rPr>
      <w:sz w:val="22"/>
      <w:lang w:val="en-GB"/>
    </w:rPr>
  </w:style>
  <w:style w:type="paragraph" w:styleId="Heading1">
    <w:name w:val="heading 1"/>
    <w:basedOn w:val="Normal"/>
    <w:next w:val="Normal"/>
    <w:link w:val="Heading1Char"/>
    <w:uiPriority w:val="1"/>
    <w:qFormat/>
    <w:pPr>
      <w:keepNext/>
      <w:numPr>
        <w:numId w:val="6"/>
      </w:numPr>
      <w:tabs>
        <w:tab w:val="clear" w:pos="403"/>
        <w:tab w:val="left" w:pos="400"/>
        <w:tab w:val="left" w:pos="560"/>
      </w:tab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NL" w:eastAsia="zh-CN"/>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lang w:val="en-NL" w:eastAsia="zh-CN"/>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NL" w:eastAsia="zh-CN"/>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NL" w:eastAsia="zh-CN"/>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NL" w:eastAsia="zh-CN"/>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lang w:val="en-NL" w:eastAsia="zh-CN"/>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character" w:customStyle="1" w:styleId="Heading1Char">
    <w:name w:val="Heading 1 Char"/>
    <w:link w:val="Heading1"/>
    <w:uiPriority w:val="1"/>
    <w:rPr>
      <w:rFonts w:ascii="Cambria" w:eastAsia="MS Mincho" w:hAnsi="Cambria"/>
      <w:b/>
      <w:sz w:val="26"/>
      <w:lang w:val="en-GB" w:eastAsia="ja-JP"/>
    </w:rPr>
  </w:style>
  <w:style w:type="character" w:customStyle="1" w:styleId="Heading2Char">
    <w:name w:val="Heading 2 Char"/>
    <w:link w:val="Heading2"/>
    <w:uiPriority w:val="2"/>
    <w:rPr>
      <w:rFonts w:ascii="Cambria" w:eastAsia="MS Mincho" w:hAnsi="Cambria"/>
      <w:b/>
      <w:sz w:val="24"/>
      <w:lang w:val="en-GB" w:eastAsia="ja-JP"/>
    </w:rPr>
  </w:style>
  <w:style w:type="character" w:customStyle="1" w:styleId="Heading3Char">
    <w:name w:val="Heading 3 Char"/>
    <w:link w:val="Heading3"/>
    <w:uiPriority w:val="3"/>
    <w:rPr>
      <w:rFonts w:ascii="Cambria" w:eastAsia="MS Mincho" w:hAnsi="Cambria"/>
      <w:b/>
      <w:sz w:val="22"/>
      <w:lang w:val="en-GB" w:eastAsia="ja-JP"/>
    </w:rPr>
  </w:style>
  <w:style w:type="character" w:customStyle="1" w:styleId="Heading4Char">
    <w:name w:val="Heading 4 Char"/>
    <w:link w:val="Heading4"/>
    <w:uiPriority w:val="4"/>
    <w:rPr>
      <w:rFonts w:ascii="Cambria" w:eastAsia="MS Mincho" w:hAnsi="Cambria"/>
      <w:b/>
      <w:sz w:val="22"/>
      <w:lang w:val="en-GB" w:eastAsia="ja-JP"/>
    </w:rPr>
  </w:style>
  <w:style w:type="character" w:customStyle="1" w:styleId="Heading5Char">
    <w:name w:val="Heading 5 Char"/>
    <w:link w:val="Heading5"/>
    <w:uiPriority w:val="5"/>
    <w:rPr>
      <w:rFonts w:ascii="Cambria" w:eastAsia="MS Mincho" w:hAnsi="Cambria"/>
      <w:b/>
      <w:sz w:val="22"/>
      <w:lang w:val="en-GB" w:eastAsia="ja-JP"/>
    </w:rPr>
  </w:style>
  <w:style w:type="character" w:customStyle="1" w:styleId="Heading6Char">
    <w:name w:val="Heading 6 Char"/>
    <w:link w:val="Heading6"/>
    <w:uiPriority w:val="6"/>
    <w:rPr>
      <w:rFonts w:ascii="Cambria" w:eastAsia="MS Mincho" w:hAnsi="Cambria"/>
      <w:b/>
      <w:sz w:val="22"/>
      <w:lang w:val="en-GB" w:eastAsia="ja-JP"/>
    </w:rPr>
  </w:style>
  <w:style w:type="paragraph" w:customStyle="1" w:styleId="a2">
    <w:name w:val="a2"/>
    <w:basedOn w:val="Normal"/>
    <w:next w:val="Normal"/>
    <w:uiPriority w:val="11"/>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pPr>
      <w:spacing w:after="310" w:line="310" w:lineRule="atLeast"/>
      <w:jc w:val="center"/>
      <w:outlineLvl w:val="0"/>
    </w:pPr>
    <w:rPr>
      <w:b/>
      <w:sz w:val="28"/>
    </w:rPr>
  </w:style>
  <w:style w:type="paragraph" w:customStyle="1" w:styleId="Definition">
    <w:name w:val="Definition"/>
    <w:basedOn w:val="Normal"/>
    <w:link w:val="DefinitionChar"/>
    <w:uiPriority w:val="9"/>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semiHidden/>
    <w:pPr>
      <w:tabs>
        <w:tab w:val="clear" w:pos="403"/>
        <w:tab w:val="right" w:pos="9752"/>
      </w:tabs>
      <w:spacing w:before="36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BodyText">
    <w:name w:val="Body Text"/>
    <w:basedOn w:val="Normal"/>
    <w:link w:val="BodyTextChar"/>
    <w:qFormat/>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pPr>
      <w:spacing w:before="60" w:after="60"/>
      <w:jc w:val="center"/>
    </w:pPr>
    <w:rPr>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rmalWeb">
    <w:name w:val="Normal (Web)"/>
    <w:basedOn w:val="Normal"/>
    <w:uiPriority w:val="99"/>
    <w:semiHidden/>
    <w:unhideWhenUse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style>
  <w:style w:type="paragraph" w:styleId="List">
    <w:name w:val="List"/>
    <w:basedOn w:val="ListParagraph"/>
    <w:uiPriority w:val="4"/>
    <w:pPr>
      <w:keepNext/>
      <w:numPr>
        <w:numId w:val="20"/>
      </w:numPr>
      <w:tabs>
        <w:tab w:val="clear" w:pos="403"/>
      </w:tabs>
      <w:ind w:left="425" w:hanging="425"/>
    </w:pPr>
  </w:style>
  <w:style w:type="character" w:customStyle="1" w:styleId="DefinitionChar">
    <w:name w:val="Definition Char"/>
    <w:basedOn w:val="DefaultParagraphFont"/>
    <w:link w:val="Definition"/>
    <w:uiPriority w:val="9"/>
    <w:rPr>
      <w:sz w:val="22"/>
      <w:szCs w:val="22"/>
      <w:lang w:val="en-GB"/>
    </w:rPr>
  </w:style>
  <w:style w:type="character" w:customStyle="1" w:styleId="SourceChar">
    <w:name w:val="Source Char"/>
    <w:basedOn w:val="DefinitionChar"/>
    <w:link w:val="Source"/>
    <w:rPr>
      <w:sz w:val="22"/>
      <w:szCs w:val="22"/>
      <w:lang w:val="en-GB"/>
    </w:rPr>
  </w:style>
  <w:style w:type="paragraph" w:customStyle="1" w:styleId="Example">
    <w:name w:val="Example"/>
    <w:basedOn w:val="Normal"/>
    <w:link w:val="ExampleChar"/>
    <w:qFormat/>
    <w:rPr>
      <w:sz w:val="20"/>
      <w:szCs w:val="20"/>
    </w:rPr>
  </w:style>
  <w:style w:type="paragraph" w:customStyle="1" w:styleId="Note">
    <w:name w:val="Note"/>
    <w:basedOn w:val="Normal"/>
    <w:link w:val="NoteChar"/>
    <w:qFormat/>
    <w:pPr>
      <w:spacing w:after="240"/>
    </w:pPr>
    <w:rPr>
      <w:sz w:val="20"/>
      <w:szCs w:val="20"/>
    </w:rPr>
  </w:style>
  <w:style w:type="character" w:customStyle="1" w:styleId="ExampleChar">
    <w:name w:val="Example Char"/>
    <w:basedOn w:val="DefaultParagraphFont"/>
    <w:link w:val="Example"/>
    <w:rPr>
      <w:lang w:val="en-GB"/>
    </w:rPr>
  </w:style>
  <w:style w:type="paragraph" w:customStyle="1" w:styleId="FigureTitle">
    <w:name w:val="Figure Title"/>
    <w:basedOn w:val="ListParagraph"/>
    <w:link w:val="FigureTitleChar"/>
    <w:qFormat/>
    <w:pPr>
      <w:numPr>
        <w:numId w:val="17"/>
      </w:numPr>
      <w:jc w:val="center"/>
    </w:pPr>
    <w:rPr>
      <w:b/>
      <w:bCs/>
    </w:rPr>
  </w:style>
  <w:style w:type="character" w:customStyle="1" w:styleId="NoteChar">
    <w:name w:val="Note Char"/>
    <w:basedOn w:val="DefaultParagraphFont"/>
    <w:link w:val="Note"/>
    <w:rPr>
      <w:lang w:val="en-GB"/>
    </w:rPr>
  </w:style>
  <w:style w:type="paragraph" w:styleId="ListParagraph">
    <w:name w:val="List Paragraph"/>
    <w:basedOn w:val="Normal"/>
    <w:link w:val="ListParagraphChar"/>
    <w:uiPriority w:val="34"/>
    <w:semiHidden/>
    <w:qFormat/>
    <w:pPr>
      <w:ind w:left="720"/>
      <w:contextualSpacing/>
    </w:pPr>
  </w:style>
  <w:style w:type="paragraph" w:customStyle="1" w:styleId="AnnexFigureTitle">
    <w:name w:val="Annex Figure Title"/>
    <w:basedOn w:val="Normal"/>
    <w:link w:val="AnnexFigureTitleChar"/>
    <w:qFormat/>
    <w:pPr>
      <w:numPr>
        <w:numId w:val="13"/>
      </w:numPr>
      <w:jc w:val="center"/>
    </w:pPr>
    <w:rPr>
      <w:b/>
      <w:bCs/>
    </w:rPr>
  </w:style>
  <w:style w:type="paragraph" w:customStyle="1" w:styleId="AnnexTableTitle">
    <w:name w:val="Annex Table Title"/>
    <w:basedOn w:val="ListParagraph"/>
    <w:link w:val="AnnexTableTitleChar"/>
    <w:qFormat/>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Pr>
      <w:sz w:val="22"/>
      <w:szCs w:val="22"/>
      <w:lang w:val="en-GB"/>
    </w:rPr>
  </w:style>
  <w:style w:type="character" w:customStyle="1" w:styleId="AnnexTableTitleChar">
    <w:name w:val="Annex Table Title Char"/>
    <w:basedOn w:val="ListParagraphChar"/>
    <w:link w:val="AnnexTableTitle"/>
    <w:rPr>
      <w:b/>
      <w:sz w:val="22"/>
      <w:szCs w:val="22"/>
      <w:lang w:val="en-GB"/>
    </w:rPr>
  </w:style>
  <w:style w:type="paragraph" w:customStyle="1" w:styleId="Tabletitle">
    <w:name w:val="Table title"/>
    <w:basedOn w:val="ListParagraph"/>
    <w:link w:val="TabletitleChar"/>
    <w:qFormat/>
    <w:pPr>
      <w:numPr>
        <w:numId w:val="16"/>
      </w:numPr>
      <w:jc w:val="center"/>
    </w:pPr>
    <w:rPr>
      <w:b/>
      <w:bCs/>
      <w:lang w:val="fr-CH"/>
    </w:rPr>
  </w:style>
  <w:style w:type="character" w:customStyle="1" w:styleId="FigureTitleChar">
    <w:name w:val="Figure Title Char"/>
    <w:basedOn w:val="ListParagraphChar"/>
    <w:link w:val="FigureTitle"/>
    <w:rPr>
      <w:b/>
      <w:bCs/>
      <w:sz w:val="22"/>
      <w:szCs w:val="22"/>
      <w:lang w:val="en-GB"/>
    </w:rPr>
  </w:style>
  <w:style w:type="character" w:customStyle="1" w:styleId="TabletitleChar">
    <w:name w:val="Table title Char"/>
    <w:basedOn w:val="ListParagraphChar"/>
    <w:link w:val="Tabletitle"/>
    <w:rPr>
      <w:b/>
      <w:bCs/>
      <w:sz w:val="22"/>
      <w:szCs w:val="22"/>
      <w:lang w:val="fr-CH"/>
    </w:rPr>
  </w:style>
  <w:style w:type="character" w:customStyle="1" w:styleId="AnnexFigureTitleChar">
    <w:name w:val="Annex Figure Title Char"/>
    <w:basedOn w:val="DefaultParagraphFont"/>
    <w:link w:val="AnnexFigureTitle"/>
    <w:rPr>
      <w:b/>
      <w:bCs/>
      <w:sz w:val="22"/>
      <w:szCs w:val="22"/>
      <w:lang w:val="en-GB"/>
    </w:rPr>
  </w:style>
  <w:style w:type="character" w:customStyle="1" w:styleId="BodyTextChar">
    <w:name w:val="Body Text Char"/>
    <w:basedOn w:val="DefaultParagraphFont"/>
    <w:link w:val="BodyText"/>
    <w:rPr>
      <w:sz w:val="22"/>
      <w:szCs w:val="22"/>
      <w:lang w:val="en-GB"/>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10" Type="http://schemas.openxmlformats.org/officeDocument/2006/relationships/hyperlink" Target="https://www.iso.org/drafting-standards.html" TargetMode="Externa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Props1.xml><?xml version="1.0" encoding="utf-8"?>
<ds:datastoreItem xmlns:ds="http://schemas.openxmlformats.org/officeDocument/2006/customXml" ds:itemID="{AECDE6A2-C72E-4CCF-B23D-B1ED2A1B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2C743-865A-482C-80DF-B4C850F32B82}">
  <ds:schemaRefs>
    <ds:schemaRef ds:uri="http://schemas.microsoft.com/sharepoint/v3/contenttype/forms"/>
  </ds:schemaRefs>
</ds:datastoreItem>
</file>

<file path=customXml/itemProps3.xml><?xml version="1.0" encoding="utf-8"?>
<ds:datastoreItem xmlns:ds="http://schemas.openxmlformats.org/officeDocument/2006/customXml" ds:itemID="{0065D666-3175-49B4-95E2-C2323587E15D}">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2291</Words>
  <Characters>13061</Characters>
  <Application>Microsoft Office Word</Application>
  <DocSecurity>0</DocSecurity>
  <Lines>108</Lines>
  <Paragraphs>30</Paragraphs>
  <ScaleCrop>false</ScaleCrop>
  <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74</cp:revision>
  <dcterms:created xsi:type="dcterms:W3CDTF">2024-11-05T12:18:00Z</dcterms:created>
  <dcterms:modified xsi:type="dcterms:W3CDTF">2024-11-07T20:40:00Z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68590de-9e0a-4a59-bfa2-555b82a40ae5_SiteId">
    <vt:lpwstr>8543418a-200d-4d6b-88c9-79fb0b651354</vt:lpwstr>
  </property>
  <property fmtid="{D5CDD505-2E9C-101B-9397-08002B2CF9AE}" pid="3" name="MSIP_Label_868590de-9e0a-4a59-bfa2-555b82a40ae5_Enabled">
    <vt:lpwstr>true</vt:lpwstr>
  </property>
  <property fmtid="{D5CDD505-2E9C-101B-9397-08002B2CF9AE}" pid="4" name="MSIP_Label_868590de-9e0a-4a59-bfa2-555b82a40ae5_Method">
    <vt:lpwstr>Standard</vt:lpwstr>
  </property>
  <property fmtid="{D5CDD505-2E9C-101B-9397-08002B2CF9AE}" pid="5" name="MSIP_Label_868590de-9e0a-4a59-bfa2-555b82a40ae5_ActionId">
    <vt:lpwstr>45cd76c7-0121-4ad3-a493-1b158eca4d0f</vt:lpwstr>
  </property>
  <property fmtid="{D5CDD505-2E9C-101B-9397-08002B2CF9AE}" pid="6" name="MediaServiceImageTags">
    <vt:lpwstr/>
  </property>
  <property fmtid="{D5CDD505-2E9C-101B-9397-08002B2CF9AE}" pid="7" name="MSIP_Label_868590de-9e0a-4a59-bfa2-555b82a40ae5_Name">
    <vt:lpwstr>ISO - Internal</vt:lpwstr>
  </property>
  <property fmtid="{D5CDD505-2E9C-101B-9397-08002B2CF9AE}" pid="8" name="ContentTypeId">
    <vt:lpwstr>0x010100598371A9B2F58942932503DC52E58014</vt:lpwstr>
  </property>
  <property fmtid="{D5CDD505-2E9C-101B-9397-08002B2CF9AE}" pid="9" name="MSIP_Label_868590de-9e0a-4a59-bfa2-555b82a40ae5_SetDate">
    <vt:lpwstr>2024-10-18T15:36:43Z</vt:lpwstr>
  </property>
  <property fmtid="{D5CDD505-2E9C-101B-9397-08002B2CF9AE}" pid="10" name="MSIP_Label_868590de-9e0a-4a59-bfa2-555b82a40ae5_ContentBits">
    <vt:lpwstr>0</vt:lpwstr>
  </property>
</Properties>
</file>