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4A67A783"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7074CB" w:rsidRPr="00856061">
        <w:rPr>
          <w:rFonts w:ascii="Times New Roman" w:hAnsi="Times New Roman" w:cs="Times New Roman"/>
          <w:color w:val="000000" w:themeColor="text1"/>
          <w:w w:val="115"/>
          <w:sz w:val="48"/>
          <w:szCs w:val="48"/>
          <w:u w:val="thick"/>
        </w:rPr>
        <w:t>N</w:t>
      </w:r>
      <w:r w:rsidR="00903328" w:rsidRPr="00856061">
        <w:rPr>
          <w:rFonts w:ascii="Times New Roman" w:hAnsi="Times New Roman" w:cs="Times New Roman"/>
          <w:color w:val="000000" w:themeColor="text1"/>
          <w:spacing w:val="28"/>
          <w:w w:val="115"/>
          <w:sz w:val="48"/>
          <w:szCs w:val="48"/>
          <w:u w:val="thick"/>
          <w:lang w:eastAsia="zh-CN"/>
        </w:rPr>
        <w:t>5</w:t>
      </w:r>
      <w:ins w:id="0" w:author="Shan Liu" w:date="2024-11-09T14:44:00Z">
        <w:r w:rsidR="006B62B1">
          <w:rPr>
            <w:rFonts w:ascii="Times New Roman" w:hAnsi="Times New Roman" w:cs="Times New Roman"/>
            <w:color w:val="000000" w:themeColor="text1"/>
            <w:spacing w:val="28"/>
            <w:w w:val="115"/>
            <w:sz w:val="48"/>
            <w:szCs w:val="48"/>
            <w:u w:val="thick"/>
            <w:lang w:eastAsia="zh-CN"/>
          </w:rPr>
          <w:t>92</w:t>
        </w:r>
      </w:ins>
      <w:del w:id="1" w:author="Shan Liu" w:date="2024-11-09T14:44:00Z">
        <w:r w:rsidR="00D2093A" w:rsidRPr="00856061" w:rsidDel="006B62B1">
          <w:rPr>
            <w:rFonts w:ascii="Times New Roman" w:hAnsi="Times New Roman" w:cs="Times New Roman"/>
            <w:color w:val="000000" w:themeColor="text1"/>
            <w:spacing w:val="28"/>
            <w:w w:val="115"/>
            <w:sz w:val="48"/>
            <w:szCs w:val="48"/>
            <w:u w:val="thick"/>
            <w:lang w:eastAsia="zh-CN"/>
          </w:rPr>
          <w:delText>43</w:delText>
        </w:r>
      </w:del>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D93C4A" w:rsidRPr="00196997" w:rsidRDefault="00D93C4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72C640D1" w:rsidR="00D93C4A" w:rsidRPr="00196997" w:rsidRDefault="00D93C4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5A20FBA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73461">
        <w:rPr>
          <w:rFonts w:ascii="Times New Roman" w:hAnsi="Times New Roman" w:cs="Times New Roman"/>
          <w:snapToGrid w:val="0"/>
        </w:rPr>
        <w:t>Common test conditions</w:t>
      </w:r>
      <w:r w:rsidR="007C5AA0" w:rsidRPr="007C5AA0">
        <w:rPr>
          <w:rFonts w:ascii="Times New Roman" w:hAnsi="Times New Roman" w:cs="Times New Roman"/>
          <w:snapToGrid w:val="0"/>
        </w:rPr>
        <w:t xml:space="preserve"> for video coding for machines</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5BBC5AEE" w:rsidR="00CB798F" w:rsidRPr="003C4365" w:rsidRDefault="004E45B6">
      <w:pPr>
        <w:tabs>
          <w:tab w:val="left" w:pos="3099"/>
        </w:tabs>
        <w:ind w:left="104"/>
        <w:rPr>
          <w:rFonts w:ascii="Microsoft YaHei" w:eastAsia="Microsoft YaHei" w:hAnsi="Microsoft YaHei" w:cs="Microsoft YaHei"/>
          <w:snapToGrid w:val="0"/>
          <w:sz w:val="24"/>
          <w:szCs w:val="24"/>
          <w:lang w:eastAsia="zh-CN"/>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19415C">
        <w:rPr>
          <w:rFonts w:ascii="Times New Roman" w:hAnsi="Times New Roman" w:cs="Times New Roman"/>
          <w:snapToGrid w:val="0"/>
          <w:sz w:val="24"/>
          <w:szCs w:val="24"/>
        </w:rPr>
        <w:t>202</w:t>
      </w:r>
      <w:r w:rsidR="007074CB">
        <w:rPr>
          <w:rFonts w:ascii="Times New Roman" w:hAnsi="Times New Roman" w:cs="Times New Roman"/>
          <w:snapToGrid w:val="0"/>
          <w:sz w:val="24"/>
          <w:szCs w:val="24"/>
        </w:rPr>
        <w:t>4</w:t>
      </w:r>
      <w:r w:rsidRPr="0019415C">
        <w:rPr>
          <w:rFonts w:ascii="Times New Roman" w:hAnsi="Times New Roman" w:cs="Times New Roman"/>
          <w:snapToGrid w:val="0"/>
          <w:sz w:val="24"/>
          <w:szCs w:val="24"/>
        </w:rPr>
        <w:t>-</w:t>
      </w:r>
      <w:ins w:id="2" w:author="Shan Liu" w:date="2024-11-09T14:44:00Z">
        <w:r w:rsidR="006B62B1">
          <w:rPr>
            <w:rFonts w:ascii="Times New Roman" w:hAnsi="Times New Roman" w:cs="Times New Roman"/>
            <w:snapToGrid w:val="0"/>
            <w:sz w:val="24"/>
            <w:szCs w:val="24"/>
          </w:rPr>
          <w:t>12</w:t>
        </w:r>
      </w:ins>
      <w:del w:id="3" w:author="Shan Liu" w:date="2024-11-09T14:44:00Z">
        <w:r w:rsidR="007074CB" w:rsidDel="006B62B1">
          <w:rPr>
            <w:rFonts w:ascii="Times New Roman" w:hAnsi="Times New Roman" w:cs="Times New Roman"/>
            <w:snapToGrid w:val="0"/>
            <w:sz w:val="24"/>
            <w:szCs w:val="24"/>
          </w:rPr>
          <w:delText>0</w:delText>
        </w:r>
        <w:r w:rsidR="003329B4" w:rsidDel="006B62B1">
          <w:rPr>
            <w:rFonts w:ascii="Times New Roman" w:hAnsi="Times New Roman" w:cs="Times New Roman"/>
            <w:snapToGrid w:val="0"/>
            <w:sz w:val="24"/>
            <w:szCs w:val="24"/>
          </w:rPr>
          <w:delText>8</w:delText>
        </w:r>
      </w:del>
      <w:r w:rsidRPr="0019415C">
        <w:rPr>
          <w:rFonts w:ascii="Times New Roman" w:hAnsi="Times New Roman" w:cs="Times New Roman"/>
          <w:snapToGrid w:val="0"/>
          <w:sz w:val="24"/>
          <w:szCs w:val="24"/>
        </w:rPr>
        <w:t>-</w:t>
      </w:r>
      <w:ins w:id="4" w:author="Shan Liu" w:date="2024-11-09T14:44:00Z">
        <w:r w:rsidR="006B62B1">
          <w:rPr>
            <w:rFonts w:ascii="Times New Roman" w:hAnsi="Times New Roman" w:cs="Times New Roman"/>
            <w:snapToGrid w:val="0"/>
            <w:sz w:val="24"/>
            <w:szCs w:val="24"/>
          </w:rPr>
          <w:t>06</w:t>
        </w:r>
      </w:ins>
      <w:del w:id="5" w:author="Shan Liu" w:date="2024-11-09T14:44:00Z">
        <w:r w:rsidR="003329B4" w:rsidDel="006B62B1">
          <w:rPr>
            <w:rFonts w:ascii="Times New Roman" w:hAnsi="Times New Roman" w:cs="Times New Roman"/>
            <w:snapToGrid w:val="0"/>
            <w:sz w:val="24"/>
            <w:szCs w:val="24"/>
          </w:rPr>
          <w:delText>19</w:delText>
        </w:r>
      </w:del>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19D1B72A" w:rsidR="00CB798F" w:rsidRPr="00980E7B" w:rsidRDefault="004E45B6">
      <w:pPr>
        <w:tabs>
          <w:tab w:val="left" w:pos="3099"/>
        </w:tabs>
        <w:ind w:left="104"/>
        <w:rPr>
          <w:rFonts w:ascii="Times New Roman" w:hAnsi="Times New Roman" w:cs="Times New Roman"/>
          <w:snapToGrid w:val="0"/>
          <w:sz w:val="24"/>
          <w:szCs w:val="24"/>
        </w:rPr>
      </w:pPr>
      <w:r w:rsidRPr="009970A8">
        <w:rPr>
          <w:rFonts w:ascii="Times New Roman" w:hAnsi="Times New Roman" w:cs="Times New Roman"/>
          <w:b/>
          <w:snapToGrid w:val="0"/>
          <w:sz w:val="24"/>
          <w:szCs w:val="24"/>
        </w:rPr>
        <w:t>No.</w:t>
      </w:r>
      <w:r w:rsidRPr="009970A8">
        <w:rPr>
          <w:rFonts w:ascii="Times New Roman" w:hAnsi="Times New Roman" w:cs="Times New Roman"/>
          <w:b/>
          <w:snapToGrid w:val="0"/>
          <w:spacing w:val="5"/>
          <w:sz w:val="24"/>
          <w:szCs w:val="24"/>
        </w:rPr>
        <w:t xml:space="preserve"> </w:t>
      </w:r>
      <w:r w:rsidRPr="009970A8">
        <w:rPr>
          <w:rFonts w:ascii="Times New Roman" w:hAnsi="Times New Roman" w:cs="Times New Roman"/>
          <w:b/>
          <w:snapToGrid w:val="0"/>
          <w:sz w:val="24"/>
          <w:szCs w:val="24"/>
        </w:rPr>
        <w:t>of</w:t>
      </w:r>
      <w:r w:rsidRPr="009970A8">
        <w:rPr>
          <w:rFonts w:ascii="Times New Roman" w:hAnsi="Times New Roman" w:cs="Times New Roman"/>
          <w:b/>
          <w:snapToGrid w:val="0"/>
          <w:spacing w:val="6"/>
          <w:sz w:val="24"/>
          <w:szCs w:val="24"/>
        </w:rPr>
        <w:t xml:space="preserve"> </w:t>
      </w:r>
      <w:r w:rsidRPr="009970A8">
        <w:rPr>
          <w:rFonts w:ascii="Times New Roman" w:hAnsi="Times New Roman" w:cs="Times New Roman"/>
          <w:b/>
          <w:snapToGrid w:val="0"/>
          <w:sz w:val="24"/>
          <w:szCs w:val="24"/>
        </w:rPr>
        <w:t>pages:</w:t>
      </w:r>
      <w:r w:rsidRPr="009970A8">
        <w:rPr>
          <w:rFonts w:ascii="Times New Roman" w:hAnsi="Times New Roman" w:cs="Times New Roman"/>
          <w:snapToGrid w:val="0"/>
          <w:sz w:val="24"/>
          <w:szCs w:val="24"/>
        </w:rPr>
        <w:tab/>
      </w:r>
      <w:r w:rsidR="00B5716E" w:rsidRPr="001C3041">
        <w:rPr>
          <w:rFonts w:ascii="Times New Roman" w:hAnsi="Times New Roman" w:cs="Times New Roman"/>
          <w:snapToGrid w:val="0"/>
          <w:sz w:val="24"/>
          <w:szCs w:val="24"/>
        </w:rPr>
        <w:t>1</w:t>
      </w:r>
      <w:r w:rsidR="00185A60">
        <w:rPr>
          <w:rFonts w:ascii="Times New Roman" w:hAnsi="Times New Roman" w:cs="Times New Roman"/>
          <w:snapToGrid w:val="0"/>
          <w:sz w:val="24"/>
          <w:szCs w:val="24"/>
        </w:rPr>
        <w:t>8</w:t>
      </w:r>
      <w:r w:rsidR="00186D36" w:rsidRPr="009970A8">
        <w:rPr>
          <w:rFonts w:ascii="Times New Roman" w:hAnsi="Times New Roman" w:cs="Times New Roman"/>
          <w:snapToGrid w:val="0"/>
          <w:sz w:val="24"/>
          <w:szCs w:val="24"/>
        </w:rPr>
        <w:t xml:space="preserve"> </w:t>
      </w:r>
      <w:r w:rsidRPr="009970A8">
        <w:rPr>
          <w:rFonts w:ascii="Times New Roman" w:hAnsi="Times New Roman" w:cs="Times New Roman"/>
          <w:snapToGrid w:val="0"/>
          <w:sz w:val="24"/>
          <w:szCs w:val="24"/>
        </w:rPr>
        <w:t>(with</w:t>
      </w:r>
      <w:r w:rsidR="00626F12" w:rsidRPr="009970A8">
        <w:rPr>
          <w:rFonts w:ascii="Times New Roman" w:hAnsi="Times New Roman" w:cs="Times New Roman"/>
          <w:snapToGrid w:val="0"/>
          <w:sz w:val="24"/>
          <w:szCs w:val="24"/>
        </w:rPr>
        <w:t>out</w:t>
      </w:r>
      <w:r w:rsidRPr="009970A8">
        <w:rPr>
          <w:rFonts w:ascii="Times New Roman" w:hAnsi="Times New Roman" w:cs="Times New Roman"/>
          <w:snapToGrid w:val="0"/>
          <w:sz w:val="24"/>
          <w:szCs w:val="24"/>
        </w:rPr>
        <w:t xml:space="preserve"> cover</w:t>
      </w:r>
      <w:r w:rsidRPr="009970A8">
        <w:rPr>
          <w:rFonts w:ascii="Times New Roman" w:hAnsi="Times New Roman" w:cs="Times New Roman"/>
          <w:snapToGrid w:val="0"/>
          <w:spacing w:val="-10"/>
          <w:sz w:val="24"/>
          <w:szCs w:val="24"/>
        </w:rPr>
        <w:t xml:space="preserve"> </w:t>
      </w:r>
      <w:r w:rsidRPr="009970A8">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07669A5B" w:rsidR="00CB798F" w:rsidRPr="00980E7B" w:rsidRDefault="004E45B6" w:rsidP="008A15BD">
      <w:pPr>
        <w:tabs>
          <w:tab w:val="left" w:pos="3099"/>
        </w:tabs>
        <w:ind w:leftChars="47" w:left="3164" w:hangingChars="1251" w:hanging="3061"/>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4" w:history="1">
        <w:r w:rsidR="008A15BD" w:rsidRPr="002E6DF2">
          <w:rPr>
            <w:rStyle w:val="Hyperlink"/>
          </w:rPr>
          <w:t>https://sd.iso.org/documents/ui/#!/browse/iso/iso-iec-jtc-1/iso-iec-jtc-1-sc-29/iso-iec-jtc-1-sc-29-wg-4</w:t>
        </w:r>
      </w:hyperlink>
      <w:r w:rsidR="00F45584" w:rsidRPr="00980E7B">
        <w:rPr>
          <w:rFonts w:ascii="Times New Roman" w:hAnsi="Times New Roman" w:cs="Times New Roman"/>
          <w:snapToGrid w:val="0"/>
          <w:color w:val="0000EE"/>
          <w:sz w:val="24"/>
          <w:szCs w:val="24"/>
          <w:u w:color="0000EE"/>
        </w:rPr>
        <w:t xml:space="preserve"> </w:t>
      </w: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F50D67">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308FE5F4"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C232E2">
        <w:rPr>
          <w:rFonts w:ascii="Times New Roman" w:eastAsia="SimSun" w:hAnsi="Times New Roman" w:cs="Times New Roman"/>
          <w:b/>
          <w:color w:val="000000" w:themeColor="text1"/>
          <w:sz w:val="28"/>
          <w:szCs w:val="24"/>
          <w:lang w:val="en-GB" w:eastAsia="zh-CN"/>
        </w:rPr>
        <w:t>4</w:t>
      </w:r>
      <w:r w:rsidRPr="00C232E2">
        <w:rPr>
          <w:rFonts w:ascii="Times New Roman" w:eastAsia="SimSun" w:hAnsi="Times New Roman" w:cs="Times New Roman"/>
          <w:b/>
          <w:color w:val="000000" w:themeColor="text1"/>
          <w:sz w:val="28"/>
          <w:szCs w:val="24"/>
          <w:lang w:val="en-GB" w:eastAsia="zh-CN"/>
        </w:rPr>
        <w:t xml:space="preserve"> </w:t>
      </w:r>
      <w:del w:id="6" w:author="Shan Liu" w:date="2024-11-09T14:44:00Z">
        <w:r w:rsidR="0019415C" w:rsidRPr="006B62B1" w:rsidDel="006B62B1">
          <w:rPr>
            <w:rFonts w:ascii="Times New Roman" w:eastAsia="SimSun" w:hAnsi="Times New Roman" w:cs="Times New Roman"/>
            <w:b/>
            <w:color w:val="000000" w:themeColor="text1"/>
            <w:sz w:val="28"/>
            <w:szCs w:val="24"/>
            <w:lang w:val="en-GB" w:eastAsia="zh-CN"/>
            <w:rPrChange w:id="7" w:author="Shan Liu" w:date="2024-11-09T14:45:00Z">
              <w:rPr>
                <w:rFonts w:ascii="Times New Roman" w:eastAsia="SimSun" w:hAnsi="Times New Roman" w:cs="Times New Roman"/>
                <w:b/>
                <w:color w:val="000000" w:themeColor="text1"/>
                <w:sz w:val="28"/>
                <w:szCs w:val="24"/>
                <w:highlight w:val="yellow"/>
                <w:lang w:val="en-GB" w:eastAsia="zh-CN"/>
              </w:rPr>
            </w:rPrChange>
          </w:rPr>
          <w:delText>N</w:delText>
        </w:r>
        <w:r w:rsidR="003329B4" w:rsidRPr="006B62B1" w:rsidDel="006B62B1">
          <w:rPr>
            <w:rFonts w:ascii="Times New Roman" w:eastAsia="SimSun" w:hAnsi="Times New Roman" w:cs="Times New Roman"/>
            <w:b/>
            <w:color w:val="000000" w:themeColor="text1"/>
            <w:sz w:val="28"/>
            <w:szCs w:val="24"/>
            <w:lang w:val="en-GB" w:eastAsia="zh-CN"/>
            <w:rPrChange w:id="8" w:author="Shan Liu" w:date="2024-11-09T14:45:00Z">
              <w:rPr>
                <w:rFonts w:ascii="Times New Roman" w:eastAsia="SimSun" w:hAnsi="Times New Roman" w:cs="Times New Roman"/>
                <w:b/>
                <w:color w:val="000000" w:themeColor="text1"/>
                <w:sz w:val="28"/>
                <w:szCs w:val="24"/>
                <w:highlight w:val="yellow"/>
                <w:lang w:val="en-GB" w:eastAsia="zh-CN"/>
              </w:rPr>
            </w:rPrChange>
          </w:rPr>
          <w:delText>543</w:delText>
        </w:r>
      </w:del>
      <w:ins w:id="9" w:author="Shan Liu" w:date="2024-11-09T14:44:00Z">
        <w:r w:rsidR="006B62B1" w:rsidRPr="006B62B1">
          <w:rPr>
            <w:rFonts w:ascii="Times New Roman" w:eastAsia="SimSun" w:hAnsi="Times New Roman" w:cs="Times New Roman"/>
            <w:b/>
            <w:color w:val="000000" w:themeColor="text1"/>
            <w:sz w:val="28"/>
            <w:szCs w:val="24"/>
            <w:lang w:val="en-GB" w:eastAsia="zh-CN"/>
            <w:rPrChange w:id="10" w:author="Shan Liu" w:date="2024-11-09T14:45:00Z">
              <w:rPr>
                <w:rFonts w:ascii="Times New Roman" w:eastAsia="SimSun" w:hAnsi="Times New Roman" w:cs="Times New Roman"/>
                <w:b/>
                <w:color w:val="000000" w:themeColor="text1"/>
                <w:sz w:val="28"/>
                <w:szCs w:val="24"/>
                <w:highlight w:val="yellow"/>
                <w:lang w:val="en-GB" w:eastAsia="zh-CN"/>
              </w:rPr>
            </w:rPrChange>
          </w:rPr>
          <w:t>N5</w:t>
        </w:r>
        <w:r w:rsidR="006B62B1" w:rsidRPr="006B62B1">
          <w:rPr>
            <w:rFonts w:ascii="Times New Roman" w:eastAsia="SimSun" w:hAnsi="Times New Roman" w:cs="Times New Roman"/>
            <w:b/>
            <w:color w:val="000000" w:themeColor="text1"/>
            <w:sz w:val="28"/>
            <w:szCs w:val="24"/>
            <w:lang w:val="en-GB" w:eastAsia="zh-CN"/>
          </w:rPr>
          <w:t>9</w:t>
        </w:r>
        <w:r w:rsidR="006B62B1">
          <w:rPr>
            <w:rFonts w:ascii="Times New Roman" w:eastAsia="SimSun" w:hAnsi="Times New Roman" w:cs="Times New Roman"/>
            <w:b/>
            <w:color w:val="000000" w:themeColor="text1"/>
            <w:sz w:val="28"/>
            <w:szCs w:val="24"/>
            <w:lang w:val="en-GB" w:eastAsia="zh-CN"/>
          </w:rPr>
          <w:t>2</w:t>
        </w:r>
      </w:ins>
    </w:p>
    <w:p w14:paraId="1E14C2FC" w14:textId="0F5E7CB0" w:rsidR="00385C5D" w:rsidRDefault="005C3CD5" w:rsidP="00385C5D">
      <w:pPr>
        <w:widowControl/>
        <w:jc w:val="right"/>
        <w:rPr>
          <w:rFonts w:ascii="Times New Roman" w:eastAsia="SimSun" w:hAnsi="Times New Roman" w:cs="Times New Roman"/>
          <w:b/>
          <w:sz w:val="28"/>
          <w:szCs w:val="24"/>
          <w:lang w:val="en-GB" w:eastAsia="zh-CN"/>
        </w:rPr>
      </w:pPr>
      <w:del w:id="11" w:author="Shan Liu" w:date="2024-11-09T14:45:00Z">
        <w:r w:rsidDel="006B62B1">
          <w:rPr>
            <w:rFonts w:ascii="Times New Roman" w:eastAsia="SimSun" w:hAnsi="Times New Roman" w:cs="Times New Roman"/>
            <w:b/>
            <w:sz w:val="28"/>
            <w:szCs w:val="24"/>
            <w:lang w:val="en-GB" w:eastAsia="zh-CN"/>
          </w:rPr>
          <w:delText xml:space="preserve">July </w:delText>
        </w:r>
      </w:del>
      <w:ins w:id="12" w:author="Shan Liu" w:date="2024-11-09T14:45:00Z">
        <w:r w:rsidR="006B62B1">
          <w:rPr>
            <w:rFonts w:ascii="Times New Roman" w:eastAsia="SimSun" w:hAnsi="Times New Roman" w:cs="Times New Roman"/>
            <w:b/>
            <w:sz w:val="28"/>
            <w:szCs w:val="24"/>
            <w:lang w:val="en-GB" w:eastAsia="zh-CN"/>
          </w:rPr>
          <w:t xml:space="preserve">November </w:t>
        </w:r>
      </w:ins>
      <w:r w:rsidR="00385C5D" w:rsidRPr="003226C8">
        <w:rPr>
          <w:rFonts w:ascii="Times New Roman" w:eastAsia="SimSun" w:hAnsi="Times New Roman" w:cs="Times New Roman"/>
          <w:b/>
          <w:sz w:val="28"/>
          <w:szCs w:val="24"/>
          <w:lang w:val="en-GB" w:eastAsia="zh-CN"/>
        </w:rPr>
        <w:t>202</w:t>
      </w:r>
      <w:r w:rsidR="007074CB">
        <w:rPr>
          <w:rFonts w:ascii="Times New Roman" w:eastAsia="SimSun" w:hAnsi="Times New Roman" w:cs="Times New Roman"/>
          <w:b/>
          <w:sz w:val="28"/>
          <w:szCs w:val="24"/>
          <w:lang w:val="en-GB" w:eastAsia="zh-CN"/>
        </w:rPr>
        <w:t>4</w:t>
      </w:r>
      <w:r w:rsidR="00954B0D">
        <w:rPr>
          <w:rFonts w:ascii="Times New Roman" w:eastAsia="SimSun" w:hAnsi="Times New Roman" w:cs="Times New Roman"/>
          <w:b/>
          <w:sz w:val="28"/>
          <w:szCs w:val="24"/>
          <w:lang w:val="en-GB" w:eastAsia="zh-CN"/>
        </w:rPr>
        <w:t xml:space="preserve">, </w:t>
      </w:r>
      <w:del w:id="13" w:author="Shan Liu" w:date="2024-11-09T14:45:00Z">
        <w:r w:rsidDel="006B62B1">
          <w:rPr>
            <w:rFonts w:ascii="Times New Roman" w:eastAsia="SimSun" w:hAnsi="Times New Roman" w:cs="Times New Roman"/>
            <w:b/>
            <w:sz w:val="28"/>
            <w:szCs w:val="24"/>
            <w:lang w:val="en-GB" w:eastAsia="zh-CN"/>
          </w:rPr>
          <w:delText>Sapporo</w:delText>
        </w:r>
      </w:del>
      <w:proofErr w:type="spellStart"/>
      <w:ins w:id="14" w:author="Shan Liu" w:date="2024-11-09T14:45:00Z">
        <w:r w:rsidR="006B62B1">
          <w:rPr>
            <w:rFonts w:ascii="Times New Roman" w:eastAsia="SimSun" w:hAnsi="Times New Roman" w:cs="Times New Roman"/>
            <w:b/>
            <w:sz w:val="28"/>
            <w:szCs w:val="24"/>
            <w:lang w:val="en-GB" w:eastAsia="zh-CN"/>
          </w:rPr>
          <w:t>Kemer</w:t>
        </w:r>
      </w:ins>
      <w:proofErr w:type="spellEnd"/>
      <w:r w:rsidR="00903328">
        <w:rPr>
          <w:rFonts w:ascii="Times New Roman" w:eastAsia="SimSun" w:hAnsi="Times New Roman" w:cs="Times New Roman"/>
          <w:b/>
          <w:sz w:val="28"/>
          <w:szCs w:val="24"/>
          <w:lang w:val="en-GB" w:eastAsia="zh-CN"/>
        </w:rPr>
        <w:t xml:space="preserve">, </w:t>
      </w:r>
      <w:del w:id="15" w:author="Shan Liu" w:date="2024-11-09T14:45:00Z">
        <w:r w:rsidDel="006B62B1">
          <w:rPr>
            <w:rFonts w:ascii="Times New Roman" w:eastAsia="SimSun" w:hAnsi="Times New Roman" w:cs="Times New Roman"/>
            <w:b/>
            <w:sz w:val="28"/>
            <w:szCs w:val="24"/>
            <w:lang w:val="en-GB" w:eastAsia="zh-CN"/>
          </w:rPr>
          <w:delText>JP</w:delText>
        </w:r>
      </w:del>
      <w:ins w:id="16" w:author="Shan Liu" w:date="2024-11-09T14:45:00Z">
        <w:r w:rsidR="006B62B1">
          <w:rPr>
            <w:rFonts w:ascii="Times New Roman" w:eastAsia="SimSun" w:hAnsi="Times New Roman" w:cs="Times New Roman"/>
            <w:b/>
            <w:sz w:val="28"/>
            <w:szCs w:val="24"/>
            <w:lang w:val="en-GB" w:eastAsia="zh-CN"/>
          </w:rPr>
          <w:t>TR</w:t>
        </w:r>
      </w:ins>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BB339B" w:rsidRPr="00C232E2" w14:paraId="1B66B5BD" w14:textId="77777777" w:rsidTr="005C3CD5">
        <w:tc>
          <w:tcPr>
            <w:tcW w:w="1890" w:type="dxa"/>
            <w:hideMark/>
          </w:tcPr>
          <w:p w14:paraId="52259D10"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08074ECD" w14:textId="77777777" w:rsidR="00BB339B" w:rsidRPr="00C232E2"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Common test conditions</w:t>
            </w:r>
            <w:r w:rsidRPr="00C51975">
              <w:rPr>
                <w:rFonts w:ascii="Times New Roman" w:hAnsi="Times New Roman" w:cs="Times New Roman"/>
                <w:b/>
                <w:sz w:val="24"/>
                <w:szCs w:val="24"/>
              </w:rPr>
              <w:t xml:space="preserve"> for video coding for machines</w:t>
            </w:r>
          </w:p>
        </w:tc>
      </w:tr>
      <w:tr w:rsidR="00BB339B" w:rsidRPr="00C232E2" w14:paraId="4C66CC4B" w14:textId="77777777" w:rsidTr="005C3CD5">
        <w:tc>
          <w:tcPr>
            <w:tcW w:w="1890" w:type="dxa"/>
            <w:hideMark/>
          </w:tcPr>
          <w:p w14:paraId="4E56CE07"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732ACF7C" w14:textId="1276BE01" w:rsidR="00BB339B" w:rsidRPr="00C232E2" w:rsidRDefault="00BB339B" w:rsidP="005C3CD5">
            <w:pPr>
              <w:suppressAutoHyphens/>
              <w:rPr>
                <w:rFonts w:ascii="Times New Roman" w:hAnsi="Times New Roman" w:cs="Times New Roman"/>
                <w:b/>
                <w:sz w:val="24"/>
                <w:szCs w:val="24"/>
              </w:rPr>
            </w:pPr>
            <w:r w:rsidRPr="00C232E2">
              <w:rPr>
                <w:rFonts w:ascii="Times New Roman" w:hAnsi="Times New Roman" w:cs="Times New Roman"/>
                <w:b/>
                <w:sz w:val="24"/>
                <w:szCs w:val="24"/>
                <w:lang w:val="fr-FR"/>
              </w:rPr>
              <w:t xml:space="preserve">WG </w:t>
            </w:r>
            <w:r w:rsidRPr="00C232E2">
              <w:rPr>
                <w:rFonts w:ascii="Times New Roman" w:hAnsi="Times New Roman" w:cs="Times New Roman"/>
                <w:b/>
                <w:color w:val="000000" w:themeColor="text1"/>
                <w:sz w:val="24"/>
                <w:szCs w:val="24"/>
                <w:lang w:val="fr-FR"/>
              </w:rPr>
              <w:t>04</w:t>
            </w:r>
            <w:r w:rsidRPr="00C232E2">
              <w:rPr>
                <w:rFonts w:ascii="Times New Roman" w:hAnsi="Times New Roman" w:cs="Times New Roman"/>
                <w:b/>
                <w:sz w:val="24"/>
                <w:szCs w:val="24"/>
                <w:lang w:val="fr-FR"/>
              </w:rPr>
              <w:t xml:space="preserve">, </w:t>
            </w:r>
            <w:r w:rsidRPr="00C232E2">
              <w:rPr>
                <w:rFonts w:ascii="Times New Roman" w:hAnsi="Times New Roman" w:cs="Times New Roman"/>
                <w:b/>
                <w:sz w:val="24"/>
                <w:szCs w:val="24"/>
              </w:rPr>
              <w:t>MPEG Video Coding</w:t>
            </w:r>
          </w:p>
        </w:tc>
      </w:tr>
      <w:tr w:rsidR="00BB339B" w:rsidRPr="00C232E2" w14:paraId="4DC079B1" w14:textId="77777777" w:rsidTr="005C3CD5">
        <w:tc>
          <w:tcPr>
            <w:tcW w:w="1890" w:type="dxa"/>
            <w:hideMark/>
          </w:tcPr>
          <w:p w14:paraId="1EB84A04"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Status</w:t>
            </w:r>
          </w:p>
        </w:tc>
        <w:tc>
          <w:tcPr>
            <w:tcW w:w="8279" w:type="dxa"/>
            <w:hideMark/>
          </w:tcPr>
          <w:p w14:paraId="1EFC3D18" w14:textId="2237AE33" w:rsidR="00BB339B" w:rsidRPr="0079477C" w:rsidRDefault="00BB339B" w:rsidP="005C3CD5">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Approved</w:t>
            </w:r>
          </w:p>
        </w:tc>
      </w:tr>
      <w:tr w:rsidR="00BB339B" w:rsidRPr="00C232E2" w14:paraId="6C9761D1" w14:textId="77777777" w:rsidTr="005C3CD5">
        <w:tc>
          <w:tcPr>
            <w:tcW w:w="1890" w:type="dxa"/>
            <w:hideMark/>
          </w:tcPr>
          <w:p w14:paraId="6C094913"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Serial Number</w:t>
            </w:r>
          </w:p>
        </w:tc>
        <w:tc>
          <w:tcPr>
            <w:tcW w:w="8279" w:type="dxa"/>
            <w:hideMark/>
          </w:tcPr>
          <w:p w14:paraId="3B454C92" w14:textId="0FD5AF72" w:rsidR="00BB339B" w:rsidRPr="005C3CD5" w:rsidRDefault="00903328" w:rsidP="005C3CD5">
            <w:pPr>
              <w:suppressAutoHyphens/>
              <w:rPr>
                <w:rFonts w:ascii="Times New Roman" w:hAnsi="Times New Roman" w:cs="Times New Roman"/>
                <w:b/>
                <w:sz w:val="24"/>
                <w:szCs w:val="24"/>
                <w:highlight w:val="yellow"/>
                <w:lang w:val="fr-FR"/>
              </w:rPr>
            </w:pPr>
            <w:del w:id="17" w:author="Shan Liu" w:date="2024-11-09T14:45:00Z">
              <w:r w:rsidRPr="006B62B1" w:rsidDel="006B62B1">
                <w:rPr>
                  <w:rFonts w:ascii="Times New Roman" w:hAnsi="Times New Roman" w:cs="Times New Roman"/>
                  <w:b/>
                  <w:sz w:val="24"/>
                  <w:szCs w:val="24"/>
                  <w:lang w:val="fr-FR"/>
                  <w:rPrChange w:id="18" w:author="Shan Liu" w:date="2024-11-09T14:45:00Z">
                    <w:rPr>
                      <w:rFonts w:ascii="Times New Roman" w:hAnsi="Times New Roman" w:cs="Times New Roman"/>
                      <w:b/>
                      <w:sz w:val="24"/>
                      <w:szCs w:val="24"/>
                      <w:highlight w:val="yellow"/>
                      <w:lang w:val="fr-FR"/>
                    </w:rPr>
                  </w:rPrChange>
                </w:rPr>
                <w:delText>24</w:delText>
              </w:r>
              <w:r w:rsidR="003329B4" w:rsidRPr="006B62B1" w:rsidDel="006B62B1">
                <w:rPr>
                  <w:rFonts w:ascii="Times New Roman" w:hAnsi="Times New Roman" w:cs="Times New Roman"/>
                  <w:b/>
                  <w:sz w:val="24"/>
                  <w:szCs w:val="24"/>
                  <w:lang w:val="fr-FR"/>
                  <w:rPrChange w:id="19" w:author="Shan Liu" w:date="2024-11-09T14:45:00Z">
                    <w:rPr>
                      <w:rFonts w:ascii="Times New Roman" w:hAnsi="Times New Roman" w:cs="Times New Roman"/>
                      <w:b/>
                      <w:sz w:val="24"/>
                      <w:szCs w:val="24"/>
                      <w:highlight w:val="yellow"/>
                      <w:lang w:val="fr-FR"/>
                    </w:rPr>
                  </w:rPrChange>
                </w:rPr>
                <w:delText>281</w:delText>
              </w:r>
            </w:del>
            <w:ins w:id="20" w:author="Shan Liu" w:date="2024-11-09T14:45:00Z">
              <w:r w:rsidR="006B62B1" w:rsidRPr="006B62B1">
                <w:rPr>
                  <w:rFonts w:ascii="Times New Roman" w:hAnsi="Times New Roman" w:cs="Times New Roman"/>
                  <w:b/>
                  <w:sz w:val="24"/>
                  <w:szCs w:val="24"/>
                  <w:lang w:val="fr-FR"/>
                  <w:rPrChange w:id="21" w:author="Shan Liu" w:date="2024-11-09T14:45:00Z">
                    <w:rPr>
                      <w:rFonts w:ascii="Times New Roman" w:hAnsi="Times New Roman" w:cs="Times New Roman"/>
                      <w:b/>
                      <w:sz w:val="24"/>
                      <w:szCs w:val="24"/>
                      <w:highlight w:val="yellow"/>
                      <w:lang w:val="fr-FR"/>
                    </w:rPr>
                  </w:rPrChange>
                </w:rPr>
                <w:t>24598</w:t>
              </w:r>
            </w:ins>
          </w:p>
        </w:tc>
      </w:tr>
      <w:tr w:rsidR="00BB339B" w:rsidRPr="00C232E2" w14:paraId="39FA7399" w14:textId="77777777" w:rsidTr="005C3CD5">
        <w:tc>
          <w:tcPr>
            <w:tcW w:w="1890" w:type="dxa"/>
            <w:hideMark/>
          </w:tcPr>
          <w:p w14:paraId="06907488" w14:textId="77777777" w:rsidR="00BB339B" w:rsidRPr="0020092B" w:rsidRDefault="00BB339B" w:rsidP="005C3CD5">
            <w:pPr>
              <w:suppressAutoHyphens/>
              <w:rPr>
                <w:rFonts w:ascii="Times New Roman" w:hAnsi="Times New Roman" w:cs="Times New Roman"/>
                <w:b/>
                <w:sz w:val="24"/>
                <w:szCs w:val="24"/>
              </w:rPr>
            </w:pPr>
            <w:r w:rsidRPr="0020092B">
              <w:rPr>
                <w:rFonts w:ascii="Times New Roman" w:hAnsi="Times New Roman" w:cs="Times New Roman" w:hint="eastAsia"/>
                <w:b/>
                <w:sz w:val="24"/>
                <w:szCs w:val="24"/>
              </w:rPr>
              <w:t>A</w:t>
            </w:r>
            <w:r w:rsidRPr="0020092B">
              <w:rPr>
                <w:rFonts w:ascii="Times New Roman" w:hAnsi="Times New Roman" w:cs="Times New Roman"/>
                <w:b/>
                <w:sz w:val="24"/>
                <w:szCs w:val="24"/>
              </w:rPr>
              <w:t>uthors</w:t>
            </w:r>
          </w:p>
        </w:tc>
        <w:tc>
          <w:tcPr>
            <w:tcW w:w="8279" w:type="dxa"/>
            <w:hideMark/>
          </w:tcPr>
          <w:p w14:paraId="6ED34491" w14:textId="361C4E6C" w:rsidR="00BB339B" w:rsidRPr="0020092B" w:rsidRDefault="00BB339B" w:rsidP="005C3CD5">
            <w:pPr>
              <w:suppressAutoHyphens/>
              <w:rPr>
                <w:rFonts w:ascii="Times New Roman" w:hAnsi="Times New Roman" w:cs="Times New Roman"/>
                <w:b/>
                <w:sz w:val="24"/>
                <w:szCs w:val="24"/>
                <w:lang w:val="fr-FR"/>
              </w:rPr>
            </w:pPr>
            <w:r w:rsidRPr="0020092B">
              <w:rPr>
                <w:rFonts w:ascii="Times New Roman" w:hAnsi="Times New Roman" w:cs="Times New Roman"/>
                <w:b/>
                <w:sz w:val="24"/>
                <w:szCs w:val="24"/>
                <w:lang w:val="fr-FR"/>
              </w:rPr>
              <w:t xml:space="preserve">Shan Liu, </w:t>
            </w:r>
            <w:r w:rsidR="00313982">
              <w:rPr>
                <w:rFonts w:ascii="Times New Roman" w:hAnsi="Times New Roman" w:cs="Times New Roman"/>
                <w:b/>
                <w:sz w:val="24"/>
                <w:szCs w:val="24"/>
                <w:lang w:val="fr-FR"/>
              </w:rPr>
              <w:t xml:space="preserve">Chris </w:t>
            </w:r>
            <w:r w:rsidR="00313982" w:rsidRPr="00313982">
              <w:rPr>
                <w:rFonts w:ascii="Times New Roman" w:hAnsi="Times New Roman" w:cs="Times New Roman"/>
                <w:b/>
                <w:sz w:val="24"/>
                <w:szCs w:val="24"/>
                <w:lang w:val="fr-FR"/>
              </w:rPr>
              <w:t>Rosewarne</w:t>
            </w:r>
            <w:r w:rsidR="003329B4">
              <w:rPr>
                <w:rFonts w:ascii="Times New Roman" w:hAnsi="Times New Roman" w:cs="Times New Roman"/>
                <w:b/>
                <w:sz w:val="24"/>
                <w:szCs w:val="24"/>
                <w:lang w:val="fr-FR"/>
              </w:rPr>
              <w:t xml:space="preserve">, </w:t>
            </w:r>
            <w:r w:rsidR="003329B4" w:rsidRPr="003329B4">
              <w:rPr>
                <w:rFonts w:ascii="Times New Roman" w:hAnsi="Times New Roman" w:cs="Times New Roman"/>
                <w:b/>
                <w:sz w:val="24"/>
                <w:szCs w:val="24"/>
                <w:lang w:val="fr-FR"/>
              </w:rPr>
              <w:t>Olgierd Stankiewicz</w:t>
            </w:r>
          </w:p>
        </w:tc>
      </w:tr>
    </w:tbl>
    <w:p w14:paraId="0F0DC0D2" w14:textId="33BD7758" w:rsidR="00FF2653" w:rsidRPr="000312F7" w:rsidRDefault="00FF2653" w:rsidP="0018563E">
      <w:pPr>
        <w:rPr>
          <w:rFonts w:ascii="Times New Roman" w:hAnsi="Times New Roman" w:cs="Times New Roman"/>
          <w:sz w:val="24"/>
        </w:rPr>
      </w:pPr>
    </w:p>
    <w:p w14:paraId="463E809C" w14:textId="77777777" w:rsidR="00166E2C" w:rsidRPr="00166E2C" w:rsidRDefault="00166E2C" w:rsidP="00166E2C">
      <w:pPr>
        <w:keepNext/>
        <w:widowControl/>
        <w:tabs>
          <w:tab w:val="left" w:pos="360"/>
          <w:tab w:val="left" w:pos="720"/>
          <w:tab w:val="left" w:pos="1080"/>
          <w:tab w:val="left" w:pos="1440"/>
        </w:tabs>
        <w:overflowPunct w:val="0"/>
        <w:adjustRightInd w:val="0"/>
        <w:spacing w:before="240" w:after="60"/>
        <w:ind w:left="432" w:hanging="432"/>
        <w:jc w:val="both"/>
        <w:textAlignment w:val="baseline"/>
        <w:outlineLvl w:val="0"/>
        <w:rPr>
          <w:rFonts w:ascii="Times New Roman" w:eastAsia="Malgun Gothic" w:hAnsi="Times New Roman" w:cs="Times New Roman"/>
          <w:b/>
          <w:bCs/>
          <w:kern w:val="32"/>
          <w:sz w:val="32"/>
          <w:szCs w:val="32"/>
          <w:lang w:val="en-CA"/>
        </w:rPr>
      </w:pPr>
      <w:r w:rsidRPr="00166E2C">
        <w:rPr>
          <w:rFonts w:ascii="Times New Roman" w:eastAsia="Malgun Gothic" w:hAnsi="Times New Roman" w:cs="Times New Roman"/>
          <w:b/>
          <w:bCs/>
          <w:kern w:val="32"/>
          <w:sz w:val="32"/>
          <w:szCs w:val="32"/>
          <w:lang w:val="en-CA"/>
        </w:rPr>
        <w:t>Abstract</w:t>
      </w:r>
    </w:p>
    <w:p w14:paraId="2DC6A93D" w14:textId="18FF36ED" w:rsidR="00895068" w:rsidRPr="00BB339B" w:rsidRDefault="00BB339B" w:rsidP="00166E2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szCs w:val="20"/>
          <w:lang w:val="en-CA"/>
        </w:rPr>
      </w:pPr>
      <w:r w:rsidRPr="00BB339B">
        <w:rPr>
          <w:rFonts w:ascii="Times New Roman" w:eastAsia="Malgun Gothic" w:hAnsi="Times New Roman" w:cs="Times New Roman"/>
          <w:szCs w:val="20"/>
          <w:lang w:val="en-CA"/>
        </w:rPr>
        <w:t xml:space="preserve">This document describes common test conditions (CTC), reference software and configurations, anchor generation, </w:t>
      </w:r>
      <w:r>
        <w:rPr>
          <w:rFonts w:ascii="Times New Roman" w:eastAsia="Malgun Gothic" w:hAnsi="Times New Roman" w:cs="Times New Roman"/>
          <w:szCs w:val="20"/>
          <w:lang w:val="en-CA"/>
        </w:rPr>
        <w:t xml:space="preserve">evaluation framework, </w:t>
      </w:r>
      <w:r w:rsidRPr="00BB339B">
        <w:rPr>
          <w:rFonts w:ascii="Times New Roman" w:eastAsia="Malgun Gothic" w:hAnsi="Times New Roman" w:cs="Times New Roman"/>
          <w:szCs w:val="20"/>
          <w:lang w:val="en-CA"/>
        </w:rPr>
        <w:t xml:space="preserve">reporting and other information to be used for experimenting and evaluating technologies for </w:t>
      </w:r>
      <w:r>
        <w:rPr>
          <w:rFonts w:ascii="Times New Roman" w:eastAsia="Malgun Gothic" w:hAnsi="Times New Roman" w:cs="Times New Roman"/>
          <w:szCs w:val="20"/>
          <w:lang w:val="en-CA"/>
        </w:rPr>
        <w:t>video coding for machines (VCM)</w:t>
      </w:r>
      <w:r w:rsidRPr="00BB339B">
        <w:rPr>
          <w:rFonts w:ascii="Times New Roman" w:eastAsia="Malgun Gothic" w:hAnsi="Times New Roman" w:cs="Times New Roman"/>
          <w:szCs w:val="20"/>
          <w:lang w:val="en-CA"/>
        </w:rPr>
        <w:t xml:space="preserve">. These common test conditions are recommended for use in technical contributions to the </w:t>
      </w:r>
      <w:r w:rsidR="003A3968">
        <w:rPr>
          <w:rFonts w:ascii="Times New Roman" w:eastAsia="Malgun Gothic" w:hAnsi="Times New Roman" w:cs="Times New Roman"/>
          <w:szCs w:val="20"/>
          <w:lang w:val="en-CA"/>
        </w:rPr>
        <w:t>14</w:t>
      </w:r>
      <w:ins w:id="22" w:author="Shan Liu" w:date="2024-11-09T14:46:00Z">
        <w:r w:rsidR="006B62B1">
          <w:rPr>
            <w:rFonts w:ascii="Times New Roman" w:eastAsia="Malgun Gothic" w:hAnsi="Times New Roman" w:cs="Times New Roman"/>
            <w:szCs w:val="20"/>
            <w:lang w:val="en-CA"/>
          </w:rPr>
          <w:t>9</w:t>
        </w:r>
      </w:ins>
      <w:del w:id="23" w:author="Shan Liu" w:date="2024-11-09T14:46:00Z">
        <w:r w:rsidR="00DF621B" w:rsidDel="006B62B1">
          <w:rPr>
            <w:rFonts w:ascii="Times New Roman" w:eastAsia="Malgun Gothic" w:hAnsi="Times New Roman" w:cs="Times New Roman"/>
            <w:szCs w:val="20"/>
            <w:lang w:val="en-CA"/>
          </w:rPr>
          <w:delText>8</w:delText>
        </w:r>
      </w:del>
      <w:r w:rsidR="00FC53DD">
        <w:rPr>
          <w:rFonts w:ascii="Times New Roman" w:eastAsia="Malgun Gothic" w:hAnsi="Times New Roman" w:cs="Times New Roman"/>
          <w:szCs w:val="20"/>
          <w:lang w:val="en-CA"/>
        </w:rPr>
        <w:t>th</w:t>
      </w:r>
      <w:r w:rsidRPr="00BB339B">
        <w:rPr>
          <w:rFonts w:ascii="Times New Roman" w:eastAsia="Malgun Gothic" w:hAnsi="Times New Roman" w:cs="Times New Roman"/>
          <w:szCs w:val="20"/>
          <w:lang w:val="en-CA"/>
        </w:rPr>
        <w:t xml:space="preserve"> and following </w:t>
      </w:r>
      <w:r>
        <w:rPr>
          <w:rFonts w:ascii="Times New Roman" w:eastAsia="Malgun Gothic" w:hAnsi="Times New Roman" w:cs="Times New Roman"/>
          <w:szCs w:val="20"/>
          <w:lang w:val="en-CA"/>
        </w:rPr>
        <w:t>MPEG</w:t>
      </w:r>
      <w:r w:rsidRPr="00BB339B">
        <w:rPr>
          <w:rFonts w:ascii="Times New Roman" w:eastAsia="Malgun Gothic" w:hAnsi="Times New Roman" w:cs="Times New Roman"/>
          <w:szCs w:val="20"/>
          <w:lang w:val="en-CA"/>
        </w:rPr>
        <w:t xml:space="preserve"> meetings, as applicable.</w:t>
      </w:r>
    </w:p>
    <w:p w14:paraId="0B6E32D4" w14:textId="01B754A9"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166E2C">
        <w:rPr>
          <w:rFonts w:ascii="Times New Roman" w:eastAsia="Malgun Gothic" w:hAnsi="Times New Roman"/>
          <w:b/>
          <w:bCs/>
          <w:kern w:val="32"/>
          <w:sz w:val="32"/>
          <w:szCs w:val="32"/>
          <w:lang w:val="en-CA"/>
        </w:rPr>
        <w:t>Introduction</w:t>
      </w:r>
    </w:p>
    <w:p w14:paraId="0836C5F6" w14:textId="09DAE2E0" w:rsidR="004C1FE5" w:rsidRDefault="00046F53"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lang w:val="en-CA"/>
        </w:rPr>
        <w:t xml:space="preserve">Common test conditions (CTC) are desirable for conducting experiments in a well-defined environment followed by the comparison of the outcome of experiments. This document defines such common test conditions for experimenting and evaluating technologies </w:t>
      </w:r>
      <w:r w:rsidR="00895068" w:rsidRPr="000669AC">
        <w:rPr>
          <w:rFonts w:ascii="Times New Roman" w:eastAsia="Malgun Gothic" w:hAnsi="Times New Roman" w:cs="Times New Roman"/>
          <w:lang w:val="en-CA"/>
        </w:rPr>
        <w:t xml:space="preserve">for </w:t>
      </w:r>
      <w:r>
        <w:rPr>
          <w:rFonts w:ascii="Times New Roman" w:eastAsia="Malgun Gothic" w:hAnsi="Times New Roman" w:cs="Times New Roman"/>
          <w:lang w:val="en-CA"/>
        </w:rPr>
        <w:t>v</w:t>
      </w:r>
      <w:r w:rsidR="00895068"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00895068"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00895068" w:rsidRPr="000669AC">
        <w:rPr>
          <w:rFonts w:ascii="Times New Roman" w:eastAsia="Malgun Gothic" w:hAnsi="Times New Roman" w:cs="Times New Roman"/>
          <w:lang w:val="en-CA"/>
        </w:rPr>
        <w:t>achine</w:t>
      </w:r>
      <w:r>
        <w:rPr>
          <w:rFonts w:ascii="Times New Roman" w:eastAsia="Malgun Gothic" w:hAnsi="Times New Roman" w:cs="Times New Roman"/>
          <w:lang w:val="en-CA"/>
        </w:rPr>
        <w:t>s</w:t>
      </w:r>
      <w:r w:rsidR="00895068" w:rsidRPr="000669AC">
        <w:rPr>
          <w:rFonts w:ascii="Times New Roman" w:eastAsia="Malgun Gothic" w:hAnsi="Times New Roman" w:cs="Times New Roman"/>
          <w:lang w:val="en-CA"/>
        </w:rPr>
        <w:t xml:space="preserve"> (VCM).</w:t>
      </w:r>
    </w:p>
    <w:p w14:paraId="70272FCD" w14:textId="4E4A88ED" w:rsidR="00790B86" w:rsidRDefault="00D63DE6" w:rsidP="00856061">
      <w:pPr>
        <w:widowControl/>
        <w:tabs>
          <w:tab w:val="left" w:pos="360"/>
          <w:tab w:val="left" w:pos="720"/>
          <w:tab w:val="left" w:pos="1080"/>
          <w:tab w:val="left" w:pos="1440"/>
        </w:tabs>
        <w:overflowPunct w:val="0"/>
        <w:adjustRightInd w:val="0"/>
        <w:spacing w:before="136"/>
        <w:jc w:val="both"/>
        <w:textAlignment w:val="baseline"/>
        <w:rPr>
          <w:lang w:val="en-CA"/>
        </w:rPr>
      </w:pPr>
      <w:r w:rsidRPr="00856061">
        <w:rPr>
          <w:rFonts w:ascii="Times New Roman" w:eastAsia="Malgun Gothic" w:hAnsi="Times New Roman" w:cs="Times New Roman"/>
        </w:rPr>
        <w:t xml:space="preserve">A set of </w:t>
      </w:r>
      <w:r w:rsidR="00046F53" w:rsidRPr="00856061">
        <w:rPr>
          <w:rFonts w:ascii="Times New Roman" w:eastAsia="Malgun Gothic" w:hAnsi="Times New Roman" w:cs="Times New Roman"/>
        </w:rPr>
        <w:t xml:space="preserve">test conditions </w:t>
      </w:r>
      <w:r w:rsidR="00981131" w:rsidRPr="00856061">
        <w:rPr>
          <w:rFonts w:ascii="Times New Roman" w:eastAsia="Malgun Gothic" w:hAnsi="Times New Roman" w:cs="Times New Roman"/>
        </w:rPr>
        <w:t xml:space="preserve">(or configurations) </w:t>
      </w:r>
      <w:r w:rsidRPr="00856061">
        <w:rPr>
          <w:rFonts w:ascii="Times New Roman" w:eastAsia="Malgun Gothic" w:hAnsi="Times New Roman" w:cs="Times New Roman"/>
        </w:rPr>
        <w:t>are defined to</w:t>
      </w:r>
      <w:r w:rsidR="00046F53" w:rsidRPr="00856061">
        <w:rPr>
          <w:rFonts w:ascii="Times New Roman" w:eastAsia="Malgun Gothic" w:hAnsi="Times New Roman" w:cs="Times New Roman"/>
        </w:rPr>
        <w:t xml:space="preserve"> reflect random-access, low-delay and intra-only settings</w:t>
      </w:r>
      <w:r w:rsidRPr="00856061">
        <w:rPr>
          <w:rFonts w:ascii="Times New Roman" w:eastAsia="Malgun Gothic" w:hAnsi="Times New Roman" w:cs="Times New Roman"/>
        </w:rPr>
        <w:t xml:space="preserve"> for both inner and end-to-end code</w:t>
      </w:r>
      <w:r w:rsidR="004D31E7" w:rsidRPr="00856061">
        <w:rPr>
          <w:rFonts w:ascii="Times New Roman" w:eastAsia="Malgun Gothic" w:hAnsi="Times New Roman" w:cs="Times New Roman"/>
        </w:rPr>
        <w:t>c</w:t>
      </w:r>
      <w:r w:rsidRPr="00856061">
        <w:rPr>
          <w:rFonts w:ascii="Times New Roman" w:eastAsia="Malgun Gothic" w:hAnsi="Times New Roman" w:cs="Times New Roman"/>
        </w:rPr>
        <w:t>s</w:t>
      </w:r>
      <w:r w:rsidR="00DF621B">
        <w:rPr>
          <w:rFonts w:ascii="Times New Roman" w:eastAsia="Malgun Gothic" w:hAnsi="Times New Roman" w:cs="Times New Roman"/>
        </w:rPr>
        <w:t>,</w:t>
      </w:r>
      <w:r w:rsidRPr="00856061">
        <w:rPr>
          <w:rFonts w:ascii="Times New Roman" w:eastAsia="Malgun Gothic" w:hAnsi="Times New Roman" w:cs="Times New Roman"/>
        </w:rPr>
        <w:t xml:space="preserve"> as follows</w:t>
      </w:r>
      <w:r w:rsidR="00046F53" w:rsidRPr="00856061">
        <w:rPr>
          <w:rFonts w:ascii="Times New Roman" w:eastAsia="Malgun Gothic" w:hAnsi="Times New Roman" w:cs="Times New Roman"/>
        </w:rPr>
        <w:t>:</w:t>
      </w:r>
    </w:p>
    <w:p w14:paraId="0912C783" w14:textId="53F273F6" w:rsidR="00D63DE6"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w:t>
      </w:r>
      <w:r w:rsidR="00D63DE6">
        <w:rPr>
          <w:rFonts w:ascii="Times New Roman" w:eastAsia="Malgun Gothic" w:hAnsi="Times New Roman" w:cs="Times New Roman"/>
          <w:lang w:val="en-CA"/>
        </w:rPr>
        <w:t>andom access</w:t>
      </w:r>
      <w:r>
        <w:rPr>
          <w:rFonts w:ascii="Times New Roman" w:eastAsia="Malgun Gothic" w:hAnsi="Times New Roman" w:cs="Times New Roman"/>
          <w:lang w:val="en-CA"/>
        </w:rPr>
        <w:t xml:space="preserve"> for inner</w:t>
      </w:r>
      <w:r w:rsidR="00D63DE6">
        <w:rPr>
          <w:rFonts w:ascii="Times New Roman" w:eastAsia="Malgun Gothic" w:hAnsi="Times New Roman" w:cs="Times New Roman"/>
          <w:lang w:val="en-CA"/>
        </w:rPr>
        <w:t xml:space="preserve"> (</w:t>
      </w:r>
      <w:proofErr w:type="spellStart"/>
      <w:r w:rsidR="00D63DE6">
        <w:rPr>
          <w:rFonts w:ascii="Times New Roman" w:eastAsia="Malgun Gothic" w:hAnsi="Times New Roman" w:cs="Times New Roman"/>
          <w:lang w:val="en-CA"/>
        </w:rPr>
        <w:t>RA</w:t>
      </w:r>
      <w:r>
        <w:rPr>
          <w:rFonts w:ascii="Times New Roman" w:eastAsia="Malgun Gothic" w:hAnsi="Times New Roman" w:cs="Times New Roman"/>
          <w:lang w:val="en-CA"/>
        </w:rPr>
        <w:t>_inner</w:t>
      </w:r>
      <w:proofErr w:type="spellEnd"/>
      <w:r w:rsidR="00D63DE6">
        <w:rPr>
          <w:rFonts w:ascii="Times New Roman" w:eastAsia="Malgun Gothic" w:hAnsi="Times New Roman" w:cs="Times New Roman"/>
          <w:lang w:val="en-CA"/>
        </w:rPr>
        <w:t>)</w:t>
      </w:r>
    </w:p>
    <w:p w14:paraId="4505DC82" w14:textId="00E2EAB2" w:rsidR="008064CA"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1BD660B7" w14:textId="5CBD7F9B"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0A491038" w14:textId="229A5057"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1172D3E2" w14:textId="5A592512"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531D2410" w14:textId="667D3121" w:rsidR="008064CA" w:rsidRPr="00856061"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319B8486" w14:textId="1C73DA52" w:rsidR="001B3DD2" w:rsidRDefault="0066639F"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rPr>
        <w:t>The r</w:t>
      </w:r>
      <w:r w:rsidR="00981131">
        <w:rPr>
          <w:rFonts w:ascii="Times New Roman" w:eastAsia="Malgun Gothic" w:hAnsi="Times New Roman" w:cs="Times New Roman"/>
        </w:rPr>
        <w:t xml:space="preserve">eporting </w:t>
      </w:r>
      <w:r>
        <w:rPr>
          <w:rFonts w:ascii="Times New Roman" w:eastAsia="Malgun Gothic" w:hAnsi="Times New Roman" w:cs="Times New Roman"/>
        </w:rPr>
        <w:t xml:space="preserve">of </w:t>
      </w:r>
      <w:r w:rsidR="00981131">
        <w:rPr>
          <w:rFonts w:ascii="Times New Roman" w:eastAsia="Malgun Gothic" w:hAnsi="Times New Roman" w:cs="Times New Roman"/>
        </w:rPr>
        <w:t>results for each configuration is either mandatory or optional, dependent on the dataset</w:t>
      </w:r>
      <w:r w:rsidR="00877DB2">
        <w:rPr>
          <w:rFonts w:ascii="Times New Roman" w:eastAsia="Malgun Gothic" w:hAnsi="Times New Roman" w:cs="Times New Roman"/>
        </w:rPr>
        <w:t>, the machine task, etc</w:t>
      </w:r>
      <w:r w:rsidR="00981131">
        <w:rPr>
          <w:rFonts w:ascii="Times New Roman" w:eastAsia="Malgun Gothic" w:hAnsi="Times New Roman" w:cs="Times New Roman"/>
        </w:rPr>
        <w:t>. D</w:t>
      </w:r>
      <w:r w:rsidR="00046F53" w:rsidRPr="00046F53">
        <w:rPr>
          <w:rFonts w:ascii="Times New Roman" w:eastAsia="Malgun Gothic" w:hAnsi="Times New Roman" w:cs="Times New Roman"/>
        </w:rPr>
        <w:t>etailed information about mandatory and optional configurations and results are provided in Section 2.</w:t>
      </w:r>
    </w:p>
    <w:p w14:paraId="41114CE0" w14:textId="238B36AF" w:rsidR="00046F53" w:rsidRPr="00D0731D" w:rsidRDefault="00EA4CBD"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rPr>
        <w:t>Evaluation</w:t>
      </w:r>
      <w:r>
        <w:rPr>
          <w:rFonts w:ascii="Times New Roman" w:eastAsia="Malgun Gothic" w:hAnsi="Times New Roman" w:cs="Times New Roman"/>
          <w:lang w:val="en-CA"/>
        </w:rPr>
        <w:t xml:space="preserve"> scripts can be found at</w:t>
      </w:r>
      <w:r w:rsidR="00EE5FD4">
        <w:rPr>
          <w:rFonts w:ascii="Times New Roman" w:eastAsia="Malgun Gothic" w:hAnsi="Times New Roman" w:cs="Times New Roman"/>
          <w:lang w:val="en-CA"/>
        </w:rPr>
        <w:t xml:space="preserve"> </w:t>
      </w:r>
      <w:hyperlink r:id="rId10" w:history="1">
        <w:r w:rsidR="00EE5FD4" w:rsidRPr="00EE5FD4">
          <w:rPr>
            <w:rStyle w:val="Hyperlink"/>
            <w:rFonts w:ascii="Times New Roman" w:eastAsia="Malgun Gothic" w:hAnsi="Times New Roman" w:cs="Times New Roman"/>
            <w:lang w:val="en-CA"/>
          </w:rPr>
          <w:t>https://git.mpeg.expert/MPEG/Video/VCM/vcm-ctc</w:t>
        </w:r>
      </w:hyperlink>
      <w:r>
        <w:rPr>
          <w:rFonts w:ascii="Times New Roman" w:eastAsia="Malgun Gothic" w:hAnsi="Times New Roman" w:cs="Times New Roman"/>
          <w:lang w:val="en-CA"/>
        </w:rPr>
        <w:t xml:space="preserve">. </w:t>
      </w:r>
      <w:r>
        <w:rPr>
          <w:rFonts w:ascii="Times New Roman" w:eastAsia="Malgun Gothic" w:hAnsi="Times New Roman" w:cs="Times New Roman"/>
          <w:bCs/>
        </w:rPr>
        <w:t>Access right to the repository is granted to registered experts in the MPEG WG 4.</w:t>
      </w:r>
    </w:p>
    <w:p w14:paraId="5BEBBA3A" w14:textId="5C91724A" w:rsidR="00046F53" w:rsidRPr="00895068"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The following sections define test sequences, anchors, test and training conditions, evaluation metrics and reporting. Anyone bringing input contributions </w:t>
      </w:r>
      <w:r w:rsidR="001A7BD5">
        <w:rPr>
          <w:rFonts w:ascii="Times New Roman" w:eastAsia="Malgun Gothic" w:hAnsi="Times New Roman" w:cs="Times New Roman"/>
        </w:rPr>
        <w:t>for</w:t>
      </w:r>
      <w:r w:rsidRPr="00046F53">
        <w:rPr>
          <w:rFonts w:ascii="Times New Roman" w:eastAsia="Malgun Gothic" w:hAnsi="Times New Roman" w:cs="Times New Roman"/>
        </w:rPr>
        <w:t xml:space="preserve"> </w:t>
      </w:r>
      <w:r w:rsidR="001A7BD5">
        <w:rPr>
          <w:rFonts w:ascii="Times New Roman" w:eastAsia="Malgun Gothic" w:hAnsi="Times New Roman" w:cs="Times New Roman"/>
        </w:rPr>
        <w:t xml:space="preserve">WG 4 VCM AHG to discuss </w:t>
      </w:r>
      <w:r w:rsidR="00EA5F25">
        <w:rPr>
          <w:rFonts w:ascii="Times New Roman" w:eastAsia="Malgun Gothic" w:hAnsi="Times New Roman" w:cs="Times New Roman"/>
        </w:rPr>
        <w:t>shall</w:t>
      </w:r>
      <w:r w:rsidR="00EA5F25" w:rsidRPr="00046F53">
        <w:rPr>
          <w:rFonts w:ascii="Times New Roman" w:eastAsia="Malgun Gothic" w:hAnsi="Times New Roman" w:cs="Times New Roman"/>
        </w:rPr>
        <w:t xml:space="preserve"> </w:t>
      </w:r>
      <w:r w:rsidRPr="00046F53">
        <w:rPr>
          <w:rFonts w:ascii="Times New Roman" w:eastAsia="Malgun Gothic" w:hAnsi="Times New Roman" w:cs="Times New Roman"/>
        </w:rPr>
        <w:t>provide a set of results that is as complete as possible and uses the CTC that apply to the proposal.</w:t>
      </w:r>
    </w:p>
    <w:p w14:paraId="0491AF84" w14:textId="77777777" w:rsidR="009C5B35" w:rsidRPr="009C5B35" w:rsidRDefault="009C5B35">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C5B35">
        <w:rPr>
          <w:rFonts w:ascii="Times New Roman" w:eastAsia="Malgun Gothic" w:hAnsi="Times New Roman"/>
          <w:b/>
          <w:bCs/>
          <w:kern w:val="32"/>
          <w:sz w:val="32"/>
          <w:szCs w:val="32"/>
          <w:lang w:val="en-CA"/>
        </w:rPr>
        <w:lastRenderedPageBreak/>
        <w:t>Test datasets</w:t>
      </w:r>
    </w:p>
    <w:p w14:paraId="64070489" w14:textId="4500E95F" w:rsidR="009C5B35" w:rsidRDefault="005C50A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Pr>
          <w:rFonts w:ascii="Times New Roman" w:eastAsia="SimSun" w:hAnsi="Times New Roman" w:cs="Times New Roman"/>
          <w:szCs w:val="20"/>
          <w:lang w:val="en-CA"/>
        </w:rPr>
        <w:t>Three</w:t>
      </w:r>
      <w:r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video datasets</w:t>
      </w:r>
      <w:r w:rsidRPr="005C50A3">
        <w:rPr>
          <w:rFonts w:ascii="Times New Roman" w:eastAsia="SimSun" w:hAnsi="Times New Roman" w:cs="Times New Roman"/>
          <w:szCs w:val="20"/>
          <w:lang w:val="en-CA"/>
        </w:rPr>
        <w:t>, i.e., SFU-HW-objects-v</w:t>
      </w:r>
      <w:r w:rsidR="001B3DD2">
        <w:rPr>
          <w:rFonts w:ascii="Times New Roman" w:eastAsia="SimSun" w:hAnsi="Times New Roman" w:cs="Times New Roman"/>
          <w:szCs w:val="20"/>
          <w:lang w:val="en-CA"/>
        </w:rPr>
        <w:t>3.2</w:t>
      </w:r>
      <w:r w:rsidRPr="005C50A3">
        <w:rPr>
          <w:rFonts w:ascii="Times New Roman" w:eastAsia="SimSun" w:hAnsi="Times New Roman" w:cs="Times New Roman"/>
          <w:szCs w:val="20"/>
          <w:lang w:val="en-CA"/>
        </w:rPr>
        <w:t xml:space="preserve"> dataset (referred to as SFU-HW in this document), Tencent Video dataset (referred as TVD in this document) and </w:t>
      </w:r>
      <w:proofErr w:type="spellStart"/>
      <w:r w:rsidRPr="005C50A3">
        <w:rPr>
          <w:rFonts w:ascii="Times New Roman" w:eastAsia="SimSun" w:hAnsi="Times New Roman" w:cs="Times New Roman"/>
          <w:szCs w:val="20"/>
          <w:lang w:val="en-CA"/>
        </w:rPr>
        <w:t>PandaSet</w:t>
      </w:r>
      <w:proofErr w:type="spellEnd"/>
      <w:r w:rsidRPr="005C50A3">
        <w:rPr>
          <w:rFonts w:ascii="Times New Roman" w:eastAsia="SimSun" w:hAnsi="Times New Roman" w:cs="Times New Roman"/>
          <w:szCs w:val="20"/>
          <w:lang w:val="en-CA"/>
        </w:rPr>
        <w:t xml:space="preserve"> dataset (referred as Panda), are included in the CTC. </w:t>
      </w:r>
      <w:r>
        <w:rPr>
          <w:rFonts w:ascii="Times New Roman" w:eastAsia="SimSun" w:hAnsi="Times New Roman" w:cs="Times New Roman"/>
          <w:szCs w:val="20"/>
          <w:lang w:val="en-CA"/>
        </w:rPr>
        <w:t xml:space="preserve">Reporting </w:t>
      </w:r>
      <w:r w:rsidRPr="005C50A3">
        <w:rPr>
          <w:rFonts w:ascii="Times New Roman" w:eastAsia="SimSun" w:hAnsi="Times New Roman" w:cs="Times New Roman"/>
          <w:szCs w:val="20"/>
          <w:lang w:val="en-CA"/>
        </w:rPr>
        <w:t>results on SFU-HW and TV</w:t>
      </w:r>
      <w:r w:rsidRPr="003676AB">
        <w:rPr>
          <w:rFonts w:ascii="Times New Roman" w:eastAsia="SimSun" w:hAnsi="Times New Roman" w:cs="Times New Roman"/>
          <w:szCs w:val="20"/>
          <w:lang w:val="en-CA"/>
        </w:rPr>
        <w:t>D</w:t>
      </w:r>
      <w:r w:rsidR="00194371" w:rsidRPr="003676AB">
        <w:rPr>
          <w:rFonts w:ascii="Times New Roman" w:eastAsia="SimSun" w:hAnsi="Times New Roman" w:cs="Times New Roman"/>
          <w:szCs w:val="20"/>
          <w:lang w:val="en-CA"/>
        </w:rPr>
        <w:t>,</w:t>
      </w:r>
      <w:r w:rsidR="00E1225D" w:rsidRPr="003676AB">
        <w:rPr>
          <w:rFonts w:ascii="Times New Roman" w:eastAsia="SimSun" w:hAnsi="Times New Roman" w:cs="Times New Roman"/>
          <w:szCs w:val="20"/>
          <w:lang w:val="en-CA"/>
        </w:rPr>
        <w:t xml:space="preserve"> </w:t>
      </w:r>
      <w:r w:rsidR="00E1225D" w:rsidRPr="00856061">
        <w:rPr>
          <w:rFonts w:ascii="Times New Roman" w:eastAsia="SimSun" w:hAnsi="Times New Roman" w:cs="Times New Roman"/>
          <w:szCs w:val="20"/>
          <w:lang w:val="en-CA"/>
        </w:rPr>
        <w:t xml:space="preserve">except class O of </w:t>
      </w:r>
      <w:r w:rsidR="00176BD4" w:rsidRPr="00856061">
        <w:rPr>
          <w:rFonts w:ascii="Times New Roman" w:eastAsia="SimSun" w:hAnsi="Times New Roman" w:cs="Times New Roman"/>
          <w:szCs w:val="20"/>
          <w:lang w:val="en-CA"/>
        </w:rPr>
        <w:t xml:space="preserve">the </w:t>
      </w:r>
      <w:r w:rsidR="00E1225D" w:rsidRPr="00856061">
        <w:rPr>
          <w:rFonts w:ascii="Times New Roman" w:eastAsia="SimSun" w:hAnsi="Times New Roman" w:cs="Times New Roman"/>
          <w:szCs w:val="20"/>
          <w:lang w:val="en-CA"/>
        </w:rPr>
        <w:t>SFU-HW</w:t>
      </w:r>
      <w:r w:rsidR="00E1225D" w:rsidRPr="003676AB">
        <w:rPr>
          <w:rFonts w:ascii="Times New Roman" w:eastAsia="SimSun" w:hAnsi="Times New Roman" w:cs="Times New Roman"/>
          <w:szCs w:val="20"/>
          <w:lang w:val="en-CA"/>
        </w:rPr>
        <w:t xml:space="preserve"> dataset</w:t>
      </w:r>
      <w:r w:rsidR="00194371" w:rsidRPr="003676AB">
        <w:rPr>
          <w:rFonts w:ascii="Times New Roman" w:eastAsia="SimSun" w:hAnsi="Times New Roman" w:cs="Times New Roman"/>
          <w:szCs w:val="20"/>
          <w:lang w:val="en-CA"/>
        </w:rPr>
        <w:t>,</w:t>
      </w:r>
      <w:r w:rsidR="00981131" w:rsidRPr="003676AB">
        <w:rPr>
          <w:rFonts w:ascii="Times New Roman" w:eastAsia="SimSun" w:hAnsi="Times New Roman" w:cs="Times New Roman"/>
          <w:szCs w:val="20"/>
          <w:lang w:val="en-CA"/>
        </w:rPr>
        <w:t xml:space="preserve"> for </w:t>
      </w:r>
      <w:r w:rsidR="0031158D" w:rsidRPr="003676AB">
        <w:rPr>
          <w:rFonts w:ascii="Times New Roman" w:eastAsia="SimSun" w:hAnsi="Times New Roman" w:cs="Times New Roman"/>
          <w:szCs w:val="20"/>
          <w:lang w:val="en-CA"/>
        </w:rPr>
        <w:t>RA</w:t>
      </w:r>
      <w:r w:rsidR="008064CA">
        <w:rPr>
          <w:rFonts w:ascii="Times New Roman" w:eastAsia="SimSun" w:hAnsi="Times New Roman" w:cs="Times New Roman"/>
          <w:szCs w:val="20"/>
          <w:lang w:eastAsia="zh-CN"/>
        </w:rPr>
        <w:t>_inner</w:t>
      </w:r>
      <w:r w:rsidR="0031158D" w:rsidRPr="003676AB">
        <w:rPr>
          <w:rFonts w:ascii="Times New Roman" w:eastAsia="SimSun" w:hAnsi="Times New Roman" w:cs="Times New Roman"/>
          <w:szCs w:val="20"/>
          <w:lang w:val="en-CA"/>
        </w:rPr>
        <w:t>,</w:t>
      </w:r>
      <w:r w:rsidR="008064CA">
        <w:rPr>
          <w:rFonts w:ascii="Times New Roman" w:eastAsia="SimSun" w:hAnsi="Times New Roman" w:cs="Times New Roman"/>
          <w:szCs w:val="20"/>
          <w:lang w:val="en-CA"/>
        </w:rPr>
        <w:t xml:space="preserve"> RA_e2e,</w:t>
      </w:r>
      <w:r w:rsidR="0031158D" w:rsidRPr="003676AB">
        <w:rPr>
          <w:rFonts w:ascii="Times New Roman" w:eastAsia="SimSun" w:hAnsi="Times New Roman" w:cs="Times New Roman"/>
          <w:szCs w:val="20"/>
          <w:lang w:val="en-CA"/>
        </w:rPr>
        <w:t xml:space="preserve"> </w:t>
      </w:r>
      <w:proofErr w:type="spellStart"/>
      <w:r w:rsidR="0031158D" w:rsidRPr="003676AB">
        <w:rPr>
          <w:rFonts w:ascii="Times New Roman" w:eastAsia="SimSun" w:hAnsi="Times New Roman" w:cs="Times New Roman"/>
          <w:szCs w:val="20"/>
          <w:lang w:val="en-CA"/>
        </w:rPr>
        <w:t>LD</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 xml:space="preserve">LD_e2e, </w:t>
      </w:r>
      <w:proofErr w:type="spellStart"/>
      <w:r w:rsidR="0031158D" w:rsidRPr="003676AB">
        <w:rPr>
          <w:rFonts w:ascii="Times New Roman" w:eastAsia="SimSun" w:hAnsi="Times New Roman" w:cs="Times New Roman"/>
          <w:szCs w:val="20"/>
          <w:lang w:val="en-CA"/>
        </w:rPr>
        <w:t>AI</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AI_e</w:t>
      </w:r>
      <w:r w:rsidR="0031158D" w:rsidRPr="003676AB">
        <w:rPr>
          <w:rFonts w:ascii="Times New Roman" w:eastAsia="SimSun" w:hAnsi="Times New Roman" w:cs="Times New Roman"/>
          <w:szCs w:val="20"/>
          <w:lang w:val="en-CA"/>
        </w:rPr>
        <w:t>2</w:t>
      </w:r>
      <w:r w:rsidR="008064CA">
        <w:rPr>
          <w:rFonts w:ascii="Times New Roman" w:eastAsia="SimSun" w:hAnsi="Times New Roman" w:cs="Times New Roman"/>
          <w:szCs w:val="20"/>
          <w:lang w:val="en-CA"/>
        </w:rPr>
        <w:t>e</w:t>
      </w:r>
      <w:r w:rsidR="0031158D" w:rsidRPr="003676AB">
        <w:rPr>
          <w:rFonts w:ascii="Times New Roman" w:eastAsia="SimSun" w:hAnsi="Times New Roman" w:cs="Times New Roman"/>
          <w:szCs w:val="20"/>
          <w:lang w:val="en-CA"/>
        </w:rPr>
        <w:t xml:space="preserve"> </w:t>
      </w:r>
      <w:r w:rsidR="00981131" w:rsidRPr="003676AB">
        <w:rPr>
          <w:rFonts w:ascii="Times New Roman" w:eastAsia="SimSun" w:hAnsi="Times New Roman" w:cs="Times New Roman"/>
          <w:szCs w:val="20"/>
          <w:lang w:val="en-CA"/>
        </w:rPr>
        <w:t xml:space="preserve">configurations </w:t>
      </w:r>
      <w:r w:rsidR="00AC20B7" w:rsidRPr="003676AB">
        <w:rPr>
          <w:rFonts w:ascii="Times New Roman" w:eastAsia="SimSun" w:hAnsi="Times New Roman" w:cs="Times New Roman"/>
          <w:szCs w:val="20"/>
          <w:lang w:val="en-CA"/>
        </w:rPr>
        <w:t>are</w:t>
      </w:r>
      <w:r w:rsidR="00981131" w:rsidRPr="003676AB">
        <w:rPr>
          <w:rFonts w:ascii="Times New Roman" w:eastAsia="SimSun" w:hAnsi="Times New Roman" w:cs="Times New Roman"/>
          <w:szCs w:val="20"/>
          <w:lang w:val="en-CA"/>
        </w:rPr>
        <w:t xml:space="preserve"> mandatory</w:t>
      </w:r>
      <w:r w:rsidR="009C5B35" w:rsidRPr="003676AB">
        <w:rPr>
          <w:rFonts w:ascii="Times New Roman" w:eastAsia="SimSun" w:hAnsi="Times New Roman" w:cs="Times New Roman"/>
          <w:szCs w:val="20"/>
          <w:lang w:val="en-CA"/>
        </w:rPr>
        <w:t xml:space="preserve">. </w:t>
      </w:r>
      <w:r w:rsidR="00E1225D" w:rsidRPr="003676AB">
        <w:rPr>
          <w:rFonts w:ascii="Times New Roman" w:eastAsia="SimSun" w:hAnsi="Times New Roman" w:cs="Times New Roman"/>
          <w:szCs w:val="20"/>
          <w:lang w:val="en-CA"/>
        </w:rPr>
        <w:t xml:space="preserve">Reporting results </w:t>
      </w:r>
      <w:r w:rsidR="00AC20B7" w:rsidRPr="003676AB">
        <w:rPr>
          <w:rFonts w:ascii="Times New Roman" w:eastAsia="SimSun" w:hAnsi="Times New Roman" w:cs="Times New Roman"/>
          <w:szCs w:val="20"/>
          <w:lang w:val="en-CA"/>
        </w:rPr>
        <w:t xml:space="preserve">class O of </w:t>
      </w:r>
      <w:r w:rsidR="00176BD4" w:rsidRPr="003676AB">
        <w:rPr>
          <w:rFonts w:ascii="Times New Roman" w:eastAsia="SimSun" w:hAnsi="Times New Roman" w:cs="Times New Roman"/>
          <w:szCs w:val="20"/>
          <w:lang w:val="en-CA"/>
        </w:rPr>
        <w:t xml:space="preserve">the </w:t>
      </w:r>
      <w:r w:rsidR="00AC20B7" w:rsidRPr="003676AB">
        <w:rPr>
          <w:rFonts w:ascii="Times New Roman" w:eastAsia="SimSun" w:hAnsi="Times New Roman" w:cs="Times New Roman"/>
          <w:szCs w:val="20"/>
          <w:lang w:val="en-CA"/>
        </w:rPr>
        <w:t xml:space="preserve">SFU-HW dataset </w:t>
      </w:r>
      <w:r w:rsidRPr="003676AB">
        <w:rPr>
          <w:rFonts w:ascii="Times New Roman" w:eastAsia="SimSun" w:hAnsi="Times New Roman" w:cs="Times New Roman"/>
          <w:szCs w:val="20"/>
          <w:lang w:val="en-CA"/>
        </w:rPr>
        <w:t xml:space="preserve">and on </w:t>
      </w:r>
      <w:proofErr w:type="spellStart"/>
      <w:r w:rsidRPr="003676AB">
        <w:rPr>
          <w:rFonts w:ascii="Times New Roman" w:eastAsia="SimSun" w:hAnsi="Times New Roman" w:cs="Times New Roman"/>
          <w:szCs w:val="20"/>
          <w:lang w:val="en-CA"/>
        </w:rPr>
        <w:t>Panda</w:t>
      </w:r>
      <w:r w:rsidR="00E9731B">
        <w:rPr>
          <w:rFonts w:ascii="Times New Roman" w:eastAsia="SimSun" w:hAnsi="Times New Roman" w:cs="Times New Roman"/>
          <w:szCs w:val="20"/>
          <w:lang w:val="en-CA"/>
        </w:rPr>
        <w:t>Set</w:t>
      </w:r>
      <w:proofErr w:type="spellEnd"/>
      <w:r w:rsidRPr="003676AB">
        <w:rPr>
          <w:rFonts w:ascii="Times New Roman" w:eastAsia="SimSun" w:hAnsi="Times New Roman" w:cs="Times New Roman"/>
          <w:szCs w:val="20"/>
          <w:lang w:val="en-CA"/>
        </w:rPr>
        <w:t xml:space="preserve"> dataset </w:t>
      </w:r>
      <w:r w:rsidR="00AC20B7" w:rsidRPr="003676AB">
        <w:rPr>
          <w:rFonts w:ascii="Times New Roman" w:eastAsia="SimSun" w:hAnsi="Times New Roman" w:cs="Times New Roman"/>
          <w:szCs w:val="20"/>
          <w:lang w:val="en-CA"/>
        </w:rPr>
        <w:t xml:space="preserve">for all configurations </w:t>
      </w:r>
      <w:r w:rsidRPr="003676AB">
        <w:rPr>
          <w:rFonts w:ascii="Times New Roman" w:eastAsia="SimSun" w:hAnsi="Times New Roman" w:cs="Times New Roman"/>
          <w:szCs w:val="20"/>
          <w:lang w:val="en-CA"/>
        </w:rPr>
        <w:t xml:space="preserve">are </w:t>
      </w:r>
      <w:r w:rsidR="00AC20B7" w:rsidRPr="003676AB">
        <w:rPr>
          <w:rFonts w:ascii="Times New Roman" w:eastAsia="SimSun" w:hAnsi="Times New Roman" w:cs="Times New Roman"/>
          <w:szCs w:val="20"/>
          <w:lang w:val="en-CA"/>
        </w:rPr>
        <w:t xml:space="preserve">optional. </w:t>
      </w:r>
      <w:r w:rsidR="009C5B35" w:rsidRPr="003676AB">
        <w:rPr>
          <w:rFonts w:ascii="Times New Roman" w:eastAsia="SimSun" w:hAnsi="Times New Roman" w:cs="Times New Roman"/>
          <w:szCs w:val="20"/>
          <w:lang w:val="en-CA"/>
        </w:rPr>
        <w:t xml:space="preserve">In addition, three image datasets are included in the CTC and can be tested using </w:t>
      </w:r>
      <w:proofErr w:type="spellStart"/>
      <w:r w:rsidR="00981131" w:rsidRPr="00A646C2">
        <w:rPr>
          <w:rFonts w:ascii="Times New Roman" w:eastAsia="SimSun" w:hAnsi="Times New Roman" w:cs="Times New Roman"/>
          <w:szCs w:val="20"/>
          <w:lang w:val="en-CA"/>
        </w:rPr>
        <w:t>AI</w:t>
      </w:r>
      <w:r w:rsidR="008064CA" w:rsidRPr="00A646C2">
        <w:rPr>
          <w:rFonts w:ascii="Times New Roman" w:eastAsia="SimSun" w:hAnsi="Times New Roman" w:cs="Times New Roman"/>
          <w:szCs w:val="20"/>
          <w:lang w:val="en-CA"/>
        </w:rPr>
        <w:t>_inner</w:t>
      </w:r>
      <w:proofErr w:type="spellEnd"/>
      <w:r w:rsidR="00981131" w:rsidRPr="00A646C2">
        <w:rPr>
          <w:rFonts w:ascii="Times New Roman" w:eastAsia="SimSun" w:hAnsi="Times New Roman" w:cs="Times New Roman"/>
          <w:szCs w:val="20"/>
          <w:lang w:val="en-CA"/>
        </w:rPr>
        <w:t xml:space="preserve"> </w:t>
      </w:r>
      <w:r w:rsidR="009C5B35" w:rsidRPr="003676AB">
        <w:rPr>
          <w:rFonts w:ascii="Times New Roman" w:eastAsia="SimSun" w:hAnsi="Times New Roman" w:cs="Times New Roman"/>
          <w:szCs w:val="20"/>
          <w:lang w:val="en-CA"/>
        </w:rPr>
        <w:t xml:space="preserve">configuration. </w:t>
      </w:r>
      <w:r w:rsidR="00176BD4" w:rsidRPr="003676AB">
        <w:rPr>
          <w:rFonts w:ascii="Times New Roman" w:eastAsia="SimSun" w:hAnsi="Times New Roman" w:cs="Times New Roman"/>
          <w:szCs w:val="20"/>
          <w:lang w:val="en-CA"/>
        </w:rPr>
        <w:t xml:space="preserve">Reporting </w:t>
      </w:r>
      <w:r w:rsidR="009C5B35" w:rsidRPr="003676AB">
        <w:rPr>
          <w:rFonts w:ascii="Times New Roman" w:eastAsia="SimSun" w:hAnsi="Times New Roman" w:cs="Times New Roman"/>
          <w:szCs w:val="20"/>
          <w:lang w:val="en-CA"/>
        </w:rPr>
        <w:t xml:space="preserve">results on the image datasets </w:t>
      </w:r>
      <w:r w:rsidR="00194371" w:rsidRPr="003676AB">
        <w:rPr>
          <w:rFonts w:ascii="Times New Roman" w:eastAsia="SimSun" w:hAnsi="Times New Roman" w:cs="Times New Roman"/>
          <w:szCs w:val="20"/>
          <w:lang w:val="en-CA"/>
        </w:rPr>
        <w:t>is</w:t>
      </w:r>
      <w:r w:rsidR="00194371"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optional.</w:t>
      </w:r>
    </w:p>
    <w:p w14:paraId="646D05F1" w14:textId="6F821990"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GB"/>
        </w:rPr>
      </w:pPr>
      <w:r w:rsidRPr="00D307DC">
        <w:rPr>
          <w:rFonts w:ascii="Times New Roman" w:eastAsia="Malgun Gothic" w:hAnsi="Times New Roman" w:cs="Times New Roman"/>
          <w:lang w:val="en-GB"/>
        </w:rPr>
        <w:t>The relevant files and data corresponding to the test materials have been uploaded</w:t>
      </w:r>
      <w:r w:rsidRPr="00D307DC">
        <w:rPr>
          <w:rFonts w:ascii="Times New Roman" w:eastAsia="Malgun Gothic" w:hAnsi="Times New Roman" w:cs="Times New Roman"/>
        </w:rPr>
        <w:t xml:space="preserve"> to </w:t>
      </w:r>
      <w:r>
        <w:rPr>
          <w:rFonts w:ascii="Times New Roman" w:eastAsia="Malgun Gothic" w:hAnsi="Times New Roman" w:cs="Times New Roman"/>
        </w:rPr>
        <w:t xml:space="preserve">the </w:t>
      </w:r>
      <w:r w:rsidRPr="00D307DC">
        <w:rPr>
          <w:rFonts w:ascii="Times New Roman" w:eastAsia="Malgun Gothic" w:hAnsi="Times New Roman" w:cs="Times New Roman"/>
          <w:lang w:val="en-GB"/>
        </w:rPr>
        <w:t xml:space="preserve">MPEG </w:t>
      </w:r>
      <w:r w:rsidR="0011720E">
        <w:rPr>
          <w:rFonts w:ascii="Times New Roman" w:eastAsia="Malgun Gothic" w:hAnsi="Times New Roman" w:cs="Times New Roman"/>
          <w:lang w:val="en-GB"/>
        </w:rPr>
        <w:t xml:space="preserve">Expert area </w:t>
      </w:r>
      <w:r w:rsidRPr="00D307DC">
        <w:rPr>
          <w:rFonts w:ascii="Times New Roman" w:eastAsia="Malgun Gothic" w:hAnsi="Times New Roman" w:cs="Times New Roman"/>
          <w:lang w:val="en-GB"/>
        </w:rPr>
        <w:t>(</w:t>
      </w:r>
      <w:hyperlink r:id="rId11" w:history="1">
        <w:r w:rsidR="00054E88" w:rsidRPr="00B41799">
          <w:rPr>
            <w:rStyle w:val="Hyperlink"/>
            <w:rFonts w:ascii="Times New Roman" w:eastAsia="Malgun Gothic" w:hAnsi="Times New Roman" w:cs="Times New Roman"/>
            <w:lang w:val="en-GB"/>
          </w:rPr>
          <w:t>https://content.mpeg.expert/data/</w:t>
        </w:r>
      </w:hyperlink>
      <w:r w:rsidRPr="00D307DC">
        <w:rPr>
          <w:rFonts w:ascii="Times New Roman" w:eastAsia="Malgun Gothic" w:hAnsi="Times New Roman" w:cs="Times New Roman"/>
          <w:lang w:val="en-GB"/>
        </w:rPr>
        <w:t>), with access instructions as follows.</w:t>
      </w:r>
    </w:p>
    <w:p w14:paraId="4589E23D" w14:textId="6D1BA804"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w:t>
      </w:r>
      <w:r w:rsidR="003D10A2" w:rsidRPr="00D307DC">
        <w:rPr>
          <w:rFonts w:ascii="Times New Roman" w:eastAsia="Malgun Gothic" w:hAnsi="Times New Roman" w:cs="Times New Roman"/>
          <w:lang w:val="en-CA"/>
        </w:rPr>
        <w:t>og in using username = mpeg</w:t>
      </w:r>
    </w:p>
    <w:p w14:paraId="55B92962" w14:textId="59098149"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The password is the same as for the MPEG Document Management System</w:t>
      </w:r>
    </w:p>
    <w:p w14:paraId="3B756BAB" w14:textId="63C9647A" w:rsidR="003D10A2" w:rsidRPr="00D307DC"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D307DC">
        <w:rPr>
          <w:rFonts w:ascii="Times New Roman" w:eastAsia="Malgun Gothic" w:hAnsi="Times New Roman" w:cs="Times New Roman"/>
          <w:lang w:val="en-CA"/>
        </w:rPr>
        <w:t xml:space="preserve">Subdirectories: </w:t>
      </w:r>
      <w:r w:rsidR="00714CAD">
        <w:rPr>
          <w:rFonts w:ascii="Times New Roman" w:eastAsia="Malgun Gothic" w:hAnsi="Times New Roman" w:cs="Times New Roman"/>
          <w:lang w:val="en-CA"/>
        </w:rPr>
        <w:t>MPEG-AI</w:t>
      </w:r>
      <w:r w:rsidRPr="00D307DC">
        <w:rPr>
          <w:rFonts w:ascii="Times New Roman" w:eastAsia="Malgun Gothic" w:hAnsi="Times New Roman" w:cs="Times New Roman"/>
          <w:lang w:val="en-CA"/>
        </w:rPr>
        <w:t>/VCM</w:t>
      </w:r>
    </w:p>
    <w:p w14:paraId="1AD72FF8" w14:textId="3A6A1D29" w:rsidR="003D10A2" w:rsidRPr="003D10A2"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rPr>
      </w:pPr>
      <w:r w:rsidRPr="00D307DC">
        <w:rPr>
          <w:rFonts w:ascii="Times New Roman" w:eastAsia="Malgun Gothic" w:hAnsi="Times New Roman" w:cs="Times New Roman"/>
          <w:lang w:val="en-CA"/>
        </w:rPr>
        <w:t>VCM path:</w:t>
      </w:r>
      <w:r w:rsidR="00C50DF5">
        <w:rPr>
          <w:rFonts w:ascii="Times New Roman" w:eastAsia="Malgun Gothic" w:hAnsi="Times New Roman" w:cs="Times New Roman"/>
          <w:lang w:val="en-CA"/>
        </w:rPr>
        <w:t xml:space="preserve"> </w:t>
      </w:r>
      <w:hyperlink r:id="rId12" w:history="1">
        <w:r w:rsidR="00714CAD" w:rsidRPr="00714CAD">
          <w:rPr>
            <w:rStyle w:val="Hyperlink"/>
            <w:rFonts w:ascii="Times New Roman" w:eastAsia="Malgun Gothic" w:hAnsi="Times New Roman" w:cs="Times New Roman"/>
            <w:lang w:val="en-CA"/>
          </w:rPr>
          <w:t>https://content.mpeg.expert/data/MPEG-AI/VCM/</w:t>
        </w:r>
      </w:hyperlink>
      <w:r w:rsidR="00C50DF5">
        <w:rPr>
          <w:rFonts w:ascii="Times New Roman" w:eastAsia="Malgun Gothic" w:hAnsi="Times New Roman" w:cs="Times New Roman"/>
          <w:lang w:val="en-CA"/>
        </w:rPr>
        <w:t xml:space="preserve"> </w:t>
      </w:r>
    </w:p>
    <w:p w14:paraId="7C45F4B3"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SFU-HW Dataset</w:t>
      </w:r>
    </w:p>
    <w:p w14:paraId="22C97DAD" w14:textId="63D2A555"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t>The SFU-HW-objects-v</w:t>
      </w:r>
      <w:r w:rsidR="003675C3">
        <w:rPr>
          <w:rFonts w:ascii="Times New Roman" w:eastAsia="SimSun" w:hAnsi="Times New Roman" w:cs="Times New Roman"/>
          <w:szCs w:val="20"/>
        </w:rPr>
        <w:t>3</w:t>
      </w:r>
      <w:r w:rsidR="00E9731B">
        <w:rPr>
          <w:rFonts w:ascii="Times New Roman" w:eastAsia="SimSun" w:hAnsi="Times New Roman" w:cs="Times New Roman"/>
          <w:szCs w:val="20"/>
        </w:rPr>
        <w:t>.2</w:t>
      </w:r>
      <w:r w:rsidRPr="009C5B35">
        <w:rPr>
          <w:rFonts w:ascii="Times New Roman" w:eastAsia="SimSun" w:hAnsi="Times New Roman" w:cs="Times New Roman"/>
          <w:szCs w:val="20"/>
        </w:rPr>
        <w:t xml:space="preserve"> dataset (referred to as SFU-HW in this document) is a video dataset consisting of </w:t>
      </w:r>
      <w:r w:rsidR="005B0583">
        <w:rPr>
          <w:rFonts w:ascii="Times New Roman" w:eastAsia="SimSun" w:hAnsi="Times New Roman" w:cs="Times New Roman"/>
          <w:szCs w:val="20"/>
        </w:rPr>
        <w:t>1</w:t>
      </w:r>
      <w:r w:rsidR="00096B69">
        <w:rPr>
          <w:rFonts w:ascii="Times New Roman" w:eastAsia="SimSun" w:hAnsi="Times New Roman" w:cs="Times New Roman"/>
          <w:szCs w:val="20"/>
        </w:rPr>
        <w:t>4</w:t>
      </w:r>
      <w:r w:rsidRPr="009C5B35">
        <w:rPr>
          <w:rFonts w:ascii="Times New Roman" w:eastAsia="SimSun" w:hAnsi="Times New Roman" w:cs="Times New Roman"/>
          <w:szCs w:val="20"/>
        </w:rPr>
        <w:t xml:space="preserve"> sequences which are known from previous standardization efforts in JCT-VC and JVET. The sequences can be found on </w:t>
      </w:r>
      <w:hyperlink r:id="rId13" w:history="1">
        <w:r w:rsidRPr="009C5B35">
          <w:rPr>
            <w:rFonts w:ascii="Times New Roman" w:eastAsia="SimSun" w:hAnsi="Times New Roman" w:cs="Times New Roman"/>
            <w:color w:val="0000FF"/>
            <w:szCs w:val="20"/>
            <w:u w:val="single"/>
          </w:rPr>
          <w:t>ftp://hevc@mpeg.tnt.uni-hannover.de</w:t>
        </w:r>
      </w:hyperlink>
      <w:r w:rsidRPr="009C5B35">
        <w:rPr>
          <w:rFonts w:ascii="Times New Roman" w:eastAsia="SimSun" w:hAnsi="Times New Roman" w:cs="Times New Roman"/>
          <w:szCs w:val="20"/>
        </w:rPr>
        <w:t>. The annotations are available at</w:t>
      </w:r>
      <w:r w:rsidR="00571C9C">
        <w:rPr>
          <w:rFonts w:ascii="Times New Roman" w:eastAsia="SimSun" w:hAnsi="Times New Roman" w:cs="Times New Roman" w:hint="eastAsia"/>
          <w:szCs w:val="20"/>
          <w:lang w:eastAsia="zh-CN"/>
        </w:rPr>
        <w:t xml:space="preserve"> </w:t>
      </w:r>
      <w:r w:rsidR="00571C9C" w:rsidRPr="00571C9C">
        <w:rPr>
          <w:rFonts w:ascii="Times New Roman" w:eastAsia="SimSun" w:hAnsi="Times New Roman" w:cs="Times New Roman"/>
          <w:szCs w:val="20"/>
        </w:rPr>
        <w:t>https://data.mendeley.com/datasets/367kty6nw7/1</w:t>
      </w:r>
      <w:r w:rsidRPr="009C5B35">
        <w:rPr>
          <w:rFonts w:ascii="Times New Roman" w:eastAsia="SimSun" w:hAnsi="Times New Roman" w:cs="Times New Roman"/>
          <w:szCs w:val="20"/>
        </w:rPr>
        <w:t>. Specific license information is provided with each test sequence.</w:t>
      </w:r>
    </w:p>
    <w:p w14:paraId="0AB92BAB" w14:textId="231DA69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_Ref120690158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1</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 xml:space="preserve">provides the detailed information of each sequence from the SFU-HW dataset to be used in this CTC. Only a subset of each video sequence needs to be encoded. The first n frames of each sequence are skipped. The exact number n frames to skip and the number of frames to be coded can be found in Table 1. The n value in the table can be directly applied to VTM encoder [1] by using the </w:t>
      </w:r>
      <w:proofErr w:type="spellStart"/>
      <w:r w:rsidR="005B0583" w:rsidRPr="005B0583">
        <w:rPr>
          <w:rFonts w:ascii="Times New Roman" w:eastAsia="SimSun" w:hAnsi="Times New Roman" w:cs="Times New Roman"/>
          <w:szCs w:val="20"/>
        </w:rPr>
        <w:t>FrameSkip</w:t>
      </w:r>
      <w:proofErr w:type="spellEnd"/>
      <w:r w:rsidR="005B0583" w:rsidRPr="005B0583">
        <w:rPr>
          <w:rFonts w:ascii="Times New Roman" w:eastAsia="SimSun" w:hAnsi="Times New Roman" w:cs="Times New Roman"/>
          <w:szCs w:val="20"/>
        </w:rPr>
        <w:t xml:space="preserve"> parameter.</w:t>
      </w:r>
      <w:r w:rsidR="006D58F2">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The MD5 checksums for the 1</w:t>
      </w:r>
      <w:r w:rsidR="00096B69">
        <w:rPr>
          <w:rFonts w:ascii="Times New Roman" w:eastAsia="SimSun" w:hAnsi="Times New Roman" w:cs="Times New Roman"/>
          <w:szCs w:val="20"/>
        </w:rPr>
        <w:t>4</w:t>
      </w:r>
      <w:r w:rsidR="005B0583" w:rsidRPr="005B0583">
        <w:rPr>
          <w:rFonts w:ascii="Times New Roman" w:eastAsia="SimSun" w:hAnsi="Times New Roman" w:cs="Times New Roman"/>
          <w:szCs w:val="20"/>
        </w:rPr>
        <w:t xml:space="preserve"> sequences in SFU-HW dataset are provided </w:t>
      </w:r>
      <w:r w:rsidRPr="009C5B35">
        <w:rPr>
          <w:rFonts w:ascii="Times New Roman" w:eastAsia="SimSun" w:hAnsi="Times New Roman" w:cs="Times New Roman"/>
          <w:szCs w:val="20"/>
        </w:rPr>
        <w:t xml:space="preserve">in </w:t>
      </w: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_Ref120690209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2</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w:t>
      </w:r>
    </w:p>
    <w:p w14:paraId="6383FC19" w14:textId="18CFE1E4" w:rsidR="009C5B35" w:rsidRDefault="009C5B35" w:rsidP="004D00B2">
      <w:pPr>
        <w:pStyle w:val="Caption"/>
        <w:keepNext/>
        <w:tabs>
          <w:tab w:val="left" w:pos="1800"/>
          <w:tab w:val="left" w:pos="2160"/>
          <w:tab w:val="left" w:pos="2520"/>
          <w:tab w:val="left" w:pos="2880"/>
          <w:tab w:val="left" w:pos="3240"/>
          <w:tab w:val="left" w:pos="3600"/>
          <w:tab w:val="left" w:pos="3960"/>
          <w:tab w:val="left" w:pos="4320"/>
        </w:tabs>
        <w:spacing w:before="240" w:after="120"/>
        <w:rPr>
          <w:rFonts w:eastAsia="SimSun"/>
          <w:b w:val="0"/>
          <w:bCs w:val="0"/>
          <w:color w:val="000000" w:themeColor="text1"/>
          <w:sz w:val="22"/>
          <w:szCs w:val="22"/>
        </w:rPr>
      </w:pPr>
      <w:bookmarkStart w:id="24" w:name="_Ref120690158"/>
      <w:r w:rsidRPr="005B0583">
        <w:rPr>
          <w:rFonts w:eastAsia="SimSun"/>
          <w:b w:val="0"/>
          <w:bCs w:val="0"/>
          <w:color w:val="000000" w:themeColor="text1"/>
          <w:sz w:val="22"/>
          <w:szCs w:val="22"/>
        </w:rPr>
        <w:t xml:space="preserve">Table </w:t>
      </w:r>
      <w:r w:rsidRPr="005B0583">
        <w:rPr>
          <w:rFonts w:eastAsia="SimSun"/>
          <w:b w:val="0"/>
          <w:bCs w:val="0"/>
          <w:color w:val="000000" w:themeColor="text1"/>
          <w:sz w:val="22"/>
          <w:szCs w:val="22"/>
        </w:rPr>
        <w:fldChar w:fldCharType="begin"/>
      </w:r>
      <w:r w:rsidRPr="005B0583">
        <w:rPr>
          <w:rFonts w:eastAsia="SimSun"/>
          <w:b w:val="0"/>
          <w:bCs w:val="0"/>
          <w:color w:val="000000" w:themeColor="text1"/>
          <w:sz w:val="22"/>
          <w:szCs w:val="22"/>
        </w:rPr>
        <w:instrText xml:space="preserve"> SEQ Table \* ARABIC </w:instrText>
      </w:r>
      <w:r w:rsidRPr="005B0583">
        <w:rPr>
          <w:rFonts w:eastAsia="SimSun"/>
          <w:b w:val="0"/>
          <w:bCs w:val="0"/>
          <w:color w:val="000000" w:themeColor="text1"/>
          <w:sz w:val="22"/>
          <w:szCs w:val="22"/>
        </w:rPr>
        <w:fldChar w:fldCharType="separate"/>
      </w:r>
      <w:r w:rsidR="00222794">
        <w:rPr>
          <w:rFonts w:eastAsia="SimSun"/>
          <w:b w:val="0"/>
          <w:bCs w:val="0"/>
          <w:noProof/>
          <w:color w:val="000000" w:themeColor="text1"/>
          <w:sz w:val="22"/>
          <w:szCs w:val="22"/>
        </w:rPr>
        <w:t>1</w:t>
      </w:r>
      <w:r w:rsidRPr="005B0583">
        <w:rPr>
          <w:rFonts w:eastAsia="SimSun"/>
          <w:b w:val="0"/>
          <w:bCs w:val="0"/>
          <w:color w:val="000000" w:themeColor="text1"/>
          <w:sz w:val="22"/>
          <w:szCs w:val="22"/>
        </w:rPr>
        <w:fldChar w:fldCharType="end"/>
      </w:r>
      <w:bookmarkEnd w:id="24"/>
      <w:r w:rsidRPr="005B0583">
        <w:rPr>
          <w:rFonts w:eastAsia="SimSun"/>
          <w:b w:val="0"/>
          <w:bCs w:val="0"/>
          <w:color w:val="000000" w:themeColor="text1"/>
          <w:sz w:val="22"/>
          <w:szCs w:val="22"/>
        </w:rPr>
        <w:t>.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768"/>
        <w:gridCol w:w="1080"/>
        <w:gridCol w:w="1080"/>
        <w:gridCol w:w="900"/>
        <w:gridCol w:w="1080"/>
        <w:gridCol w:w="1080"/>
        <w:gridCol w:w="1260"/>
      </w:tblGrid>
      <w:tr w:rsidR="00307171" w:rsidRPr="004711DE" w14:paraId="36460A25" w14:textId="77777777" w:rsidTr="00856061">
        <w:trPr>
          <w:trHeight w:val="616"/>
        </w:trPr>
        <w:tc>
          <w:tcPr>
            <w:tcW w:w="747" w:type="dxa"/>
            <w:shd w:val="clear" w:color="auto" w:fill="auto"/>
          </w:tcPr>
          <w:p w14:paraId="5F14298F"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Class</w:t>
            </w:r>
          </w:p>
        </w:tc>
        <w:tc>
          <w:tcPr>
            <w:tcW w:w="1768" w:type="dxa"/>
            <w:shd w:val="clear" w:color="auto" w:fill="auto"/>
          </w:tcPr>
          <w:p w14:paraId="238B4A3D"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Sequence name</w:t>
            </w:r>
          </w:p>
        </w:tc>
        <w:tc>
          <w:tcPr>
            <w:tcW w:w="1080" w:type="dxa"/>
            <w:shd w:val="clear" w:color="auto" w:fill="auto"/>
          </w:tcPr>
          <w:p w14:paraId="31ABC03B"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count</w:t>
            </w:r>
          </w:p>
        </w:tc>
        <w:tc>
          <w:tcPr>
            <w:tcW w:w="1080" w:type="dxa"/>
            <w:shd w:val="clear" w:color="auto" w:fill="auto"/>
          </w:tcPr>
          <w:p w14:paraId="24FA6882"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rate</w:t>
            </w:r>
          </w:p>
        </w:tc>
        <w:tc>
          <w:tcPr>
            <w:tcW w:w="900" w:type="dxa"/>
            <w:shd w:val="clear" w:color="auto" w:fill="auto"/>
          </w:tcPr>
          <w:p w14:paraId="35880B3C"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Bit depth</w:t>
            </w:r>
          </w:p>
        </w:tc>
        <w:tc>
          <w:tcPr>
            <w:tcW w:w="1080" w:type="dxa"/>
          </w:tcPr>
          <w:p w14:paraId="3F23C5A1"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skipped</w:t>
            </w:r>
          </w:p>
        </w:tc>
        <w:tc>
          <w:tcPr>
            <w:tcW w:w="1080" w:type="dxa"/>
            <w:shd w:val="clear" w:color="auto" w:fill="auto"/>
          </w:tcPr>
          <w:p w14:paraId="5A617A3E"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coded</w:t>
            </w:r>
          </w:p>
        </w:tc>
        <w:tc>
          <w:tcPr>
            <w:tcW w:w="1260" w:type="dxa"/>
            <w:shd w:val="clear" w:color="auto" w:fill="auto"/>
          </w:tcPr>
          <w:p w14:paraId="689B84AC" w14:textId="2034148B"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4711DE" w14:paraId="0CFA97BD" w14:textId="77777777" w:rsidTr="00856061">
        <w:trPr>
          <w:trHeight w:val="369"/>
        </w:trPr>
        <w:tc>
          <w:tcPr>
            <w:tcW w:w="747" w:type="dxa"/>
            <w:shd w:val="clear" w:color="auto" w:fill="auto"/>
          </w:tcPr>
          <w:p w14:paraId="38000B1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p>
        </w:tc>
        <w:tc>
          <w:tcPr>
            <w:tcW w:w="1768" w:type="dxa"/>
            <w:shd w:val="clear" w:color="auto" w:fill="auto"/>
          </w:tcPr>
          <w:p w14:paraId="74B6C03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1080" w:type="dxa"/>
            <w:shd w:val="clear" w:color="auto" w:fill="auto"/>
          </w:tcPr>
          <w:p w14:paraId="21F984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150</w:t>
            </w:r>
          </w:p>
        </w:tc>
        <w:tc>
          <w:tcPr>
            <w:tcW w:w="1080" w:type="dxa"/>
            <w:shd w:val="clear" w:color="auto" w:fill="auto"/>
          </w:tcPr>
          <w:p w14:paraId="7C699A5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7A53204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620AE7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1080" w:type="dxa"/>
            <w:shd w:val="clear" w:color="auto" w:fill="auto"/>
          </w:tcPr>
          <w:p w14:paraId="574E45F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70DF25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B19EBB" w14:textId="77777777" w:rsidTr="00856061">
        <w:trPr>
          <w:trHeight w:val="369"/>
        </w:trPr>
        <w:tc>
          <w:tcPr>
            <w:tcW w:w="747" w:type="dxa"/>
            <w:shd w:val="clear" w:color="auto" w:fill="auto"/>
          </w:tcPr>
          <w:p w14:paraId="049BD90C"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69E25B5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ParkScene</w:t>
            </w:r>
            <w:proofErr w:type="spellEnd"/>
          </w:p>
        </w:tc>
        <w:tc>
          <w:tcPr>
            <w:tcW w:w="1080" w:type="dxa"/>
            <w:shd w:val="clear" w:color="auto" w:fill="auto"/>
          </w:tcPr>
          <w:p w14:paraId="2BD77C2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shd w:val="clear" w:color="auto" w:fill="auto"/>
          </w:tcPr>
          <w:p w14:paraId="04C3236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shd w:val="clear" w:color="auto" w:fill="auto"/>
          </w:tcPr>
          <w:p w14:paraId="4D31556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78A6DC8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shd w:val="clear" w:color="auto" w:fill="auto"/>
          </w:tcPr>
          <w:p w14:paraId="346663F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57167E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C413654" w14:textId="77777777" w:rsidTr="00856061">
        <w:trPr>
          <w:trHeight w:val="369"/>
        </w:trPr>
        <w:tc>
          <w:tcPr>
            <w:tcW w:w="747" w:type="dxa"/>
            <w:shd w:val="clear" w:color="auto" w:fill="auto"/>
          </w:tcPr>
          <w:p w14:paraId="7BF6169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2ACCB59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lang w:eastAsia="en-GB"/>
              </w:rPr>
              <w:t>BasketballDrive</w:t>
            </w:r>
            <w:proofErr w:type="spellEnd"/>
          </w:p>
        </w:tc>
        <w:tc>
          <w:tcPr>
            <w:tcW w:w="1080" w:type="dxa"/>
            <w:shd w:val="clear" w:color="auto" w:fill="auto"/>
          </w:tcPr>
          <w:p w14:paraId="0A5EE72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5D77F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673840F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7421116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3A690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18088C3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13238E1" w14:textId="77777777" w:rsidTr="00856061">
        <w:trPr>
          <w:trHeight w:val="369"/>
        </w:trPr>
        <w:tc>
          <w:tcPr>
            <w:tcW w:w="747" w:type="dxa"/>
            <w:shd w:val="clear" w:color="auto" w:fill="auto"/>
          </w:tcPr>
          <w:p w14:paraId="3CCDF27B"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43DC3AD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BQTerrace</w:t>
            </w:r>
            <w:proofErr w:type="spellEnd"/>
          </w:p>
        </w:tc>
        <w:tc>
          <w:tcPr>
            <w:tcW w:w="1080" w:type="dxa"/>
            <w:shd w:val="clear" w:color="auto" w:fill="auto"/>
          </w:tcPr>
          <w:p w14:paraId="72CA21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4F870FF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0B7BAEB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22EADA0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26BC25A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1AFE287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9C135D8" w14:textId="77777777" w:rsidTr="00856061">
        <w:trPr>
          <w:trHeight w:val="369"/>
        </w:trPr>
        <w:tc>
          <w:tcPr>
            <w:tcW w:w="747" w:type="dxa"/>
            <w:shd w:val="clear" w:color="auto" w:fill="auto"/>
          </w:tcPr>
          <w:p w14:paraId="7EBCCD7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2C23B4F0" w14:textId="203C656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RaceHorsesC</w:t>
            </w:r>
            <w:proofErr w:type="spellEnd"/>
          </w:p>
        </w:tc>
        <w:tc>
          <w:tcPr>
            <w:tcW w:w="1080" w:type="dxa"/>
            <w:shd w:val="clear" w:color="auto" w:fill="auto"/>
          </w:tcPr>
          <w:p w14:paraId="70E124B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shd w:val="clear" w:color="auto" w:fill="auto"/>
          </w:tcPr>
          <w:p w14:paraId="08497B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06102E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8</w:t>
            </w:r>
          </w:p>
        </w:tc>
        <w:tc>
          <w:tcPr>
            <w:tcW w:w="1080" w:type="dxa"/>
          </w:tcPr>
          <w:p w14:paraId="35C9708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shd w:val="clear" w:color="auto" w:fill="auto"/>
          </w:tcPr>
          <w:p w14:paraId="0BEF03F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shd w:val="clear" w:color="auto" w:fill="auto"/>
          </w:tcPr>
          <w:p w14:paraId="6B783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A116ABA" w14:textId="77777777" w:rsidTr="00856061">
        <w:trPr>
          <w:trHeight w:val="369"/>
        </w:trPr>
        <w:tc>
          <w:tcPr>
            <w:tcW w:w="747" w:type="dxa"/>
            <w:shd w:val="clear" w:color="auto" w:fill="auto"/>
          </w:tcPr>
          <w:p w14:paraId="043B8B3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7B589E9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BQMall</w:t>
            </w:r>
          </w:p>
        </w:tc>
        <w:tc>
          <w:tcPr>
            <w:tcW w:w="1080" w:type="dxa"/>
            <w:shd w:val="clear" w:color="auto" w:fill="auto"/>
          </w:tcPr>
          <w:p w14:paraId="11C9BA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030506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72D8928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97A404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6201B31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764099E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19A7914" w14:textId="77777777" w:rsidTr="00856061">
        <w:trPr>
          <w:trHeight w:val="369"/>
        </w:trPr>
        <w:tc>
          <w:tcPr>
            <w:tcW w:w="747" w:type="dxa"/>
            <w:shd w:val="clear" w:color="auto" w:fill="auto"/>
          </w:tcPr>
          <w:p w14:paraId="093858A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51AD0A7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PartyScene</w:t>
            </w:r>
          </w:p>
        </w:tc>
        <w:tc>
          <w:tcPr>
            <w:tcW w:w="1080" w:type="dxa"/>
            <w:shd w:val="clear" w:color="auto" w:fill="auto"/>
          </w:tcPr>
          <w:p w14:paraId="7676E8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4AC4059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5D1878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0ED7B5F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046C8E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53A4F46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331F79" w14:textId="77777777" w:rsidTr="00856061">
        <w:trPr>
          <w:trHeight w:val="369"/>
        </w:trPr>
        <w:tc>
          <w:tcPr>
            <w:tcW w:w="747" w:type="dxa"/>
            <w:shd w:val="clear" w:color="auto" w:fill="auto"/>
          </w:tcPr>
          <w:p w14:paraId="0E23CBE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0E53573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BasketballDrill</w:t>
            </w:r>
          </w:p>
        </w:tc>
        <w:tc>
          <w:tcPr>
            <w:tcW w:w="1080" w:type="dxa"/>
            <w:shd w:val="clear" w:color="auto" w:fill="auto"/>
          </w:tcPr>
          <w:p w14:paraId="2E4650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5A8144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C240A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DA203B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4B75546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6F33D3D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8222F94" w14:textId="77777777" w:rsidTr="00856061">
        <w:trPr>
          <w:trHeight w:val="369"/>
        </w:trPr>
        <w:tc>
          <w:tcPr>
            <w:tcW w:w="747" w:type="dxa"/>
            <w:shd w:val="clear" w:color="auto" w:fill="auto"/>
          </w:tcPr>
          <w:p w14:paraId="5E4B4B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09A91348" w14:textId="64ACB9E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rPr>
              <w:t>RaceHorsesD</w:t>
            </w:r>
            <w:proofErr w:type="spellEnd"/>
          </w:p>
        </w:tc>
        <w:tc>
          <w:tcPr>
            <w:tcW w:w="1080" w:type="dxa"/>
            <w:shd w:val="clear" w:color="auto" w:fill="auto"/>
          </w:tcPr>
          <w:p w14:paraId="3655700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shd w:val="clear" w:color="auto" w:fill="auto"/>
          </w:tcPr>
          <w:p w14:paraId="06B758D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42D909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B4C61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shd w:val="clear" w:color="auto" w:fill="auto"/>
          </w:tcPr>
          <w:p w14:paraId="5C4885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shd w:val="clear" w:color="auto" w:fill="auto"/>
          </w:tcPr>
          <w:p w14:paraId="6524D0C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1910EB76" w14:textId="77777777" w:rsidTr="00856061">
        <w:trPr>
          <w:trHeight w:val="369"/>
        </w:trPr>
        <w:tc>
          <w:tcPr>
            <w:tcW w:w="747" w:type="dxa"/>
            <w:shd w:val="clear" w:color="auto" w:fill="auto"/>
          </w:tcPr>
          <w:p w14:paraId="1288101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08DF101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BQSquare</w:t>
            </w:r>
          </w:p>
        </w:tc>
        <w:tc>
          <w:tcPr>
            <w:tcW w:w="1080" w:type="dxa"/>
            <w:shd w:val="clear" w:color="auto" w:fill="auto"/>
          </w:tcPr>
          <w:p w14:paraId="7078F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6BA3FC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0D109C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5153D3A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17EC5BA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618409C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222EECED" w14:textId="77777777" w:rsidTr="00856061">
        <w:trPr>
          <w:trHeight w:val="369"/>
        </w:trPr>
        <w:tc>
          <w:tcPr>
            <w:tcW w:w="747" w:type="dxa"/>
            <w:shd w:val="clear" w:color="auto" w:fill="auto"/>
          </w:tcPr>
          <w:p w14:paraId="3925C47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78EFD93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BlowingBubbles</w:t>
            </w:r>
          </w:p>
        </w:tc>
        <w:tc>
          <w:tcPr>
            <w:tcW w:w="1080" w:type="dxa"/>
            <w:shd w:val="clear" w:color="auto" w:fill="auto"/>
          </w:tcPr>
          <w:p w14:paraId="246CB26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903EAE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657C4E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029F7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50C004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28733B8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40BCBCF" w14:textId="77777777" w:rsidTr="00856061">
        <w:trPr>
          <w:trHeight w:val="356"/>
        </w:trPr>
        <w:tc>
          <w:tcPr>
            <w:tcW w:w="747" w:type="dxa"/>
            <w:shd w:val="clear" w:color="auto" w:fill="auto"/>
          </w:tcPr>
          <w:p w14:paraId="7D440A7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3653B88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BasketballPass</w:t>
            </w:r>
          </w:p>
        </w:tc>
        <w:tc>
          <w:tcPr>
            <w:tcW w:w="1080" w:type="dxa"/>
            <w:shd w:val="clear" w:color="auto" w:fill="auto"/>
          </w:tcPr>
          <w:p w14:paraId="44D9E4D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62CB3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BEFBDA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4A61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6B8CD0B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1430A1D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96B69" w14:paraId="6B9E01D9" w14:textId="77777777" w:rsidTr="00856061">
        <w:trPr>
          <w:trHeight w:val="356"/>
        </w:trPr>
        <w:tc>
          <w:tcPr>
            <w:tcW w:w="747" w:type="dxa"/>
            <w:shd w:val="clear" w:color="auto" w:fill="auto"/>
          </w:tcPr>
          <w:p w14:paraId="3D6BD2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O</w:t>
            </w:r>
          </w:p>
        </w:tc>
        <w:tc>
          <w:tcPr>
            <w:tcW w:w="1768" w:type="dxa"/>
            <w:shd w:val="clear" w:color="auto" w:fill="auto"/>
          </w:tcPr>
          <w:p w14:paraId="6C8A24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1080" w:type="dxa"/>
            <w:shd w:val="clear" w:color="auto" w:fill="auto"/>
          </w:tcPr>
          <w:p w14:paraId="0AA549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shd w:val="clear" w:color="auto" w:fill="auto"/>
          </w:tcPr>
          <w:p w14:paraId="01F76D9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shd w:val="clear" w:color="auto" w:fill="auto"/>
          </w:tcPr>
          <w:p w14:paraId="0C334D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371B2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shd w:val="clear" w:color="auto" w:fill="auto"/>
          </w:tcPr>
          <w:p w14:paraId="081947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4CDCC27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307171" w:rsidRPr="00096B69" w14:paraId="7AB6273E" w14:textId="77777777" w:rsidTr="00856061">
        <w:trPr>
          <w:trHeight w:val="356"/>
        </w:trPr>
        <w:tc>
          <w:tcPr>
            <w:tcW w:w="747" w:type="dxa"/>
            <w:shd w:val="clear" w:color="auto" w:fill="auto"/>
          </w:tcPr>
          <w:p w14:paraId="1F4A0468" w14:textId="100E1D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1768" w:type="dxa"/>
            <w:shd w:val="clear" w:color="auto" w:fill="auto"/>
          </w:tcPr>
          <w:p w14:paraId="7597BD07" w14:textId="2A8DAD7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1080" w:type="dxa"/>
            <w:shd w:val="clear" w:color="auto" w:fill="auto"/>
          </w:tcPr>
          <w:p w14:paraId="593BBF09" w14:textId="1843A8A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641CA218" w14:textId="76A92DD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39836D27" w14:textId="5351370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01FF435E" w14:textId="6DB9B76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8C82A97" w14:textId="08BCCCE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7216BA99" w14:textId="4E0E34B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12977B4A" w14:textId="7C22E18C" w:rsidR="009C5B35" w:rsidRDefault="001D6C6F">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textAlignment w:val="baseline"/>
        <w:rPr>
          <w:ins w:id="25" w:author="Shan Liu" w:date="2024-11-09T15:10:00Z"/>
          <w:rFonts w:ascii="Times New Roman" w:eastAsia="SimSun" w:hAnsi="Times New Roman" w:cs="Times New Roman"/>
          <w:i/>
          <w:iCs/>
          <w:color w:val="000000"/>
        </w:rPr>
        <w:pPrChange w:id="26" w:author="Shan Liu" w:date="2024-11-09T15:10: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1D6C6F">
        <w:rPr>
          <w:rFonts w:ascii="Times New Roman" w:eastAsia="SimSun" w:hAnsi="Times New Roman" w:cs="Times New Roman"/>
          <w:i/>
          <w:iCs/>
          <w:color w:val="000000"/>
        </w:rPr>
        <w:t>Note: M – mandatory; O – optional.</w:t>
      </w:r>
    </w:p>
    <w:p w14:paraId="0DA48C30" w14:textId="079DF2FE" w:rsidR="00222794" w:rsidRPr="009C5B35" w:rsidRDefault="00222794" w:rsidP="00222794">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27" w:name="_Ref120690209"/>
      <w:ins w:id="28" w:author="Shan Liu" w:date="2024-11-09T15:10:00Z">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Pr>
            <w:rFonts w:ascii="Times New Roman" w:eastAsia="SimSun" w:hAnsi="Times New Roman" w:cs="Times New Roman"/>
            <w:noProof/>
            <w:color w:val="000000"/>
          </w:rPr>
          <w:t>2</w:t>
        </w:r>
        <w:r w:rsidRPr="009C5B35">
          <w:rPr>
            <w:rFonts w:ascii="Times New Roman" w:eastAsia="SimSun" w:hAnsi="Times New Roman" w:cs="Times New Roman"/>
            <w:color w:val="000000"/>
          </w:rPr>
          <w:fldChar w:fldCharType="end"/>
        </w:r>
        <w:bookmarkEnd w:id="27"/>
        <w:r w:rsidRPr="009C5B35">
          <w:rPr>
            <w:rFonts w:ascii="Times New Roman" w:eastAsia="SimSun" w:hAnsi="Times New Roman" w:cs="Times New Roman"/>
            <w:color w:val="000000"/>
          </w:rPr>
          <w:t xml:space="preserve">. </w:t>
        </w:r>
        <w:r w:rsidRPr="004D00B2">
          <w:rPr>
            <w:rFonts w:ascii="Times New Roman" w:eastAsia="SimSun" w:hAnsi="Times New Roman" w:cs="Times New Roman"/>
            <w:color w:val="000000"/>
          </w:rPr>
          <w:t>MD5 checksum of the test sequences in SFU-HW dataset</w:t>
        </w:r>
      </w:ins>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9C5B35" w:rsidRPr="009C5B35" w14:paraId="10D991F1" w14:textId="77777777" w:rsidTr="00090EF4">
        <w:trPr>
          <w:trHeight w:val="287"/>
        </w:trPr>
        <w:tc>
          <w:tcPr>
            <w:tcW w:w="903" w:type="dxa"/>
          </w:tcPr>
          <w:p w14:paraId="586187F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30AA16E0"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083C6AC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9C5B35" w:rsidRPr="009C5B35" w14:paraId="45533DF5" w14:textId="77777777" w:rsidTr="00090EF4">
        <w:trPr>
          <w:trHeight w:val="287"/>
        </w:trPr>
        <w:tc>
          <w:tcPr>
            <w:tcW w:w="903" w:type="dxa"/>
          </w:tcPr>
          <w:p w14:paraId="05C073C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p>
        </w:tc>
        <w:tc>
          <w:tcPr>
            <w:tcW w:w="2512" w:type="dxa"/>
            <w:vAlign w:val="center"/>
          </w:tcPr>
          <w:p w14:paraId="4325D5E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5580" w:type="dxa"/>
            <w:shd w:val="clear" w:color="auto" w:fill="auto"/>
          </w:tcPr>
          <w:p w14:paraId="1D8D005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4f03a86b03b47fc821acffb8baea56f6</w:t>
            </w:r>
          </w:p>
        </w:tc>
      </w:tr>
      <w:tr w:rsidR="009C5B35" w:rsidRPr="009C5B35" w14:paraId="4E125AE5" w14:textId="77777777" w:rsidTr="00090EF4">
        <w:trPr>
          <w:trHeight w:val="287"/>
        </w:trPr>
        <w:tc>
          <w:tcPr>
            <w:tcW w:w="903" w:type="dxa"/>
          </w:tcPr>
          <w:p w14:paraId="1627F48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15DC98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ParkScene</w:t>
            </w:r>
          </w:p>
        </w:tc>
        <w:tc>
          <w:tcPr>
            <w:tcW w:w="5580" w:type="dxa"/>
            <w:shd w:val="clear" w:color="auto" w:fill="auto"/>
          </w:tcPr>
          <w:p w14:paraId="4AE4FE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b7ada0912d693304165254177d08343d</w:t>
            </w:r>
          </w:p>
        </w:tc>
      </w:tr>
      <w:tr w:rsidR="009C5B35" w:rsidRPr="009C5B35" w14:paraId="4CF73C91" w14:textId="77777777" w:rsidTr="00090EF4">
        <w:trPr>
          <w:trHeight w:val="287"/>
        </w:trPr>
        <w:tc>
          <w:tcPr>
            <w:tcW w:w="903" w:type="dxa"/>
          </w:tcPr>
          <w:p w14:paraId="7D0354B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03D554D6"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BasketballDrive</w:t>
            </w:r>
          </w:p>
        </w:tc>
        <w:tc>
          <w:tcPr>
            <w:tcW w:w="5580" w:type="dxa"/>
            <w:shd w:val="clear" w:color="auto" w:fill="auto"/>
          </w:tcPr>
          <w:p w14:paraId="2A24485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d38951ad478b34cf988d55f9f1bf60ee</w:t>
            </w:r>
          </w:p>
        </w:tc>
      </w:tr>
      <w:tr w:rsidR="009C5B35" w:rsidRPr="009C5B35" w14:paraId="1DFDBAF9" w14:textId="77777777" w:rsidTr="00090EF4">
        <w:trPr>
          <w:trHeight w:val="287"/>
        </w:trPr>
        <w:tc>
          <w:tcPr>
            <w:tcW w:w="903" w:type="dxa"/>
          </w:tcPr>
          <w:p w14:paraId="43DB6B2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53AAA74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BQTerrace</w:t>
            </w:r>
          </w:p>
        </w:tc>
        <w:tc>
          <w:tcPr>
            <w:tcW w:w="5580" w:type="dxa"/>
            <w:shd w:val="clear" w:color="auto" w:fill="auto"/>
          </w:tcPr>
          <w:p w14:paraId="54DF84F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efde9ce4197dd0b3e777ad32b24959cc</w:t>
            </w:r>
          </w:p>
        </w:tc>
      </w:tr>
      <w:tr w:rsidR="009C5B35" w:rsidRPr="009C5B35" w14:paraId="2669BF51" w14:textId="77777777" w:rsidTr="00090EF4">
        <w:trPr>
          <w:trHeight w:val="287"/>
        </w:trPr>
        <w:tc>
          <w:tcPr>
            <w:tcW w:w="903" w:type="dxa"/>
          </w:tcPr>
          <w:p w14:paraId="29FAACD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10C65BED" w14:textId="4A741BE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C</w:t>
            </w:r>
            <w:proofErr w:type="spellEnd"/>
          </w:p>
        </w:tc>
        <w:tc>
          <w:tcPr>
            <w:tcW w:w="5580" w:type="dxa"/>
            <w:shd w:val="clear" w:color="auto" w:fill="auto"/>
          </w:tcPr>
          <w:p w14:paraId="24C14B1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0a351df99f22d837bc528bd4901c6968</w:t>
            </w:r>
          </w:p>
        </w:tc>
      </w:tr>
      <w:tr w:rsidR="009C5B35" w:rsidRPr="009C5B35" w14:paraId="16FFED7C" w14:textId="77777777" w:rsidTr="00090EF4">
        <w:trPr>
          <w:trHeight w:val="287"/>
        </w:trPr>
        <w:tc>
          <w:tcPr>
            <w:tcW w:w="903" w:type="dxa"/>
          </w:tcPr>
          <w:p w14:paraId="41DD4EB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22240A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BQMall</w:t>
            </w:r>
          </w:p>
        </w:tc>
        <w:tc>
          <w:tcPr>
            <w:tcW w:w="5580" w:type="dxa"/>
            <w:shd w:val="clear" w:color="auto" w:fill="auto"/>
          </w:tcPr>
          <w:p w14:paraId="57168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f889efea02b0c9a7d174b0f7a99cb51b</w:t>
            </w:r>
          </w:p>
        </w:tc>
      </w:tr>
      <w:tr w:rsidR="009C5B35" w:rsidRPr="009C5B35" w14:paraId="7B79FF0D" w14:textId="77777777" w:rsidTr="00090EF4">
        <w:trPr>
          <w:trHeight w:val="287"/>
        </w:trPr>
        <w:tc>
          <w:tcPr>
            <w:tcW w:w="903" w:type="dxa"/>
          </w:tcPr>
          <w:p w14:paraId="734665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EBED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PartyScene</w:t>
            </w:r>
          </w:p>
        </w:tc>
        <w:tc>
          <w:tcPr>
            <w:tcW w:w="5580" w:type="dxa"/>
            <w:shd w:val="clear" w:color="auto" w:fill="auto"/>
          </w:tcPr>
          <w:p w14:paraId="2B050AB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4766c455665b6d228a6390e3d3ff2647</w:t>
            </w:r>
          </w:p>
        </w:tc>
      </w:tr>
      <w:tr w:rsidR="009C5B35" w:rsidRPr="009C5B35" w14:paraId="24896017" w14:textId="77777777" w:rsidTr="00090EF4">
        <w:trPr>
          <w:trHeight w:val="287"/>
        </w:trPr>
        <w:tc>
          <w:tcPr>
            <w:tcW w:w="903" w:type="dxa"/>
          </w:tcPr>
          <w:p w14:paraId="123A825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9A838A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BasketballDrill</w:t>
            </w:r>
          </w:p>
        </w:tc>
        <w:tc>
          <w:tcPr>
            <w:tcW w:w="5580" w:type="dxa"/>
            <w:shd w:val="clear" w:color="auto" w:fill="auto"/>
          </w:tcPr>
          <w:p w14:paraId="7593073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bd215136fed04067d82c10b2e49b2c7c</w:t>
            </w:r>
          </w:p>
        </w:tc>
      </w:tr>
      <w:tr w:rsidR="009C5B35" w:rsidRPr="009C5B35" w14:paraId="4AFD206E" w14:textId="77777777" w:rsidTr="00090EF4">
        <w:trPr>
          <w:trHeight w:val="287"/>
        </w:trPr>
        <w:tc>
          <w:tcPr>
            <w:tcW w:w="903" w:type="dxa"/>
          </w:tcPr>
          <w:p w14:paraId="45381D5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14CB2572" w14:textId="6084A8A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D</w:t>
            </w:r>
            <w:proofErr w:type="spellEnd"/>
          </w:p>
        </w:tc>
        <w:tc>
          <w:tcPr>
            <w:tcW w:w="5580" w:type="dxa"/>
            <w:shd w:val="clear" w:color="auto" w:fill="auto"/>
          </w:tcPr>
          <w:p w14:paraId="506843C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290a63e86213abc4459fce1dbd39edbe</w:t>
            </w:r>
          </w:p>
        </w:tc>
      </w:tr>
      <w:tr w:rsidR="009C5B35" w:rsidRPr="009C5B35" w14:paraId="6A0F7CCE" w14:textId="77777777" w:rsidTr="00090EF4">
        <w:trPr>
          <w:trHeight w:val="287"/>
        </w:trPr>
        <w:tc>
          <w:tcPr>
            <w:tcW w:w="903" w:type="dxa"/>
          </w:tcPr>
          <w:p w14:paraId="6BD1EE7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6FB5D7D1"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BQSquare</w:t>
            </w:r>
          </w:p>
        </w:tc>
        <w:tc>
          <w:tcPr>
            <w:tcW w:w="5580" w:type="dxa"/>
            <w:shd w:val="clear" w:color="auto" w:fill="auto"/>
          </w:tcPr>
          <w:p w14:paraId="2E255A8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713ef64958345859b9bae986c3a3f763</w:t>
            </w:r>
          </w:p>
        </w:tc>
      </w:tr>
      <w:tr w:rsidR="009C5B35" w:rsidRPr="009C5B35" w14:paraId="03271F00" w14:textId="77777777" w:rsidTr="00090EF4">
        <w:trPr>
          <w:trHeight w:val="287"/>
        </w:trPr>
        <w:tc>
          <w:tcPr>
            <w:tcW w:w="903" w:type="dxa"/>
          </w:tcPr>
          <w:p w14:paraId="6F33E3C5"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34B5DCD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BlowingBubbles</w:t>
            </w:r>
          </w:p>
        </w:tc>
        <w:tc>
          <w:tcPr>
            <w:tcW w:w="5580" w:type="dxa"/>
            <w:shd w:val="clear" w:color="auto" w:fill="auto"/>
          </w:tcPr>
          <w:p w14:paraId="3FE65A6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50a520722f0e906b7884b6b9fea48699</w:t>
            </w:r>
          </w:p>
        </w:tc>
      </w:tr>
      <w:tr w:rsidR="009C5B35" w:rsidRPr="009C5B35" w14:paraId="78A2C0E3" w14:textId="77777777" w:rsidTr="00090EF4">
        <w:trPr>
          <w:trHeight w:val="287"/>
        </w:trPr>
        <w:tc>
          <w:tcPr>
            <w:tcW w:w="903" w:type="dxa"/>
          </w:tcPr>
          <w:p w14:paraId="0EDD06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5060DB8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BasketballPass</w:t>
            </w:r>
          </w:p>
        </w:tc>
        <w:tc>
          <w:tcPr>
            <w:tcW w:w="5580" w:type="dxa"/>
            <w:shd w:val="clear" w:color="auto" w:fill="auto"/>
          </w:tcPr>
          <w:p w14:paraId="2ED33B9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bfd9abbdc677790130dc4023b4e409f0</w:t>
            </w:r>
          </w:p>
        </w:tc>
      </w:tr>
      <w:tr w:rsidR="0006218D" w:rsidRPr="0006218D" w14:paraId="04E1E63C" w14:textId="77777777" w:rsidTr="00090EF4">
        <w:trPr>
          <w:trHeight w:val="287"/>
        </w:trPr>
        <w:tc>
          <w:tcPr>
            <w:tcW w:w="903" w:type="dxa"/>
          </w:tcPr>
          <w:p w14:paraId="501C2BFA"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tcPr>
          <w:p w14:paraId="63D00264"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5580" w:type="dxa"/>
            <w:shd w:val="clear" w:color="auto" w:fill="auto"/>
          </w:tcPr>
          <w:p w14:paraId="3DF897BC"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4a83005bc719012ac148dd3898e5e4ed</w:t>
            </w:r>
          </w:p>
        </w:tc>
      </w:tr>
      <w:tr w:rsidR="00D93C4A" w:rsidRPr="0006218D" w14:paraId="1E28F7FE" w14:textId="77777777" w:rsidTr="00856061">
        <w:trPr>
          <w:trHeight w:val="287"/>
        </w:trPr>
        <w:tc>
          <w:tcPr>
            <w:tcW w:w="903" w:type="dxa"/>
          </w:tcPr>
          <w:p w14:paraId="691A621D" w14:textId="070FEBA1"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vAlign w:val="center"/>
          </w:tcPr>
          <w:p w14:paraId="3432D8E3" w14:textId="69A5A05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5580" w:type="dxa"/>
            <w:shd w:val="clear" w:color="auto" w:fill="auto"/>
          </w:tcPr>
          <w:p w14:paraId="1DB75AF4" w14:textId="1204B94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3fddb71486f209f1eb8020a0880ddf82</w:t>
            </w:r>
          </w:p>
        </w:tc>
      </w:tr>
    </w:tbl>
    <w:p w14:paraId="3D0DBB4B" w14:textId="16856272" w:rsidR="003D10A2" w:rsidRPr="003D10A2" w:rsidRDefault="005A2A39"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Overall BD-rate performance of </w:t>
      </w:r>
      <w:r w:rsidRPr="004D00B2">
        <w:rPr>
          <w:rFonts w:ascii="Times New Roman" w:eastAsia="SimSun" w:hAnsi="Times New Roman" w:cs="Times New Roman"/>
          <w:color w:val="000000"/>
        </w:rPr>
        <w:t xml:space="preserve">SFU-HW </w:t>
      </w:r>
      <w:r>
        <w:rPr>
          <w:rFonts w:ascii="Times New Roman" w:eastAsia="SimSun" w:hAnsi="Times New Roman" w:cs="Times New Roman"/>
          <w:color w:val="000000"/>
        </w:rPr>
        <w:t xml:space="preserve">video content is calculated and reported </w:t>
      </w:r>
      <w:r w:rsidR="003D10A2" w:rsidRPr="00872495">
        <w:rPr>
          <w:rFonts w:ascii="Times New Roman" w:eastAsia="SimSun" w:hAnsi="Times New Roman" w:cs="Times New Roman"/>
          <w:szCs w:val="20"/>
        </w:rPr>
        <w:t>on a per-</w:t>
      </w:r>
      <w:r>
        <w:rPr>
          <w:rFonts w:ascii="Times New Roman" w:eastAsia="SimSun" w:hAnsi="Times New Roman" w:cs="Times New Roman"/>
          <w:szCs w:val="20"/>
        </w:rPr>
        <w:t>dataset</w:t>
      </w:r>
      <w:r w:rsidRPr="00872495">
        <w:rPr>
          <w:rFonts w:ascii="Times New Roman" w:eastAsia="SimSun" w:hAnsi="Times New Roman" w:cs="Times New Roman"/>
          <w:szCs w:val="20"/>
        </w:rPr>
        <w:t xml:space="preserve"> </w:t>
      </w:r>
      <w:r w:rsidR="003D10A2" w:rsidRPr="00872495">
        <w:rPr>
          <w:rFonts w:ascii="Times New Roman" w:eastAsia="SimSun" w:hAnsi="Times New Roman" w:cs="Times New Roman"/>
          <w:szCs w:val="20"/>
        </w:rPr>
        <w:t>basis and the reporting template contains assigned fields and auto-functions to facilitate this purpose.</w:t>
      </w:r>
      <w:r w:rsidR="00FE1DD4" w:rsidRPr="00FE1DD4">
        <w:t xml:space="preserve"> </w:t>
      </w:r>
      <w:r w:rsidR="00FE1DD4" w:rsidRPr="00856061">
        <w:rPr>
          <w:rFonts w:ascii="Times New Roman" w:eastAsia="SimSun" w:hAnsi="Times New Roman" w:cs="Times New Roman"/>
          <w:szCs w:val="20"/>
        </w:rPr>
        <w:t>Note that class O (</w:t>
      </w:r>
      <w:r w:rsidR="002541EC" w:rsidRPr="00856061">
        <w:rPr>
          <w:rFonts w:ascii="Times New Roman" w:eastAsia="SimSun" w:hAnsi="Times New Roman" w:cs="Times New Roman"/>
          <w:szCs w:val="20"/>
        </w:rPr>
        <w:t xml:space="preserve">Cactus and </w:t>
      </w:r>
      <w:r w:rsidR="00FE1DD4" w:rsidRPr="00856061">
        <w:rPr>
          <w:rFonts w:ascii="Times New Roman" w:eastAsia="SimSun" w:hAnsi="Times New Roman" w:cs="Times New Roman"/>
          <w:szCs w:val="20"/>
        </w:rPr>
        <w:t>Kimono) is</w:t>
      </w:r>
      <w:r w:rsidR="00FE1DD4" w:rsidRPr="003676AB">
        <w:rPr>
          <w:rFonts w:ascii="Times New Roman" w:eastAsia="SimSun" w:hAnsi="Times New Roman" w:cs="Times New Roman"/>
          <w:szCs w:val="20"/>
        </w:rPr>
        <w:t xml:space="preserve"> not included</w:t>
      </w:r>
      <w:r w:rsidR="00FE1DD4" w:rsidRPr="00FE1DD4">
        <w:rPr>
          <w:rFonts w:ascii="Times New Roman" w:eastAsia="SimSun" w:hAnsi="Times New Roman" w:cs="Times New Roman"/>
          <w:szCs w:val="20"/>
        </w:rPr>
        <w:t xml:space="preserve"> in calculating the </w:t>
      </w:r>
      <w:r w:rsidR="00CD7316">
        <w:rPr>
          <w:rFonts w:ascii="Times New Roman" w:eastAsia="SimSun" w:hAnsi="Times New Roman" w:cs="Times New Roman"/>
          <w:szCs w:val="20"/>
        </w:rPr>
        <w:t>overall</w:t>
      </w:r>
      <w:r w:rsidR="00CD7316" w:rsidRPr="00FE1DD4">
        <w:rPr>
          <w:rFonts w:ascii="Times New Roman" w:eastAsia="SimSun" w:hAnsi="Times New Roman" w:cs="Times New Roman"/>
          <w:szCs w:val="20"/>
        </w:rPr>
        <w:t xml:space="preserve"> </w:t>
      </w:r>
      <w:r w:rsidR="00FE1DD4" w:rsidRPr="00FE1DD4">
        <w:rPr>
          <w:rFonts w:ascii="Times New Roman" w:eastAsia="SimSun" w:hAnsi="Times New Roman" w:cs="Times New Roman"/>
          <w:szCs w:val="20"/>
        </w:rPr>
        <w:t>resu</w:t>
      </w:r>
      <w:r w:rsidR="002541EC">
        <w:rPr>
          <w:rFonts w:ascii="Times New Roman" w:eastAsia="SimSun" w:hAnsi="Times New Roman" w:cs="Times New Roman"/>
          <w:szCs w:val="20"/>
        </w:rPr>
        <w:t>lts.</w:t>
      </w:r>
    </w:p>
    <w:p w14:paraId="200F7C13" w14:textId="60B28E66"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Tencent Video Dataset (TVD)</w:t>
      </w:r>
    </w:p>
    <w:p w14:paraId="0D17AB90" w14:textId="207EE175" w:rsidR="009C5B35" w:rsidRPr="009C5B35" w:rsidRDefault="004D00B2" w:rsidP="004D00B2">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4D00B2">
        <w:rPr>
          <w:rFonts w:ascii="Times New Roman" w:eastAsia="SimSun" w:hAnsi="Times New Roman" w:cs="Times New Roman"/>
          <w:szCs w:val="20"/>
        </w:rPr>
        <w:t xml:space="preserve">The Tencent Video Dataset (TVD) is a video dataset consisting of </w:t>
      </w:r>
      <w:r w:rsidR="00162DC9">
        <w:rPr>
          <w:rFonts w:ascii="Times New Roman" w:eastAsia="SimSun" w:hAnsi="Times New Roman" w:cs="Times New Roman"/>
          <w:szCs w:val="20"/>
        </w:rPr>
        <w:t>7</w:t>
      </w:r>
      <w:r w:rsidR="00162DC9" w:rsidRPr="004D00B2">
        <w:rPr>
          <w:rFonts w:ascii="Times New Roman" w:eastAsia="SimSun" w:hAnsi="Times New Roman" w:cs="Times New Roman"/>
          <w:szCs w:val="20"/>
        </w:rPr>
        <w:t xml:space="preserve"> </w:t>
      </w:r>
      <w:r w:rsidRPr="004D00B2">
        <w:rPr>
          <w:rFonts w:ascii="Times New Roman" w:eastAsia="SimSun" w:hAnsi="Times New Roman" w:cs="Times New Roman"/>
          <w:szCs w:val="20"/>
        </w:rPr>
        <w:t>sequences in 1920x1080 resolution</w:t>
      </w:r>
      <w:r w:rsidRPr="004D00B2">
        <w:rPr>
          <w:rFonts w:ascii="Times New Roman" w:eastAsia="SimSun" w:hAnsi="Times New Roman" w:cs="Times New Roman"/>
          <w:szCs w:val="20"/>
          <w:lang w:val="en-CA"/>
        </w:rPr>
        <w:t xml:space="preserve"> used for object tracking. </w:t>
      </w:r>
      <w:r w:rsidRPr="004D00B2">
        <w:rPr>
          <w:rFonts w:ascii="Times New Roman" w:eastAsia="SimSun" w:hAnsi="Times New Roman" w:cs="Times New Roman"/>
          <w:szCs w:val="20"/>
        </w:rPr>
        <w:t xml:space="preserve">Detailed information about these sequences is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_Ref120690136 \h </w:instrText>
      </w:r>
      <w:r>
        <w:rPr>
          <w:rFonts w:ascii="Times New Roman" w:eastAsia="SimSun" w:hAnsi="Times New Roman" w:cs="Times New Roman"/>
          <w:szCs w:val="20"/>
        </w:rPr>
        <w:instrText xml:space="preserve"> \* MERGEFORMAT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3</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 xml:space="preserve">. The dataset with corresponding annotations </w:t>
      </w:r>
      <w:r w:rsidR="009C5B35" w:rsidRPr="009C5B35">
        <w:rPr>
          <w:rFonts w:ascii="Times New Roman" w:eastAsia="SimSun" w:hAnsi="Times New Roman" w:cs="Times New Roman"/>
          <w:szCs w:val="20"/>
          <w:lang w:eastAsia="zh-CN"/>
        </w:rPr>
        <w:t>is available</w:t>
      </w:r>
      <w:r w:rsidR="009C5B35" w:rsidRPr="009C5B35">
        <w:rPr>
          <w:rFonts w:ascii="Times New Roman" w:eastAsia="SimSun" w:hAnsi="Times New Roman" w:cs="Times New Roman"/>
          <w:szCs w:val="20"/>
        </w:rPr>
        <w:t xml:space="preserve"> at [2] </w:t>
      </w:r>
      <w:hyperlink r:id="rId14"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rPr>
        <w:t>.</w:t>
      </w:r>
    </w:p>
    <w:p w14:paraId="601D71CD" w14:textId="1DF33E61" w:rsidR="009C5B35" w:rsidRPr="009C5B35" w:rsidRDefault="009C5B35" w:rsidP="009C5B3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29" w:name="_Ref120690136"/>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3</w:t>
      </w:r>
      <w:r w:rsidRPr="009C5B35">
        <w:rPr>
          <w:rFonts w:ascii="Times New Roman" w:eastAsia="SimSun" w:hAnsi="Times New Roman" w:cs="Times New Roman"/>
          <w:noProof/>
          <w:color w:val="000000"/>
        </w:rPr>
        <w:fldChar w:fldCharType="end"/>
      </w:r>
      <w:bookmarkEnd w:id="29"/>
      <w:r w:rsidRPr="009C5B35">
        <w:rPr>
          <w:rFonts w:ascii="Times New Roman" w:eastAsia="SimSun" w:hAnsi="Times New Roman" w:cs="Times New Roman"/>
          <w:color w:val="000000"/>
        </w:rPr>
        <w:t>.</w:t>
      </w:r>
      <w:r w:rsidRPr="009C5B35">
        <w:rPr>
          <w:rFonts w:ascii="Times New Roman" w:eastAsia="SimSun" w:hAnsi="Times New Roman" w:cs="Times New Roman"/>
          <w:noProof/>
          <w:color w:val="000000"/>
        </w:rPr>
        <w:t xml:space="preserve"> </w:t>
      </w:r>
      <w:r w:rsidR="004D00B2">
        <w:rPr>
          <w:rFonts w:ascii="Times New Roman" w:eastAsia="SimSun" w:hAnsi="Times New Roman" w:cs="Times New Roman"/>
          <w:noProof/>
          <w:color w:val="000000"/>
        </w:rPr>
        <w:t>Test</w:t>
      </w:r>
      <w:r w:rsidRPr="009C5B35">
        <w:rPr>
          <w:rFonts w:ascii="Times New Roman" w:eastAsia="SimSun" w:hAnsi="Times New Roman" w:cs="Times New Roman"/>
          <w:noProof/>
          <w:color w:val="000000"/>
        </w:rPr>
        <w:t xml:space="preserve">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1170"/>
        <w:gridCol w:w="1170"/>
        <w:gridCol w:w="1080"/>
        <w:gridCol w:w="1170"/>
        <w:gridCol w:w="1260"/>
        <w:gridCol w:w="1350"/>
      </w:tblGrid>
      <w:tr w:rsidR="00307171" w:rsidRPr="00184744" w14:paraId="364506DD" w14:textId="77777777" w:rsidTr="00307171">
        <w:trPr>
          <w:trHeight w:val="616"/>
        </w:trPr>
        <w:tc>
          <w:tcPr>
            <w:tcW w:w="1795" w:type="dxa"/>
            <w:shd w:val="clear" w:color="auto" w:fill="auto"/>
          </w:tcPr>
          <w:p w14:paraId="3B76CBE4"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Sequence name</w:t>
            </w:r>
          </w:p>
        </w:tc>
        <w:tc>
          <w:tcPr>
            <w:tcW w:w="1170" w:type="dxa"/>
            <w:shd w:val="clear" w:color="auto" w:fill="auto"/>
          </w:tcPr>
          <w:p w14:paraId="5778C2F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count</w:t>
            </w:r>
          </w:p>
        </w:tc>
        <w:tc>
          <w:tcPr>
            <w:tcW w:w="1170" w:type="dxa"/>
            <w:shd w:val="clear" w:color="auto" w:fill="auto"/>
          </w:tcPr>
          <w:p w14:paraId="4EDD69F5"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rate</w:t>
            </w:r>
          </w:p>
        </w:tc>
        <w:tc>
          <w:tcPr>
            <w:tcW w:w="1080" w:type="dxa"/>
            <w:shd w:val="clear" w:color="auto" w:fill="auto"/>
          </w:tcPr>
          <w:p w14:paraId="1F36B41F" w14:textId="77777777" w:rsidR="00307171" w:rsidRPr="00184744" w:rsidRDefault="00307171" w:rsidP="003071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Bit depth</w:t>
            </w:r>
          </w:p>
        </w:tc>
        <w:tc>
          <w:tcPr>
            <w:tcW w:w="1170" w:type="dxa"/>
          </w:tcPr>
          <w:p w14:paraId="10A8D41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skipped</w:t>
            </w:r>
          </w:p>
        </w:tc>
        <w:tc>
          <w:tcPr>
            <w:tcW w:w="1260" w:type="dxa"/>
            <w:shd w:val="clear" w:color="auto" w:fill="auto"/>
          </w:tcPr>
          <w:p w14:paraId="37DE47FC"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coded</w:t>
            </w:r>
          </w:p>
        </w:tc>
        <w:tc>
          <w:tcPr>
            <w:tcW w:w="1350" w:type="dxa"/>
          </w:tcPr>
          <w:p w14:paraId="602CEB20" w14:textId="674BF965"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05082F" w14:paraId="6F4424EB" w14:textId="77777777" w:rsidTr="00307171">
        <w:trPr>
          <w:trHeight w:val="369"/>
        </w:trPr>
        <w:tc>
          <w:tcPr>
            <w:tcW w:w="1795" w:type="dxa"/>
            <w:shd w:val="clear" w:color="auto" w:fill="auto"/>
          </w:tcPr>
          <w:p w14:paraId="7F2AAA7E" w14:textId="5BE26A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TVD-01-1</w:t>
            </w:r>
          </w:p>
        </w:tc>
        <w:tc>
          <w:tcPr>
            <w:tcW w:w="1170" w:type="dxa"/>
            <w:shd w:val="clear" w:color="auto" w:fill="auto"/>
          </w:tcPr>
          <w:p w14:paraId="22DB8D6D" w14:textId="5F51295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3000</w:t>
            </w:r>
          </w:p>
        </w:tc>
        <w:tc>
          <w:tcPr>
            <w:tcW w:w="1170" w:type="dxa"/>
            <w:shd w:val="clear" w:color="auto" w:fill="auto"/>
          </w:tcPr>
          <w:p w14:paraId="5BCD4691" w14:textId="47ACD41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w:t>
            </w:r>
          </w:p>
        </w:tc>
        <w:tc>
          <w:tcPr>
            <w:tcW w:w="1080" w:type="dxa"/>
            <w:shd w:val="clear" w:color="auto" w:fill="auto"/>
          </w:tcPr>
          <w:p w14:paraId="6D191CD0" w14:textId="4C51412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8</w:t>
            </w:r>
          </w:p>
        </w:tc>
        <w:tc>
          <w:tcPr>
            <w:tcW w:w="1170" w:type="dxa"/>
          </w:tcPr>
          <w:p w14:paraId="7773463B" w14:textId="643C99D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1500</w:t>
            </w:r>
          </w:p>
        </w:tc>
        <w:tc>
          <w:tcPr>
            <w:tcW w:w="1260" w:type="dxa"/>
            <w:shd w:val="clear" w:color="auto" w:fill="auto"/>
          </w:tcPr>
          <w:p w14:paraId="1C5A2A37" w14:textId="03E64A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500</w:t>
            </w:r>
          </w:p>
        </w:tc>
        <w:tc>
          <w:tcPr>
            <w:tcW w:w="1350" w:type="dxa"/>
          </w:tcPr>
          <w:p w14:paraId="2ADCAF77" w14:textId="26F670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M</w:t>
            </w:r>
          </w:p>
        </w:tc>
      </w:tr>
      <w:tr w:rsidR="00307171" w:rsidRPr="0005082F" w14:paraId="0F494F1F" w14:textId="77777777" w:rsidTr="00307171">
        <w:trPr>
          <w:trHeight w:val="369"/>
        </w:trPr>
        <w:tc>
          <w:tcPr>
            <w:tcW w:w="1795" w:type="dxa"/>
            <w:shd w:val="clear" w:color="auto" w:fill="auto"/>
            <w:vAlign w:val="center"/>
          </w:tcPr>
          <w:p w14:paraId="112516C4" w14:textId="67A9208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TVD-01-2</w:t>
            </w:r>
          </w:p>
        </w:tc>
        <w:tc>
          <w:tcPr>
            <w:tcW w:w="1170" w:type="dxa"/>
            <w:shd w:val="clear" w:color="auto" w:fill="auto"/>
          </w:tcPr>
          <w:p w14:paraId="56E725CF" w14:textId="684C208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shd w:val="clear" w:color="auto" w:fill="auto"/>
          </w:tcPr>
          <w:p w14:paraId="7CA250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79F3C0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170" w:type="dxa"/>
          </w:tcPr>
          <w:p w14:paraId="1732D842" w14:textId="4B87D83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2000</w:t>
            </w:r>
          </w:p>
        </w:tc>
        <w:tc>
          <w:tcPr>
            <w:tcW w:w="1260" w:type="dxa"/>
            <w:shd w:val="clear" w:color="auto" w:fill="auto"/>
          </w:tcPr>
          <w:p w14:paraId="149F0CC2" w14:textId="357EB0A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73BE191" w14:textId="573EBB65"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60AE5C9" w14:textId="77777777" w:rsidTr="00307171">
        <w:trPr>
          <w:trHeight w:val="369"/>
        </w:trPr>
        <w:tc>
          <w:tcPr>
            <w:tcW w:w="1795" w:type="dxa"/>
            <w:shd w:val="clear" w:color="auto" w:fill="auto"/>
            <w:vAlign w:val="center"/>
          </w:tcPr>
          <w:p w14:paraId="0A6D0AC4" w14:textId="0055AB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TVD-01-3</w:t>
            </w:r>
          </w:p>
        </w:tc>
        <w:tc>
          <w:tcPr>
            <w:tcW w:w="1170" w:type="dxa"/>
            <w:shd w:val="clear" w:color="auto" w:fill="auto"/>
          </w:tcPr>
          <w:p w14:paraId="1442C504" w14:textId="5A88AED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shd w:val="clear" w:color="auto" w:fill="auto"/>
            <w:vAlign w:val="center"/>
          </w:tcPr>
          <w:p w14:paraId="608CECB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19610BA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170" w:type="dxa"/>
          </w:tcPr>
          <w:p w14:paraId="3B08FF34" w14:textId="48A9538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2500</w:t>
            </w:r>
          </w:p>
        </w:tc>
        <w:tc>
          <w:tcPr>
            <w:tcW w:w="1260" w:type="dxa"/>
            <w:shd w:val="clear" w:color="auto" w:fill="auto"/>
          </w:tcPr>
          <w:p w14:paraId="63333931" w14:textId="22F5B2C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983F2EB" w14:textId="1CA7FCD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BF5570D" w14:textId="77777777" w:rsidTr="00307171">
        <w:trPr>
          <w:trHeight w:val="369"/>
        </w:trPr>
        <w:tc>
          <w:tcPr>
            <w:tcW w:w="1795" w:type="dxa"/>
            <w:shd w:val="clear" w:color="auto" w:fill="auto"/>
            <w:vAlign w:val="center"/>
          </w:tcPr>
          <w:p w14:paraId="64B9519A" w14:textId="0E55519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TVD-02-1</w:t>
            </w:r>
          </w:p>
        </w:tc>
        <w:tc>
          <w:tcPr>
            <w:tcW w:w="1170" w:type="dxa"/>
            <w:shd w:val="clear" w:color="auto" w:fill="auto"/>
          </w:tcPr>
          <w:p w14:paraId="347C680C" w14:textId="46D7CB7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170" w:type="dxa"/>
            <w:shd w:val="clear" w:color="auto" w:fill="auto"/>
          </w:tcPr>
          <w:p w14:paraId="23B06BC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42247056" w14:textId="4B5874D9" w:rsidR="00307171" w:rsidRPr="00856061" w:rsidRDefault="00307171" w:rsidP="00856061">
            <w:pPr>
              <w:widowControl/>
              <w:tabs>
                <w:tab w:val="center" w:pos="297"/>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0AF67D6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2D36341C" w14:textId="6B6843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350" w:type="dxa"/>
          </w:tcPr>
          <w:p w14:paraId="037E364A" w14:textId="739B943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B02D9A3" w14:textId="77777777" w:rsidTr="00307171">
        <w:trPr>
          <w:trHeight w:val="369"/>
        </w:trPr>
        <w:tc>
          <w:tcPr>
            <w:tcW w:w="1795" w:type="dxa"/>
            <w:shd w:val="clear" w:color="auto" w:fill="auto"/>
            <w:vAlign w:val="center"/>
          </w:tcPr>
          <w:p w14:paraId="7B3B7477" w14:textId="2FB371B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TVD-03-1</w:t>
            </w:r>
          </w:p>
        </w:tc>
        <w:tc>
          <w:tcPr>
            <w:tcW w:w="1170" w:type="dxa"/>
            <w:shd w:val="clear" w:color="auto" w:fill="auto"/>
          </w:tcPr>
          <w:p w14:paraId="32EFE7D3" w14:textId="1A75B09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389D6763" w14:textId="30041D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099423B9" w14:textId="121E3A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132B331F" w14:textId="7C64EEE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7B54E79A" w14:textId="472EA0D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2CB80775" w14:textId="32916F6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83DBC8F" w14:textId="77777777" w:rsidTr="00307171">
        <w:trPr>
          <w:trHeight w:val="369"/>
        </w:trPr>
        <w:tc>
          <w:tcPr>
            <w:tcW w:w="1795" w:type="dxa"/>
            <w:shd w:val="clear" w:color="auto" w:fill="auto"/>
            <w:vAlign w:val="center"/>
          </w:tcPr>
          <w:p w14:paraId="2E1960F8" w14:textId="6D1DD61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TVD-03-2</w:t>
            </w:r>
          </w:p>
        </w:tc>
        <w:tc>
          <w:tcPr>
            <w:tcW w:w="1170" w:type="dxa"/>
            <w:shd w:val="clear" w:color="auto" w:fill="auto"/>
          </w:tcPr>
          <w:p w14:paraId="1EA9DC5E" w14:textId="19E5167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7577C68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0F092F93" w14:textId="2CAC29B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6E72C2C9" w14:textId="049AE6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260" w:type="dxa"/>
            <w:shd w:val="clear" w:color="auto" w:fill="auto"/>
          </w:tcPr>
          <w:p w14:paraId="43A7958D" w14:textId="458FB3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49143B8F" w14:textId="106B741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74F58175" w14:textId="77777777" w:rsidTr="00307171">
        <w:trPr>
          <w:trHeight w:val="369"/>
        </w:trPr>
        <w:tc>
          <w:tcPr>
            <w:tcW w:w="1795" w:type="dxa"/>
            <w:shd w:val="clear" w:color="auto" w:fill="auto"/>
            <w:vAlign w:val="center"/>
          </w:tcPr>
          <w:p w14:paraId="63778B18" w14:textId="1955969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lastRenderedPageBreak/>
              <w:t>TVD-03-3</w:t>
            </w:r>
          </w:p>
        </w:tc>
        <w:tc>
          <w:tcPr>
            <w:tcW w:w="1170" w:type="dxa"/>
            <w:shd w:val="clear" w:color="auto" w:fill="auto"/>
          </w:tcPr>
          <w:p w14:paraId="7C200D0E" w14:textId="519B1F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74A1BD2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7BE29719" w14:textId="037F989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3ECB85C1" w14:textId="470C567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1000</w:t>
            </w:r>
          </w:p>
        </w:tc>
        <w:tc>
          <w:tcPr>
            <w:tcW w:w="1260" w:type="dxa"/>
            <w:shd w:val="clear" w:color="auto" w:fill="auto"/>
          </w:tcPr>
          <w:p w14:paraId="20D717B4" w14:textId="3F5ED5D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00667079" w14:textId="0551A6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bl>
    <w:p w14:paraId="6048E05B" w14:textId="4618A750" w:rsidR="00A31330" w:rsidRPr="00A31330" w:rsidRDefault="00A31330" w:rsidP="00A313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30" w:name="_Ref125471516"/>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color w:val="000000"/>
        </w:rPr>
        <w:fldChar w:fldCharType="begin"/>
      </w:r>
      <w:r w:rsidRPr="00A31330">
        <w:rPr>
          <w:rFonts w:ascii="Times New Roman" w:eastAsia="SimSun" w:hAnsi="Times New Roman" w:cs="Times New Roman"/>
          <w:color w:val="000000"/>
        </w:rPr>
        <w:instrText xml:space="preserve"> SEQ Table \* ARABIC </w:instrText>
      </w:r>
      <w:r w:rsidRPr="00A31330">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4</w:t>
      </w:r>
      <w:r w:rsidRPr="00A31330">
        <w:rPr>
          <w:rFonts w:ascii="Times New Roman" w:eastAsia="SimSun" w:hAnsi="Times New Roman" w:cs="Times New Roman"/>
          <w:color w:val="000000"/>
        </w:rPr>
        <w:fldChar w:fldCharType="end"/>
      </w:r>
      <w:bookmarkEnd w:id="30"/>
      <w:r w:rsidRPr="00A31330">
        <w:rPr>
          <w:rFonts w:ascii="Times New Roman" w:eastAsia="SimSun" w:hAnsi="Times New Roman" w:cs="Times New Roman"/>
          <w:color w:val="000000"/>
        </w:rPr>
        <w:t>.</w:t>
      </w:r>
      <w:r w:rsidRPr="00A31330">
        <w:rPr>
          <w:rFonts w:ascii="Times New Roman" w:eastAsia="SimSun" w:hAnsi="Times New Roman" w:cs="Times New Roman"/>
          <w:noProof/>
          <w:color w:val="000000"/>
        </w:rPr>
        <w:t xml:space="preserve"> </w:t>
      </w:r>
      <w:r w:rsidRPr="00A31330">
        <w:rPr>
          <w:rFonts w:ascii="Times New Roman" w:eastAsia="SimSun" w:hAnsi="Times New Roman" w:cs="Times New Roman"/>
          <w:color w:val="000000"/>
        </w:rPr>
        <w:t>MD5 checksum of the test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6570"/>
      </w:tblGrid>
      <w:tr w:rsidR="00A31330" w:rsidRPr="006B4A3E" w14:paraId="748E309C" w14:textId="77777777" w:rsidTr="00856061">
        <w:trPr>
          <w:trHeight w:val="422"/>
        </w:trPr>
        <w:tc>
          <w:tcPr>
            <w:tcW w:w="2425" w:type="dxa"/>
            <w:shd w:val="clear" w:color="auto" w:fill="auto"/>
          </w:tcPr>
          <w:p w14:paraId="66D3F625"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Sequence name</w:t>
            </w:r>
          </w:p>
        </w:tc>
        <w:tc>
          <w:tcPr>
            <w:tcW w:w="6570" w:type="dxa"/>
          </w:tcPr>
          <w:p w14:paraId="6C96E9A4"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MD5 checksum</w:t>
            </w:r>
          </w:p>
        </w:tc>
      </w:tr>
      <w:tr w:rsidR="001A0230" w:rsidRPr="00A31330" w14:paraId="5B3A250E" w14:textId="77777777" w:rsidTr="00090EF4">
        <w:trPr>
          <w:trHeight w:val="389"/>
        </w:trPr>
        <w:tc>
          <w:tcPr>
            <w:tcW w:w="2425" w:type="dxa"/>
            <w:shd w:val="clear" w:color="auto" w:fill="auto"/>
            <w:vAlign w:val="center"/>
          </w:tcPr>
          <w:p w14:paraId="0DEBD094" w14:textId="4FDB9A83"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w:t>
            </w:r>
          </w:p>
        </w:tc>
        <w:tc>
          <w:tcPr>
            <w:tcW w:w="6570" w:type="dxa"/>
          </w:tcPr>
          <w:p w14:paraId="2AAD73A4" w14:textId="17E5ED4F"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1dddac6c82e5c8e59f06d283458e2db7</w:t>
            </w:r>
          </w:p>
        </w:tc>
      </w:tr>
      <w:tr w:rsidR="001A0230" w:rsidRPr="00A31330" w14:paraId="050F5B5B" w14:textId="77777777" w:rsidTr="00090EF4">
        <w:trPr>
          <w:trHeight w:val="63"/>
        </w:trPr>
        <w:tc>
          <w:tcPr>
            <w:tcW w:w="2425" w:type="dxa"/>
            <w:shd w:val="clear" w:color="auto" w:fill="auto"/>
            <w:vAlign w:val="center"/>
          </w:tcPr>
          <w:p w14:paraId="343243B7" w14:textId="2986D8C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TVD-02</w:t>
            </w:r>
          </w:p>
        </w:tc>
        <w:tc>
          <w:tcPr>
            <w:tcW w:w="6570" w:type="dxa"/>
          </w:tcPr>
          <w:p w14:paraId="075C9010" w14:textId="6ACDB7C7" w:rsidR="001A0230" w:rsidRPr="00856061" w:rsidRDefault="001A0230" w:rsidP="00856061">
            <w:pPr>
              <w:keepNext/>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aad63df298fa6401c16a36ede61e9798</w:t>
            </w:r>
          </w:p>
        </w:tc>
      </w:tr>
      <w:tr w:rsidR="001A0230" w:rsidRPr="00A31330" w14:paraId="3C2D5A3C" w14:textId="77777777" w:rsidTr="00090EF4">
        <w:trPr>
          <w:trHeight w:val="389"/>
        </w:trPr>
        <w:tc>
          <w:tcPr>
            <w:tcW w:w="2425" w:type="dxa"/>
            <w:shd w:val="clear" w:color="auto" w:fill="auto"/>
            <w:vAlign w:val="center"/>
          </w:tcPr>
          <w:p w14:paraId="42B604CF" w14:textId="22AAE22E"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w:t>
            </w:r>
          </w:p>
        </w:tc>
        <w:tc>
          <w:tcPr>
            <w:tcW w:w="6570" w:type="dxa"/>
          </w:tcPr>
          <w:p w14:paraId="5BE35B2B" w14:textId="7110437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9aa26e98ac34e7da9712c3ed4677da4b</w:t>
            </w:r>
          </w:p>
        </w:tc>
      </w:tr>
    </w:tbl>
    <w:p w14:paraId="0549A070" w14:textId="4EE50A41" w:rsidR="00912858"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31" w:name="_Ref267962981"/>
      <w:r w:rsidRPr="00D3487A">
        <w:rPr>
          <w:rFonts w:ascii="Times New Roman" w:eastAsia="SimSun" w:hAnsi="Times New Roman" w:cs="Times New Roman"/>
          <w:szCs w:val="20"/>
        </w:rPr>
        <w:t xml:space="preserve">As the original sequences are available in .mp4 format, </w:t>
      </w:r>
      <w:r w:rsidR="00912858" w:rsidRPr="00715160">
        <w:rPr>
          <w:rFonts w:ascii="Times New Roman" w:eastAsia="SimSun" w:hAnsi="Times New Roman" w:cs="Times New Roman"/>
          <w:szCs w:val="20"/>
        </w:rPr>
        <w:t xml:space="preserve">they shall be converted to YUV420p using </w:t>
      </w:r>
      <w:proofErr w:type="spellStart"/>
      <w:r w:rsidR="00912858">
        <w:rPr>
          <w:rFonts w:ascii="Times New Roman" w:eastAsia="SimSun" w:hAnsi="Times New Roman" w:cs="Times New Roman"/>
          <w:szCs w:val="20"/>
        </w:rPr>
        <w:t>FF</w:t>
      </w:r>
      <w:r w:rsidR="00912858" w:rsidRPr="00715160">
        <w:rPr>
          <w:rFonts w:ascii="Times New Roman" w:eastAsia="SimSun" w:hAnsi="Times New Roman" w:cs="Times New Roman"/>
          <w:szCs w:val="20"/>
        </w:rPr>
        <w:t>mpeg</w:t>
      </w:r>
      <w:proofErr w:type="spellEnd"/>
      <w:r w:rsidR="00912858" w:rsidRPr="00F67365">
        <w:rPr>
          <w:rFonts w:ascii="Times New Roman" w:eastAsia="SimSun" w:hAnsi="Times New Roman" w:cs="Times New Roman"/>
          <w:szCs w:val="20"/>
        </w:rPr>
        <w:t xml:space="preserve"> [3]:</w:t>
      </w:r>
    </w:p>
    <w:p w14:paraId="749C8A54" w14:textId="17F8A437" w:rsidR="00912858" w:rsidRPr="00D3487A" w:rsidRDefault="00971115" w:rsidP="00912858">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SimSun" w:hAnsi="Times New Roman" w:cs="Times New Roman"/>
          <w:szCs w:val="20"/>
        </w:rPr>
      </w:pPr>
      <w:r>
        <w:rPr>
          <w:rFonts w:ascii="Times New Roman" w:eastAsia="SimSun" w:hAnsi="Times New Roman" w:cs="Times New Roman"/>
          <w:szCs w:val="20"/>
        </w:rPr>
        <w:tab/>
      </w:r>
      <w:r>
        <w:rPr>
          <w:rFonts w:ascii="Times New Roman" w:eastAsia="SimSun" w:hAnsi="Times New Roman" w:cs="Times New Roman"/>
          <w:szCs w:val="20"/>
        </w:rPr>
        <w:tab/>
      </w:r>
      <w:proofErr w:type="spellStart"/>
      <w:r w:rsidR="00912858" w:rsidRPr="00D3487A">
        <w:rPr>
          <w:rFonts w:ascii="Times New Roman" w:eastAsia="SimSun" w:hAnsi="Times New Roman" w:cs="Times New Roman"/>
          <w:szCs w:val="20"/>
        </w:rPr>
        <w:t>ffmpeg</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i</w:t>
      </w:r>
      <w:proofErr w:type="spellEnd"/>
      <w:r w:rsidR="00912858" w:rsidRPr="00D3487A">
        <w:rPr>
          <w:rFonts w:ascii="Times New Roman" w:eastAsia="SimSun" w:hAnsi="Times New Roman" w:cs="Times New Roman"/>
          <w:szCs w:val="20"/>
        </w:rPr>
        <w:t xml:space="preserve"> {input.mp4} {</w:t>
      </w:r>
      <w:proofErr w:type="spellStart"/>
      <w:r w:rsidR="00912858" w:rsidRPr="00D3487A">
        <w:rPr>
          <w:rFonts w:ascii="Times New Roman" w:eastAsia="SimSun" w:hAnsi="Times New Roman" w:cs="Times New Roman"/>
          <w:szCs w:val="20"/>
        </w:rPr>
        <w:t>output.yuv</w:t>
      </w:r>
      <w:proofErr w:type="spellEnd"/>
      <w:r w:rsidR="00912858" w:rsidRPr="00D3487A">
        <w:rPr>
          <w:rFonts w:ascii="Times New Roman" w:eastAsia="SimSun" w:hAnsi="Times New Roman" w:cs="Times New Roman"/>
          <w:szCs w:val="20"/>
        </w:rPr>
        <w:t>}</w:t>
      </w:r>
    </w:p>
    <w:p w14:paraId="01406014" w14:textId="6903D2EA" w:rsidR="00A31330" w:rsidRPr="00A31330"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A31330">
        <w:rPr>
          <w:rFonts w:ascii="Times New Roman" w:eastAsia="SimSun" w:hAnsi="Times New Roman" w:cs="Times New Roman"/>
          <w:szCs w:val="20"/>
        </w:rPr>
        <w:t>The MD5 checksums for TVD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_Ref125471516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noProof/>
          <w:color w:val="000000"/>
        </w:rPr>
        <w:t>4</w:t>
      </w:r>
      <w:r>
        <w:rPr>
          <w:rFonts w:ascii="Times New Roman" w:eastAsia="SimSun" w:hAnsi="Times New Roman" w:cs="Times New Roman"/>
          <w:szCs w:val="20"/>
        </w:rPr>
        <w:fldChar w:fldCharType="end"/>
      </w:r>
      <w:r w:rsidRPr="00A31330">
        <w:rPr>
          <w:rFonts w:ascii="Times New Roman" w:eastAsia="SimSun" w:hAnsi="Times New Roman" w:cs="Times New Roman"/>
          <w:szCs w:val="20"/>
        </w:rPr>
        <w:t>.</w:t>
      </w:r>
    </w:p>
    <w:p w14:paraId="2574E12B" w14:textId="6336272F" w:rsidR="00714CAD" w:rsidRDefault="00714CAD">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proofErr w:type="spellStart"/>
      <w:r>
        <w:rPr>
          <w:rFonts w:ascii="Times New Roman" w:eastAsia="SimSun" w:hAnsi="Times New Roman" w:cs="Times New Roman"/>
          <w:i/>
          <w:iCs/>
          <w:sz w:val="28"/>
          <w:szCs w:val="28"/>
        </w:rPr>
        <w:t>Panda</w:t>
      </w:r>
      <w:r w:rsidR="00E9731B">
        <w:rPr>
          <w:rFonts w:ascii="Times New Roman" w:eastAsia="SimSun" w:hAnsi="Times New Roman" w:cs="Times New Roman"/>
          <w:i/>
          <w:iCs/>
          <w:sz w:val="28"/>
          <w:szCs w:val="28"/>
        </w:rPr>
        <w:t>Set</w:t>
      </w:r>
      <w:proofErr w:type="spellEnd"/>
      <w:r>
        <w:rPr>
          <w:rFonts w:ascii="Times New Roman" w:eastAsia="SimSun" w:hAnsi="Times New Roman" w:cs="Times New Roman"/>
          <w:i/>
          <w:iCs/>
          <w:sz w:val="28"/>
          <w:szCs w:val="28"/>
        </w:rPr>
        <w:t xml:space="preserve"> Dataset (optional)</w:t>
      </w:r>
    </w:p>
    <w:p w14:paraId="4E097BF1" w14:textId="66CA22BA" w:rsidR="00E8533C" w:rsidRDefault="00E8533C" w:rsidP="00714CAD">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The </w:t>
      </w:r>
      <w:proofErr w:type="spellStart"/>
      <w:r w:rsidR="00714CAD" w:rsidRPr="00B5716E">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00714CAD" w:rsidRPr="00B5716E">
        <w:rPr>
          <w:rFonts w:ascii="Times New Roman" w:eastAsia="SimSun" w:hAnsi="Times New Roman" w:cs="Times New Roman"/>
          <w:szCs w:val="20"/>
        </w:rPr>
        <w:t xml:space="preserve"> dataset is a video dataset </w:t>
      </w:r>
      <w:r w:rsidR="00722A82" w:rsidRPr="004D00B2">
        <w:rPr>
          <w:rFonts w:ascii="Times New Roman" w:eastAsia="SimSun" w:hAnsi="Times New Roman" w:cs="Times New Roman"/>
          <w:szCs w:val="20"/>
        </w:rPr>
        <w:t xml:space="preserve">consisting of </w:t>
      </w:r>
      <w:r w:rsidR="00722A82">
        <w:rPr>
          <w:rFonts w:ascii="Times New Roman" w:eastAsia="SimSun" w:hAnsi="Times New Roman" w:cs="Times New Roman"/>
          <w:szCs w:val="20"/>
        </w:rPr>
        <w:t>106</w:t>
      </w:r>
      <w:r w:rsidR="00722A82" w:rsidRPr="004D00B2">
        <w:rPr>
          <w:rFonts w:ascii="Times New Roman" w:eastAsia="SimSun" w:hAnsi="Times New Roman" w:cs="Times New Roman"/>
          <w:szCs w:val="20"/>
        </w:rPr>
        <w:t xml:space="preserve"> sequences in 1920x1080 resolution</w:t>
      </w:r>
      <w:r w:rsidR="00722A82" w:rsidRPr="004D00B2">
        <w:rPr>
          <w:rFonts w:ascii="Times New Roman" w:eastAsia="SimSun" w:hAnsi="Times New Roman" w:cs="Times New Roman"/>
          <w:szCs w:val="20"/>
          <w:lang w:val="en-CA"/>
        </w:rPr>
        <w:t xml:space="preserve"> used for</w:t>
      </w:r>
      <w:r w:rsidR="00722A82">
        <w:rPr>
          <w:rFonts w:ascii="Times New Roman" w:eastAsia="SimSun" w:hAnsi="Times New Roman" w:cs="Times New Roman"/>
          <w:szCs w:val="20"/>
          <w:lang w:val="en-CA"/>
        </w:rPr>
        <w:t xml:space="preserve"> </w:t>
      </w:r>
      <w:r w:rsidR="00714CAD" w:rsidRPr="00B5716E">
        <w:rPr>
          <w:rFonts w:ascii="Times New Roman" w:eastAsia="SimSun" w:hAnsi="Times New Roman" w:cs="Times New Roman"/>
          <w:szCs w:val="20"/>
        </w:rPr>
        <w:t>semantic segmentation.</w:t>
      </w:r>
      <w:r>
        <w:rPr>
          <w:rFonts w:ascii="Times New Roman" w:eastAsia="SimSun" w:hAnsi="Times New Roman" w:cs="Times New Roman"/>
          <w:szCs w:val="20"/>
        </w:rPr>
        <w:t xml:space="preserve"> </w:t>
      </w:r>
      <w:r w:rsidR="00714CAD" w:rsidRPr="00B5716E">
        <w:rPr>
          <w:rFonts w:ascii="Times New Roman" w:eastAsia="SimSun" w:hAnsi="Times New Roman" w:cs="Times New Roman"/>
          <w:szCs w:val="20"/>
        </w:rPr>
        <w:t xml:space="preserve"> </w:t>
      </w:r>
      <w:r>
        <w:rPr>
          <w:rFonts w:ascii="Times New Roman" w:eastAsia="SimSun" w:hAnsi="Times New Roman" w:cs="Times New Roman"/>
          <w:szCs w:val="20"/>
        </w:rPr>
        <w:t xml:space="preserve">Among the total 106 </w:t>
      </w:r>
      <w:r w:rsidRPr="003675C3">
        <w:rPr>
          <w:rFonts w:ascii="Times New Roman" w:eastAsia="SimSun" w:hAnsi="Times New Roman" w:cs="Times New Roman"/>
          <w:szCs w:val="20"/>
        </w:rPr>
        <w:t>sequences, 7</w:t>
      </w:r>
      <w:r w:rsidR="008024BC" w:rsidRPr="003675C3">
        <w:rPr>
          <w:rFonts w:ascii="Times New Roman" w:eastAsia="SimSun" w:hAnsi="Times New Roman" w:cs="Times New Roman"/>
          <w:szCs w:val="20"/>
        </w:rPr>
        <w:t>3</w:t>
      </w:r>
      <w:r w:rsidRPr="003675C3">
        <w:rPr>
          <w:rFonts w:ascii="Times New Roman" w:eastAsia="SimSun" w:hAnsi="Times New Roman" w:cs="Times New Roman"/>
          <w:szCs w:val="20"/>
        </w:rPr>
        <w:t xml:space="preserve"> are selected</w:t>
      </w:r>
      <w:r>
        <w:rPr>
          <w:rFonts w:ascii="Times New Roman" w:eastAsia="SimSun" w:hAnsi="Times New Roman" w:cs="Times New Roman"/>
          <w:szCs w:val="20"/>
        </w:rPr>
        <w:t xml:space="preserve"> to be included in the CTC to provide optional test results. They are grouped into six classes, as shown in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_Ref166349060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B5716E">
        <w:rPr>
          <w:rFonts w:ascii="Times New Roman" w:eastAsia="SimSun" w:hAnsi="Times New Roman" w:cs="Times New Roman"/>
          <w:color w:val="000000"/>
        </w:rPr>
        <w:t>Table 5</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1F14BE" w14:textId="0F0BF9E4" w:rsidR="00E8533C" w:rsidRPr="00B5716E" w:rsidRDefault="00E8533C" w:rsidP="00B5716E">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
          <w:bCs/>
          <w:color w:val="000000"/>
        </w:rPr>
      </w:pPr>
      <w:bookmarkStart w:id="32" w:name="_Ref166349060"/>
      <w:r w:rsidRPr="00B5716E">
        <w:rPr>
          <w:rFonts w:ascii="Times New Roman" w:eastAsia="SimSun" w:hAnsi="Times New Roman" w:cs="Times New Roman"/>
          <w:color w:val="000000"/>
        </w:rPr>
        <w:t xml:space="preserve">Table </w:t>
      </w:r>
      <w:r w:rsidRPr="00B5716E">
        <w:rPr>
          <w:rFonts w:ascii="Times New Roman" w:eastAsia="SimSun" w:hAnsi="Times New Roman" w:cs="Times New Roman"/>
          <w:color w:val="000000"/>
        </w:rPr>
        <w:fldChar w:fldCharType="begin"/>
      </w:r>
      <w:r w:rsidRPr="00B5716E">
        <w:rPr>
          <w:rFonts w:ascii="Times New Roman" w:eastAsia="SimSun" w:hAnsi="Times New Roman" w:cs="Times New Roman"/>
          <w:color w:val="000000"/>
        </w:rPr>
        <w:instrText xml:space="preserve"> SEQ Table \* ARABIC </w:instrText>
      </w:r>
      <w:r w:rsidRPr="00B5716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5</w:t>
      </w:r>
      <w:r w:rsidRPr="00B5716E">
        <w:rPr>
          <w:rFonts w:ascii="Times New Roman" w:eastAsia="SimSun" w:hAnsi="Times New Roman" w:cs="Times New Roman"/>
          <w:color w:val="000000"/>
        </w:rPr>
        <w:fldChar w:fldCharType="end"/>
      </w:r>
      <w:bookmarkEnd w:id="32"/>
      <w:r w:rsidRPr="00B5716E">
        <w:rPr>
          <w:rFonts w:ascii="Times New Roman" w:eastAsia="SimSun" w:hAnsi="Times New Roman" w:cs="Times New Roman"/>
          <w:color w:val="000000"/>
        </w:rPr>
        <w:t xml:space="preserve">. Test sequences in </w:t>
      </w:r>
      <w:r>
        <w:rPr>
          <w:rFonts w:ascii="Times New Roman" w:eastAsia="SimSun" w:hAnsi="Times New Roman" w:cs="Times New Roman"/>
          <w:color w:val="000000"/>
        </w:rPr>
        <w:t>Panda</w:t>
      </w:r>
      <w:r w:rsidRPr="00B5716E">
        <w:rPr>
          <w:rFonts w:ascii="Times New Roman" w:eastAsia="SimSun" w:hAnsi="Times New Roman" w:cs="Times New Roman"/>
          <w:color w:val="000000"/>
        </w:rPr>
        <w:t xml:space="preserve">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5"/>
        <w:gridCol w:w="2070"/>
        <w:gridCol w:w="990"/>
        <w:gridCol w:w="990"/>
        <w:gridCol w:w="810"/>
        <w:gridCol w:w="990"/>
        <w:gridCol w:w="990"/>
        <w:gridCol w:w="1260"/>
      </w:tblGrid>
      <w:tr w:rsidR="000802E1" w:rsidRPr="00E8533C" w14:paraId="1A6ABC12" w14:textId="77777777" w:rsidTr="00856061">
        <w:trPr>
          <w:trHeight w:val="616"/>
        </w:trPr>
        <w:tc>
          <w:tcPr>
            <w:tcW w:w="895" w:type="dxa"/>
            <w:shd w:val="clear" w:color="auto" w:fill="auto"/>
          </w:tcPr>
          <w:p w14:paraId="396BA28D"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Class</w:t>
            </w:r>
          </w:p>
        </w:tc>
        <w:tc>
          <w:tcPr>
            <w:tcW w:w="2070" w:type="dxa"/>
            <w:shd w:val="clear" w:color="auto" w:fill="auto"/>
          </w:tcPr>
          <w:p w14:paraId="7147D9DB" w14:textId="4D028C86"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 xml:space="preserve">Sequence </w:t>
            </w:r>
            <w:r>
              <w:rPr>
                <w:rFonts w:ascii="Times New Roman" w:eastAsia="SimSun" w:hAnsi="Times New Roman" w:cs="Times New Roman"/>
                <w:b/>
                <w:bCs/>
                <w:szCs w:val="20"/>
              </w:rPr>
              <w:t>ID</w:t>
            </w:r>
          </w:p>
        </w:tc>
        <w:tc>
          <w:tcPr>
            <w:tcW w:w="990" w:type="dxa"/>
            <w:shd w:val="clear" w:color="auto" w:fill="auto"/>
          </w:tcPr>
          <w:p w14:paraId="6C7D9035"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count</w:t>
            </w:r>
          </w:p>
        </w:tc>
        <w:tc>
          <w:tcPr>
            <w:tcW w:w="990" w:type="dxa"/>
            <w:shd w:val="clear" w:color="auto" w:fill="auto"/>
          </w:tcPr>
          <w:p w14:paraId="28121F71"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rate</w:t>
            </w:r>
          </w:p>
        </w:tc>
        <w:tc>
          <w:tcPr>
            <w:tcW w:w="810" w:type="dxa"/>
            <w:shd w:val="clear" w:color="auto" w:fill="auto"/>
          </w:tcPr>
          <w:p w14:paraId="5A4CF1F7"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Bit depth</w:t>
            </w:r>
          </w:p>
        </w:tc>
        <w:tc>
          <w:tcPr>
            <w:tcW w:w="990" w:type="dxa"/>
          </w:tcPr>
          <w:p w14:paraId="54EB683F"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skipped</w:t>
            </w:r>
          </w:p>
        </w:tc>
        <w:tc>
          <w:tcPr>
            <w:tcW w:w="990" w:type="dxa"/>
            <w:shd w:val="clear" w:color="auto" w:fill="auto"/>
          </w:tcPr>
          <w:p w14:paraId="660B18B8"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coded</w:t>
            </w:r>
          </w:p>
        </w:tc>
        <w:tc>
          <w:tcPr>
            <w:tcW w:w="1260" w:type="dxa"/>
            <w:shd w:val="clear" w:color="auto" w:fill="auto"/>
          </w:tcPr>
          <w:p w14:paraId="52C030E5" w14:textId="1CCED9EB"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w:t>
            </w:r>
            <w:r w:rsidRPr="00E8533C">
              <w:rPr>
                <w:rFonts w:ascii="Times New Roman" w:eastAsia="SimSun" w:hAnsi="Times New Roman" w:cs="Times New Roman"/>
                <w:b/>
                <w:bCs/>
                <w:szCs w:val="20"/>
              </w:rPr>
              <w:t>AI</w:t>
            </w:r>
            <w:r>
              <w:rPr>
                <w:rFonts w:ascii="Times New Roman" w:eastAsia="SimSun" w:hAnsi="Times New Roman" w:cs="Times New Roman"/>
                <w:b/>
                <w:bCs/>
                <w:szCs w:val="20"/>
              </w:rPr>
              <w:br/>
              <w:t>_inner/e2e</w:t>
            </w:r>
          </w:p>
        </w:tc>
      </w:tr>
      <w:tr w:rsidR="000802E1" w:rsidRPr="004711DE" w14:paraId="51975B95" w14:textId="77777777" w:rsidTr="00856061">
        <w:trPr>
          <w:trHeight w:val="369"/>
        </w:trPr>
        <w:tc>
          <w:tcPr>
            <w:tcW w:w="895" w:type="dxa"/>
            <w:shd w:val="clear" w:color="auto" w:fill="auto"/>
          </w:tcPr>
          <w:p w14:paraId="0BBDCBB8" w14:textId="3E8B582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070" w:type="dxa"/>
            <w:shd w:val="clear" w:color="auto" w:fill="auto"/>
          </w:tcPr>
          <w:p w14:paraId="0B3D08C5" w14:textId="6B579F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57, 58, 69, 70, 72, 73, 77</w:t>
            </w:r>
          </w:p>
        </w:tc>
        <w:tc>
          <w:tcPr>
            <w:tcW w:w="990" w:type="dxa"/>
            <w:shd w:val="clear" w:color="auto" w:fill="auto"/>
          </w:tcPr>
          <w:p w14:paraId="3F862683" w14:textId="72F33C9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18804B3B" w14:textId="2D4E1976"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0CD2CF8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E70579F" w14:textId="26B1498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06DE1F9E" w14:textId="1348FE9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126FB45D" w14:textId="2464D30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512828D3" w14:textId="77777777" w:rsidTr="00856061">
        <w:trPr>
          <w:trHeight w:val="369"/>
        </w:trPr>
        <w:tc>
          <w:tcPr>
            <w:tcW w:w="895" w:type="dxa"/>
            <w:shd w:val="clear" w:color="auto" w:fill="auto"/>
          </w:tcPr>
          <w:p w14:paraId="113902A4" w14:textId="59C6CCA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070" w:type="dxa"/>
            <w:shd w:val="clear" w:color="auto" w:fill="auto"/>
          </w:tcPr>
          <w:p w14:paraId="532711E9" w14:textId="073941BC"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3, 11, 16, 17, 21, 23, 27, 29, 30, 33, 35, 37, 39, 43, 53, 56, 97</w:t>
            </w:r>
          </w:p>
        </w:tc>
        <w:tc>
          <w:tcPr>
            <w:tcW w:w="990" w:type="dxa"/>
            <w:shd w:val="clear" w:color="auto" w:fill="auto"/>
          </w:tcPr>
          <w:p w14:paraId="1CE70AA9" w14:textId="276C42C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6690C843" w14:textId="52E7CBA2"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5B5FAE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B61728" w14:textId="1163D36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64A304EA" w14:textId="1BCFCF3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5D00655E" w14:textId="1C5D485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35600D83" w14:textId="77777777" w:rsidTr="00856061">
        <w:trPr>
          <w:trHeight w:val="356"/>
        </w:trPr>
        <w:tc>
          <w:tcPr>
            <w:tcW w:w="895" w:type="dxa"/>
            <w:shd w:val="clear" w:color="auto" w:fill="auto"/>
          </w:tcPr>
          <w:p w14:paraId="558E7E3F" w14:textId="2347703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070" w:type="dxa"/>
            <w:shd w:val="clear" w:color="auto" w:fill="auto"/>
          </w:tcPr>
          <w:p w14:paraId="568E216F" w14:textId="7B92982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88, 89, 90, 95, 109, 112, 113, 115, 117, 119, 122, 124</w:t>
            </w:r>
          </w:p>
        </w:tc>
        <w:tc>
          <w:tcPr>
            <w:tcW w:w="990" w:type="dxa"/>
            <w:shd w:val="clear" w:color="auto" w:fill="auto"/>
          </w:tcPr>
          <w:p w14:paraId="25A58468" w14:textId="622C3ED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59D53E88" w14:textId="5DC73D8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64CCBC73" w14:textId="23B6369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1D6667D6" w14:textId="7EE66BA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7CAA5155" w14:textId="0A4D3F9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2CFF2CDB" w14:textId="79259A30"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1218AC06" w14:textId="77777777" w:rsidTr="00856061">
        <w:trPr>
          <w:trHeight w:val="369"/>
        </w:trPr>
        <w:tc>
          <w:tcPr>
            <w:tcW w:w="895" w:type="dxa"/>
            <w:shd w:val="clear" w:color="auto" w:fill="auto"/>
          </w:tcPr>
          <w:p w14:paraId="4F0CFC65" w14:textId="344912F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r w:rsidRPr="00856061">
              <w:rPr>
                <w:rFonts w:ascii="Times New Roman" w:hAnsi="Times New Roman" w:cs="Times New Roman"/>
                <w:lang w:eastAsia="en-GB"/>
              </w:rPr>
              <w:t>2</w:t>
            </w:r>
          </w:p>
        </w:tc>
        <w:tc>
          <w:tcPr>
            <w:tcW w:w="2070" w:type="dxa"/>
            <w:shd w:val="clear" w:color="auto" w:fill="auto"/>
            <w:vAlign w:val="bottom"/>
          </w:tcPr>
          <w:p w14:paraId="403B811D" w14:textId="5121A6D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64, 65, 66, 67, 71, 78, 149</w:t>
            </w:r>
          </w:p>
        </w:tc>
        <w:tc>
          <w:tcPr>
            <w:tcW w:w="990" w:type="dxa"/>
            <w:shd w:val="clear" w:color="auto" w:fill="auto"/>
          </w:tcPr>
          <w:p w14:paraId="45D507E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189C347B"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3B96222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9AA3434"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61A15B2C"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6338E3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1758307" w14:textId="77777777" w:rsidTr="00856061">
        <w:trPr>
          <w:trHeight w:val="369"/>
        </w:trPr>
        <w:tc>
          <w:tcPr>
            <w:tcW w:w="895" w:type="dxa"/>
            <w:shd w:val="clear" w:color="auto" w:fill="auto"/>
          </w:tcPr>
          <w:p w14:paraId="7617E6BB" w14:textId="142FABC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r w:rsidRPr="00856061">
              <w:rPr>
                <w:rFonts w:ascii="Times New Roman" w:hAnsi="Times New Roman" w:cs="Times New Roman"/>
                <w:lang w:eastAsia="en-GB"/>
              </w:rPr>
              <w:t>2</w:t>
            </w:r>
          </w:p>
        </w:tc>
        <w:tc>
          <w:tcPr>
            <w:tcW w:w="2070" w:type="dxa"/>
            <w:shd w:val="clear" w:color="auto" w:fill="auto"/>
          </w:tcPr>
          <w:p w14:paraId="0DFB8C7F" w14:textId="0B65AB1E"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1, 5, 13, 15, 19, 24, 28, 32, 34, 38, 40, 41, 42, 44, 46, 52, 54, 139</w:t>
            </w:r>
          </w:p>
        </w:tc>
        <w:tc>
          <w:tcPr>
            <w:tcW w:w="990" w:type="dxa"/>
            <w:shd w:val="clear" w:color="auto" w:fill="auto"/>
          </w:tcPr>
          <w:p w14:paraId="0649A1A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51CB6260"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0289ED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68D4D7"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50B9FC5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A11B9D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E080960" w14:textId="77777777" w:rsidTr="00856061">
        <w:trPr>
          <w:trHeight w:val="356"/>
        </w:trPr>
        <w:tc>
          <w:tcPr>
            <w:tcW w:w="895" w:type="dxa"/>
            <w:shd w:val="clear" w:color="auto" w:fill="auto"/>
          </w:tcPr>
          <w:p w14:paraId="369C5502" w14:textId="1ECF49A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C</w:t>
            </w:r>
            <w:r w:rsidRPr="00856061">
              <w:rPr>
                <w:rFonts w:ascii="Times New Roman" w:hAnsi="Times New Roman" w:cs="Times New Roman"/>
                <w:lang w:eastAsia="en-GB"/>
              </w:rPr>
              <w:t>2</w:t>
            </w:r>
          </w:p>
        </w:tc>
        <w:tc>
          <w:tcPr>
            <w:tcW w:w="2070" w:type="dxa"/>
            <w:shd w:val="clear" w:color="auto" w:fill="auto"/>
          </w:tcPr>
          <w:p w14:paraId="26760C70" w14:textId="66CE33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80, 84, 94, 101, 102, 103, 105, 106, 110, 116, 123, 158</w:t>
            </w:r>
          </w:p>
        </w:tc>
        <w:tc>
          <w:tcPr>
            <w:tcW w:w="990" w:type="dxa"/>
            <w:shd w:val="clear" w:color="auto" w:fill="auto"/>
          </w:tcPr>
          <w:p w14:paraId="19C7EEF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26266D9E"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2B48069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0532821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7DB46F2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E195F73"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26004D18" w14:textId="6946E1B0" w:rsidR="00742733" w:rsidRPr="00BC3071"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33" w:name="_Ref166358046"/>
      <w:r>
        <w:rPr>
          <w:rFonts w:ascii="Times New Roman" w:eastAsia="SimSun" w:hAnsi="Times New Roman" w:cs="Times New Roman"/>
          <w:szCs w:val="20"/>
        </w:rPr>
        <w:t>More d</w:t>
      </w:r>
      <w:r w:rsidRPr="00BC3071">
        <w:rPr>
          <w:rFonts w:ascii="Times New Roman" w:eastAsia="SimSun" w:hAnsi="Times New Roman" w:cs="Times New Roman"/>
          <w:szCs w:val="20"/>
        </w:rPr>
        <w:t xml:space="preserve">etails about </w:t>
      </w:r>
      <w:proofErr w:type="spellStart"/>
      <w:r>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Pr="00BC3071">
        <w:rPr>
          <w:rFonts w:ascii="Times New Roman" w:eastAsia="SimSun" w:hAnsi="Times New Roman" w:cs="Times New Roman"/>
          <w:szCs w:val="20"/>
        </w:rPr>
        <w:t xml:space="preserve"> dataset </w:t>
      </w:r>
      <w:r>
        <w:rPr>
          <w:rFonts w:ascii="Times New Roman" w:eastAsia="SimSun" w:hAnsi="Times New Roman" w:cs="Times New Roman"/>
          <w:szCs w:val="20"/>
        </w:rPr>
        <w:t>are</w:t>
      </w:r>
      <w:r w:rsidRPr="00BC3071">
        <w:rPr>
          <w:rFonts w:ascii="Times New Roman" w:eastAsia="SimSun" w:hAnsi="Times New Roman" w:cs="Times New Roman"/>
          <w:szCs w:val="20"/>
        </w:rPr>
        <w:t xml:space="preserve"> available at </w:t>
      </w:r>
      <w:hyperlink r:id="rId15" w:history="1">
        <w:r w:rsidRPr="00714CAD">
          <w:rPr>
            <w:rStyle w:val="Hyperlink"/>
            <w:rFonts w:ascii="Times New Roman" w:eastAsia="SimSun" w:hAnsi="Times New Roman" w:cs="Times New Roman"/>
            <w:szCs w:val="20"/>
          </w:rPr>
          <w:t>https://pandaset.org/</w:t>
        </w:r>
      </w:hyperlink>
      <w:r w:rsidRPr="00BC3071">
        <w:rPr>
          <w:rFonts w:ascii="Times New Roman" w:eastAsia="SimSun" w:hAnsi="Times New Roman" w:cs="Times New Roman"/>
          <w:szCs w:val="20"/>
        </w:rPr>
        <w:t xml:space="preserve">. The dataset </w:t>
      </w:r>
      <w:r>
        <w:rPr>
          <w:rFonts w:ascii="Times New Roman" w:eastAsia="SimSun" w:hAnsi="Times New Roman" w:cs="Times New Roman"/>
          <w:szCs w:val="20"/>
        </w:rPr>
        <w:t xml:space="preserve">with annotation </w:t>
      </w:r>
      <w:r w:rsidRPr="00BC3071">
        <w:rPr>
          <w:rFonts w:ascii="Times New Roman" w:eastAsia="SimSun" w:hAnsi="Times New Roman" w:cs="Times New Roman"/>
          <w:szCs w:val="20"/>
        </w:rPr>
        <w:t xml:space="preserve">can be downloaded from </w:t>
      </w:r>
      <w:hyperlink r:id="rId16" w:history="1">
        <w:r w:rsidR="00C56012" w:rsidRPr="00B5716E">
          <w:rPr>
            <w:rFonts w:ascii="Times New Roman" w:eastAsia="SimSun" w:hAnsi="Times New Roman" w:cs="Times New Roman"/>
            <w:szCs w:val="20"/>
          </w:rPr>
          <w:t>https://content.mpeg.expert/data/MPEG-AI/VCM/Pandaset/</w:t>
        </w:r>
      </w:hyperlink>
      <w:r w:rsidRPr="00BC3071">
        <w:rPr>
          <w:rFonts w:ascii="Times New Roman" w:eastAsia="SimSun" w:hAnsi="Times New Roman" w:cs="Times New Roman"/>
          <w:szCs w:val="20"/>
        </w:rPr>
        <w:t>.</w:t>
      </w:r>
    </w:p>
    <w:p w14:paraId="5DEF718B" w14:textId="2E2A8AE2" w:rsidR="00742733"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BC3071">
        <w:rPr>
          <w:rFonts w:ascii="Times New Roman" w:eastAsia="SimSun" w:hAnsi="Times New Roman" w:cs="Times New Roman"/>
          <w:szCs w:val="20"/>
        </w:rPr>
        <w:t>The MD5 checksums of the Panda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_Ref166402040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227D2E">
        <w:rPr>
          <w:rFonts w:ascii="Times New Roman" w:eastAsia="SimSun" w:hAnsi="Times New Roman" w:cs="Times New Roman"/>
          <w:color w:val="000000"/>
        </w:rPr>
        <w:t xml:space="preserve">Table </w:t>
      </w:r>
      <w:r w:rsidRPr="00227D2E">
        <w:rPr>
          <w:rFonts w:ascii="Times New Roman" w:eastAsia="SimSun" w:hAnsi="Times New Roman" w:cs="Times New Roman"/>
          <w:noProof/>
          <w:color w:val="000000"/>
        </w:rPr>
        <w:t>6</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F1CB4C" w14:textId="1A0FAC83" w:rsidR="00E8533C" w:rsidRPr="00F55130" w:rsidRDefault="00F55130" w:rsidP="00F551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34" w:name="_Ref166402040"/>
      <w:r w:rsidRPr="00227D2E">
        <w:rPr>
          <w:rFonts w:ascii="Times New Roman" w:eastAsia="SimSun" w:hAnsi="Times New Roman" w:cs="Times New Roman"/>
          <w:color w:val="000000"/>
        </w:rPr>
        <w:lastRenderedPageBreak/>
        <w:t xml:space="preserve">Table </w:t>
      </w:r>
      <w:r w:rsidRPr="00227D2E">
        <w:rPr>
          <w:rFonts w:ascii="Times New Roman" w:eastAsia="SimSun" w:hAnsi="Times New Roman" w:cs="Times New Roman"/>
          <w:color w:val="000000"/>
        </w:rPr>
        <w:fldChar w:fldCharType="begin"/>
      </w:r>
      <w:r w:rsidRPr="00227D2E">
        <w:rPr>
          <w:rFonts w:ascii="Times New Roman" w:eastAsia="SimSun" w:hAnsi="Times New Roman" w:cs="Times New Roman"/>
          <w:color w:val="000000"/>
        </w:rPr>
        <w:instrText xml:space="preserve"> SEQ Table \* ARABIC </w:instrText>
      </w:r>
      <w:r w:rsidRPr="00227D2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6</w:t>
      </w:r>
      <w:r w:rsidRPr="00227D2E">
        <w:rPr>
          <w:rFonts w:ascii="Times New Roman" w:eastAsia="SimSun" w:hAnsi="Times New Roman" w:cs="Times New Roman"/>
          <w:color w:val="000000"/>
        </w:rPr>
        <w:fldChar w:fldCharType="end"/>
      </w:r>
      <w:bookmarkEnd w:id="34"/>
      <w:r w:rsidRPr="00227D2E">
        <w:rPr>
          <w:rFonts w:ascii="Times New Roman" w:eastAsia="SimSun" w:hAnsi="Times New Roman" w:cs="Times New Roman"/>
          <w:color w:val="000000"/>
        </w:rPr>
        <w:t xml:space="preserve">. MD5 checksum of the test sequences in </w:t>
      </w:r>
      <w:r>
        <w:rPr>
          <w:rFonts w:ascii="Times New Roman" w:eastAsia="SimSun" w:hAnsi="Times New Roman" w:cs="Times New Roman"/>
          <w:color w:val="000000"/>
        </w:rPr>
        <w:t>Panda</w:t>
      </w:r>
      <w:r w:rsidRPr="00227D2E">
        <w:rPr>
          <w:rFonts w:ascii="Times New Roman" w:eastAsia="SimSun" w:hAnsi="Times New Roman" w:cs="Times New Roman"/>
          <w:color w:val="000000"/>
        </w:rPr>
        <w:t xml:space="preserve"> dataset</w:t>
      </w:r>
      <w:bookmarkEnd w:id="33"/>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E8533C" w:rsidRPr="009C5B35" w14:paraId="261D0D0D" w14:textId="77777777" w:rsidTr="00F55130">
        <w:trPr>
          <w:trHeight w:val="287"/>
        </w:trPr>
        <w:tc>
          <w:tcPr>
            <w:tcW w:w="903" w:type="dxa"/>
          </w:tcPr>
          <w:p w14:paraId="4D11128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23003A55"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5ACA835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0C5433" w:rsidRPr="009C5B35" w14:paraId="049CDD0A" w14:textId="77777777" w:rsidTr="00F55130">
        <w:trPr>
          <w:trHeight w:val="287"/>
        </w:trPr>
        <w:tc>
          <w:tcPr>
            <w:tcW w:w="903" w:type="dxa"/>
          </w:tcPr>
          <w:p w14:paraId="438A75E7" w14:textId="0E0582C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31D9F204" w14:textId="54A01FA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57</w:t>
            </w:r>
          </w:p>
        </w:tc>
        <w:tc>
          <w:tcPr>
            <w:tcW w:w="5580" w:type="dxa"/>
            <w:shd w:val="clear" w:color="auto" w:fill="auto"/>
          </w:tcPr>
          <w:p w14:paraId="112647CA" w14:textId="53392F8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9130490082689713a69e575a80fb4ad6</w:t>
            </w:r>
          </w:p>
        </w:tc>
      </w:tr>
      <w:tr w:rsidR="000C5433" w:rsidRPr="009C5B35" w14:paraId="33B8654A" w14:textId="77777777" w:rsidTr="00F55130">
        <w:trPr>
          <w:trHeight w:val="287"/>
        </w:trPr>
        <w:tc>
          <w:tcPr>
            <w:tcW w:w="903" w:type="dxa"/>
          </w:tcPr>
          <w:p w14:paraId="10D87525" w14:textId="129BA59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B12BBDF" w14:textId="3283D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58</w:t>
            </w:r>
          </w:p>
        </w:tc>
        <w:tc>
          <w:tcPr>
            <w:tcW w:w="5580" w:type="dxa"/>
            <w:shd w:val="clear" w:color="auto" w:fill="auto"/>
          </w:tcPr>
          <w:p w14:paraId="78BE3306" w14:textId="2020260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1440c40a45549a2f445e7f77d68ade95</w:t>
            </w:r>
          </w:p>
        </w:tc>
      </w:tr>
      <w:tr w:rsidR="000C5433" w:rsidRPr="009C5B35" w14:paraId="52997E0E" w14:textId="77777777" w:rsidTr="00F55130">
        <w:trPr>
          <w:trHeight w:val="287"/>
        </w:trPr>
        <w:tc>
          <w:tcPr>
            <w:tcW w:w="903" w:type="dxa"/>
          </w:tcPr>
          <w:p w14:paraId="4412A851" w14:textId="587CD7B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1ACFFC80" w14:textId="176A54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69</w:t>
            </w:r>
          </w:p>
        </w:tc>
        <w:tc>
          <w:tcPr>
            <w:tcW w:w="5580" w:type="dxa"/>
            <w:shd w:val="clear" w:color="auto" w:fill="auto"/>
          </w:tcPr>
          <w:p w14:paraId="38168282" w14:textId="16E61C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3910301cc88baf0784a857ab7311dfc7</w:t>
            </w:r>
          </w:p>
        </w:tc>
      </w:tr>
      <w:tr w:rsidR="000C5433" w:rsidRPr="009C5B35" w14:paraId="7A42F9D0" w14:textId="77777777" w:rsidTr="00F55130">
        <w:trPr>
          <w:trHeight w:val="287"/>
        </w:trPr>
        <w:tc>
          <w:tcPr>
            <w:tcW w:w="903" w:type="dxa"/>
          </w:tcPr>
          <w:p w14:paraId="6585CE34" w14:textId="597E495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944890A" w14:textId="5B03120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70</w:t>
            </w:r>
          </w:p>
        </w:tc>
        <w:tc>
          <w:tcPr>
            <w:tcW w:w="5580" w:type="dxa"/>
            <w:shd w:val="clear" w:color="auto" w:fill="auto"/>
          </w:tcPr>
          <w:p w14:paraId="354A30E8" w14:textId="450BB1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f2010059d5c7cc6994f6fe57f6c0b3b8</w:t>
            </w:r>
          </w:p>
        </w:tc>
      </w:tr>
      <w:tr w:rsidR="000C5433" w:rsidRPr="009C5B35" w14:paraId="11269BC6" w14:textId="77777777" w:rsidTr="00F55130">
        <w:trPr>
          <w:trHeight w:val="287"/>
        </w:trPr>
        <w:tc>
          <w:tcPr>
            <w:tcW w:w="903" w:type="dxa"/>
          </w:tcPr>
          <w:p w14:paraId="76768FFA" w14:textId="4AD0D4B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3D7E6DEB" w14:textId="16E4645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72</w:t>
            </w:r>
          </w:p>
        </w:tc>
        <w:tc>
          <w:tcPr>
            <w:tcW w:w="5580" w:type="dxa"/>
            <w:shd w:val="clear" w:color="auto" w:fill="auto"/>
          </w:tcPr>
          <w:p w14:paraId="364BB334" w14:textId="30F987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680260f1c9b02008e274ce95f9b695bb</w:t>
            </w:r>
          </w:p>
        </w:tc>
      </w:tr>
      <w:tr w:rsidR="000C5433" w:rsidRPr="009C5B35" w14:paraId="090B8DC6" w14:textId="77777777" w:rsidTr="00F55130">
        <w:trPr>
          <w:trHeight w:val="287"/>
        </w:trPr>
        <w:tc>
          <w:tcPr>
            <w:tcW w:w="903" w:type="dxa"/>
          </w:tcPr>
          <w:p w14:paraId="1132B228" w14:textId="7D38AF4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60E956FC" w14:textId="4107810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73</w:t>
            </w:r>
          </w:p>
        </w:tc>
        <w:tc>
          <w:tcPr>
            <w:tcW w:w="5580" w:type="dxa"/>
            <w:shd w:val="clear" w:color="auto" w:fill="auto"/>
          </w:tcPr>
          <w:p w14:paraId="72BAF30F" w14:textId="23DFF8C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17901de39c20e19997428387797a9161</w:t>
            </w:r>
          </w:p>
        </w:tc>
      </w:tr>
      <w:tr w:rsidR="000C5433" w:rsidRPr="009C5B35" w14:paraId="6BFA5A17" w14:textId="77777777" w:rsidTr="00F55130">
        <w:trPr>
          <w:trHeight w:val="287"/>
        </w:trPr>
        <w:tc>
          <w:tcPr>
            <w:tcW w:w="903" w:type="dxa"/>
          </w:tcPr>
          <w:p w14:paraId="1B4A9A0E" w14:textId="34734B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1804DC9C" w14:textId="4EA8B4E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77</w:t>
            </w:r>
          </w:p>
        </w:tc>
        <w:tc>
          <w:tcPr>
            <w:tcW w:w="5580" w:type="dxa"/>
            <w:shd w:val="clear" w:color="auto" w:fill="auto"/>
          </w:tcPr>
          <w:p w14:paraId="0D901821" w14:textId="1E4EA7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15fb8f97f221ad0d09ef712ba98f3b32</w:t>
            </w:r>
          </w:p>
        </w:tc>
      </w:tr>
      <w:tr w:rsidR="000C5433" w:rsidRPr="009C5B35" w14:paraId="59B8EC01" w14:textId="77777777" w:rsidTr="00F55130">
        <w:trPr>
          <w:trHeight w:val="287"/>
        </w:trPr>
        <w:tc>
          <w:tcPr>
            <w:tcW w:w="903" w:type="dxa"/>
          </w:tcPr>
          <w:p w14:paraId="7E5F15B8" w14:textId="1A41B12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0D12D4E" w14:textId="7AFF52F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p>
        </w:tc>
        <w:tc>
          <w:tcPr>
            <w:tcW w:w="5580" w:type="dxa"/>
            <w:shd w:val="clear" w:color="auto" w:fill="auto"/>
          </w:tcPr>
          <w:p w14:paraId="13C3CDC0" w14:textId="39428E3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b9adefa4b91950dff73d68e3084f0087</w:t>
            </w:r>
          </w:p>
        </w:tc>
      </w:tr>
      <w:tr w:rsidR="000C5433" w:rsidRPr="009C5B35" w14:paraId="77E1927F" w14:textId="77777777" w:rsidTr="00F55130">
        <w:trPr>
          <w:trHeight w:val="287"/>
        </w:trPr>
        <w:tc>
          <w:tcPr>
            <w:tcW w:w="903" w:type="dxa"/>
          </w:tcPr>
          <w:p w14:paraId="2642D77A" w14:textId="366DDE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D51397C" w14:textId="683EFF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11</w:t>
            </w:r>
          </w:p>
        </w:tc>
        <w:tc>
          <w:tcPr>
            <w:tcW w:w="5580" w:type="dxa"/>
            <w:shd w:val="clear" w:color="auto" w:fill="auto"/>
          </w:tcPr>
          <w:p w14:paraId="601745E7" w14:textId="3D44BA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30d36645cd4f91392cfa6b2af591efe5</w:t>
            </w:r>
          </w:p>
        </w:tc>
      </w:tr>
      <w:tr w:rsidR="000C5433" w:rsidRPr="009C5B35" w14:paraId="4468610D" w14:textId="77777777" w:rsidTr="00F55130">
        <w:trPr>
          <w:trHeight w:val="287"/>
        </w:trPr>
        <w:tc>
          <w:tcPr>
            <w:tcW w:w="903" w:type="dxa"/>
          </w:tcPr>
          <w:p w14:paraId="23BDFB57" w14:textId="3D1924C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A5FECFB" w14:textId="286FC88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16</w:t>
            </w:r>
          </w:p>
        </w:tc>
        <w:tc>
          <w:tcPr>
            <w:tcW w:w="5580" w:type="dxa"/>
            <w:shd w:val="clear" w:color="auto" w:fill="auto"/>
          </w:tcPr>
          <w:p w14:paraId="5D1331BF" w14:textId="75253D3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59deb96e6d0384d10afaa5ce10a90e26</w:t>
            </w:r>
          </w:p>
        </w:tc>
      </w:tr>
      <w:tr w:rsidR="000C5433" w:rsidRPr="009C5B35" w14:paraId="06E70806" w14:textId="77777777" w:rsidTr="00F55130">
        <w:trPr>
          <w:trHeight w:val="287"/>
        </w:trPr>
        <w:tc>
          <w:tcPr>
            <w:tcW w:w="903" w:type="dxa"/>
          </w:tcPr>
          <w:p w14:paraId="73600271" w14:textId="33F45B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54A9745" w14:textId="3BC9CC2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17</w:t>
            </w:r>
          </w:p>
        </w:tc>
        <w:tc>
          <w:tcPr>
            <w:tcW w:w="5580" w:type="dxa"/>
            <w:shd w:val="clear" w:color="auto" w:fill="auto"/>
          </w:tcPr>
          <w:p w14:paraId="599A1366" w14:textId="7475D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206ad92bdfaf0cfa78825500b239908f</w:t>
            </w:r>
          </w:p>
        </w:tc>
      </w:tr>
      <w:tr w:rsidR="000C5433" w:rsidRPr="009C5B35" w14:paraId="39597D6E" w14:textId="77777777" w:rsidTr="00F55130">
        <w:trPr>
          <w:trHeight w:val="287"/>
        </w:trPr>
        <w:tc>
          <w:tcPr>
            <w:tcW w:w="903" w:type="dxa"/>
          </w:tcPr>
          <w:p w14:paraId="682B8B18" w14:textId="5E27B12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9840B68" w14:textId="7C18BB1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21</w:t>
            </w:r>
          </w:p>
        </w:tc>
        <w:tc>
          <w:tcPr>
            <w:tcW w:w="5580" w:type="dxa"/>
            <w:shd w:val="clear" w:color="auto" w:fill="auto"/>
          </w:tcPr>
          <w:p w14:paraId="09B68002" w14:textId="6F042E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ec53bde219de6dc4561829654365cc42</w:t>
            </w:r>
          </w:p>
        </w:tc>
      </w:tr>
      <w:tr w:rsidR="000C5433" w:rsidRPr="009C5B35" w14:paraId="003BC481" w14:textId="77777777" w:rsidTr="00F55130">
        <w:trPr>
          <w:trHeight w:val="287"/>
        </w:trPr>
        <w:tc>
          <w:tcPr>
            <w:tcW w:w="903" w:type="dxa"/>
          </w:tcPr>
          <w:p w14:paraId="392DC159" w14:textId="7FED0C4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B5F4BC0" w14:textId="5A8E5B7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23</w:t>
            </w:r>
          </w:p>
        </w:tc>
        <w:tc>
          <w:tcPr>
            <w:tcW w:w="5580" w:type="dxa"/>
            <w:shd w:val="clear" w:color="auto" w:fill="auto"/>
          </w:tcPr>
          <w:p w14:paraId="01E9C51E" w14:textId="5673CCD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0212ceac5619c8fd5ea83d39072fcd2f</w:t>
            </w:r>
          </w:p>
        </w:tc>
      </w:tr>
      <w:tr w:rsidR="000C5433" w:rsidRPr="0006218D" w14:paraId="12688953" w14:textId="77777777" w:rsidTr="00F55130">
        <w:trPr>
          <w:trHeight w:val="287"/>
        </w:trPr>
        <w:tc>
          <w:tcPr>
            <w:tcW w:w="903" w:type="dxa"/>
          </w:tcPr>
          <w:p w14:paraId="0FEE299D" w14:textId="29074A3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EBF1E9B" w14:textId="7EF78CC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27</w:t>
            </w:r>
          </w:p>
        </w:tc>
        <w:tc>
          <w:tcPr>
            <w:tcW w:w="5580" w:type="dxa"/>
            <w:shd w:val="clear" w:color="auto" w:fill="auto"/>
          </w:tcPr>
          <w:p w14:paraId="45060131" w14:textId="410B2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63b21eb8e620e19e61397321a7cc8023</w:t>
            </w:r>
          </w:p>
        </w:tc>
      </w:tr>
      <w:tr w:rsidR="000C5433" w:rsidRPr="0006218D" w14:paraId="6679422F" w14:textId="77777777" w:rsidTr="00F55130">
        <w:trPr>
          <w:trHeight w:val="287"/>
        </w:trPr>
        <w:tc>
          <w:tcPr>
            <w:tcW w:w="903" w:type="dxa"/>
          </w:tcPr>
          <w:p w14:paraId="5C8BC4A1" w14:textId="54ECF2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34B8C" w14:textId="2119073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29</w:t>
            </w:r>
          </w:p>
        </w:tc>
        <w:tc>
          <w:tcPr>
            <w:tcW w:w="5580" w:type="dxa"/>
            <w:shd w:val="clear" w:color="auto" w:fill="auto"/>
          </w:tcPr>
          <w:p w14:paraId="0E762BC1" w14:textId="0769BD7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b97e9951a61340441d1ee7e69d420b9e</w:t>
            </w:r>
          </w:p>
        </w:tc>
      </w:tr>
      <w:tr w:rsidR="000C5433" w:rsidRPr="0006218D" w14:paraId="2E6EE33A" w14:textId="77777777" w:rsidTr="00F55130">
        <w:trPr>
          <w:trHeight w:val="287"/>
        </w:trPr>
        <w:tc>
          <w:tcPr>
            <w:tcW w:w="903" w:type="dxa"/>
          </w:tcPr>
          <w:p w14:paraId="1CDBDC68" w14:textId="6F0FFC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9A3551A" w14:textId="5345E36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5580" w:type="dxa"/>
            <w:shd w:val="clear" w:color="auto" w:fill="auto"/>
          </w:tcPr>
          <w:p w14:paraId="4A049FAF" w14:textId="745F76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f0df4c2f6bb9101a34c74a738ad6d2bb</w:t>
            </w:r>
          </w:p>
        </w:tc>
      </w:tr>
      <w:tr w:rsidR="000C5433" w:rsidRPr="0006218D" w14:paraId="2580D501" w14:textId="77777777" w:rsidTr="00F55130">
        <w:trPr>
          <w:trHeight w:val="287"/>
        </w:trPr>
        <w:tc>
          <w:tcPr>
            <w:tcW w:w="903" w:type="dxa"/>
          </w:tcPr>
          <w:p w14:paraId="56CA7302" w14:textId="5A783D6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FAB076B" w14:textId="51D7D7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5580" w:type="dxa"/>
            <w:shd w:val="clear" w:color="auto" w:fill="auto"/>
          </w:tcPr>
          <w:p w14:paraId="4F4858BB" w14:textId="722D019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5854fb8637c1712376722531ba3e44ee</w:t>
            </w:r>
          </w:p>
        </w:tc>
      </w:tr>
      <w:tr w:rsidR="000C5433" w:rsidRPr="0006218D" w14:paraId="7F62B2C3" w14:textId="77777777" w:rsidTr="00F55130">
        <w:trPr>
          <w:trHeight w:val="287"/>
        </w:trPr>
        <w:tc>
          <w:tcPr>
            <w:tcW w:w="903" w:type="dxa"/>
          </w:tcPr>
          <w:p w14:paraId="1C9734DE" w14:textId="0870DFD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FD3FC7E" w14:textId="6D4754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35</w:t>
            </w:r>
          </w:p>
        </w:tc>
        <w:tc>
          <w:tcPr>
            <w:tcW w:w="5580" w:type="dxa"/>
            <w:shd w:val="clear" w:color="auto" w:fill="auto"/>
          </w:tcPr>
          <w:p w14:paraId="328A516E" w14:textId="2D4115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1ffc71a4adbad0c6404f9feb07703943</w:t>
            </w:r>
          </w:p>
        </w:tc>
      </w:tr>
      <w:tr w:rsidR="000C5433" w:rsidRPr="0006218D" w14:paraId="28D33D0A" w14:textId="77777777" w:rsidTr="00F55130">
        <w:trPr>
          <w:trHeight w:val="287"/>
        </w:trPr>
        <w:tc>
          <w:tcPr>
            <w:tcW w:w="903" w:type="dxa"/>
          </w:tcPr>
          <w:p w14:paraId="07E6FD37" w14:textId="4AD9609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38CDDAE" w14:textId="105BE81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37</w:t>
            </w:r>
          </w:p>
        </w:tc>
        <w:tc>
          <w:tcPr>
            <w:tcW w:w="5580" w:type="dxa"/>
            <w:shd w:val="clear" w:color="auto" w:fill="auto"/>
          </w:tcPr>
          <w:p w14:paraId="0E21269E" w14:textId="34DAB9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8dccf94cab1f9a1540e8a58dd1b6a3b9</w:t>
            </w:r>
          </w:p>
        </w:tc>
      </w:tr>
      <w:tr w:rsidR="000C5433" w:rsidRPr="0006218D" w14:paraId="05FA0DC7" w14:textId="77777777" w:rsidTr="00F55130">
        <w:trPr>
          <w:trHeight w:val="287"/>
        </w:trPr>
        <w:tc>
          <w:tcPr>
            <w:tcW w:w="903" w:type="dxa"/>
          </w:tcPr>
          <w:p w14:paraId="773A794F" w14:textId="64EF44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194CD040" w14:textId="4A2DD2E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39</w:t>
            </w:r>
          </w:p>
        </w:tc>
        <w:tc>
          <w:tcPr>
            <w:tcW w:w="5580" w:type="dxa"/>
            <w:shd w:val="clear" w:color="auto" w:fill="auto"/>
          </w:tcPr>
          <w:p w14:paraId="32DDE72A" w14:textId="544DCA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2c17b499c276424ff661531e4f624208</w:t>
            </w:r>
          </w:p>
        </w:tc>
      </w:tr>
      <w:tr w:rsidR="000C5433" w:rsidRPr="0006218D" w14:paraId="0FFC4626" w14:textId="77777777" w:rsidTr="00F55130">
        <w:trPr>
          <w:trHeight w:val="287"/>
        </w:trPr>
        <w:tc>
          <w:tcPr>
            <w:tcW w:w="903" w:type="dxa"/>
          </w:tcPr>
          <w:p w14:paraId="4FCCA5E6" w14:textId="5C1BD8E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545D6" w14:textId="335CD92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43</w:t>
            </w:r>
          </w:p>
        </w:tc>
        <w:tc>
          <w:tcPr>
            <w:tcW w:w="5580" w:type="dxa"/>
            <w:shd w:val="clear" w:color="auto" w:fill="auto"/>
          </w:tcPr>
          <w:p w14:paraId="5A55286A" w14:textId="72D901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622b88fc748ad35775c9dd11b912e1de</w:t>
            </w:r>
          </w:p>
        </w:tc>
      </w:tr>
      <w:tr w:rsidR="000C5433" w:rsidRPr="0006218D" w14:paraId="250EB79F" w14:textId="77777777" w:rsidTr="00F55130">
        <w:trPr>
          <w:trHeight w:val="287"/>
        </w:trPr>
        <w:tc>
          <w:tcPr>
            <w:tcW w:w="903" w:type="dxa"/>
          </w:tcPr>
          <w:p w14:paraId="2B2D08A5" w14:textId="40A706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B175DC" w14:textId="62ABC8B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w:t>
            </w:r>
          </w:p>
        </w:tc>
        <w:tc>
          <w:tcPr>
            <w:tcW w:w="5580" w:type="dxa"/>
            <w:shd w:val="clear" w:color="auto" w:fill="auto"/>
          </w:tcPr>
          <w:p w14:paraId="2803638C" w14:textId="7608CD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ec850c3929eb14e93819211a1a4bec25</w:t>
            </w:r>
          </w:p>
        </w:tc>
      </w:tr>
      <w:tr w:rsidR="000C5433" w:rsidRPr="0006218D" w14:paraId="710E2B3D" w14:textId="77777777" w:rsidTr="00F55130">
        <w:trPr>
          <w:trHeight w:val="287"/>
        </w:trPr>
        <w:tc>
          <w:tcPr>
            <w:tcW w:w="903" w:type="dxa"/>
          </w:tcPr>
          <w:p w14:paraId="6E0F1346" w14:textId="479DAC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53636275" w14:textId="06FE3F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56</w:t>
            </w:r>
          </w:p>
        </w:tc>
        <w:tc>
          <w:tcPr>
            <w:tcW w:w="5580" w:type="dxa"/>
            <w:shd w:val="clear" w:color="auto" w:fill="auto"/>
          </w:tcPr>
          <w:p w14:paraId="26C51047" w14:textId="132DD3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4f90b8bcb8201e9c15d3913c078f125b</w:t>
            </w:r>
          </w:p>
        </w:tc>
      </w:tr>
      <w:tr w:rsidR="000C5433" w:rsidRPr="0006218D" w14:paraId="01A07B7E" w14:textId="77777777" w:rsidTr="00F55130">
        <w:trPr>
          <w:trHeight w:val="287"/>
        </w:trPr>
        <w:tc>
          <w:tcPr>
            <w:tcW w:w="903" w:type="dxa"/>
          </w:tcPr>
          <w:p w14:paraId="1AE28D8B" w14:textId="04AE46A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005CC0E7" w14:textId="2CD89A4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5580" w:type="dxa"/>
            <w:shd w:val="clear" w:color="auto" w:fill="auto"/>
          </w:tcPr>
          <w:p w14:paraId="01610243" w14:textId="05F57F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3d2e46d5522ea4f15ff630435177a30d</w:t>
            </w:r>
          </w:p>
        </w:tc>
      </w:tr>
      <w:tr w:rsidR="000C5433" w:rsidRPr="0006218D" w14:paraId="74582ADE" w14:textId="77777777" w:rsidTr="00F55130">
        <w:trPr>
          <w:trHeight w:val="287"/>
        </w:trPr>
        <w:tc>
          <w:tcPr>
            <w:tcW w:w="903" w:type="dxa"/>
          </w:tcPr>
          <w:p w14:paraId="202E9FC8" w14:textId="75717C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7B47726" w14:textId="1DD3BC0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w:t>
            </w:r>
          </w:p>
        </w:tc>
        <w:tc>
          <w:tcPr>
            <w:tcW w:w="5580" w:type="dxa"/>
            <w:shd w:val="clear" w:color="auto" w:fill="auto"/>
          </w:tcPr>
          <w:p w14:paraId="214BCF30" w14:textId="34D27E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64ac63da2e4ad4e2138385ffe79eceac</w:t>
            </w:r>
          </w:p>
        </w:tc>
      </w:tr>
      <w:tr w:rsidR="000C5433" w:rsidRPr="0006218D" w14:paraId="03D32D63" w14:textId="77777777" w:rsidTr="00F55130">
        <w:trPr>
          <w:trHeight w:val="287"/>
        </w:trPr>
        <w:tc>
          <w:tcPr>
            <w:tcW w:w="903" w:type="dxa"/>
          </w:tcPr>
          <w:p w14:paraId="2DDC8CD3" w14:textId="5780F41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0113395F" w14:textId="09223C3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89</w:t>
            </w:r>
          </w:p>
        </w:tc>
        <w:tc>
          <w:tcPr>
            <w:tcW w:w="5580" w:type="dxa"/>
            <w:shd w:val="clear" w:color="auto" w:fill="auto"/>
          </w:tcPr>
          <w:p w14:paraId="598CA643" w14:textId="0A3A45F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2c157de05be51e95a534b711f80f6ef5</w:t>
            </w:r>
          </w:p>
        </w:tc>
      </w:tr>
      <w:tr w:rsidR="000C5433" w:rsidRPr="0006218D" w14:paraId="0BB14CCE" w14:textId="77777777" w:rsidTr="00F55130">
        <w:trPr>
          <w:trHeight w:val="287"/>
        </w:trPr>
        <w:tc>
          <w:tcPr>
            <w:tcW w:w="903" w:type="dxa"/>
          </w:tcPr>
          <w:p w14:paraId="5E0C4D00" w14:textId="2BDC358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8F2E5F3" w14:textId="39FD78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90</w:t>
            </w:r>
          </w:p>
        </w:tc>
        <w:tc>
          <w:tcPr>
            <w:tcW w:w="5580" w:type="dxa"/>
            <w:shd w:val="clear" w:color="auto" w:fill="auto"/>
          </w:tcPr>
          <w:p w14:paraId="396C52CD" w14:textId="789BB42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d10c40118ac9cb5aab853788f8bfefef</w:t>
            </w:r>
          </w:p>
        </w:tc>
      </w:tr>
      <w:tr w:rsidR="000C5433" w:rsidRPr="0006218D" w14:paraId="373D9154" w14:textId="77777777" w:rsidTr="00F55130">
        <w:trPr>
          <w:trHeight w:val="287"/>
        </w:trPr>
        <w:tc>
          <w:tcPr>
            <w:tcW w:w="903" w:type="dxa"/>
          </w:tcPr>
          <w:p w14:paraId="1AEEAC17" w14:textId="4FFD1F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514C9CE3" w14:textId="3CA9B13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95</w:t>
            </w:r>
          </w:p>
        </w:tc>
        <w:tc>
          <w:tcPr>
            <w:tcW w:w="5580" w:type="dxa"/>
            <w:shd w:val="clear" w:color="auto" w:fill="auto"/>
          </w:tcPr>
          <w:p w14:paraId="032B8297" w14:textId="3C906D1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534cb091fa6355c02239bbea7e055851</w:t>
            </w:r>
          </w:p>
        </w:tc>
      </w:tr>
      <w:tr w:rsidR="000C5433" w:rsidRPr="0006218D" w14:paraId="1C3D7E76" w14:textId="77777777" w:rsidTr="00F55130">
        <w:trPr>
          <w:trHeight w:val="287"/>
        </w:trPr>
        <w:tc>
          <w:tcPr>
            <w:tcW w:w="903" w:type="dxa"/>
          </w:tcPr>
          <w:p w14:paraId="70C44B01" w14:textId="7E2940C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57E5695" w14:textId="0FA69F7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109</w:t>
            </w:r>
          </w:p>
        </w:tc>
        <w:tc>
          <w:tcPr>
            <w:tcW w:w="5580" w:type="dxa"/>
            <w:shd w:val="clear" w:color="auto" w:fill="auto"/>
          </w:tcPr>
          <w:p w14:paraId="4ACC574A" w14:textId="39779A4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51bbec10cdbf61e9ae0136d4c3d76103</w:t>
            </w:r>
          </w:p>
        </w:tc>
      </w:tr>
      <w:tr w:rsidR="000C5433" w:rsidRPr="0006218D" w14:paraId="34DC05DC" w14:textId="77777777" w:rsidTr="00F55130">
        <w:trPr>
          <w:trHeight w:val="287"/>
        </w:trPr>
        <w:tc>
          <w:tcPr>
            <w:tcW w:w="903" w:type="dxa"/>
          </w:tcPr>
          <w:p w14:paraId="592021F9" w14:textId="77D9AA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40C42B31" w14:textId="7473B6E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112</w:t>
            </w:r>
          </w:p>
        </w:tc>
        <w:tc>
          <w:tcPr>
            <w:tcW w:w="5580" w:type="dxa"/>
            <w:shd w:val="clear" w:color="auto" w:fill="auto"/>
          </w:tcPr>
          <w:p w14:paraId="40B9D98E" w14:textId="00A5AFA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5f267a5086c69cd8580f5cccb7475ca4</w:t>
            </w:r>
          </w:p>
        </w:tc>
      </w:tr>
      <w:tr w:rsidR="000C5433" w:rsidRPr="0006218D" w14:paraId="639EECE4" w14:textId="77777777" w:rsidTr="00F55130">
        <w:trPr>
          <w:trHeight w:val="287"/>
        </w:trPr>
        <w:tc>
          <w:tcPr>
            <w:tcW w:w="903" w:type="dxa"/>
          </w:tcPr>
          <w:p w14:paraId="6C6D02CD" w14:textId="62F2E0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D115514" w14:textId="1AAA3A2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113</w:t>
            </w:r>
          </w:p>
        </w:tc>
        <w:tc>
          <w:tcPr>
            <w:tcW w:w="5580" w:type="dxa"/>
            <w:shd w:val="clear" w:color="auto" w:fill="auto"/>
          </w:tcPr>
          <w:p w14:paraId="0CF9BB9B" w14:textId="6F51178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a09b649c860fc3f905e1ecead478af27</w:t>
            </w:r>
          </w:p>
        </w:tc>
      </w:tr>
      <w:tr w:rsidR="000C5433" w:rsidRPr="0006218D" w14:paraId="17C33509" w14:textId="77777777" w:rsidTr="00F55130">
        <w:trPr>
          <w:trHeight w:val="287"/>
        </w:trPr>
        <w:tc>
          <w:tcPr>
            <w:tcW w:w="903" w:type="dxa"/>
          </w:tcPr>
          <w:p w14:paraId="38944915" w14:textId="36D6649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BC48B5D" w14:textId="59DE229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115</w:t>
            </w:r>
          </w:p>
        </w:tc>
        <w:tc>
          <w:tcPr>
            <w:tcW w:w="5580" w:type="dxa"/>
            <w:shd w:val="clear" w:color="auto" w:fill="auto"/>
          </w:tcPr>
          <w:p w14:paraId="2E23355E" w14:textId="150058C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3fb89c43967c5a1faf1952e2b88f734c</w:t>
            </w:r>
          </w:p>
        </w:tc>
      </w:tr>
      <w:tr w:rsidR="000C5433" w:rsidRPr="0006218D" w14:paraId="6B7F99E1" w14:textId="77777777" w:rsidTr="00F55130">
        <w:trPr>
          <w:trHeight w:val="287"/>
        </w:trPr>
        <w:tc>
          <w:tcPr>
            <w:tcW w:w="903" w:type="dxa"/>
          </w:tcPr>
          <w:p w14:paraId="1B81E94C" w14:textId="193F4FF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61DFBF01" w14:textId="2CEA8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5580" w:type="dxa"/>
            <w:shd w:val="clear" w:color="auto" w:fill="auto"/>
          </w:tcPr>
          <w:p w14:paraId="5FAF849E" w14:textId="78D116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0adf67cd7d0c77961f57aae4dd528856</w:t>
            </w:r>
          </w:p>
        </w:tc>
      </w:tr>
      <w:tr w:rsidR="000C5433" w:rsidRPr="0006218D" w14:paraId="2E687EB8" w14:textId="77777777" w:rsidTr="00F55130">
        <w:trPr>
          <w:trHeight w:val="287"/>
        </w:trPr>
        <w:tc>
          <w:tcPr>
            <w:tcW w:w="903" w:type="dxa"/>
          </w:tcPr>
          <w:p w14:paraId="0CE077BF" w14:textId="79D2275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C1</w:t>
            </w:r>
          </w:p>
        </w:tc>
        <w:tc>
          <w:tcPr>
            <w:tcW w:w="2512" w:type="dxa"/>
          </w:tcPr>
          <w:p w14:paraId="1A5EA4F1" w14:textId="0E3D28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119</w:t>
            </w:r>
          </w:p>
        </w:tc>
        <w:tc>
          <w:tcPr>
            <w:tcW w:w="5580" w:type="dxa"/>
            <w:shd w:val="clear" w:color="auto" w:fill="auto"/>
          </w:tcPr>
          <w:p w14:paraId="3BEA8120" w14:textId="4C72BEF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a1ba6f0ef28ab8ad80e05676be07224b</w:t>
            </w:r>
          </w:p>
        </w:tc>
      </w:tr>
      <w:tr w:rsidR="000C5433" w:rsidRPr="0006218D" w14:paraId="556CD15E" w14:textId="77777777" w:rsidTr="00F55130">
        <w:trPr>
          <w:trHeight w:val="287"/>
        </w:trPr>
        <w:tc>
          <w:tcPr>
            <w:tcW w:w="903" w:type="dxa"/>
          </w:tcPr>
          <w:p w14:paraId="331A3E6C" w14:textId="4AA8E4A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0D98B41" w14:textId="4C57DA6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122</w:t>
            </w:r>
          </w:p>
        </w:tc>
        <w:tc>
          <w:tcPr>
            <w:tcW w:w="5580" w:type="dxa"/>
            <w:shd w:val="clear" w:color="auto" w:fill="auto"/>
          </w:tcPr>
          <w:p w14:paraId="04C0042C" w14:textId="00DBDEB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b2b614dead35d3fbfa50b97530deee1a</w:t>
            </w:r>
          </w:p>
        </w:tc>
      </w:tr>
      <w:tr w:rsidR="000C5433" w:rsidRPr="0006218D" w14:paraId="08ABC6EB" w14:textId="77777777" w:rsidTr="00F55130">
        <w:trPr>
          <w:trHeight w:val="287"/>
        </w:trPr>
        <w:tc>
          <w:tcPr>
            <w:tcW w:w="903" w:type="dxa"/>
          </w:tcPr>
          <w:p w14:paraId="47AEFFAF" w14:textId="40FAECB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F93BCB6" w14:textId="7557A3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124</w:t>
            </w:r>
          </w:p>
        </w:tc>
        <w:tc>
          <w:tcPr>
            <w:tcW w:w="5580" w:type="dxa"/>
            <w:shd w:val="clear" w:color="auto" w:fill="auto"/>
          </w:tcPr>
          <w:p w14:paraId="01BB4752" w14:textId="60965F0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3ae37079ec6e32deb138dae6d3ad7832</w:t>
            </w:r>
          </w:p>
        </w:tc>
      </w:tr>
      <w:tr w:rsidR="002A3B99" w:rsidRPr="0006218D" w14:paraId="3A0801F3" w14:textId="77777777" w:rsidTr="00F55130">
        <w:trPr>
          <w:trHeight w:val="287"/>
        </w:trPr>
        <w:tc>
          <w:tcPr>
            <w:tcW w:w="903" w:type="dxa"/>
          </w:tcPr>
          <w:p w14:paraId="3A474B48" w14:textId="603F8F2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1FE1B8" w14:textId="0162EC9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64</w:t>
            </w:r>
          </w:p>
        </w:tc>
        <w:tc>
          <w:tcPr>
            <w:tcW w:w="5580" w:type="dxa"/>
            <w:shd w:val="clear" w:color="auto" w:fill="auto"/>
          </w:tcPr>
          <w:p w14:paraId="4E234482" w14:textId="7CF76C5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840e927178cf14eff1a6b1a4eaf3a466</w:t>
            </w:r>
          </w:p>
        </w:tc>
      </w:tr>
      <w:tr w:rsidR="002A3B99" w:rsidRPr="0006218D" w14:paraId="6A77B044" w14:textId="77777777" w:rsidTr="00F55130">
        <w:trPr>
          <w:trHeight w:val="287"/>
        </w:trPr>
        <w:tc>
          <w:tcPr>
            <w:tcW w:w="903" w:type="dxa"/>
          </w:tcPr>
          <w:p w14:paraId="74D33871" w14:textId="0CB21AE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66294860" w14:textId="27BF404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65</w:t>
            </w:r>
          </w:p>
        </w:tc>
        <w:tc>
          <w:tcPr>
            <w:tcW w:w="5580" w:type="dxa"/>
            <w:shd w:val="clear" w:color="auto" w:fill="auto"/>
          </w:tcPr>
          <w:p w14:paraId="58CA7858" w14:textId="3B050BF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12075d8f069d017d7dd4c4358d8ef0fd</w:t>
            </w:r>
          </w:p>
        </w:tc>
      </w:tr>
      <w:tr w:rsidR="002A3B99" w:rsidRPr="0006218D" w14:paraId="21756682" w14:textId="77777777" w:rsidTr="00F55130">
        <w:trPr>
          <w:trHeight w:val="287"/>
        </w:trPr>
        <w:tc>
          <w:tcPr>
            <w:tcW w:w="903" w:type="dxa"/>
          </w:tcPr>
          <w:p w14:paraId="1429E346" w14:textId="2FEA3FE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600B28C" w14:textId="48A3318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66</w:t>
            </w:r>
          </w:p>
        </w:tc>
        <w:tc>
          <w:tcPr>
            <w:tcW w:w="5580" w:type="dxa"/>
            <w:shd w:val="clear" w:color="auto" w:fill="auto"/>
          </w:tcPr>
          <w:p w14:paraId="03CE6E98" w14:textId="4BA9F1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c582ba5619715acc9aead8487ee13ba7</w:t>
            </w:r>
          </w:p>
        </w:tc>
      </w:tr>
      <w:tr w:rsidR="002A3B99" w:rsidRPr="0006218D" w14:paraId="31C16AEF" w14:textId="77777777" w:rsidTr="00F55130">
        <w:trPr>
          <w:trHeight w:val="287"/>
        </w:trPr>
        <w:tc>
          <w:tcPr>
            <w:tcW w:w="903" w:type="dxa"/>
          </w:tcPr>
          <w:p w14:paraId="5D4F949F" w14:textId="6430310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1057C77" w14:textId="27D4FFE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67</w:t>
            </w:r>
          </w:p>
        </w:tc>
        <w:tc>
          <w:tcPr>
            <w:tcW w:w="5580" w:type="dxa"/>
            <w:shd w:val="clear" w:color="auto" w:fill="auto"/>
          </w:tcPr>
          <w:p w14:paraId="5A84BFDD" w14:textId="51AE403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404f8281d8b41a9eb454e54bf0491c51</w:t>
            </w:r>
          </w:p>
        </w:tc>
      </w:tr>
      <w:tr w:rsidR="002A3B99" w:rsidRPr="0006218D" w14:paraId="3B78ABD1" w14:textId="77777777" w:rsidTr="00F55130">
        <w:trPr>
          <w:trHeight w:val="287"/>
        </w:trPr>
        <w:tc>
          <w:tcPr>
            <w:tcW w:w="903" w:type="dxa"/>
          </w:tcPr>
          <w:p w14:paraId="6B794F09" w14:textId="1F643EA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7D9EDAE" w14:textId="63C367D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71</w:t>
            </w:r>
          </w:p>
        </w:tc>
        <w:tc>
          <w:tcPr>
            <w:tcW w:w="5580" w:type="dxa"/>
            <w:shd w:val="clear" w:color="auto" w:fill="auto"/>
          </w:tcPr>
          <w:p w14:paraId="6E7FE4C7" w14:textId="0DCB257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87a48d966c8ba0a4e9ac24b647c0e9be</w:t>
            </w:r>
          </w:p>
        </w:tc>
      </w:tr>
      <w:tr w:rsidR="002A3B99" w:rsidRPr="0006218D" w14:paraId="1A8DBE72" w14:textId="77777777" w:rsidTr="00F55130">
        <w:trPr>
          <w:trHeight w:val="287"/>
        </w:trPr>
        <w:tc>
          <w:tcPr>
            <w:tcW w:w="903" w:type="dxa"/>
          </w:tcPr>
          <w:p w14:paraId="589EC59D" w14:textId="4ACFD1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E0FFC5D" w14:textId="219FAE3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w:t>
            </w:r>
            <w:r w:rsidRPr="00856061">
              <w:rPr>
                <w:rFonts w:ascii="Times New Roman" w:hAnsi="Times New Roman" w:cs="Times New Roman"/>
                <w:lang w:eastAsia="en-GB"/>
              </w:rPr>
              <w:t>8</w:t>
            </w:r>
          </w:p>
        </w:tc>
        <w:tc>
          <w:tcPr>
            <w:tcW w:w="5580" w:type="dxa"/>
            <w:shd w:val="clear" w:color="auto" w:fill="auto"/>
          </w:tcPr>
          <w:p w14:paraId="26515DF1" w14:textId="06808E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11d3e7d488907424bc4cdd5bd2f306a5</w:t>
            </w:r>
          </w:p>
        </w:tc>
      </w:tr>
      <w:tr w:rsidR="002A3B99" w:rsidRPr="0006218D" w14:paraId="7E89E124" w14:textId="77777777" w:rsidTr="00F55130">
        <w:trPr>
          <w:trHeight w:val="287"/>
        </w:trPr>
        <w:tc>
          <w:tcPr>
            <w:tcW w:w="903" w:type="dxa"/>
          </w:tcPr>
          <w:p w14:paraId="13D48E00" w14:textId="0A8F15B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58419B" w14:textId="2E400BA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149</w:t>
            </w:r>
          </w:p>
        </w:tc>
        <w:tc>
          <w:tcPr>
            <w:tcW w:w="5580" w:type="dxa"/>
            <w:shd w:val="clear" w:color="auto" w:fill="auto"/>
          </w:tcPr>
          <w:p w14:paraId="40D9CC92" w14:textId="19E868C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aac60318588523e07778107c8700bc3c</w:t>
            </w:r>
          </w:p>
        </w:tc>
      </w:tr>
      <w:tr w:rsidR="002A3B99" w:rsidRPr="0006218D" w14:paraId="481CF298" w14:textId="77777777" w:rsidTr="00F55130">
        <w:trPr>
          <w:trHeight w:val="287"/>
        </w:trPr>
        <w:tc>
          <w:tcPr>
            <w:tcW w:w="903" w:type="dxa"/>
          </w:tcPr>
          <w:p w14:paraId="598080BF" w14:textId="199387C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1D80A3C" w14:textId="4BCC15D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w:t>
            </w:r>
          </w:p>
        </w:tc>
        <w:tc>
          <w:tcPr>
            <w:tcW w:w="5580" w:type="dxa"/>
            <w:shd w:val="clear" w:color="auto" w:fill="auto"/>
          </w:tcPr>
          <w:p w14:paraId="480D7A63" w14:textId="0F5EAF2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5fc6b2c96a16d37a4094856e2f84a83b</w:t>
            </w:r>
          </w:p>
        </w:tc>
      </w:tr>
      <w:tr w:rsidR="002A3B99" w:rsidRPr="0006218D" w14:paraId="7A6961C0" w14:textId="77777777" w:rsidTr="00F55130">
        <w:trPr>
          <w:trHeight w:val="287"/>
        </w:trPr>
        <w:tc>
          <w:tcPr>
            <w:tcW w:w="903" w:type="dxa"/>
          </w:tcPr>
          <w:p w14:paraId="46B13602" w14:textId="37D7FE1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771C5EB" w14:textId="743B5BA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w:t>
            </w:r>
          </w:p>
        </w:tc>
        <w:tc>
          <w:tcPr>
            <w:tcW w:w="5580" w:type="dxa"/>
            <w:shd w:val="clear" w:color="auto" w:fill="auto"/>
          </w:tcPr>
          <w:p w14:paraId="02C27E06" w14:textId="27EFC60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b472fd9af8cec51457cddc3c233c00b0</w:t>
            </w:r>
          </w:p>
        </w:tc>
      </w:tr>
      <w:tr w:rsidR="002A3B99" w:rsidRPr="0006218D" w14:paraId="6B5CD97C" w14:textId="77777777" w:rsidTr="00F55130">
        <w:trPr>
          <w:trHeight w:val="287"/>
        </w:trPr>
        <w:tc>
          <w:tcPr>
            <w:tcW w:w="903" w:type="dxa"/>
          </w:tcPr>
          <w:p w14:paraId="32A452E4" w14:textId="6410690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50CC167" w14:textId="649AED1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w:t>
            </w:r>
            <w:r w:rsidRPr="00856061">
              <w:rPr>
                <w:rFonts w:ascii="Times New Roman" w:hAnsi="Times New Roman" w:cs="Times New Roman"/>
                <w:lang w:eastAsia="en-GB"/>
              </w:rPr>
              <w:t>3</w:t>
            </w:r>
          </w:p>
        </w:tc>
        <w:tc>
          <w:tcPr>
            <w:tcW w:w="5580" w:type="dxa"/>
            <w:shd w:val="clear" w:color="auto" w:fill="auto"/>
          </w:tcPr>
          <w:p w14:paraId="35647EAF" w14:textId="3FD5A43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0e74b2133e0cec1d79f75e6473fdaa9f</w:t>
            </w:r>
          </w:p>
        </w:tc>
      </w:tr>
      <w:tr w:rsidR="002A3B99" w:rsidRPr="0006218D" w14:paraId="19CB50BA" w14:textId="77777777" w:rsidTr="00F55130">
        <w:trPr>
          <w:trHeight w:val="287"/>
        </w:trPr>
        <w:tc>
          <w:tcPr>
            <w:tcW w:w="903" w:type="dxa"/>
          </w:tcPr>
          <w:p w14:paraId="0651FB20" w14:textId="27E4A45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21BA902" w14:textId="0980B2D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w:t>
            </w:r>
          </w:p>
        </w:tc>
        <w:tc>
          <w:tcPr>
            <w:tcW w:w="5580" w:type="dxa"/>
            <w:shd w:val="clear" w:color="auto" w:fill="auto"/>
          </w:tcPr>
          <w:p w14:paraId="4A2F75E9" w14:textId="0209558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f22bcb4cca87f4efc11ff2227cf89790</w:t>
            </w:r>
          </w:p>
        </w:tc>
      </w:tr>
      <w:tr w:rsidR="002A3B99" w:rsidRPr="0006218D" w14:paraId="2FBEB189" w14:textId="77777777" w:rsidTr="00F55130">
        <w:trPr>
          <w:trHeight w:val="287"/>
        </w:trPr>
        <w:tc>
          <w:tcPr>
            <w:tcW w:w="903" w:type="dxa"/>
          </w:tcPr>
          <w:p w14:paraId="60B62886" w14:textId="41ADA59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73D770B" w14:textId="3DB777D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19</w:t>
            </w:r>
          </w:p>
        </w:tc>
        <w:tc>
          <w:tcPr>
            <w:tcW w:w="5580" w:type="dxa"/>
            <w:shd w:val="clear" w:color="auto" w:fill="auto"/>
          </w:tcPr>
          <w:p w14:paraId="1C0CBD16" w14:textId="3238204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9d7726b0f7ab826627b6dfccc4179212</w:t>
            </w:r>
          </w:p>
        </w:tc>
      </w:tr>
      <w:tr w:rsidR="002A3B99" w:rsidRPr="0006218D" w14:paraId="7795CCFE" w14:textId="77777777" w:rsidTr="00F55130">
        <w:trPr>
          <w:trHeight w:val="287"/>
        </w:trPr>
        <w:tc>
          <w:tcPr>
            <w:tcW w:w="903" w:type="dxa"/>
          </w:tcPr>
          <w:p w14:paraId="1179CEBB" w14:textId="48E635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8FCA2D2" w14:textId="429287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w:t>
            </w:r>
            <w:r w:rsidRPr="00856061">
              <w:rPr>
                <w:rFonts w:ascii="Times New Roman" w:hAnsi="Times New Roman" w:cs="Times New Roman"/>
                <w:lang w:eastAsia="en-GB"/>
              </w:rPr>
              <w:t>4</w:t>
            </w:r>
          </w:p>
        </w:tc>
        <w:tc>
          <w:tcPr>
            <w:tcW w:w="5580" w:type="dxa"/>
            <w:shd w:val="clear" w:color="auto" w:fill="auto"/>
          </w:tcPr>
          <w:p w14:paraId="5EFEFF52" w14:textId="1C7B6418"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5400c8c7e4be2d9d6d6bfe22dde300fa</w:t>
            </w:r>
          </w:p>
        </w:tc>
      </w:tr>
      <w:tr w:rsidR="002A3B99" w:rsidRPr="0006218D" w14:paraId="0FA026B6" w14:textId="77777777" w:rsidTr="00F55130">
        <w:trPr>
          <w:trHeight w:val="287"/>
        </w:trPr>
        <w:tc>
          <w:tcPr>
            <w:tcW w:w="903" w:type="dxa"/>
          </w:tcPr>
          <w:p w14:paraId="6CFFE277" w14:textId="0DF9BC5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9FD4FC" w14:textId="40BBB74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w:t>
            </w:r>
            <w:r w:rsidRPr="00856061">
              <w:rPr>
                <w:rFonts w:ascii="Times New Roman" w:hAnsi="Times New Roman" w:cs="Times New Roman"/>
                <w:lang w:eastAsia="en-GB"/>
              </w:rPr>
              <w:t>8</w:t>
            </w:r>
          </w:p>
        </w:tc>
        <w:tc>
          <w:tcPr>
            <w:tcW w:w="5580" w:type="dxa"/>
            <w:shd w:val="clear" w:color="auto" w:fill="auto"/>
          </w:tcPr>
          <w:p w14:paraId="21BAA030" w14:textId="3F5219D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f89cb49f08f27db2df2cd7fc9018eb71</w:t>
            </w:r>
          </w:p>
        </w:tc>
      </w:tr>
      <w:tr w:rsidR="002A3B99" w:rsidRPr="0006218D" w14:paraId="013F358D" w14:textId="77777777" w:rsidTr="00F55130">
        <w:trPr>
          <w:trHeight w:val="287"/>
        </w:trPr>
        <w:tc>
          <w:tcPr>
            <w:tcW w:w="903" w:type="dxa"/>
          </w:tcPr>
          <w:p w14:paraId="119228D6" w14:textId="70F611F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354ECB" w14:textId="2B1B8C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32</w:t>
            </w:r>
          </w:p>
        </w:tc>
        <w:tc>
          <w:tcPr>
            <w:tcW w:w="5580" w:type="dxa"/>
            <w:shd w:val="clear" w:color="auto" w:fill="auto"/>
          </w:tcPr>
          <w:p w14:paraId="2B1C8C4D" w14:textId="021CBE4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7ced67a4ca3d801866d19d71443d3331</w:t>
            </w:r>
          </w:p>
        </w:tc>
      </w:tr>
      <w:tr w:rsidR="002A3B99" w:rsidRPr="0006218D" w14:paraId="1EFB781A" w14:textId="77777777" w:rsidTr="00F55130">
        <w:trPr>
          <w:trHeight w:val="287"/>
        </w:trPr>
        <w:tc>
          <w:tcPr>
            <w:tcW w:w="903" w:type="dxa"/>
          </w:tcPr>
          <w:p w14:paraId="33B6ADB3" w14:textId="303B39D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2327DB4" w14:textId="6B26B0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r w:rsidRPr="00856061">
              <w:rPr>
                <w:rFonts w:ascii="Times New Roman" w:hAnsi="Times New Roman" w:cs="Times New Roman"/>
                <w:lang w:eastAsia="en-GB"/>
              </w:rPr>
              <w:t>4</w:t>
            </w:r>
          </w:p>
        </w:tc>
        <w:tc>
          <w:tcPr>
            <w:tcW w:w="5580" w:type="dxa"/>
            <w:shd w:val="clear" w:color="auto" w:fill="auto"/>
          </w:tcPr>
          <w:p w14:paraId="660D156A" w14:textId="361B8CE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a871e52e0038da9c7abd4a92214b504d</w:t>
            </w:r>
          </w:p>
        </w:tc>
      </w:tr>
      <w:tr w:rsidR="002A3B99" w:rsidRPr="0006218D" w14:paraId="1DC67ACA" w14:textId="77777777" w:rsidTr="00F55130">
        <w:trPr>
          <w:trHeight w:val="287"/>
        </w:trPr>
        <w:tc>
          <w:tcPr>
            <w:tcW w:w="903" w:type="dxa"/>
          </w:tcPr>
          <w:p w14:paraId="5006A95B" w14:textId="626164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A9BE1AD" w14:textId="4D58BF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w:t>
            </w:r>
            <w:r w:rsidRPr="00856061">
              <w:rPr>
                <w:rFonts w:ascii="Times New Roman" w:hAnsi="Times New Roman" w:cs="Times New Roman"/>
                <w:lang w:eastAsia="en-GB"/>
              </w:rPr>
              <w:t>8</w:t>
            </w:r>
          </w:p>
        </w:tc>
        <w:tc>
          <w:tcPr>
            <w:tcW w:w="5580" w:type="dxa"/>
            <w:shd w:val="clear" w:color="auto" w:fill="auto"/>
          </w:tcPr>
          <w:p w14:paraId="392D669E" w14:textId="57F970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ac28704f6f74063f9e0a79591d4e636f</w:t>
            </w:r>
          </w:p>
        </w:tc>
      </w:tr>
      <w:tr w:rsidR="002A3B99" w:rsidRPr="0006218D" w14:paraId="1AFB77A5" w14:textId="77777777" w:rsidTr="00F55130">
        <w:trPr>
          <w:trHeight w:val="287"/>
        </w:trPr>
        <w:tc>
          <w:tcPr>
            <w:tcW w:w="903" w:type="dxa"/>
          </w:tcPr>
          <w:p w14:paraId="5A8D34AE" w14:textId="3C29ACB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62ACC8D" w14:textId="25D2BB2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40</w:t>
            </w:r>
          </w:p>
        </w:tc>
        <w:tc>
          <w:tcPr>
            <w:tcW w:w="5580" w:type="dxa"/>
            <w:shd w:val="clear" w:color="auto" w:fill="auto"/>
          </w:tcPr>
          <w:p w14:paraId="62F63927" w14:textId="6E3054E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20936234433ab631bed08ed5a6909c6a</w:t>
            </w:r>
          </w:p>
        </w:tc>
      </w:tr>
      <w:tr w:rsidR="002A3B99" w:rsidRPr="0006218D" w14:paraId="593A2231" w14:textId="77777777" w:rsidTr="00F55130">
        <w:trPr>
          <w:trHeight w:val="287"/>
        </w:trPr>
        <w:tc>
          <w:tcPr>
            <w:tcW w:w="903" w:type="dxa"/>
          </w:tcPr>
          <w:p w14:paraId="6A1A59BA" w14:textId="263EA00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FF13381" w14:textId="4B8DC11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41</w:t>
            </w:r>
          </w:p>
        </w:tc>
        <w:tc>
          <w:tcPr>
            <w:tcW w:w="5580" w:type="dxa"/>
            <w:shd w:val="clear" w:color="auto" w:fill="auto"/>
          </w:tcPr>
          <w:p w14:paraId="335183CD" w14:textId="4F350D7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889c2719182256259fd67e49adb63e04</w:t>
            </w:r>
          </w:p>
        </w:tc>
      </w:tr>
      <w:tr w:rsidR="002A3B99" w:rsidRPr="0006218D" w14:paraId="0BEB1F94" w14:textId="77777777" w:rsidTr="00F55130">
        <w:trPr>
          <w:trHeight w:val="287"/>
        </w:trPr>
        <w:tc>
          <w:tcPr>
            <w:tcW w:w="903" w:type="dxa"/>
          </w:tcPr>
          <w:p w14:paraId="2DEEC263" w14:textId="562725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BA41546" w14:textId="36C5CEC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42</w:t>
            </w:r>
          </w:p>
        </w:tc>
        <w:tc>
          <w:tcPr>
            <w:tcW w:w="5580" w:type="dxa"/>
            <w:shd w:val="clear" w:color="auto" w:fill="auto"/>
          </w:tcPr>
          <w:p w14:paraId="20D0F8F2" w14:textId="41532E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13965016f866c14bc3992acc8fcd69e8</w:t>
            </w:r>
          </w:p>
        </w:tc>
      </w:tr>
      <w:tr w:rsidR="009F4E67" w:rsidRPr="0006218D" w14:paraId="390F2916" w14:textId="77777777" w:rsidTr="00F55130">
        <w:trPr>
          <w:trHeight w:val="287"/>
        </w:trPr>
        <w:tc>
          <w:tcPr>
            <w:tcW w:w="903" w:type="dxa"/>
          </w:tcPr>
          <w:p w14:paraId="5ABEEA5F" w14:textId="15A7F0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9323412" w14:textId="66BDACB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44</w:t>
            </w:r>
          </w:p>
        </w:tc>
        <w:tc>
          <w:tcPr>
            <w:tcW w:w="5580" w:type="dxa"/>
            <w:shd w:val="clear" w:color="auto" w:fill="auto"/>
          </w:tcPr>
          <w:p w14:paraId="46049684" w14:textId="570E8280"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932aa68b07ca51bcfdca7918a5da6267</w:t>
            </w:r>
          </w:p>
        </w:tc>
      </w:tr>
      <w:tr w:rsidR="009F4E67" w:rsidRPr="0006218D" w14:paraId="4CD16DD3" w14:textId="77777777" w:rsidTr="00F55130">
        <w:trPr>
          <w:trHeight w:val="287"/>
        </w:trPr>
        <w:tc>
          <w:tcPr>
            <w:tcW w:w="903" w:type="dxa"/>
          </w:tcPr>
          <w:p w14:paraId="6EA62638" w14:textId="196F02B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7153085" w14:textId="52C8B0ED"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46</w:t>
            </w:r>
          </w:p>
        </w:tc>
        <w:tc>
          <w:tcPr>
            <w:tcW w:w="5580" w:type="dxa"/>
            <w:shd w:val="clear" w:color="auto" w:fill="auto"/>
          </w:tcPr>
          <w:p w14:paraId="02F35A07" w14:textId="62B1536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176236bc25abc2333f9223f6cf36973a</w:t>
            </w:r>
          </w:p>
        </w:tc>
      </w:tr>
      <w:tr w:rsidR="009F4E67" w:rsidRPr="0006218D" w14:paraId="3EC49DE4" w14:textId="77777777" w:rsidTr="00F55130">
        <w:trPr>
          <w:trHeight w:val="287"/>
        </w:trPr>
        <w:tc>
          <w:tcPr>
            <w:tcW w:w="903" w:type="dxa"/>
          </w:tcPr>
          <w:p w14:paraId="17DC785E" w14:textId="17E9F757"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0027B67" w14:textId="05C29156"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5</w:t>
            </w:r>
            <w:r w:rsidRPr="00856061">
              <w:rPr>
                <w:rFonts w:ascii="Times New Roman" w:hAnsi="Times New Roman" w:cs="Times New Roman"/>
                <w:lang w:eastAsia="en-GB"/>
              </w:rPr>
              <w:t>2</w:t>
            </w:r>
          </w:p>
        </w:tc>
        <w:tc>
          <w:tcPr>
            <w:tcW w:w="5580" w:type="dxa"/>
            <w:shd w:val="clear" w:color="auto" w:fill="auto"/>
          </w:tcPr>
          <w:p w14:paraId="7A44DC4E" w14:textId="19DDDA1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a4ce077c7782b6a0dd74d036624868b4</w:t>
            </w:r>
          </w:p>
        </w:tc>
      </w:tr>
      <w:tr w:rsidR="009F4E67" w:rsidRPr="0006218D" w14:paraId="0D152538" w14:textId="77777777" w:rsidTr="00F55130">
        <w:trPr>
          <w:trHeight w:val="287"/>
        </w:trPr>
        <w:tc>
          <w:tcPr>
            <w:tcW w:w="903" w:type="dxa"/>
          </w:tcPr>
          <w:p w14:paraId="51444E31" w14:textId="7F41837F"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4789FEB" w14:textId="0F5E9B25"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54</w:t>
            </w:r>
          </w:p>
        </w:tc>
        <w:tc>
          <w:tcPr>
            <w:tcW w:w="5580" w:type="dxa"/>
            <w:shd w:val="clear" w:color="auto" w:fill="auto"/>
          </w:tcPr>
          <w:p w14:paraId="629BC659" w14:textId="7605F9E9"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41b24a74ac7444b8d7bd4b9ec4c7b6c4</w:t>
            </w:r>
          </w:p>
        </w:tc>
      </w:tr>
      <w:tr w:rsidR="009F4E67" w:rsidRPr="0006218D" w14:paraId="7A060500" w14:textId="77777777" w:rsidTr="00F55130">
        <w:trPr>
          <w:trHeight w:val="287"/>
        </w:trPr>
        <w:tc>
          <w:tcPr>
            <w:tcW w:w="903" w:type="dxa"/>
          </w:tcPr>
          <w:p w14:paraId="0D2D9945" w14:textId="53FACA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95D9128" w14:textId="5732F55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139</w:t>
            </w:r>
          </w:p>
        </w:tc>
        <w:tc>
          <w:tcPr>
            <w:tcW w:w="5580" w:type="dxa"/>
            <w:shd w:val="clear" w:color="auto" w:fill="auto"/>
          </w:tcPr>
          <w:p w14:paraId="05968201" w14:textId="706D419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7e802b6f216cd872e80d40bb25086b96</w:t>
            </w:r>
          </w:p>
        </w:tc>
      </w:tr>
      <w:tr w:rsidR="002F3E6B" w:rsidRPr="0006218D" w14:paraId="3D5A8687" w14:textId="77777777" w:rsidTr="00F55130">
        <w:trPr>
          <w:trHeight w:val="287"/>
        </w:trPr>
        <w:tc>
          <w:tcPr>
            <w:tcW w:w="903" w:type="dxa"/>
          </w:tcPr>
          <w:p w14:paraId="773009A8" w14:textId="54E7ABC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8EF6846" w14:textId="56B6D19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8</w:t>
            </w:r>
            <w:r w:rsidRPr="00856061">
              <w:rPr>
                <w:rFonts w:ascii="Times New Roman" w:hAnsi="Times New Roman" w:cs="Times New Roman"/>
                <w:lang w:eastAsia="en-GB"/>
              </w:rPr>
              <w:t>0</w:t>
            </w:r>
          </w:p>
        </w:tc>
        <w:tc>
          <w:tcPr>
            <w:tcW w:w="5580" w:type="dxa"/>
            <w:shd w:val="clear" w:color="auto" w:fill="auto"/>
          </w:tcPr>
          <w:p w14:paraId="637FEAAB" w14:textId="3F1AC9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cfb25bb1b0e21e58e8ed279cfd3b6f2a</w:t>
            </w:r>
          </w:p>
        </w:tc>
      </w:tr>
      <w:tr w:rsidR="002F3E6B" w:rsidRPr="0006218D" w14:paraId="2F088AD4" w14:textId="77777777" w:rsidTr="00F55130">
        <w:trPr>
          <w:trHeight w:val="287"/>
        </w:trPr>
        <w:tc>
          <w:tcPr>
            <w:tcW w:w="903" w:type="dxa"/>
          </w:tcPr>
          <w:p w14:paraId="679CD90C" w14:textId="75C2AA9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73F80BF" w14:textId="4817A9A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r w:rsidRPr="00856061">
              <w:rPr>
                <w:rFonts w:ascii="Times New Roman" w:hAnsi="Times New Roman" w:cs="Times New Roman"/>
                <w:lang w:eastAsia="en-GB"/>
              </w:rPr>
              <w:t>4</w:t>
            </w:r>
          </w:p>
        </w:tc>
        <w:tc>
          <w:tcPr>
            <w:tcW w:w="5580" w:type="dxa"/>
            <w:shd w:val="clear" w:color="auto" w:fill="auto"/>
          </w:tcPr>
          <w:p w14:paraId="2A3ADBA1" w14:textId="01AC894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f806095ed1dea3fe04c4cae9f4c9b4fc</w:t>
            </w:r>
          </w:p>
        </w:tc>
      </w:tr>
      <w:tr w:rsidR="002F3E6B" w:rsidRPr="0006218D" w14:paraId="18AFFC5B" w14:textId="77777777" w:rsidTr="00F55130">
        <w:trPr>
          <w:trHeight w:val="287"/>
        </w:trPr>
        <w:tc>
          <w:tcPr>
            <w:tcW w:w="903" w:type="dxa"/>
          </w:tcPr>
          <w:p w14:paraId="1CCC04BE" w14:textId="3270FB5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DEB720" w14:textId="3366E8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w:t>
            </w:r>
            <w:r w:rsidRPr="00856061">
              <w:rPr>
                <w:rFonts w:ascii="Times New Roman" w:hAnsi="Times New Roman" w:cs="Times New Roman"/>
                <w:lang w:eastAsia="en-GB"/>
              </w:rPr>
              <w:t>4</w:t>
            </w:r>
          </w:p>
        </w:tc>
        <w:tc>
          <w:tcPr>
            <w:tcW w:w="5580" w:type="dxa"/>
            <w:shd w:val="clear" w:color="auto" w:fill="auto"/>
          </w:tcPr>
          <w:p w14:paraId="5024391D" w14:textId="0ABEDAE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763a5f1218685d9ad3b1a55f44b6ee75</w:t>
            </w:r>
          </w:p>
        </w:tc>
      </w:tr>
      <w:tr w:rsidR="002F3E6B" w:rsidRPr="0006218D" w14:paraId="3EEAF3AB" w14:textId="77777777" w:rsidTr="00F55130">
        <w:trPr>
          <w:trHeight w:val="287"/>
        </w:trPr>
        <w:tc>
          <w:tcPr>
            <w:tcW w:w="903" w:type="dxa"/>
          </w:tcPr>
          <w:p w14:paraId="5490CBDE" w14:textId="5692AAE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1E9EAC0" w14:textId="53B4550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101</w:t>
            </w:r>
          </w:p>
        </w:tc>
        <w:tc>
          <w:tcPr>
            <w:tcW w:w="5580" w:type="dxa"/>
            <w:shd w:val="clear" w:color="auto" w:fill="auto"/>
          </w:tcPr>
          <w:p w14:paraId="15DF9F32" w14:textId="01D6F12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b984600ebf0877b43a36266614b0967e</w:t>
            </w:r>
          </w:p>
        </w:tc>
      </w:tr>
      <w:tr w:rsidR="002F3E6B" w:rsidRPr="0006218D" w14:paraId="1B4816C7" w14:textId="77777777" w:rsidTr="00F55130">
        <w:trPr>
          <w:trHeight w:val="287"/>
        </w:trPr>
        <w:tc>
          <w:tcPr>
            <w:tcW w:w="903" w:type="dxa"/>
          </w:tcPr>
          <w:p w14:paraId="40B06A54" w14:textId="379EA06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4AEBF2BB" w14:textId="5B7BFCD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10</w:t>
            </w:r>
            <w:r w:rsidRPr="00856061">
              <w:rPr>
                <w:rFonts w:ascii="Times New Roman" w:hAnsi="Times New Roman" w:cs="Times New Roman"/>
                <w:lang w:eastAsia="en-GB"/>
              </w:rPr>
              <w:t>2</w:t>
            </w:r>
          </w:p>
        </w:tc>
        <w:tc>
          <w:tcPr>
            <w:tcW w:w="5580" w:type="dxa"/>
            <w:shd w:val="clear" w:color="auto" w:fill="auto"/>
          </w:tcPr>
          <w:p w14:paraId="58CBBE15" w14:textId="2DEE16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775135212b887e48cb25e08bb4261a30</w:t>
            </w:r>
          </w:p>
        </w:tc>
      </w:tr>
      <w:tr w:rsidR="002F3E6B" w:rsidRPr="0006218D" w14:paraId="2D05C217" w14:textId="77777777" w:rsidTr="00F55130">
        <w:trPr>
          <w:trHeight w:val="287"/>
        </w:trPr>
        <w:tc>
          <w:tcPr>
            <w:tcW w:w="903" w:type="dxa"/>
          </w:tcPr>
          <w:p w14:paraId="615E74A4" w14:textId="50F3C17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7FADB17C" w14:textId="325225FC"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03</w:t>
            </w:r>
          </w:p>
        </w:tc>
        <w:tc>
          <w:tcPr>
            <w:tcW w:w="5580" w:type="dxa"/>
            <w:shd w:val="clear" w:color="auto" w:fill="auto"/>
          </w:tcPr>
          <w:p w14:paraId="457ED031" w14:textId="21CFA82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e9aa3f4b3624152dff19451964e70d29</w:t>
            </w:r>
          </w:p>
        </w:tc>
      </w:tr>
      <w:tr w:rsidR="002F3E6B" w:rsidRPr="0006218D" w14:paraId="7D1A0C9A" w14:textId="77777777" w:rsidTr="00F55130">
        <w:trPr>
          <w:trHeight w:val="287"/>
        </w:trPr>
        <w:tc>
          <w:tcPr>
            <w:tcW w:w="903" w:type="dxa"/>
          </w:tcPr>
          <w:p w14:paraId="6B68B230" w14:textId="6B62792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2A88B966" w14:textId="3BCE240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05</w:t>
            </w:r>
          </w:p>
        </w:tc>
        <w:tc>
          <w:tcPr>
            <w:tcW w:w="5580" w:type="dxa"/>
            <w:shd w:val="clear" w:color="auto" w:fill="auto"/>
          </w:tcPr>
          <w:p w14:paraId="5A3D4F5A" w14:textId="36725441"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7804195c442963b721ea7e7ece7dcdcb</w:t>
            </w:r>
          </w:p>
        </w:tc>
      </w:tr>
      <w:tr w:rsidR="002F3E6B" w:rsidRPr="0006218D" w14:paraId="4E7C6103" w14:textId="77777777" w:rsidTr="00F55130">
        <w:trPr>
          <w:trHeight w:val="287"/>
        </w:trPr>
        <w:tc>
          <w:tcPr>
            <w:tcW w:w="903" w:type="dxa"/>
          </w:tcPr>
          <w:p w14:paraId="6B8A3487" w14:textId="14A27CE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w:t>
            </w:r>
            <w:r w:rsidRPr="00856061">
              <w:rPr>
                <w:rFonts w:ascii="Times New Roman" w:hAnsi="Times New Roman" w:cs="Times New Roman"/>
                <w:lang w:eastAsia="en-GB"/>
              </w:rPr>
              <w:t>2</w:t>
            </w:r>
          </w:p>
        </w:tc>
        <w:tc>
          <w:tcPr>
            <w:tcW w:w="2512" w:type="dxa"/>
          </w:tcPr>
          <w:p w14:paraId="300E08C5" w14:textId="389E17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06</w:t>
            </w:r>
          </w:p>
        </w:tc>
        <w:tc>
          <w:tcPr>
            <w:tcW w:w="5580" w:type="dxa"/>
            <w:shd w:val="clear" w:color="auto" w:fill="auto"/>
          </w:tcPr>
          <w:p w14:paraId="25732C6F" w14:textId="5B1720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38696f8e3a440f926742f8d1b84543c9</w:t>
            </w:r>
          </w:p>
        </w:tc>
      </w:tr>
      <w:tr w:rsidR="002F3E6B" w:rsidRPr="0006218D" w14:paraId="433E2248" w14:textId="77777777" w:rsidTr="00F55130">
        <w:trPr>
          <w:trHeight w:val="287"/>
        </w:trPr>
        <w:tc>
          <w:tcPr>
            <w:tcW w:w="903" w:type="dxa"/>
          </w:tcPr>
          <w:p w14:paraId="4D62F49F" w14:textId="41B6032A"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684F459C" w14:textId="7EA448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0</w:t>
            </w:r>
          </w:p>
        </w:tc>
        <w:tc>
          <w:tcPr>
            <w:tcW w:w="5580" w:type="dxa"/>
            <w:shd w:val="clear" w:color="auto" w:fill="auto"/>
          </w:tcPr>
          <w:p w14:paraId="442E674F" w14:textId="43A66DF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964c7860cc1a495c80c85a1cba0262bc</w:t>
            </w:r>
          </w:p>
        </w:tc>
      </w:tr>
      <w:tr w:rsidR="002F3E6B" w:rsidRPr="0006218D" w14:paraId="07B32B50" w14:textId="77777777" w:rsidTr="00F55130">
        <w:trPr>
          <w:trHeight w:val="287"/>
        </w:trPr>
        <w:tc>
          <w:tcPr>
            <w:tcW w:w="903" w:type="dxa"/>
          </w:tcPr>
          <w:p w14:paraId="3F444692" w14:textId="7F91497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39541AA4" w14:textId="03BC5D4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6</w:t>
            </w:r>
          </w:p>
        </w:tc>
        <w:tc>
          <w:tcPr>
            <w:tcW w:w="5580" w:type="dxa"/>
            <w:shd w:val="clear" w:color="auto" w:fill="auto"/>
          </w:tcPr>
          <w:p w14:paraId="6A8EE9FB" w14:textId="59D9955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a2f5af8f1f67d01603f2775da64e2958</w:t>
            </w:r>
          </w:p>
        </w:tc>
      </w:tr>
      <w:tr w:rsidR="002F3E6B" w:rsidRPr="0006218D" w14:paraId="663444BE" w14:textId="77777777" w:rsidTr="00F55130">
        <w:trPr>
          <w:trHeight w:val="287"/>
        </w:trPr>
        <w:tc>
          <w:tcPr>
            <w:tcW w:w="903" w:type="dxa"/>
          </w:tcPr>
          <w:p w14:paraId="6209148B" w14:textId="7E3E157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1165F795" w14:textId="2ECAA4BD"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w:t>
            </w:r>
            <w:r w:rsidRPr="00856061">
              <w:rPr>
                <w:rFonts w:ascii="Times New Roman" w:hAnsi="Times New Roman" w:cs="Times New Roman"/>
                <w:lang w:eastAsia="en-GB"/>
              </w:rPr>
              <w:t>3</w:t>
            </w:r>
          </w:p>
        </w:tc>
        <w:tc>
          <w:tcPr>
            <w:tcW w:w="5580" w:type="dxa"/>
            <w:shd w:val="clear" w:color="auto" w:fill="auto"/>
          </w:tcPr>
          <w:p w14:paraId="0FD7D5DD" w14:textId="6467042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2b97973e20f1a77b00d87e78bed3316d</w:t>
            </w:r>
          </w:p>
        </w:tc>
      </w:tr>
      <w:tr w:rsidR="002F3E6B" w:rsidRPr="0006218D" w14:paraId="58845824" w14:textId="77777777" w:rsidTr="00F55130">
        <w:trPr>
          <w:trHeight w:val="287"/>
        </w:trPr>
        <w:tc>
          <w:tcPr>
            <w:tcW w:w="903" w:type="dxa"/>
          </w:tcPr>
          <w:p w14:paraId="3A39E290" w14:textId="6836543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B57951" w14:textId="0749947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58</w:t>
            </w:r>
          </w:p>
        </w:tc>
        <w:tc>
          <w:tcPr>
            <w:tcW w:w="5580" w:type="dxa"/>
            <w:shd w:val="clear" w:color="auto" w:fill="auto"/>
          </w:tcPr>
          <w:p w14:paraId="21FBEB73" w14:textId="3EEC7650"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d26de8bfbb63aeed3529abf6e80fd138</w:t>
            </w:r>
          </w:p>
        </w:tc>
      </w:tr>
    </w:tbl>
    <w:p w14:paraId="48809F11" w14:textId="5D5F20A9"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Image Datasets</w:t>
      </w:r>
      <w:r w:rsidR="00714CAD">
        <w:rPr>
          <w:rFonts w:ascii="Times New Roman" w:eastAsia="SimSun" w:hAnsi="Times New Roman" w:cs="Times New Roman"/>
          <w:i/>
          <w:iCs/>
          <w:sz w:val="28"/>
          <w:szCs w:val="28"/>
        </w:rPr>
        <w:t xml:space="preserve"> (optional)</w:t>
      </w:r>
    </w:p>
    <w:p w14:paraId="096326EC" w14:textId="3BEFBE7D" w:rsid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In addition, t</w:t>
      </w:r>
      <w:r w:rsidR="009C5B35" w:rsidRPr="009C5B35">
        <w:rPr>
          <w:rFonts w:ascii="Times New Roman" w:eastAsia="SimSun" w:hAnsi="Times New Roman" w:cs="Times New Roman"/>
          <w:szCs w:val="20"/>
        </w:rPr>
        <w:t xml:space="preserve">hree image datasets are included to provide </w:t>
      </w:r>
      <w:r>
        <w:rPr>
          <w:rFonts w:ascii="Times New Roman" w:eastAsia="SimSun" w:hAnsi="Times New Roman" w:cs="Times New Roman"/>
          <w:szCs w:val="20"/>
        </w:rPr>
        <w:t xml:space="preserve">optional </w:t>
      </w:r>
      <w:r w:rsidR="009C5B35" w:rsidRPr="009C5B35">
        <w:rPr>
          <w:rFonts w:ascii="Times New Roman" w:eastAsia="SimSun" w:hAnsi="Times New Roman" w:cs="Times New Roman"/>
          <w:szCs w:val="20"/>
        </w:rPr>
        <w:t xml:space="preserve">information using all-intra configuration. </w:t>
      </w:r>
    </w:p>
    <w:p w14:paraId="35D57A2E" w14:textId="7E52EC43" w:rsidR="00CD3149" w:rsidRPr="00090EF4" w:rsidRDefault="00CD3149" w:rsidP="00F55130">
      <w:pPr>
        <w:pStyle w:val="Heading2"/>
        <w:keepLines w:val="0"/>
        <w:widowControl/>
        <w:numPr>
          <w:ilvl w:val="0"/>
          <w:numId w:val="62"/>
        </w:numPr>
        <w:autoSpaceDE/>
        <w:autoSpaceDN/>
        <w:spacing w:before="240" w:after="60" w:line="240" w:lineRule="auto"/>
        <w:rPr>
          <w:rFonts w:ascii="Times New Roman" w:eastAsia="Malgun Gothic" w:hAnsi="Times New Roman" w:cs="Times New Roman"/>
          <w:sz w:val="26"/>
          <w:szCs w:val="26"/>
        </w:rPr>
      </w:pPr>
      <w:r w:rsidRPr="00175F84">
        <w:rPr>
          <w:rFonts w:ascii="Times New Roman" w:eastAsia="SimSun" w:hAnsi="Times New Roman" w:cs="Times New Roman"/>
          <w:sz w:val="26"/>
          <w:szCs w:val="26"/>
          <w:lang w:val="en-CA"/>
        </w:rPr>
        <w:t>Tencent Video Dataset (Image</w:t>
      </w:r>
      <w:r>
        <w:rPr>
          <w:rFonts w:ascii="Times New Roman" w:eastAsia="SimSun" w:hAnsi="Times New Roman" w:cs="Times New Roman"/>
          <w:sz w:val="26"/>
          <w:szCs w:val="26"/>
          <w:lang w:val="en-CA"/>
        </w:rPr>
        <w:t>)</w:t>
      </w:r>
    </w:p>
    <w:p w14:paraId="08402014" w14:textId="74EAA90A"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F3F14">
        <w:rPr>
          <w:rFonts w:ascii="Times New Roman" w:eastAsia="SimSun" w:hAnsi="Times New Roman" w:cs="Times New Roman"/>
          <w:szCs w:val="20"/>
          <w:lang w:val="en-CA"/>
        </w:rPr>
        <w:t xml:space="preserve">The Tencent Video Dataset (Image), or in short TVD-I, is an image dataset of 166 images of 1920x1080 resolution that have annotations for object detection and instance segmentation. </w:t>
      </w:r>
      <w:r w:rsidRPr="009F3F14">
        <w:rPr>
          <w:rFonts w:ascii="Times New Roman" w:eastAsia="SimSun" w:hAnsi="Times New Roman" w:cs="Times New Roman"/>
          <w:szCs w:val="20"/>
        </w:rPr>
        <w:t xml:space="preserve">The dataset with corresponding annotations is available </w:t>
      </w:r>
      <w:r w:rsidR="009C5B35" w:rsidRPr="009C5B35">
        <w:rPr>
          <w:rFonts w:ascii="Times New Roman" w:eastAsia="SimSun" w:hAnsi="Times New Roman" w:cs="Times New Roman"/>
          <w:szCs w:val="20"/>
        </w:rPr>
        <w:t xml:space="preserve">at [2] </w:t>
      </w:r>
      <w:hyperlink r:id="rId17"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lang w:val="en-CA"/>
        </w:rPr>
        <w:t>.</w:t>
      </w:r>
    </w:p>
    <w:p w14:paraId="1F1B6301"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proofErr w:type="spellStart"/>
      <w:r w:rsidRPr="00F55130">
        <w:rPr>
          <w:rFonts w:ascii="Times New Roman" w:eastAsia="SimSun" w:hAnsi="Times New Roman" w:cs="Times New Roman"/>
          <w:sz w:val="26"/>
          <w:szCs w:val="26"/>
          <w:lang w:val="en-CA"/>
        </w:rPr>
        <w:t>OpenImages</w:t>
      </w:r>
      <w:proofErr w:type="spellEnd"/>
      <w:r w:rsidRPr="00F55130">
        <w:rPr>
          <w:rFonts w:ascii="Times New Roman" w:eastAsia="SimSun" w:hAnsi="Times New Roman" w:cs="Times New Roman"/>
          <w:sz w:val="26"/>
          <w:szCs w:val="26"/>
          <w:lang w:val="en-CA"/>
        </w:rPr>
        <w:t xml:space="preserve"> v6</w:t>
      </w:r>
    </w:p>
    <w:p w14:paraId="78B1D8A1" w14:textId="7777777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The </w:t>
      </w:r>
      <w:proofErr w:type="spellStart"/>
      <w:r w:rsidRPr="009C5B35">
        <w:rPr>
          <w:rFonts w:ascii="Times New Roman" w:eastAsia="SimSun" w:hAnsi="Times New Roman" w:cs="Times New Roman"/>
          <w:szCs w:val="20"/>
          <w:lang w:val="en-CA"/>
        </w:rPr>
        <w:t>OpenImages</w:t>
      </w:r>
      <w:proofErr w:type="spellEnd"/>
      <w:r w:rsidRPr="009C5B35">
        <w:rPr>
          <w:rFonts w:ascii="Times New Roman" w:eastAsia="SimSun" w:hAnsi="Times New Roman" w:cs="Times New Roman"/>
          <w:szCs w:val="20"/>
          <w:lang w:val="en-CA"/>
        </w:rPr>
        <w:t xml:space="preserve"> dataset consists of around 9 million images. A subset of the validation set</w:t>
      </w:r>
      <w:r w:rsidRPr="009C5B35">
        <w:rPr>
          <w:rFonts w:ascii="Times New Roman" w:eastAsia="SimSun" w:hAnsi="Times New Roman" w:cs="Times New Roman"/>
          <w:szCs w:val="20"/>
        </w:rPr>
        <w:t xml:space="preserve"> of its </w:t>
      </w:r>
      <w:r w:rsidRPr="009C5B35">
        <w:rPr>
          <w:rFonts w:ascii="Times New Roman" w:eastAsia="SimSun" w:hAnsi="Times New Roman" w:cs="Times New Roman" w:hint="eastAsia"/>
          <w:szCs w:val="20"/>
          <w:lang w:val="en-CA" w:eastAsia="zh-CN"/>
        </w:rPr>
        <w:t>v</w:t>
      </w:r>
      <w:r w:rsidRPr="009C5B35">
        <w:rPr>
          <w:rFonts w:ascii="Times New Roman" w:eastAsia="SimSun" w:hAnsi="Times New Roman" w:cs="Times New Roman"/>
          <w:szCs w:val="20"/>
          <w:lang w:val="en-CA"/>
        </w:rPr>
        <w:t xml:space="preserve">ersion 6 containing 5000 images are selected for testing object detection in this activity. The dataset with corresponding annotations is available at </w:t>
      </w:r>
      <w:hyperlink r:id="rId18" w:history="1">
        <w:r w:rsidRPr="009C5B35">
          <w:rPr>
            <w:rFonts w:ascii="Times New Roman" w:eastAsia="SimSun" w:hAnsi="Times New Roman" w:cs="Times New Roman"/>
            <w:color w:val="0000FF"/>
            <w:szCs w:val="20"/>
            <w:u w:val="single"/>
            <w:lang w:val="en-CA"/>
          </w:rPr>
          <w:t>https://storage.googleapis.com/openimages/web/index.html</w:t>
        </w:r>
      </w:hyperlink>
      <w:r w:rsidRPr="009C5B35">
        <w:rPr>
          <w:rFonts w:ascii="Times New Roman" w:eastAsia="SimSun" w:hAnsi="Times New Roman" w:cs="Times New Roman"/>
          <w:szCs w:val="20"/>
          <w:lang w:val="en-CA"/>
        </w:rPr>
        <w:t>. The list of images that are selected can be found in the script package included in [4].</w:t>
      </w:r>
    </w:p>
    <w:p w14:paraId="59D08C54"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r w:rsidRPr="00F55130">
        <w:rPr>
          <w:rFonts w:ascii="Times New Roman" w:eastAsia="SimSun" w:hAnsi="Times New Roman" w:cs="Times New Roman"/>
          <w:sz w:val="26"/>
          <w:szCs w:val="26"/>
          <w:lang w:val="en-CA"/>
        </w:rPr>
        <w:t>FLIR</w:t>
      </w:r>
    </w:p>
    <w:p w14:paraId="340A3D89" w14:textId="5A86E791" w:rsidR="003D10A2" w:rsidRPr="003D10A2" w:rsidRDefault="009C5B3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The FLIR dataset used in the VCM group is a dataset consisting of 300 infrared images. The images, annotations and the fine-tuned model for thermal images can be found on the MPEG content repository (</w:t>
      </w:r>
      <w:hyperlink r:id="rId19" w:history="1">
        <w:r w:rsidRPr="009C5B35">
          <w:rPr>
            <w:rFonts w:ascii="Times New Roman" w:eastAsia="SimSun" w:hAnsi="Times New Roman" w:cs="Times New Roman"/>
            <w:color w:val="0000FF"/>
            <w:szCs w:val="20"/>
            <w:u w:val="single"/>
            <w:lang w:val="en-CA"/>
          </w:rPr>
          <w:t>https://content.mpeg.expert/data/</w:t>
        </w:r>
      </w:hyperlink>
      <w:r w:rsidRPr="009C5B35">
        <w:rPr>
          <w:rFonts w:ascii="Times New Roman" w:eastAsia="SimSun" w:hAnsi="Times New Roman" w:cs="Times New Roman"/>
          <w:szCs w:val="20"/>
          <w:lang w:val="en-CA"/>
        </w:rPr>
        <w:t xml:space="preserve">). </w:t>
      </w:r>
      <w:bookmarkEnd w:id="31"/>
    </w:p>
    <w:p w14:paraId="5B2FC3EE" w14:textId="5E32B7BA"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Anchor</w:t>
      </w:r>
    </w:p>
    <w:p w14:paraId="0BB83947" w14:textId="0D6950C5" w:rsidR="005C2A3A" w:rsidRPr="009E43CE" w:rsidRDefault="005C2A3A" w:rsidP="007B7BD0">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Anchor software</w:t>
      </w:r>
    </w:p>
    <w:p w14:paraId="144281A7" w14:textId="6AB02BB2" w:rsidR="00E46035" w:rsidRDefault="00E46035" w:rsidP="001941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VCM-RS</w:t>
      </w:r>
      <w:r w:rsidR="009F67B6" w:rsidRPr="003676AB">
        <w:rPr>
          <w:rFonts w:ascii="Times New Roman" w:eastAsia="Malgun Gothic" w:hAnsi="Times New Roman" w:cs="Times New Roman"/>
          <w:bCs/>
        </w:rPr>
        <w:t xml:space="preserve"> release v0.</w:t>
      </w:r>
      <w:r w:rsidR="003424E5" w:rsidRPr="00856061">
        <w:rPr>
          <w:rFonts w:ascii="Times New Roman" w:eastAsia="Malgun Gothic" w:hAnsi="Times New Roman" w:cs="Times New Roman"/>
          <w:bCs/>
        </w:rPr>
        <w:t>1</w:t>
      </w:r>
      <w:ins w:id="35" w:author="Chris Rosewarne (Canon)" w:date="2024-11-12T11:23:00Z">
        <w:r w:rsidR="001E5C94">
          <w:rPr>
            <w:rFonts w:ascii="Times New Roman" w:eastAsia="Malgun Gothic" w:hAnsi="Times New Roman" w:cs="Times New Roman"/>
            <w:bCs/>
          </w:rPr>
          <w:t>1</w:t>
        </w:r>
      </w:ins>
      <w:del w:id="36" w:author="Chris Rosewarne (Canon)" w:date="2024-11-12T11:23:00Z">
        <w:r w:rsidR="003424E5" w:rsidRPr="00856061" w:rsidDel="001E5C94">
          <w:rPr>
            <w:rFonts w:ascii="Times New Roman" w:eastAsia="Malgun Gothic" w:hAnsi="Times New Roman" w:cs="Times New Roman"/>
            <w:bCs/>
          </w:rPr>
          <w:delText>0</w:delText>
        </w:r>
      </w:del>
      <w:r>
        <w:rPr>
          <w:rFonts w:ascii="Times New Roman" w:eastAsia="Malgun Gothic" w:hAnsi="Times New Roman" w:cs="Times New Roman"/>
          <w:bCs/>
        </w:rPr>
        <w:t xml:space="preserve"> is used for the compression anchors for the VCM experiments. The VCM-RS is available at </w:t>
      </w:r>
    </w:p>
    <w:p w14:paraId="5674B20B" w14:textId="5ACC1762" w:rsidR="00E46035" w:rsidRDefault="00EE5FD4" w:rsidP="00E46035">
      <w:pPr>
        <w:widowControl/>
        <w:tabs>
          <w:tab w:val="left" w:pos="360"/>
          <w:tab w:val="left" w:pos="720"/>
          <w:tab w:val="left" w:pos="1080"/>
          <w:tab w:val="left" w:pos="1440"/>
        </w:tabs>
        <w:overflowPunct w:val="0"/>
        <w:adjustRightInd w:val="0"/>
        <w:spacing w:before="136"/>
        <w:textAlignment w:val="baseline"/>
        <w:rPr>
          <w:rFonts w:ascii="Times New Roman" w:eastAsia="Malgun Gothic" w:hAnsi="Times New Roman" w:cs="Times New Roman"/>
          <w:bCs/>
        </w:rPr>
      </w:pPr>
      <w:hyperlink r:id="rId20" w:history="1">
        <w:r w:rsidRPr="00B620AB">
          <w:rPr>
            <w:rStyle w:val="Hyperlink"/>
            <w:rFonts w:ascii="Times New Roman" w:hAnsi="Times New Roman" w:cs="Times New Roman"/>
          </w:rPr>
          <w:t>https://git.mpeg.expert/MPEG/Video/VCM/VCM-RS</w:t>
        </w:r>
      </w:hyperlink>
      <w:hyperlink w:history="1"/>
      <w:r w:rsidR="00E46035">
        <w:rPr>
          <w:rFonts w:ascii="Times New Roman" w:eastAsia="Malgun Gothic" w:hAnsi="Times New Roman" w:cs="Times New Roman"/>
          <w:bCs/>
        </w:rPr>
        <w:t xml:space="preserve">. </w:t>
      </w:r>
    </w:p>
    <w:p w14:paraId="34D2C0FD" w14:textId="07BE11D9"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Access right to the repository is granted to registered experts in the MPEG WG</w:t>
      </w:r>
      <w:r w:rsidR="001D37CB">
        <w:rPr>
          <w:rFonts w:ascii="Times New Roman" w:eastAsia="Malgun Gothic" w:hAnsi="Times New Roman" w:cs="Times New Roman"/>
          <w:bCs/>
        </w:rPr>
        <w:t xml:space="preserve"> </w:t>
      </w:r>
      <w:r>
        <w:rPr>
          <w:rFonts w:ascii="Times New Roman" w:eastAsia="Malgun Gothic" w:hAnsi="Times New Roman" w:cs="Times New Roman"/>
          <w:bCs/>
        </w:rPr>
        <w:t>4.</w:t>
      </w:r>
    </w:p>
    <w:p w14:paraId="2A70B7A7" w14:textId="63BFF112" w:rsidR="00A341C0" w:rsidRPr="008E368C" w:rsidRDefault="00A341C0" w:rsidP="00DC550C">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configuration</w:t>
      </w:r>
    </w:p>
    <w:p w14:paraId="6A8117DE" w14:textId="72A63782" w:rsidR="00E46035" w:rsidRDefault="005261ED"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The VCM-RS contains placeholders for some pre-inner codec and post-inner codec modules, as well as a neural-network based inner codec </w:t>
      </w:r>
      <w:r w:rsidR="00D431EA">
        <w:rPr>
          <w:rFonts w:ascii="Times New Roman" w:eastAsia="Malgun Gothic" w:hAnsi="Times New Roman" w:cs="Times New Roman"/>
          <w:bCs/>
        </w:rPr>
        <w:t>as an alternative for the inner codec module</w:t>
      </w:r>
      <w:r>
        <w:rPr>
          <w:rFonts w:ascii="Times New Roman" w:eastAsia="Malgun Gothic" w:hAnsi="Times New Roman" w:cs="Times New Roman"/>
          <w:bCs/>
        </w:rPr>
        <w:t xml:space="preserve">. These placeholders are by-passed when generating anchors. </w:t>
      </w:r>
      <w:r w:rsidR="00055E94">
        <w:rPr>
          <w:rFonts w:ascii="Times New Roman" w:eastAsia="Malgun Gothic" w:hAnsi="Times New Roman" w:cs="Times New Roman"/>
          <w:bCs/>
        </w:rPr>
        <w:t xml:space="preserve">VTM </w:t>
      </w:r>
      <w:r w:rsidR="003763E2">
        <w:rPr>
          <w:rFonts w:ascii="Times New Roman" w:eastAsia="Malgun Gothic" w:hAnsi="Times New Roman" w:cs="Times New Roman"/>
          <w:bCs/>
        </w:rPr>
        <w:t>20</w:t>
      </w:r>
      <w:r w:rsidR="00055E94">
        <w:rPr>
          <w:rFonts w:ascii="Times New Roman" w:eastAsia="Malgun Gothic" w:hAnsi="Times New Roman" w:cs="Times New Roman"/>
          <w:bCs/>
        </w:rPr>
        <w:t xml:space="preserve">.0 </w:t>
      </w:r>
      <w:r w:rsidR="00055E94">
        <w:rPr>
          <w:rFonts w:ascii="Times New Roman" w:eastAsia="Malgun Gothic" w:hAnsi="Times New Roman" w:cs="Times New Roman"/>
          <w:bCs/>
        </w:rPr>
        <w:fldChar w:fldCharType="begin"/>
      </w:r>
      <w:r w:rsidR="00055E94">
        <w:rPr>
          <w:rFonts w:ascii="Times New Roman" w:eastAsia="Malgun Gothic" w:hAnsi="Times New Roman" w:cs="Times New Roman"/>
          <w:bCs/>
        </w:rPr>
        <w:instrText xml:space="preserve"> REF _Ref123159517 \r \h </w:instrText>
      </w:r>
      <w:r w:rsidR="00055E94">
        <w:rPr>
          <w:rFonts w:ascii="Times New Roman" w:eastAsia="Malgun Gothic" w:hAnsi="Times New Roman" w:cs="Times New Roman"/>
          <w:bCs/>
        </w:rPr>
      </w:r>
      <w:r w:rsidR="00055E94">
        <w:rPr>
          <w:rFonts w:ascii="Times New Roman" w:eastAsia="Malgun Gothic" w:hAnsi="Times New Roman" w:cs="Times New Roman"/>
          <w:bCs/>
        </w:rPr>
        <w:fldChar w:fldCharType="separate"/>
      </w:r>
      <w:r w:rsidR="00055E94">
        <w:rPr>
          <w:rFonts w:ascii="Times New Roman" w:eastAsia="Malgun Gothic" w:hAnsi="Times New Roman" w:cs="Times New Roman"/>
          <w:bCs/>
        </w:rPr>
        <w:t>[1]</w:t>
      </w:r>
      <w:r w:rsidR="00055E94">
        <w:rPr>
          <w:rFonts w:ascii="Times New Roman" w:eastAsia="Malgun Gothic" w:hAnsi="Times New Roman" w:cs="Times New Roman"/>
          <w:bCs/>
        </w:rPr>
        <w:fldChar w:fldCharType="end"/>
      </w:r>
      <w:r w:rsidR="00055E94">
        <w:rPr>
          <w:rFonts w:ascii="Times New Roman" w:eastAsia="Malgun Gothic" w:hAnsi="Times New Roman" w:cs="Times New Roman"/>
          <w:bCs/>
        </w:rPr>
        <w:t xml:space="preserve"> is included i</w:t>
      </w:r>
      <w:r w:rsidR="00055E94" w:rsidRPr="003676AB">
        <w:rPr>
          <w:rFonts w:ascii="Times New Roman" w:eastAsia="Malgun Gothic" w:hAnsi="Times New Roman" w:cs="Times New Roman"/>
          <w:bCs/>
        </w:rPr>
        <w:t xml:space="preserve">n VCM-RS </w:t>
      </w:r>
      <w:r w:rsidR="003676AB" w:rsidRPr="00856061">
        <w:rPr>
          <w:rFonts w:ascii="Times New Roman" w:eastAsia="Malgun Gothic" w:hAnsi="Times New Roman" w:cs="Times New Roman"/>
          <w:bCs/>
        </w:rPr>
        <w:t>v</w:t>
      </w:r>
      <w:r w:rsidR="00055E94" w:rsidRPr="003676AB">
        <w:rPr>
          <w:rFonts w:ascii="Times New Roman" w:eastAsia="Malgun Gothic" w:hAnsi="Times New Roman" w:cs="Times New Roman"/>
          <w:bCs/>
        </w:rPr>
        <w:t>0.</w:t>
      </w:r>
      <w:r w:rsidR="003424E5" w:rsidRPr="003676AB">
        <w:rPr>
          <w:rFonts w:ascii="Times New Roman" w:eastAsia="Malgun Gothic" w:hAnsi="Times New Roman" w:cs="Times New Roman"/>
          <w:bCs/>
        </w:rPr>
        <w:t>10</w:t>
      </w:r>
      <w:r w:rsidR="00055E94" w:rsidRPr="003676AB">
        <w:rPr>
          <w:rFonts w:ascii="Times New Roman" w:eastAsia="Malgun Gothic" w:hAnsi="Times New Roman" w:cs="Times New Roman"/>
          <w:bCs/>
        </w:rPr>
        <w:t xml:space="preserve"> </w:t>
      </w:r>
      <w:r w:rsidR="004419E0">
        <w:rPr>
          <w:rFonts w:ascii="Times New Roman" w:eastAsia="Malgun Gothic" w:hAnsi="Times New Roman" w:cs="Times New Roman"/>
          <w:bCs/>
        </w:rPr>
        <w:t xml:space="preserve">and used </w:t>
      </w:r>
      <w:r w:rsidR="00055E94" w:rsidRPr="003676AB">
        <w:rPr>
          <w:rFonts w:ascii="Times New Roman" w:eastAsia="Malgun Gothic" w:hAnsi="Times New Roman" w:cs="Times New Roman"/>
          <w:bCs/>
        </w:rPr>
        <w:t xml:space="preserve">as </w:t>
      </w:r>
      <w:r w:rsidR="00D431EA" w:rsidRPr="003676AB">
        <w:rPr>
          <w:rFonts w:ascii="Times New Roman" w:eastAsia="Malgun Gothic" w:hAnsi="Times New Roman" w:cs="Times New Roman"/>
          <w:bCs/>
        </w:rPr>
        <w:t>the</w:t>
      </w:r>
      <w:r w:rsidR="00D431EA">
        <w:rPr>
          <w:rFonts w:ascii="Times New Roman" w:eastAsia="Malgun Gothic" w:hAnsi="Times New Roman" w:cs="Times New Roman"/>
          <w:bCs/>
        </w:rPr>
        <w:t xml:space="preserve"> </w:t>
      </w:r>
      <w:r w:rsidR="00586741">
        <w:rPr>
          <w:rFonts w:ascii="Times New Roman" w:eastAsia="Malgun Gothic" w:hAnsi="Times New Roman" w:cs="Times New Roman"/>
          <w:bCs/>
        </w:rPr>
        <w:t xml:space="preserve">basis for </w:t>
      </w:r>
      <w:r w:rsidR="00055E94">
        <w:rPr>
          <w:rFonts w:ascii="Times New Roman" w:eastAsia="Malgun Gothic" w:hAnsi="Times New Roman" w:cs="Times New Roman"/>
          <w:bCs/>
        </w:rPr>
        <w:t>inner codec</w:t>
      </w:r>
      <w:r w:rsidR="004419E0">
        <w:rPr>
          <w:rFonts w:ascii="Times New Roman" w:eastAsia="Malgun Gothic" w:hAnsi="Times New Roman" w:cs="Times New Roman"/>
          <w:bCs/>
        </w:rPr>
        <w:t xml:space="preserve"> </w:t>
      </w:r>
      <w:r w:rsidR="00586741">
        <w:rPr>
          <w:rFonts w:ascii="Times New Roman" w:eastAsia="Malgun Gothic" w:hAnsi="Times New Roman" w:cs="Times New Roman"/>
          <w:bCs/>
        </w:rPr>
        <w:t>in VCM-RS</w:t>
      </w:r>
      <w:r w:rsidR="00055E94">
        <w:rPr>
          <w:rFonts w:ascii="Times New Roman" w:eastAsia="Malgun Gothic" w:hAnsi="Times New Roman" w:cs="Times New Roman"/>
          <w:bCs/>
        </w:rPr>
        <w:t>.</w:t>
      </w:r>
      <w:r w:rsidR="00055E94" w:rsidDel="005261ED">
        <w:rPr>
          <w:rFonts w:ascii="Times New Roman" w:eastAsia="Malgun Gothic" w:hAnsi="Times New Roman" w:cs="Times New Roman"/>
          <w:bCs/>
        </w:rPr>
        <w:t xml:space="preserve"> </w:t>
      </w:r>
    </w:p>
    <w:p w14:paraId="6DAFA2C1" w14:textId="44CF089E" w:rsidR="003424E5" w:rsidRDefault="00AD5FED"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Six </w:t>
      </w:r>
      <w:r w:rsidR="003424E5">
        <w:rPr>
          <w:rFonts w:ascii="Times New Roman" w:eastAsia="Malgun Gothic" w:hAnsi="Times New Roman" w:cs="Times New Roman"/>
          <w:bCs/>
        </w:rPr>
        <w:t xml:space="preserve">configurations are defined for encoding video sequences </w:t>
      </w:r>
      <w:r w:rsidR="002301D7">
        <w:rPr>
          <w:rFonts w:ascii="Times New Roman" w:eastAsia="Malgun Gothic" w:hAnsi="Times New Roman" w:cs="Times New Roman"/>
          <w:bCs/>
        </w:rPr>
        <w:t xml:space="preserve">with different GOP and latency </w:t>
      </w:r>
      <w:del w:id="37" w:author="Shan Liu" w:date="2024-11-09T15:13:00Z">
        <w:r w:rsidR="002301D7" w:rsidDel="00222794">
          <w:rPr>
            <w:rFonts w:ascii="Times New Roman" w:eastAsia="Malgun Gothic" w:hAnsi="Times New Roman" w:cs="Times New Roman"/>
            <w:bCs/>
          </w:rPr>
          <w:delText>strucures</w:delText>
        </w:r>
      </w:del>
      <w:ins w:id="38" w:author="Shan Liu" w:date="2024-11-09T15:13:00Z">
        <w:r w:rsidR="00222794">
          <w:rPr>
            <w:rFonts w:ascii="Times New Roman" w:eastAsia="Malgun Gothic" w:hAnsi="Times New Roman" w:cs="Times New Roman"/>
            <w:bCs/>
          </w:rPr>
          <w:t>structures</w:t>
        </w:r>
      </w:ins>
      <w:r w:rsidR="002301D7">
        <w:rPr>
          <w:rFonts w:ascii="Times New Roman" w:eastAsia="Malgun Gothic" w:hAnsi="Times New Roman" w:cs="Times New Roman"/>
          <w:bCs/>
        </w:rPr>
        <w:t xml:space="preserve"> </w:t>
      </w:r>
      <w:r w:rsidR="003424E5">
        <w:rPr>
          <w:rFonts w:ascii="Times New Roman" w:eastAsia="Malgun Gothic" w:hAnsi="Times New Roman" w:cs="Times New Roman"/>
          <w:bCs/>
        </w:rPr>
        <w:t xml:space="preserve">using the VCM-RS as follows:  </w:t>
      </w:r>
    </w:p>
    <w:p w14:paraId="0C3CC5D9"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inner (</w:t>
      </w:r>
      <w:proofErr w:type="spellStart"/>
      <w:r>
        <w:rPr>
          <w:rFonts w:ascii="Times New Roman" w:eastAsia="Malgun Gothic" w:hAnsi="Times New Roman" w:cs="Times New Roman"/>
          <w:lang w:val="en-CA"/>
        </w:rPr>
        <w:t>RA_inner</w:t>
      </w:r>
      <w:proofErr w:type="spellEnd"/>
      <w:r>
        <w:rPr>
          <w:rFonts w:ascii="Times New Roman" w:eastAsia="Malgun Gothic" w:hAnsi="Times New Roman" w:cs="Times New Roman"/>
          <w:lang w:val="en-CA"/>
        </w:rPr>
        <w:t>)</w:t>
      </w:r>
    </w:p>
    <w:p w14:paraId="127ED2E7"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266D9CD2"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lastRenderedPageBreak/>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5625E0E8"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0631FC1A"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46A1206D" w14:textId="77777777" w:rsidR="00AD5FED" w:rsidRPr="00686443"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58834D18" w14:textId="2BAF5915" w:rsidR="003424E5" w:rsidRDefault="004D0820"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szCs w:val="20"/>
        </w:rPr>
        <w:t>C</w:t>
      </w:r>
      <w:r w:rsidR="003424E5">
        <w:rPr>
          <w:rFonts w:ascii="Times New Roman" w:eastAsia="Malgun Gothic" w:hAnsi="Times New Roman" w:cs="Times New Roman"/>
          <w:szCs w:val="20"/>
        </w:rPr>
        <w:t>onfiguration</w:t>
      </w:r>
      <w:r>
        <w:rPr>
          <w:rFonts w:ascii="Times New Roman" w:eastAsia="Malgun Gothic" w:hAnsi="Times New Roman" w:cs="Times New Roman"/>
          <w:szCs w:val="20"/>
        </w:rPr>
        <w:t xml:space="preserve"> files</w:t>
      </w:r>
      <w:r w:rsidR="003424E5">
        <w:rPr>
          <w:rFonts w:ascii="Times New Roman" w:eastAsia="Malgun Gothic" w:hAnsi="Times New Roman" w:cs="Times New Roman"/>
          <w:szCs w:val="20"/>
        </w:rPr>
        <w:t xml:space="preserve"> correspond</w:t>
      </w:r>
      <w:r>
        <w:rPr>
          <w:rFonts w:ascii="Times New Roman" w:eastAsia="Malgun Gothic" w:hAnsi="Times New Roman" w:cs="Times New Roman"/>
          <w:szCs w:val="20"/>
        </w:rPr>
        <w:t>ing</w:t>
      </w:r>
      <w:r w:rsidR="003424E5">
        <w:rPr>
          <w:rFonts w:ascii="Times New Roman" w:eastAsia="Malgun Gothic" w:hAnsi="Times New Roman" w:cs="Times New Roman"/>
          <w:szCs w:val="20"/>
        </w:rPr>
        <w:t xml:space="preserve"> to the </w:t>
      </w:r>
      <w:r>
        <w:rPr>
          <w:rFonts w:ascii="Times New Roman" w:eastAsia="Malgun Gothic" w:hAnsi="Times New Roman" w:cs="Times New Roman"/>
          <w:szCs w:val="20"/>
        </w:rPr>
        <w:t xml:space="preserve">above </w:t>
      </w:r>
      <w:r w:rsidR="003424E5">
        <w:rPr>
          <w:rFonts w:ascii="Times New Roman" w:eastAsia="Malgun Gothic" w:hAnsi="Times New Roman" w:cs="Times New Roman"/>
          <w:szCs w:val="20"/>
        </w:rPr>
        <w:t>configuration</w:t>
      </w:r>
      <w:r>
        <w:rPr>
          <w:rFonts w:ascii="Times New Roman" w:eastAsia="Malgun Gothic" w:hAnsi="Times New Roman" w:cs="Times New Roman"/>
          <w:szCs w:val="20"/>
        </w:rPr>
        <w:t>s are provided together with VCM-RS for experiments and evaluations</w:t>
      </w:r>
      <w:r w:rsidR="003424E5">
        <w:rPr>
          <w:rFonts w:ascii="Times New Roman" w:eastAsia="Malgun Gothic" w:hAnsi="Times New Roman" w:cs="Times New Roman"/>
          <w:szCs w:val="20"/>
        </w:rPr>
        <w:t xml:space="preserve">. </w:t>
      </w:r>
      <w:r w:rsidR="003424E5">
        <w:rPr>
          <w:rFonts w:ascii="Times New Roman" w:eastAsia="Malgun Gothic" w:hAnsi="Times New Roman" w:cs="Times New Roman"/>
          <w:bCs/>
          <w:lang w:val="en-CA"/>
        </w:rPr>
        <w:t>The following parameters may be changed for generating compressed data for each test point:</w:t>
      </w:r>
    </w:p>
    <w:p w14:paraId="0F2EC807" w14:textId="00F95705"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input directory</w:t>
      </w:r>
      <w:r w:rsidRPr="008E368C">
        <w:rPr>
          <w:rFonts w:ascii="Times New Roman" w:eastAsia="Malgun Gothic" w:hAnsi="Times New Roman" w:cs="Times New Roman"/>
        </w:rPr>
        <w:t xml:space="preserve"> </w:t>
      </w:r>
      <w:r w:rsidR="00A1566D">
        <w:rPr>
          <w:rFonts w:ascii="Times New Roman" w:eastAsia="Malgun Gothic" w:hAnsi="Times New Roman" w:cs="Times New Roman"/>
        </w:rPr>
        <w:t xml:space="preserve">to </w:t>
      </w:r>
      <w:r>
        <w:rPr>
          <w:rFonts w:ascii="Times New Roman" w:eastAsia="Malgun Gothic" w:hAnsi="Times New Roman" w:cs="Times New Roman"/>
        </w:rPr>
        <w:t>specif</w:t>
      </w:r>
      <w:r w:rsidR="00A1566D">
        <w:rPr>
          <w:rFonts w:ascii="Times New Roman" w:eastAsia="Malgun Gothic" w:hAnsi="Times New Roman" w:cs="Times New Roman"/>
        </w:rPr>
        <w:t>y</w:t>
      </w:r>
      <w:r>
        <w:rPr>
          <w:rFonts w:ascii="Times New Roman" w:eastAsia="Malgun Gothic" w:hAnsi="Times New Roman" w:cs="Times New Roman"/>
        </w:rPr>
        <w:t xml:space="preserve"> the directory where input image files are stored or where the frames of </w:t>
      </w:r>
      <w:r w:rsidR="005C1B2B">
        <w:rPr>
          <w:rFonts w:ascii="Times New Roman" w:eastAsia="Malgun Gothic" w:hAnsi="Times New Roman" w:cs="Times New Roman"/>
        </w:rPr>
        <w:t>an</w:t>
      </w:r>
      <w:r>
        <w:rPr>
          <w:rFonts w:ascii="Times New Roman" w:eastAsia="Malgun Gothic" w:hAnsi="Times New Roman" w:cs="Times New Roman"/>
        </w:rPr>
        <w:t xml:space="preserve"> input video are stored</w:t>
      </w:r>
    </w:p>
    <w:p w14:paraId="10BC71B0" w14:textId="2DDFDE64"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output_dir</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the output directory where the bitstream files and reconstructed images or frames are stored</w:t>
      </w:r>
    </w:p>
    <w:p w14:paraId="286228CF" w14:textId="06AA09DF" w:rsidR="00E46035" w:rsidRPr="008E368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directory_as_video</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sidR="005C1B2B">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w:t>
      </w:r>
      <w:r w:rsidR="00FC27BB">
        <w:rPr>
          <w:rFonts w:ascii="Times New Roman" w:eastAsia="Malgun Gothic" w:hAnsi="Times New Roman" w:cs="Times New Roman"/>
        </w:rPr>
        <w:t>the</w:t>
      </w:r>
      <w:r>
        <w:rPr>
          <w:rFonts w:ascii="Times New Roman" w:eastAsia="Malgun Gothic" w:hAnsi="Times New Roman" w:cs="Times New Roman"/>
        </w:rPr>
        <w:t xml:space="preserve"> directory containing frames of an input video</w:t>
      </w:r>
    </w:p>
    <w:p w14:paraId="58C445B2" w14:textId="77D93390"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FrameRate</w:t>
      </w:r>
      <w:proofErr w:type="spellEnd"/>
      <w:r w:rsidRPr="008E368C">
        <w:rPr>
          <w:rFonts w:ascii="Times New Roman" w:eastAsia="Malgun Gothic" w:hAnsi="Times New Roman" w:cs="Times New Roman"/>
        </w:rPr>
        <w:t xml:space="preserve"> to reflect the frame rate of a given video sequence</w:t>
      </w:r>
    </w:p>
    <w:p w14:paraId="15C7D785" w14:textId="77777777" w:rsidR="00E46035" w:rsidRPr="00B8694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FrameSkip</w:t>
      </w:r>
      <w:proofErr w:type="spellEnd"/>
      <w:r>
        <w:rPr>
          <w:rFonts w:ascii="Times New Roman" w:eastAsia="Malgun Gothic" w:hAnsi="Times New Roman" w:cs="Times New Roman"/>
        </w:rPr>
        <w:t xml:space="preserve"> to reflect the number of frames to be skipped </w:t>
      </w:r>
    </w:p>
    <w:p w14:paraId="34648428" w14:textId="7C840386" w:rsidR="00E46035" w:rsidRPr="0019415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FramesToBeEncoded</w:t>
      </w:r>
      <w:proofErr w:type="spellEnd"/>
      <w:r w:rsidRPr="008E368C">
        <w:rPr>
          <w:rFonts w:ascii="Times New Roman" w:eastAsia="Malgun Gothic" w:hAnsi="Times New Roman" w:cs="Times New Roman"/>
        </w:rPr>
        <w:t xml:space="preserve"> to reflect the frame count of a given video sequence </w:t>
      </w:r>
      <w:r>
        <w:rPr>
          <w:rFonts w:ascii="Times New Roman" w:eastAsia="Malgun Gothic" w:hAnsi="Times New Roman" w:cs="Times New Roman"/>
        </w:rPr>
        <w:t>to be encoded</w:t>
      </w:r>
    </w:p>
    <w:p w14:paraId="3B4B20CA" w14:textId="4BD6E35D" w:rsidR="008E368C" w:rsidRDefault="008E368C">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IntraPeriod</w:t>
      </w:r>
      <w:proofErr w:type="spellEnd"/>
      <w:r w:rsidRPr="008E368C">
        <w:rPr>
          <w:rFonts w:ascii="Times New Roman" w:eastAsia="Malgun Gothic" w:hAnsi="Times New Roman" w:cs="Times New Roman"/>
        </w:rPr>
        <w:t xml:space="preserve"> to reflect the intra refresh period in the </w:t>
      </w:r>
      <w:r w:rsidR="003E6982" w:rsidRPr="008E368C">
        <w:rPr>
          <w:rFonts w:ascii="Times New Roman" w:eastAsia="Malgun Gothic" w:hAnsi="Times New Roman" w:cs="Times New Roman"/>
        </w:rPr>
        <w:t>random-access</w:t>
      </w:r>
      <w:r w:rsidRPr="008E368C">
        <w:rPr>
          <w:rFonts w:ascii="Times New Roman" w:eastAsia="Malgun Gothic" w:hAnsi="Times New Roman" w:cs="Times New Roman"/>
        </w:rPr>
        <w:t xml:space="preserve"> test cases. The intra refresh period is dependent on the frame rate of the source and the GOP size in use: a value 32 shall be used for sequences with a frame rate equal to 20fps, 24fps, 25fps and 30fps, 64 for 50fps, and 60fps, and 96 for 100fps</w:t>
      </w:r>
      <w:r>
        <w:rPr>
          <w:rFonts w:ascii="Times New Roman" w:eastAsia="Malgun Gothic" w:hAnsi="Times New Roman" w:cs="Times New Roman"/>
        </w:rPr>
        <w:t>.</w:t>
      </w:r>
    </w:p>
    <w:p w14:paraId="55B7ACB8" w14:textId="254B622C"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quality</w:t>
      </w:r>
      <w:r w:rsidRPr="008E368C">
        <w:rPr>
          <w:rFonts w:ascii="Times New Roman" w:eastAsia="Malgun Gothic" w:hAnsi="Times New Roman" w:cs="Times New Roman"/>
        </w:rPr>
        <w:t xml:space="preserve"> to reflect the quantization parameter value</w:t>
      </w:r>
      <w:r>
        <w:rPr>
          <w:rFonts w:ascii="Times New Roman" w:eastAsia="Malgun Gothic" w:hAnsi="Times New Roman" w:cs="Times New Roman"/>
        </w:rPr>
        <w:t>, corresponding to the</w:t>
      </w:r>
      <w:r w:rsidR="009510AB">
        <w:rPr>
          <w:rFonts w:ascii="Times New Roman" w:eastAsia="Malgun Gothic" w:hAnsi="Times New Roman" w:cs="Times New Roman"/>
        </w:rPr>
        <w:t xml:space="preserve"> quantization parameter (</w:t>
      </w:r>
      <w:r>
        <w:rPr>
          <w:rFonts w:ascii="Times New Roman" w:eastAsia="Malgun Gothic" w:hAnsi="Times New Roman" w:cs="Times New Roman"/>
        </w:rPr>
        <w:t>QP</w:t>
      </w:r>
      <w:r w:rsidR="009510AB">
        <w:rPr>
          <w:rFonts w:ascii="Times New Roman" w:eastAsia="Malgun Gothic" w:hAnsi="Times New Roman" w:cs="Times New Roman"/>
        </w:rPr>
        <w:t>)</w:t>
      </w:r>
      <w:r>
        <w:rPr>
          <w:rFonts w:ascii="Times New Roman" w:eastAsia="Malgun Gothic" w:hAnsi="Times New Roman" w:cs="Times New Roman"/>
        </w:rPr>
        <w:t xml:space="preserve"> value </w:t>
      </w:r>
      <w:r w:rsidR="005C1B2B">
        <w:rPr>
          <w:rFonts w:ascii="Times New Roman" w:eastAsia="Malgun Gothic" w:hAnsi="Times New Roman" w:cs="Times New Roman"/>
        </w:rPr>
        <w:t>used</w:t>
      </w:r>
      <w:r>
        <w:rPr>
          <w:rFonts w:ascii="Times New Roman" w:eastAsia="Malgun Gothic" w:hAnsi="Times New Roman" w:cs="Times New Roman"/>
        </w:rPr>
        <w:t xml:space="preserve"> in VVC</w:t>
      </w:r>
    </w:p>
    <w:p w14:paraId="230CD16B" w14:textId="2FD68761" w:rsidR="00EE5FD4" w:rsidRDefault="00921755" w:rsidP="00EE5FD4">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Configuration</w:t>
      </w:r>
      <w:r w:rsidR="0038466C" w:rsidRPr="008E368C">
        <w:rPr>
          <w:rFonts w:ascii="Times New Roman" w:eastAsia="Malgun Gothic" w:hAnsi="Times New Roman" w:cs="Times New Roman"/>
        </w:rPr>
        <w:t xml:space="preserve"> to reflect the </w:t>
      </w:r>
      <w:r w:rsidR="0038466C">
        <w:rPr>
          <w:rFonts w:ascii="Times New Roman" w:eastAsia="Malgun Gothic" w:hAnsi="Times New Roman" w:cs="Times New Roman"/>
        </w:rPr>
        <w:t>G</w:t>
      </w:r>
      <w:r w:rsidR="00EE5FD4">
        <w:rPr>
          <w:rFonts w:ascii="Times New Roman" w:eastAsia="Malgun Gothic" w:hAnsi="Times New Roman" w:cs="Times New Roman"/>
        </w:rPr>
        <w:t>O</w:t>
      </w:r>
      <w:r w:rsidR="0038466C">
        <w:rPr>
          <w:rFonts w:ascii="Times New Roman" w:eastAsia="Malgun Gothic" w:hAnsi="Times New Roman" w:cs="Times New Roman"/>
        </w:rPr>
        <w:t>P</w:t>
      </w:r>
      <w:r w:rsidR="00247EBB">
        <w:rPr>
          <w:rFonts w:ascii="Times New Roman" w:eastAsia="Malgun Gothic" w:hAnsi="Times New Roman" w:cs="Times New Roman"/>
        </w:rPr>
        <w:t xml:space="preserve"> and latency</w:t>
      </w:r>
      <w:r w:rsidR="0038466C">
        <w:rPr>
          <w:rFonts w:ascii="Times New Roman" w:eastAsia="Malgun Gothic" w:hAnsi="Times New Roman" w:cs="Times New Roman"/>
        </w:rPr>
        <w:t xml:space="preserve"> structure setting used </w:t>
      </w:r>
      <w:r w:rsidR="004C5A61">
        <w:rPr>
          <w:rFonts w:ascii="Times New Roman" w:eastAsia="Malgun Gothic" w:hAnsi="Times New Roman" w:cs="Times New Roman"/>
        </w:rPr>
        <w:t>for</w:t>
      </w:r>
      <w:r w:rsidR="0038466C">
        <w:rPr>
          <w:rFonts w:ascii="Times New Roman" w:eastAsia="Malgun Gothic" w:hAnsi="Times New Roman" w:cs="Times New Roman"/>
        </w:rPr>
        <w:t xml:space="preserve"> encoding</w:t>
      </w:r>
    </w:p>
    <w:p w14:paraId="6BDD1696" w14:textId="36B48738" w:rsidR="00EE5FD4" w:rsidDel="00222794" w:rsidRDefault="00EE5FD4" w:rsidP="00222794">
      <w:pPr>
        <w:widowControl/>
        <w:tabs>
          <w:tab w:val="left" w:pos="360"/>
          <w:tab w:val="left" w:pos="1080"/>
          <w:tab w:val="left" w:pos="1440"/>
        </w:tabs>
        <w:overflowPunct w:val="0"/>
        <w:adjustRightInd w:val="0"/>
        <w:spacing w:before="136"/>
        <w:jc w:val="both"/>
        <w:textAlignment w:val="baseline"/>
        <w:rPr>
          <w:del w:id="39" w:author="Shan Liu" w:date="2024-11-09T15:13:00Z"/>
          <w:rFonts w:ascii="Times New Roman" w:eastAsia="Malgun Gothic" w:hAnsi="Times New Roman" w:cs="Times New Roman"/>
        </w:rPr>
      </w:pPr>
      <w:r>
        <w:rPr>
          <w:rFonts w:ascii="Times New Roman" w:eastAsia="Malgun Gothic" w:hAnsi="Times New Roman" w:cs="Times New Roman"/>
          <w:lang w:eastAsia="zh-CN"/>
        </w:rPr>
        <w:t xml:space="preserve">Note that in this CTC, </w:t>
      </w:r>
      <w:r w:rsidRPr="00340291">
        <w:rPr>
          <w:rFonts w:ascii="Times New Roman" w:eastAsia="Malgun Gothic" w:hAnsi="Times New Roman" w:cs="Times New Roman" w:hint="eastAsia"/>
          <w:lang w:eastAsia="zh-CN"/>
        </w:rPr>
        <w:t>G</w:t>
      </w:r>
      <w:r>
        <w:rPr>
          <w:rFonts w:ascii="Times New Roman" w:eastAsia="Malgun Gothic" w:hAnsi="Times New Roman" w:cs="Times New Roman"/>
        </w:rPr>
        <w:t>O</w:t>
      </w:r>
      <w:r w:rsidRPr="00340291">
        <w:rPr>
          <w:rFonts w:ascii="Times New Roman" w:eastAsia="Malgun Gothic" w:hAnsi="Times New Roman" w:cs="Times New Roman"/>
        </w:rPr>
        <w:t>P size for RA configuration is</w:t>
      </w:r>
      <w:r>
        <w:rPr>
          <w:rFonts w:ascii="Times New Roman" w:eastAsia="Malgun Gothic" w:hAnsi="Times New Roman" w:cs="Times New Roman"/>
        </w:rPr>
        <w:t xml:space="preserve"> determined by</w:t>
      </w:r>
      <w:r w:rsidRPr="00340291">
        <w:rPr>
          <w:rFonts w:ascii="Times New Roman" w:eastAsia="Malgun Gothic" w:hAnsi="Times New Roman" w:cs="Times New Roman"/>
        </w:rPr>
        <w:t xml:space="preserve"> the </w:t>
      </w:r>
      <w:r>
        <w:rPr>
          <w:rFonts w:ascii="Times New Roman" w:eastAsia="Malgun Gothic" w:hAnsi="Times New Roman" w:cs="Times New Roman"/>
        </w:rPr>
        <w:t xml:space="preserve">value of </w:t>
      </w:r>
      <w:proofErr w:type="spellStart"/>
      <w:r w:rsidRPr="00340291">
        <w:rPr>
          <w:rFonts w:ascii="Times New Roman" w:eastAsia="Malgun Gothic" w:hAnsi="Times New Roman" w:cs="Times New Roman"/>
        </w:rPr>
        <w:t>IntraPeriod</w:t>
      </w:r>
      <w:proofErr w:type="spellEnd"/>
      <w:r>
        <w:rPr>
          <w:rFonts w:ascii="Times New Roman" w:eastAsia="Malgun Gothic" w:hAnsi="Times New Roman" w:cs="Times New Roman"/>
        </w:rPr>
        <w:t xml:space="preserve">. When </w:t>
      </w:r>
      <w:proofErr w:type="spellStart"/>
      <w:r>
        <w:rPr>
          <w:rFonts w:ascii="Times New Roman" w:eastAsia="Malgun Gothic" w:hAnsi="Times New Roman" w:cs="Times New Roman"/>
        </w:rPr>
        <w:t>IntraPeriod</w:t>
      </w:r>
      <w:proofErr w:type="spellEnd"/>
      <w:r>
        <w:rPr>
          <w:rFonts w:ascii="Times New Roman" w:eastAsia="Malgun Gothic" w:hAnsi="Times New Roman" w:cs="Times New Roman"/>
        </w:rPr>
        <w:t xml:space="preserve"> is greater than or equal to 16, GOP is set to 16, otherwise it is set to 8.</w:t>
      </w:r>
      <w:ins w:id="40" w:author="Shan Liu" w:date="2024-11-09T15:13:00Z">
        <w:r w:rsidR="00222794" w:rsidDel="00222794">
          <w:rPr>
            <w:rFonts w:ascii="Times New Roman" w:eastAsia="Malgun Gothic" w:hAnsi="Times New Roman" w:cs="Times New Roman"/>
          </w:rPr>
          <w:t xml:space="preserve"> </w:t>
        </w:r>
      </w:ins>
    </w:p>
    <w:p w14:paraId="1D549600" w14:textId="7DD6E38F" w:rsidR="001468CB" w:rsidRDefault="001468CB" w:rsidP="00222794">
      <w:pPr>
        <w:widowControl/>
        <w:tabs>
          <w:tab w:val="left" w:pos="360"/>
          <w:tab w:val="left" w:pos="1080"/>
          <w:tab w:val="left" w:pos="1440"/>
        </w:tabs>
        <w:overflowPunct w:val="0"/>
        <w:adjustRightInd w:val="0"/>
        <w:spacing w:before="136"/>
        <w:jc w:val="both"/>
        <w:textAlignment w:val="baseline"/>
        <w:rPr>
          <w:rFonts w:ascii="Times New Roman" w:eastAsia="SimSun" w:hAnsi="Times New Roman" w:cs="Times New Roman"/>
          <w:lang w:eastAsia="zh-CN"/>
        </w:rPr>
      </w:pPr>
      <w:del w:id="41" w:author="Shan Liu" w:date="2024-11-09T15:13:00Z">
        <w:r w:rsidDel="00222794">
          <w:rPr>
            <w:rFonts w:ascii="Times New Roman" w:eastAsia="SimSun" w:hAnsi="Times New Roman" w:cs="Times New Roman"/>
            <w:lang w:eastAsia="zh-CN"/>
          </w:rPr>
          <w:delText>Some coding tools are implemented or setup differently</w:delText>
        </w:r>
      </w:del>
      <w:ins w:id="42" w:author="Shan Liu" w:date="2024-11-09T15:13:00Z">
        <w:r w:rsidR="00222794">
          <w:rPr>
            <w:rFonts w:ascii="Times New Roman" w:eastAsia="SimSun" w:hAnsi="Times New Roman" w:cs="Times New Roman"/>
            <w:lang w:eastAsia="zh-CN"/>
          </w:rPr>
          <w:t xml:space="preserve"> Coding tool </w:t>
        </w:r>
      </w:ins>
      <w:del w:id="43" w:author="Shan Liu" w:date="2024-11-09T15:16:00Z">
        <w:r w:rsidDel="007029EB">
          <w:rPr>
            <w:rFonts w:ascii="Times New Roman" w:eastAsia="SimSun" w:hAnsi="Times New Roman" w:cs="Times New Roman"/>
            <w:lang w:eastAsia="zh-CN"/>
          </w:rPr>
          <w:delText xml:space="preserve"> for </w:delText>
        </w:r>
      </w:del>
      <w:del w:id="44" w:author="Shan Liu" w:date="2024-11-09T15:07:00Z">
        <w:r w:rsidDel="00222794">
          <w:rPr>
            <w:rFonts w:ascii="Times New Roman" w:eastAsia="SimSun" w:hAnsi="Times New Roman" w:cs="Times New Roman"/>
            <w:lang w:eastAsia="zh-CN"/>
          </w:rPr>
          <w:delText>inner and end-to-end</w:delText>
        </w:r>
      </w:del>
      <w:del w:id="45" w:author="Shan Liu" w:date="2024-11-09T15:16:00Z">
        <w:r w:rsidDel="007029EB">
          <w:rPr>
            <w:rFonts w:ascii="Times New Roman" w:eastAsia="SimSun" w:hAnsi="Times New Roman" w:cs="Times New Roman"/>
            <w:lang w:eastAsia="zh-CN"/>
          </w:rPr>
          <w:delText xml:space="preserve"> </w:delText>
        </w:r>
      </w:del>
      <w:r>
        <w:rPr>
          <w:rFonts w:ascii="Times New Roman" w:eastAsia="SimSun" w:hAnsi="Times New Roman" w:cs="Times New Roman"/>
          <w:lang w:eastAsia="zh-CN"/>
        </w:rPr>
        <w:t>configuration</w:t>
      </w:r>
      <w:ins w:id="46" w:author="Shan Liu" w:date="2024-11-09T15:16:00Z">
        <w:r w:rsidR="007029EB">
          <w:rPr>
            <w:rFonts w:ascii="Times New Roman" w:eastAsia="SimSun" w:hAnsi="Times New Roman" w:cs="Times New Roman"/>
            <w:lang w:eastAsia="zh-CN"/>
          </w:rPr>
          <w:t>s</w:t>
        </w:r>
      </w:ins>
      <w:del w:id="47" w:author="Shan Liu" w:date="2024-11-09T15:13:00Z">
        <w:r w:rsidDel="00222794">
          <w:rPr>
            <w:rFonts w:ascii="Times New Roman" w:eastAsia="SimSun" w:hAnsi="Times New Roman" w:cs="Times New Roman"/>
            <w:lang w:eastAsia="zh-CN"/>
          </w:rPr>
          <w:delText>s, as</w:delText>
        </w:r>
      </w:del>
      <w:ins w:id="48" w:author="Shan Liu" w:date="2024-11-09T15:13:00Z">
        <w:r w:rsidR="00222794">
          <w:rPr>
            <w:rFonts w:ascii="Times New Roman" w:eastAsia="SimSun" w:hAnsi="Times New Roman" w:cs="Times New Roman"/>
            <w:lang w:eastAsia="zh-CN"/>
          </w:rPr>
          <w:t xml:space="preserve"> are</w:t>
        </w:r>
      </w:ins>
      <w:r>
        <w:rPr>
          <w:rFonts w:ascii="Times New Roman" w:eastAsia="SimSun" w:hAnsi="Times New Roman" w:cs="Times New Roman"/>
          <w:lang w:eastAsia="zh-CN"/>
        </w:rPr>
        <w:t xml:space="preserve"> illustrated in </w:t>
      </w:r>
      <w:r>
        <w:rPr>
          <w:rFonts w:ascii="Times New Roman" w:eastAsia="SimSun" w:hAnsi="Times New Roman" w:cs="Times New Roman"/>
          <w:lang w:eastAsia="zh-CN"/>
        </w:rPr>
        <w:fldChar w:fldCharType="begin"/>
      </w:r>
      <w:r>
        <w:rPr>
          <w:rFonts w:ascii="Times New Roman" w:eastAsia="SimSun" w:hAnsi="Times New Roman" w:cs="Times New Roman"/>
          <w:lang w:eastAsia="zh-CN"/>
        </w:rPr>
        <w:instrText xml:space="preserve"> REF _Ref174391513 \h </w:instrText>
      </w:r>
      <w:r>
        <w:rPr>
          <w:rFonts w:ascii="Times New Roman" w:eastAsia="SimSun" w:hAnsi="Times New Roman" w:cs="Times New Roman"/>
          <w:lang w:eastAsia="zh-CN"/>
        </w:rPr>
      </w:r>
      <w:r>
        <w:rPr>
          <w:rFonts w:ascii="Times New Roman" w:eastAsia="SimSun" w:hAnsi="Times New Roman" w:cs="Times New Roman"/>
          <w:lang w:eastAsia="zh-CN"/>
        </w:rPr>
        <w:fldChar w:fldCharType="separate"/>
      </w:r>
      <w:r w:rsidRPr="00856061">
        <w:rPr>
          <w:rFonts w:ascii="Times New Roman" w:eastAsia="SimSun" w:hAnsi="Times New Roman" w:cs="Times New Roman"/>
          <w:color w:val="000000"/>
        </w:rPr>
        <w:t>Table 7</w:t>
      </w:r>
      <w:r>
        <w:rPr>
          <w:rFonts w:ascii="Times New Roman" w:eastAsia="SimSun" w:hAnsi="Times New Roman" w:cs="Times New Roman"/>
          <w:lang w:eastAsia="zh-CN"/>
        </w:rPr>
        <w:fldChar w:fldCharType="end"/>
      </w:r>
      <w:del w:id="49" w:author="Shan Liu" w:date="2024-11-09T15:07:00Z">
        <w:r w:rsidDel="00222794">
          <w:rPr>
            <w:rFonts w:ascii="Times New Roman" w:eastAsia="SimSun" w:hAnsi="Times New Roman" w:cs="Times New Roman"/>
            <w:lang w:eastAsia="zh-CN"/>
          </w:rPr>
          <w:delText xml:space="preserve"> and </w:delText>
        </w:r>
        <w:r w:rsidDel="00222794">
          <w:rPr>
            <w:rFonts w:ascii="Times New Roman" w:eastAsia="SimSun" w:hAnsi="Times New Roman" w:cs="Times New Roman"/>
            <w:lang w:eastAsia="zh-CN"/>
          </w:rPr>
          <w:fldChar w:fldCharType="begin"/>
        </w:r>
        <w:r w:rsidDel="00222794">
          <w:rPr>
            <w:rFonts w:ascii="Times New Roman" w:eastAsia="SimSun" w:hAnsi="Times New Roman" w:cs="Times New Roman"/>
            <w:lang w:eastAsia="zh-CN"/>
          </w:rPr>
          <w:delInstrText xml:space="preserve"> REF _Ref174391649 \h </w:delInstrText>
        </w:r>
        <w:r w:rsidDel="00222794">
          <w:rPr>
            <w:rFonts w:ascii="Times New Roman" w:eastAsia="SimSun" w:hAnsi="Times New Roman" w:cs="Times New Roman"/>
            <w:lang w:eastAsia="zh-CN"/>
          </w:rPr>
        </w:r>
        <w:r w:rsidDel="00222794">
          <w:rPr>
            <w:rFonts w:ascii="Times New Roman" w:eastAsia="SimSun" w:hAnsi="Times New Roman" w:cs="Times New Roman"/>
            <w:lang w:eastAsia="zh-CN"/>
          </w:rPr>
          <w:fldChar w:fldCharType="separate"/>
        </w:r>
        <w:r w:rsidRPr="00856061" w:rsidDel="00222794">
          <w:rPr>
            <w:rFonts w:ascii="Times New Roman" w:eastAsia="SimSun" w:hAnsi="Times New Roman" w:cs="Times New Roman"/>
            <w:color w:val="000000"/>
          </w:rPr>
          <w:delText>Table 8</w:delText>
        </w:r>
        <w:r w:rsidDel="00222794">
          <w:rPr>
            <w:rFonts w:ascii="Times New Roman" w:eastAsia="SimSun" w:hAnsi="Times New Roman" w:cs="Times New Roman"/>
            <w:lang w:eastAsia="zh-CN"/>
          </w:rPr>
          <w:fldChar w:fldCharType="end"/>
        </w:r>
      </w:del>
      <w:r>
        <w:rPr>
          <w:rFonts w:ascii="Times New Roman" w:eastAsia="SimSun" w:hAnsi="Times New Roman" w:cs="Times New Roman"/>
          <w:lang w:eastAsia="zh-CN"/>
        </w:rPr>
        <w:t>.</w:t>
      </w:r>
    </w:p>
    <w:p w14:paraId="5D8D60D4" w14:textId="1F8954FF" w:rsidR="001468CB" w:rsidRPr="00856061" w:rsidRDefault="001468CB" w:rsidP="0085606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50" w:name="_Ref174391513"/>
      <w:r w:rsidRPr="00856061">
        <w:rPr>
          <w:rFonts w:ascii="Times New Roman" w:eastAsia="SimSun" w:hAnsi="Times New Roman" w:cs="Times New Roman"/>
          <w:color w:val="000000"/>
        </w:rPr>
        <w:t xml:space="preserve">Table </w:t>
      </w:r>
      <w:r w:rsidRPr="00856061">
        <w:rPr>
          <w:rFonts w:ascii="Times New Roman" w:eastAsia="SimSun" w:hAnsi="Times New Roman" w:cs="Times New Roman"/>
          <w:color w:val="000000"/>
        </w:rPr>
        <w:fldChar w:fldCharType="begin"/>
      </w:r>
      <w:r w:rsidRPr="00856061">
        <w:rPr>
          <w:rFonts w:ascii="Times New Roman" w:eastAsia="SimSun" w:hAnsi="Times New Roman" w:cs="Times New Roman"/>
          <w:color w:val="000000"/>
        </w:rPr>
        <w:instrText xml:space="preserve"> SEQ Table \* ARABIC </w:instrText>
      </w:r>
      <w:r w:rsidRPr="00856061">
        <w:rPr>
          <w:rFonts w:ascii="Times New Roman" w:eastAsia="SimSun" w:hAnsi="Times New Roman" w:cs="Times New Roman"/>
          <w:color w:val="000000"/>
        </w:rPr>
        <w:fldChar w:fldCharType="separate"/>
      </w:r>
      <w:r>
        <w:rPr>
          <w:rFonts w:ascii="Times New Roman" w:eastAsia="SimSun" w:hAnsi="Times New Roman" w:cs="Times New Roman"/>
          <w:noProof/>
          <w:color w:val="000000"/>
        </w:rPr>
        <w:t>7</w:t>
      </w:r>
      <w:r w:rsidRPr="00856061">
        <w:rPr>
          <w:rFonts w:ascii="Times New Roman" w:eastAsia="SimSun" w:hAnsi="Times New Roman" w:cs="Times New Roman"/>
          <w:color w:val="000000"/>
        </w:rPr>
        <w:fldChar w:fldCharType="end"/>
      </w:r>
      <w:r w:rsidRPr="00856061">
        <w:rPr>
          <w:rFonts w:ascii="Times New Roman" w:eastAsia="SimSun" w:hAnsi="Times New Roman" w:cs="Times New Roman"/>
          <w:color w:val="000000"/>
        </w:rPr>
        <w:t xml:space="preserve"> Tool </w:t>
      </w:r>
      <w:r w:rsidR="00A646C2">
        <w:rPr>
          <w:rFonts w:ascii="Times New Roman" w:eastAsia="SimSun" w:hAnsi="Times New Roman" w:cs="Times New Roman"/>
          <w:color w:val="000000"/>
        </w:rPr>
        <w:t>settings</w:t>
      </w:r>
      <w:r w:rsidRPr="00856061">
        <w:rPr>
          <w:rFonts w:ascii="Times New Roman" w:eastAsia="SimSun" w:hAnsi="Times New Roman" w:cs="Times New Roman"/>
          <w:color w:val="000000"/>
        </w:rPr>
        <w:t xml:space="preserve"> for inner configurations</w:t>
      </w:r>
      <w:bookmarkEnd w:id="50"/>
    </w:p>
    <w:tbl>
      <w:tblPr>
        <w:tblStyle w:val="TableGrid"/>
        <w:tblW w:w="9000" w:type="dxa"/>
        <w:jc w:val="center"/>
        <w:tblLayout w:type="fixed"/>
        <w:tblLook w:val="04A0" w:firstRow="1" w:lastRow="0" w:firstColumn="1" w:lastColumn="0" w:noHBand="0" w:noVBand="1"/>
        <w:tblPrChange w:id="51" w:author="Shan Liu" w:date="2024-11-09T15:05:00Z">
          <w:tblPr>
            <w:tblStyle w:val="TableGrid"/>
            <w:tblW w:w="9000" w:type="dxa"/>
            <w:jc w:val="center"/>
            <w:tblLayout w:type="fixed"/>
            <w:tblLook w:val="04A0" w:firstRow="1" w:lastRow="0" w:firstColumn="1" w:lastColumn="0" w:noHBand="0" w:noVBand="1"/>
          </w:tblPr>
        </w:tblPrChange>
      </w:tblPr>
      <w:tblGrid>
        <w:gridCol w:w="2695"/>
        <w:gridCol w:w="1080"/>
        <w:gridCol w:w="990"/>
        <w:gridCol w:w="1115"/>
        <w:gridCol w:w="1040"/>
        <w:gridCol w:w="1040"/>
        <w:gridCol w:w="1040"/>
        <w:tblGridChange w:id="52">
          <w:tblGrid>
            <w:gridCol w:w="2477"/>
            <w:gridCol w:w="11"/>
            <w:gridCol w:w="82"/>
            <w:gridCol w:w="35"/>
            <w:gridCol w:w="90"/>
            <w:gridCol w:w="892"/>
            <w:gridCol w:w="118"/>
            <w:gridCol w:w="1021"/>
            <w:gridCol w:w="19"/>
            <w:gridCol w:w="20"/>
            <w:gridCol w:w="136"/>
            <w:gridCol w:w="979"/>
            <w:gridCol w:w="23"/>
            <w:gridCol w:w="194"/>
            <w:gridCol w:w="823"/>
            <w:gridCol w:w="26"/>
            <w:gridCol w:w="229"/>
            <w:gridCol w:w="785"/>
            <w:gridCol w:w="29"/>
            <w:gridCol w:w="264"/>
            <w:gridCol w:w="747"/>
            <w:gridCol w:w="32"/>
            <w:gridCol w:w="299"/>
          </w:tblGrid>
        </w:tblGridChange>
      </w:tblGrid>
      <w:tr w:rsidR="006B62B1" w:rsidRPr="003245DE" w14:paraId="64208E64" w14:textId="7190453A" w:rsidTr="00A612B6">
        <w:trPr>
          <w:trHeight w:val="323"/>
          <w:jc w:val="center"/>
          <w:trPrChange w:id="53" w:author="Shan Liu" w:date="2024-11-09T15:05:00Z">
            <w:trPr>
              <w:gridAfter w:val="0"/>
              <w:trHeight w:val="320"/>
              <w:jc w:val="center"/>
            </w:trPr>
          </w:trPrChange>
        </w:trPr>
        <w:tc>
          <w:tcPr>
            <w:tcW w:w="2695" w:type="dxa"/>
            <w:vMerge w:val="restart"/>
            <w:tcPrChange w:id="54" w:author="Shan Liu" w:date="2024-11-09T15:05:00Z">
              <w:tcPr>
                <w:tcW w:w="2477" w:type="dxa"/>
                <w:vMerge w:val="restart"/>
              </w:tcPr>
            </w:tcPrChange>
          </w:tcPr>
          <w:p w14:paraId="146C52CB" w14:textId="2E4D03F9" w:rsidR="006B62B1" w:rsidRPr="00856061" w:rsidRDefault="006B62B1" w:rsidP="00F56C4D">
            <w:pPr>
              <w:pStyle w:val="NormalWeb"/>
              <w:rPr>
                <w:rFonts w:ascii="Times New Roman" w:hAnsi="Times New Roman"/>
                <w:b/>
                <w:sz w:val="22"/>
                <w:szCs w:val="22"/>
              </w:rPr>
            </w:pPr>
            <w:r w:rsidRPr="003245DE">
              <w:rPr>
                <w:rFonts w:ascii="Times New Roman" w:hAnsi="Times New Roman"/>
                <w:b/>
              </w:rPr>
              <w:t>Tool</w:t>
            </w:r>
            <w:ins w:id="55" w:author="Shan Liu" w:date="2024-11-09T14:48:00Z">
              <w:r>
                <w:rPr>
                  <w:rFonts w:ascii="Times New Roman" w:hAnsi="Times New Roman"/>
                  <w:b/>
                </w:rPr>
                <w:t xml:space="preserve"> configurations</w:t>
              </w:r>
            </w:ins>
          </w:p>
        </w:tc>
        <w:tc>
          <w:tcPr>
            <w:tcW w:w="2070" w:type="dxa"/>
            <w:gridSpan w:val="2"/>
            <w:tcPrChange w:id="56" w:author="Shan Liu" w:date="2024-11-09T15:05:00Z">
              <w:tcPr>
                <w:tcW w:w="2249" w:type="dxa"/>
                <w:gridSpan w:val="7"/>
              </w:tcPr>
            </w:tcPrChange>
          </w:tcPr>
          <w:p w14:paraId="76CE5878" w14:textId="3FDF103B" w:rsidR="006B62B1" w:rsidRPr="003245DE" w:rsidRDefault="006B62B1" w:rsidP="00F56C4D">
            <w:pPr>
              <w:pStyle w:val="NormalWeb"/>
              <w:jc w:val="center"/>
              <w:rPr>
                <w:rFonts w:ascii="Times New Roman" w:hAnsi="Times New Roman"/>
                <w:b/>
              </w:rPr>
            </w:pPr>
            <w:r w:rsidRPr="003245DE">
              <w:rPr>
                <w:rFonts w:ascii="Times New Roman" w:hAnsi="Times New Roman"/>
                <w:b/>
              </w:rPr>
              <w:t>RA</w:t>
            </w:r>
            <w:del w:id="57" w:author="Shan Liu" w:date="2024-11-09T14:51:00Z">
              <w:r w:rsidDel="006B62B1">
                <w:rPr>
                  <w:rFonts w:ascii="Times New Roman" w:hAnsi="Times New Roman"/>
                  <w:b/>
                </w:rPr>
                <w:delText>_inner</w:delText>
              </w:r>
            </w:del>
          </w:p>
        </w:tc>
        <w:tc>
          <w:tcPr>
            <w:tcW w:w="2155" w:type="dxa"/>
            <w:gridSpan w:val="2"/>
            <w:tcPrChange w:id="58" w:author="Shan Liu" w:date="2024-11-09T15:05:00Z">
              <w:tcPr>
                <w:tcW w:w="2194" w:type="dxa"/>
                <w:gridSpan w:val="7"/>
              </w:tcPr>
            </w:tcPrChange>
          </w:tcPr>
          <w:p w14:paraId="62536E50" w14:textId="20F365CA" w:rsidR="006B62B1" w:rsidRPr="003245DE" w:rsidRDefault="006B62B1" w:rsidP="00F56C4D">
            <w:pPr>
              <w:pStyle w:val="NormalWeb"/>
              <w:jc w:val="center"/>
              <w:rPr>
                <w:rFonts w:ascii="Times New Roman" w:hAnsi="Times New Roman"/>
                <w:b/>
              </w:rPr>
            </w:pPr>
            <w:r w:rsidRPr="003245DE">
              <w:rPr>
                <w:rFonts w:ascii="Times New Roman" w:hAnsi="Times New Roman"/>
                <w:b/>
              </w:rPr>
              <w:t>LD</w:t>
            </w:r>
            <w:del w:id="59" w:author="Shan Liu" w:date="2024-11-09T14:51:00Z">
              <w:r w:rsidDel="006B62B1">
                <w:rPr>
                  <w:rFonts w:ascii="Times New Roman" w:hAnsi="Times New Roman"/>
                  <w:b/>
                </w:rPr>
                <w:delText>_inner</w:delText>
              </w:r>
            </w:del>
          </w:p>
        </w:tc>
        <w:tc>
          <w:tcPr>
            <w:tcW w:w="2080" w:type="dxa"/>
            <w:gridSpan w:val="2"/>
            <w:tcPrChange w:id="60" w:author="Shan Liu" w:date="2024-11-09T15:05:00Z">
              <w:tcPr>
                <w:tcW w:w="2080" w:type="dxa"/>
                <w:gridSpan w:val="6"/>
              </w:tcPr>
            </w:tcPrChange>
          </w:tcPr>
          <w:p w14:paraId="46BCA7AC" w14:textId="58D93989" w:rsidR="006B62B1" w:rsidRPr="003245DE" w:rsidRDefault="006B62B1" w:rsidP="00F56C4D">
            <w:pPr>
              <w:pStyle w:val="NormalWeb"/>
              <w:jc w:val="center"/>
              <w:rPr>
                <w:rFonts w:ascii="Times New Roman" w:hAnsi="Times New Roman"/>
                <w:b/>
              </w:rPr>
            </w:pPr>
            <w:r w:rsidRPr="003245DE">
              <w:rPr>
                <w:rFonts w:ascii="Times New Roman" w:hAnsi="Times New Roman"/>
                <w:b/>
              </w:rPr>
              <w:t>AI</w:t>
            </w:r>
            <w:del w:id="61" w:author="Shan Liu" w:date="2024-11-09T14:51:00Z">
              <w:r w:rsidDel="006B62B1">
                <w:rPr>
                  <w:rFonts w:ascii="Times New Roman" w:hAnsi="Times New Roman"/>
                  <w:b/>
                </w:rPr>
                <w:delText>_inner</w:delText>
              </w:r>
            </w:del>
          </w:p>
        </w:tc>
      </w:tr>
      <w:tr w:rsidR="006B62B1" w:rsidRPr="003245DE" w14:paraId="0BC6FB1D" w14:textId="77777777" w:rsidTr="00A612B6">
        <w:tblPrEx>
          <w:tblPrExChange w:id="62" w:author="Shan Liu" w:date="2024-11-09T15:05:00Z">
            <w:tblPrEx>
              <w:tblW w:w="9032" w:type="dxa"/>
            </w:tblPrEx>
          </w:tblPrExChange>
        </w:tblPrEx>
        <w:trPr>
          <w:trHeight w:val="314"/>
          <w:jc w:val="center"/>
          <w:ins w:id="63" w:author="Shan Liu" w:date="2024-11-09T14:47:00Z"/>
          <w:trPrChange w:id="64" w:author="Shan Liu" w:date="2024-11-09T15:05:00Z">
            <w:trPr>
              <w:gridAfter w:val="0"/>
              <w:trHeight w:val="170"/>
              <w:jc w:val="center"/>
            </w:trPr>
          </w:trPrChange>
        </w:trPr>
        <w:tc>
          <w:tcPr>
            <w:tcW w:w="2695" w:type="dxa"/>
            <w:vMerge/>
            <w:tcPrChange w:id="65" w:author="Shan Liu" w:date="2024-11-09T15:05:00Z">
              <w:tcPr>
                <w:tcW w:w="2488" w:type="dxa"/>
                <w:gridSpan w:val="2"/>
                <w:vMerge/>
              </w:tcPr>
            </w:tcPrChange>
          </w:tcPr>
          <w:p w14:paraId="59513C47" w14:textId="77777777" w:rsidR="006B62B1" w:rsidRPr="003245DE" w:rsidRDefault="006B62B1" w:rsidP="00F56C4D">
            <w:pPr>
              <w:pStyle w:val="NormalWeb"/>
              <w:rPr>
                <w:ins w:id="66" w:author="Shan Liu" w:date="2024-11-09T14:47:00Z"/>
                <w:rFonts w:ascii="Times New Roman" w:hAnsi="Times New Roman"/>
                <w:b/>
              </w:rPr>
            </w:pPr>
          </w:p>
        </w:tc>
        <w:tc>
          <w:tcPr>
            <w:tcW w:w="1080" w:type="dxa"/>
            <w:tcPrChange w:id="67" w:author="Shan Liu" w:date="2024-11-09T15:05:00Z">
              <w:tcPr>
                <w:tcW w:w="1099" w:type="dxa"/>
                <w:gridSpan w:val="4"/>
              </w:tcPr>
            </w:tcPrChange>
          </w:tcPr>
          <w:p w14:paraId="1C82564C" w14:textId="2ABD6905" w:rsidR="006B62B1" w:rsidRPr="003245DE" w:rsidRDefault="006B62B1" w:rsidP="00F56C4D">
            <w:pPr>
              <w:pStyle w:val="NormalWeb"/>
              <w:jc w:val="center"/>
              <w:rPr>
                <w:ins w:id="68" w:author="Shan Liu" w:date="2024-11-09T14:47:00Z"/>
                <w:rFonts w:ascii="Times New Roman" w:hAnsi="Times New Roman"/>
                <w:b/>
              </w:rPr>
            </w:pPr>
            <w:proofErr w:type="spellStart"/>
            <w:ins w:id="69" w:author="Shan Liu" w:date="2024-11-09T14:50:00Z">
              <w:r w:rsidRPr="003245DE">
                <w:rPr>
                  <w:rFonts w:ascii="Times New Roman" w:hAnsi="Times New Roman"/>
                  <w:b/>
                </w:rPr>
                <w:t>RA</w:t>
              </w:r>
              <w:r>
                <w:rPr>
                  <w:rFonts w:ascii="Times New Roman" w:hAnsi="Times New Roman"/>
                  <w:b/>
                </w:rPr>
                <w:t>_inner</w:t>
              </w:r>
            </w:ins>
            <w:proofErr w:type="spellEnd"/>
          </w:p>
        </w:tc>
        <w:tc>
          <w:tcPr>
            <w:tcW w:w="990" w:type="dxa"/>
            <w:tcPrChange w:id="70" w:author="Shan Liu" w:date="2024-11-09T15:05:00Z">
              <w:tcPr>
                <w:tcW w:w="1158" w:type="dxa"/>
                <w:gridSpan w:val="3"/>
              </w:tcPr>
            </w:tcPrChange>
          </w:tcPr>
          <w:p w14:paraId="568FA082" w14:textId="323C4A12" w:rsidR="006B62B1" w:rsidRPr="003245DE" w:rsidRDefault="006B62B1" w:rsidP="00F56C4D">
            <w:pPr>
              <w:pStyle w:val="NormalWeb"/>
              <w:jc w:val="center"/>
              <w:rPr>
                <w:ins w:id="71" w:author="Shan Liu" w:date="2024-11-09T14:48:00Z"/>
                <w:rFonts w:ascii="Times New Roman" w:hAnsi="Times New Roman"/>
                <w:b/>
              </w:rPr>
            </w:pPr>
            <w:ins w:id="72" w:author="Shan Liu" w:date="2024-11-09T14:51:00Z">
              <w:r>
                <w:rPr>
                  <w:rFonts w:ascii="Times New Roman" w:hAnsi="Times New Roman"/>
                  <w:b/>
                </w:rPr>
                <w:t>RA_e2e</w:t>
              </w:r>
            </w:ins>
          </w:p>
        </w:tc>
        <w:tc>
          <w:tcPr>
            <w:tcW w:w="1115" w:type="dxa"/>
            <w:tcPrChange w:id="73" w:author="Shan Liu" w:date="2024-11-09T15:05:00Z">
              <w:tcPr>
                <w:tcW w:w="1158" w:type="dxa"/>
                <w:gridSpan w:val="4"/>
              </w:tcPr>
            </w:tcPrChange>
          </w:tcPr>
          <w:p w14:paraId="4F3567AB" w14:textId="2683E23E" w:rsidR="006B62B1" w:rsidRPr="003245DE" w:rsidRDefault="006B62B1" w:rsidP="00F56C4D">
            <w:pPr>
              <w:pStyle w:val="NormalWeb"/>
              <w:jc w:val="center"/>
              <w:rPr>
                <w:ins w:id="74" w:author="Shan Liu" w:date="2024-11-09T14:47:00Z"/>
                <w:rFonts w:ascii="Times New Roman" w:hAnsi="Times New Roman"/>
                <w:b/>
              </w:rPr>
            </w:pPr>
            <w:proofErr w:type="spellStart"/>
            <w:ins w:id="75" w:author="Shan Liu" w:date="2024-11-09T14:50:00Z">
              <w:r w:rsidRPr="003245DE">
                <w:rPr>
                  <w:rFonts w:ascii="Times New Roman" w:hAnsi="Times New Roman"/>
                  <w:b/>
                </w:rPr>
                <w:t>LD</w:t>
              </w:r>
              <w:r>
                <w:rPr>
                  <w:rFonts w:ascii="Times New Roman" w:hAnsi="Times New Roman"/>
                  <w:b/>
                </w:rPr>
                <w:t>_inner</w:t>
              </w:r>
            </w:ins>
            <w:proofErr w:type="spellEnd"/>
          </w:p>
        </w:tc>
        <w:tc>
          <w:tcPr>
            <w:tcW w:w="1040" w:type="dxa"/>
            <w:tcPrChange w:id="76" w:author="Shan Liu" w:date="2024-11-09T15:05:00Z">
              <w:tcPr>
                <w:tcW w:w="1043" w:type="dxa"/>
                <w:gridSpan w:val="3"/>
              </w:tcPr>
            </w:tcPrChange>
          </w:tcPr>
          <w:p w14:paraId="015FE3B5" w14:textId="62E1F93D" w:rsidR="006B62B1" w:rsidRPr="003245DE" w:rsidRDefault="006B62B1" w:rsidP="00F56C4D">
            <w:pPr>
              <w:pStyle w:val="NormalWeb"/>
              <w:jc w:val="center"/>
              <w:rPr>
                <w:ins w:id="77" w:author="Shan Liu" w:date="2024-11-09T14:48:00Z"/>
                <w:rFonts w:ascii="Times New Roman" w:hAnsi="Times New Roman"/>
                <w:b/>
              </w:rPr>
            </w:pPr>
            <w:ins w:id="78" w:author="Shan Liu" w:date="2024-11-09T14:51:00Z">
              <w:r>
                <w:rPr>
                  <w:rFonts w:ascii="Times New Roman" w:hAnsi="Times New Roman"/>
                  <w:b/>
                </w:rPr>
                <w:t>LD_e2e</w:t>
              </w:r>
            </w:ins>
          </w:p>
        </w:tc>
        <w:tc>
          <w:tcPr>
            <w:tcW w:w="1040" w:type="dxa"/>
            <w:tcPrChange w:id="79" w:author="Shan Liu" w:date="2024-11-09T15:05:00Z">
              <w:tcPr>
                <w:tcW w:w="1043" w:type="dxa"/>
                <w:gridSpan w:val="3"/>
              </w:tcPr>
            </w:tcPrChange>
          </w:tcPr>
          <w:p w14:paraId="4ED6DE97" w14:textId="1C828115" w:rsidR="006B62B1" w:rsidRPr="003245DE" w:rsidRDefault="006B62B1" w:rsidP="00F56C4D">
            <w:pPr>
              <w:pStyle w:val="NormalWeb"/>
              <w:jc w:val="center"/>
              <w:rPr>
                <w:ins w:id="80" w:author="Shan Liu" w:date="2024-11-09T14:47:00Z"/>
                <w:rFonts w:ascii="Times New Roman" w:hAnsi="Times New Roman"/>
                <w:b/>
              </w:rPr>
            </w:pPr>
            <w:proofErr w:type="spellStart"/>
            <w:ins w:id="81" w:author="Shan Liu" w:date="2024-11-09T14:50:00Z">
              <w:r w:rsidRPr="003245DE">
                <w:rPr>
                  <w:rFonts w:ascii="Times New Roman" w:hAnsi="Times New Roman"/>
                  <w:b/>
                </w:rPr>
                <w:t>AI</w:t>
              </w:r>
              <w:r>
                <w:rPr>
                  <w:rFonts w:ascii="Times New Roman" w:hAnsi="Times New Roman"/>
                  <w:b/>
                </w:rPr>
                <w:t>_inner</w:t>
              </w:r>
            </w:ins>
            <w:proofErr w:type="spellEnd"/>
          </w:p>
        </w:tc>
        <w:tc>
          <w:tcPr>
            <w:tcW w:w="1040" w:type="dxa"/>
            <w:tcPrChange w:id="82" w:author="Shan Liu" w:date="2024-11-09T15:05:00Z">
              <w:tcPr>
                <w:tcW w:w="1043" w:type="dxa"/>
                <w:gridSpan w:val="3"/>
              </w:tcPr>
            </w:tcPrChange>
          </w:tcPr>
          <w:p w14:paraId="200BECA7" w14:textId="6AE9441D" w:rsidR="006B62B1" w:rsidRPr="003245DE" w:rsidRDefault="006B62B1" w:rsidP="00F56C4D">
            <w:pPr>
              <w:pStyle w:val="NormalWeb"/>
              <w:jc w:val="center"/>
              <w:rPr>
                <w:ins w:id="83" w:author="Shan Liu" w:date="2024-11-09T14:49:00Z"/>
                <w:rFonts w:ascii="Times New Roman" w:hAnsi="Times New Roman"/>
                <w:b/>
              </w:rPr>
            </w:pPr>
            <w:ins w:id="84" w:author="Shan Liu" w:date="2024-11-09T14:52:00Z">
              <w:r>
                <w:rPr>
                  <w:rFonts w:ascii="Times New Roman" w:hAnsi="Times New Roman"/>
                  <w:b/>
                </w:rPr>
                <w:t>AI_e2e</w:t>
              </w:r>
            </w:ins>
          </w:p>
        </w:tc>
      </w:tr>
      <w:tr w:rsidR="006B62B1" w:rsidRPr="003245DE" w14:paraId="58C31C27" w14:textId="04827EFD" w:rsidTr="00A612B6">
        <w:trPr>
          <w:trHeight w:val="320"/>
          <w:jc w:val="center"/>
          <w:trPrChange w:id="85" w:author="Shan Liu" w:date="2024-11-09T15:05:00Z">
            <w:trPr>
              <w:gridAfter w:val="0"/>
              <w:trHeight w:val="320"/>
              <w:jc w:val="center"/>
            </w:trPr>
          </w:trPrChange>
        </w:trPr>
        <w:tc>
          <w:tcPr>
            <w:tcW w:w="2695" w:type="dxa"/>
            <w:tcPrChange w:id="86" w:author="Shan Liu" w:date="2024-11-09T15:05:00Z">
              <w:tcPr>
                <w:tcW w:w="2477" w:type="dxa"/>
              </w:tcPr>
            </w:tcPrChange>
          </w:tcPr>
          <w:p w14:paraId="5A5E78DC" w14:textId="77777777" w:rsidR="006B62B1" w:rsidRPr="00856061" w:rsidRDefault="006B62B1" w:rsidP="00F56C4D">
            <w:pPr>
              <w:pStyle w:val="NormalWeb"/>
              <w:rPr>
                <w:rFonts w:ascii="Times New Roman" w:hAnsi="Times New Roman"/>
                <w:sz w:val="22"/>
                <w:szCs w:val="22"/>
              </w:rPr>
            </w:pPr>
            <w:r w:rsidRPr="003245DE">
              <w:rPr>
                <w:rFonts w:ascii="Times New Roman" w:hAnsi="Times New Roman"/>
              </w:rPr>
              <w:t>Temporal Resampling</w:t>
            </w:r>
          </w:p>
        </w:tc>
        <w:tc>
          <w:tcPr>
            <w:tcW w:w="2070" w:type="dxa"/>
            <w:gridSpan w:val="2"/>
            <w:tcPrChange w:id="87" w:author="Shan Liu" w:date="2024-11-09T15:05:00Z">
              <w:tcPr>
                <w:tcW w:w="2249" w:type="dxa"/>
                <w:gridSpan w:val="7"/>
              </w:tcPr>
            </w:tcPrChange>
          </w:tcPr>
          <w:p w14:paraId="25A0D8B3" w14:textId="48FCAF36" w:rsidR="006B62B1" w:rsidRPr="003245DE" w:rsidRDefault="006B62B1" w:rsidP="00F56C4D">
            <w:pPr>
              <w:pStyle w:val="NormalWeb"/>
              <w:jc w:val="center"/>
              <w:rPr>
                <w:rFonts w:ascii="Times New Roman" w:hAnsi="Times New Roman"/>
              </w:rPr>
            </w:pPr>
            <w:r w:rsidRPr="003245DE">
              <w:rPr>
                <w:rFonts w:ascii="Times New Roman" w:hAnsi="Times New Roman"/>
              </w:rPr>
              <w:t>On</w:t>
            </w:r>
          </w:p>
        </w:tc>
        <w:tc>
          <w:tcPr>
            <w:tcW w:w="1115" w:type="dxa"/>
            <w:tcPrChange w:id="88" w:author="Shan Liu" w:date="2024-11-09T15:05:00Z">
              <w:tcPr>
                <w:tcW w:w="1154" w:type="dxa"/>
                <w:gridSpan w:val="4"/>
              </w:tcPr>
            </w:tcPrChange>
          </w:tcPr>
          <w:p w14:paraId="02EF6BA3" w14:textId="5F0D8B2B" w:rsidR="006B62B1" w:rsidRPr="00856061" w:rsidRDefault="006B62B1" w:rsidP="00F56C4D">
            <w:pPr>
              <w:pStyle w:val="NormalWeb"/>
              <w:jc w:val="center"/>
              <w:rPr>
                <w:rFonts w:ascii="Times New Roman" w:hAnsi="Times New Roman"/>
                <w:sz w:val="22"/>
                <w:szCs w:val="22"/>
              </w:rPr>
            </w:pPr>
            <w:r w:rsidRPr="003245DE">
              <w:rPr>
                <w:rFonts w:ascii="Times New Roman" w:hAnsi="Times New Roman"/>
              </w:rPr>
              <w:t>On</w:t>
            </w:r>
          </w:p>
        </w:tc>
        <w:tc>
          <w:tcPr>
            <w:tcW w:w="1040" w:type="dxa"/>
            <w:tcPrChange w:id="89" w:author="Shan Liu" w:date="2024-11-09T15:05:00Z">
              <w:tcPr>
                <w:tcW w:w="1040" w:type="dxa"/>
                <w:gridSpan w:val="3"/>
              </w:tcPr>
            </w:tcPrChange>
          </w:tcPr>
          <w:p w14:paraId="1A80D07C" w14:textId="4C3E2B73" w:rsidR="006B62B1" w:rsidRPr="003245DE" w:rsidRDefault="006B62B1" w:rsidP="00F56C4D">
            <w:pPr>
              <w:pStyle w:val="NormalWeb"/>
              <w:jc w:val="center"/>
              <w:rPr>
                <w:rFonts w:ascii="Times New Roman" w:hAnsi="Times New Roman"/>
              </w:rPr>
            </w:pPr>
            <w:ins w:id="90" w:author="Shan Liu" w:date="2024-11-09T14:53:00Z">
              <w:r>
                <w:rPr>
                  <w:rFonts w:ascii="Times New Roman" w:hAnsi="Times New Roman"/>
                </w:rPr>
                <w:t>Off</w:t>
              </w:r>
            </w:ins>
          </w:p>
        </w:tc>
        <w:tc>
          <w:tcPr>
            <w:tcW w:w="1040" w:type="dxa"/>
            <w:tcPrChange w:id="91" w:author="Shan Liu" w:date="2024-11-09T15:05:00Z">
              <w:tcPr>
                <w:tcW w:w="1040" w:type="dxa"/>
                <w:gridSpan w:val="3"/>
              </w:tcPr>
            </w:tcPrChange>
          </w:tcPr>
          <w:p w14:paraId="3600F6B3" w14:textId="56AF3493" w:rsidR="006B62B1" w:rsidRPr="00856061" w:rsidRDefault="006B62B1" w:rsidP="00F56C4D">
            <w:pPr>
              <w:pStyle w:val="NormalWeb"/>
              <w:jc w:val="center"/>
              <w:rPr>
                <w:rFonts w:ascii="Times New Roman" w:hAnsi="Times New Roman"/>
                <w:sz w:val="22"/>
                <w:szCs w:val="22"/>
              </w:rPr>
            </w:pPr>
            <w:r w:rsidRPr="003245DE">
              <w:rPr>
                <w:rFonts w:ascii="Times New Roman" w:hAnsi="Times New Roman"/>
              </w:rPr>
              <w:t>On</w:t>
            </w:r>
          </w:p>
        </w:tc>
        <w:tc>
          <w:tcPr>
            <w:tcW w:w="1040" w:type="dxa"/>
            <w:tcPrChange w:id="92" w:author="Shan Liu" w:date="2024-11-09T15:05:00Z">
              <w:tcPr>
                <w:tcW w:w="1040" w:type="dxa"/>
                <w:gridSpan w:val="3"/>
              </w:tcPr>
            </w:tcPrChange>
          </w:tcPr>
          <w:p w14:paraId="1D4E6BDB" w14:textId="57B62D4B" w:rsidR="006B62B1" w:rsidRPr="003245DE" w:rsidRDefault="006B62B1" w:rsidP="00F56C4D">
            <w:pPr>
              <w:pStyle w:val="NormalWeb"/>
              <w:jc w:val="center"/>
              <w:rPr>
                <w:rFonts w:ascii="Times New Roman" w:hAnsi="Times New Roman"/>
              </w:rPr>
            </w:pPr>
            <w:ins w:id="93" w:author="Shan Liu" w:date="2024-11-09T14:53:00Z">
              <w:r>
                <w:rPr>
                  <w:rFonts w:ascii="Times New Roman" w:hAnsi="Times New Roman"/>
                </w:rPr>
                <w:t>Off</w:t>
              </w:r>
            </w:ins>
          </w:p>
        </w:tc>
      </w:tr>
      <w:tr w:rsidR="007C3403" w:rsidRPr="003245DE" w14:paraId="23E67D0F" w14:textId="648C7005" w:rsidTr="00A612B6">
        <w:trPr>
          <w:trHeight w:val="303"/>
          <w:jc w:val="center"/>
          <w:trPrChange w:id="94" w:author="Shan Liu" w:date="2024-11-09T15:05:00Z">
            <w:trPr>
              <w:gridAfter w:val="0"/>
              <w:trHeight w:val="303"/>
              <w:jc w:val="center"/>
            </w:trPr>
          </w:trPrChange>
        </w:trPr>
        <w:tc>
          <w:tcPr>
            <w:tcW w:w="2695" w:type="dxa"/>
            <w:tcPrChange w:id="95" w:author="Shan Liu" w:date="2024-11-09T15:05:00Z">
              <w:tcPr>
                <w:tcW w:w="2477" w:type="dxa"/>
              </w:tcPr>
            </w:tcPrChange>
          </w:tcPr>
          <w:p w14:paraId="02706FF9" w14:textId="77777777" w:rsidR="007C3403" w:rsidRPr="00856061" w:rsidRDefault="007C3403" w:rsidP="00F56C4D">
            <w:pPr>
              <w:pStyle w:val="NormalWeb"/>
              <w:rPr>
                <w:rFonts w:ascii="Times New Roman" w:hAnsi="Times New Roman"/>
                <w:sz w:val="22"/>
                <w:szCs w:val="22"/>
              </w:rPr>
            </w:pPr>
            <w:r w:rsidRPr="003245DE">
              <w:rPr>
                <w:rFonts w:ascii="Times New Roman" w:hAnsi="Times New Roman"/>
              </w:rPr>
              <w:t>ROI</w:t>
            </w:r>
          </w:p>
        </w:tc>
        <w:tc>
          <w:tcPr>
            <w:tcW w:w="2070" w:type="dxa"/>
            <w:gridSpan w:val="2"/>
            <w:tcPrChange w:id="96" w:author="Shan Liu" w:date="2024-11-09T15:05:00Z">
              <w:tcPr>
                <w:tcW w:w="2249" w:type="dxa"/>
                <w:gridSpan w:val="7"/>
              </w:tcPr>
            </w:tcPrChange>
          </w:tcPr>
          <w:p w14:paraId="4AD938BF" w14:textId="022B7B4E" w:rsidR="007C3403" w:rsidRPr="003245DE" w:rsidRDefault="007C3403" w:rsidP="00F56C4D">
            <w:pPr>
              <w:pStyle w:val="NormalWeb"/>
              <w:jc w:val="center"/>
              <w:rPr>
                <w:rFonts w:ascii="Times New Roman" w:hAnsi="Times New Roman"/>
              </w:rPr>
            </w:pPr>
            <w:r w:rsidRPr="003245DE">
              <w:rPr>
                <w:rFonts w:ascii="Times New Roman" w:hAnsi="Times New Roman"/>
              </w:rPr>
              <w:t>On</w:t>
            </w:r>
          </w:p>
        </w:tc>
        <w:tc>
          <w:tcPr>
            <w:tcW w:w="2155" w:type="dxa"/>
            <w:gridSpan w:val="2"/>
            <w:tcPrChange w:id="97" w:author="Shan Liu" w:date="2024-11-09T15:05:00Z">
              <w:tcPr>
                <w:tcW w:w="2194" w:type="dxa"/>
                <w:gridSpan w:val="7"/>
              </w:tcPr>
            </w:tcPrChange>
          </w:tcPr>
          <w:p w14:paraId="34CA085E" w14:textId="2EA05E4A" w:rsidR="007C3403" w:rsidRPr="003245DE" w:rsidRDefault="007C3403" w:rsidP="00F56C4D">
            <w:pPr>
              <w:pStyle w:val="NormalWeb"/>
              <w:jc w:val="center"/>
              <w:rPr>
                <w:rFonts w:ascii="Times New Roman" w:hAnsi="Times New Roman"/>
              </w:rPr>
            </w:pPr>
            <w:r w:rsidRPr="003245DE">
              <w:rPr>
                <w:rFonts w:ascii="Times New Roman" w:hAnsi="Times New Roman"/>
              </w:rPr>
              <w:t>On</w:t>
            </w:r>
          </w:p>
        </w:tc>
        <w:tc>
          <w:tcPr>
            <w:tcW w:w="2080" w:type="dxa"/>
            <w:gridSpan w:val="2"/>
            <w:tcPrChange w:id="98" w:author="Shan Liu" w:date="2024-11-09T15:05:00Z">
              <w:tcPr>
                <w:tcW w:w="2080" w:type="dxa"/>
                <w:gridSpan w:val="6"/>
              </w:tcPr>
            </w:tcPrChange>
          </w:tcPr>
          <w:p w14:paraId="7AB26A3F" w14:textId="641A917B" w:rsidR="007C3403" w:rsidRPr="003245DE" w:rsidRDefault="007C3403" w:rsidP="00F56C4D">
            <w:pPr>
              <w:pStyle w:val="NormalWeb"/>
              <w:jc w:val="center"/>
              <w:rPr>
                <w:rFonts w:ascii="Times New Roman" w:hAnsi="Times New Roman"/>
              </w:rPr>
            </w:pPr>
            <w:r w:rsidRPr="003245DE">
              <w:rPr>
                <w:rFonts w:ascii="Times New Roman" w:hAnsi="Times New Roman"/>
              </w:rPr>
              <w:t>On</w:t>
            </w:r>
          </w:p>
        </w:tc>
      </w:tr>
      <w:tr w:rsidR="007C3403" w:rsidRPr="003245DE" w14:paraId="4C4BBC26" w14:textId="29A2EB73" w:rsidTr="00FC40FC">
        <w:trPr>
          <w:trHeight w:val="440"/>
          <w:jc w:val="center"/>
          <w:trPrChange w:id="99" w:author="Shan Liu" w:date="2024-11-09T15:33:00Z">
            <w:trPr>
              <w:gridAfter w:val="0"/>
              <w:trHeight w:val="642"/>
              <w:jc w:val="center"/>
            </w:trPr>
          </w:trPrChange>
        </w:trPr>
        <w:tc>
          <w:tcPr>
            <w:tcW w:w="2695" w:type="dxa"/>
            <w:tcPrChange w:id="100" w:author="Shan Liu" w:date="2024-11-09T15:33:00Z">
              <w:tcPr>
                <w:tcW w:w="2477" w:type="dxa"/>
              </w:tcPr>
            </w:tcPrChange>
          </w:tcPr>
          <w:p w14:paraId="2A26EFDE" w14:textId="5D162D8F" w:rsidR="007C3403" w:rsidRPr="00856061" w:rsidRDefault="007C3403">
            <w:pPr>
              <w:pStyle w:val="NormalWeb"/>
              <w:ind w:left="720"/>
              <w:rPr>
                <w:rFonts w:ascii="Times New Roman" w:hAnsi="Times New Roman"/>
                <w:sz w:val="22"/>
                <w:szCs w:val="22"/>
              </w:rPr>
              <w:pPrChange w:id="101" w:author="Shan Liu" w:date="2024-11-09T15:40:00Z">
                <w:pPr>
                  <w:pStyle w:val="NormalWeb"/>
                </w:pPr>
              </w:pPrChange>
            </w:pPr>
            <w:del w:id="102" w:author="Shan Liu" w:date="2024-11-09T15:03:00Z">
              <w:r w:rsidRPr="003245DE" w:rsidDel="007C3403">
                <w:rPr>
                  <w:rFonts w:ascii="Times New Roman" w:hAnsi="Times New Roman"/>
                </w:rPr>
                <w:delText xml:space="preserve">    </w:delText>
              </w:r>
            </w:del>
            <w:proofErr w:type="spellStart"/>
            <w:r w:rsidRPr="003245DE">
              <w:rPr>
                <w:rFonts w:ascii="Times New Roman" w:hAnsi="Times New Roman"/>
              </w:rPr>
              <w:t>RoIAccumulationPeriod</w:t>
            </w:r>
            <w:proofErr w:type="spellEnd"/>
          </w:p>
        </w:tc>
        <w:tc>
          <w:tcPr>
            <w:tcW w:w="2070" w:type="dxa"/>
            <w:gridSpan w:val="2"/>
            <w:tcPrChange w:id="103" w:author="Shan Liu" w:date="2024-11-09T15:33:00Z">
              <w:tcPr>
                <w:tcW w:w="2249" w:type="dxa"/>
                <w:gridSpan w:val="7"/>
              </w:tcPr>
            </w:tcPrChange>
          </w:tcPr>
          <w:p w14:paraId="0F2EEB25" w14:textId="435BC8A4" w:rsidR="007C3403" w:rsidRPr="003245DE" w:rsidRDefault="007C3403" w:rsidP="00F56C4D">
            <w:pPr>
              <w:pStyle w:val="NormalWeb"/>
              <w:jc w:val="center"/>
              <w:rPr>
                <w:rFonts w:ascii="Times New Roman" w:hAnsi="Times New Roman"/>
              </w:rPr>
            </w:pPr>
            <w:r w:rsidRPr="003245DE">
              <w:rPr>
                <w:rFonts w:ascii="Times New Roman" w:hAnsi="Times New Roman"/>
              </w:rPr>
              <w:t>0 (Intra Period)</w:t>
            </w:r>
          </w:p>
        </w:tc>
        <w:tc>
          <w:tcPr>
            <w:tcW w:w="1115" w:type="dxa"/>
            <w:tcPrChange w:id="104" w:author="Shan Liu" w:date="2024-11-09T15:33:00Z">
              <w:tcPr>
                <w:tcW w:w="1154" w:type="dxa"/>
                <w:gridSpan w:val="4"/>
              </w:tcPr>
            </w:tcPrChange>
          </w:tcPr>
          <w:p w14:paraId="766E12B9" w14:textId="0A62E66F" w:rsidR="007C3403" w:rsidRPr="00856061" w:rsidRDefault="007C3403" w:rsidP="00F56C4D">
            <w:pPr>
              <w:pStyle w:val="NormalWeb"/>
              <w:jc w:val="center"/>
              <w:rPr>
                <w:rFonts w:ascii="Times New Roman" w:hAnsi="Times New Roman"/>
                <w:sz w:val="22"/>
                <w:szCs w:val="22"/>
              </w:rPr>
            </w:pPr>
            <w:r w:rsidRPr="003245DE">
              <w:rPr>
                <w:rFonts w:ascii="Times New Roman" w:hAnsi="Times New Roman"/>
              </w:rPr>
              <w:t>32</w:t>
            </w:r>
            <w:r w:rsidRPr="003245DE">
              <w:rPr>
                <w:rFonts w:ascii="Times New Roman" w:hAnsi="Times New Roman"/>
              </w:rPr>
              <w:br/>
            </w:r>
            <w:commentRangeStart w:id="105"/>
            <w:r w:rsidRPr="00934F47">
              <w:rPr>
                <w:rFonts w:ascii="Times New Roman" w:hAnsi="Times New Roman"/>
                <w:strike/>
                <w:highlight w:val="yellow"/>
                <w:rPrChange w:id="106" w:author="Shan Liu" w:date="2024-11-09T15:41:00Z">
                  <w:rPr>
                    <w:rFonts w:ascii="Times New Roman" w:hAnsi="Times New Roman"/>
                  </w:rPr>
                </w:rPrChange>
              </w:rPr>
              <w:t>(8 in inner codec)</w:t>
            </w:r>
            <w:commentRangeEnd w:id="105"/>
            <w:r w:rsidR="00B40C56" w:rsidRPr="00934F47">
              <w:rPr>
                <w:rStyle w:val="CommentReference"/>
                <w:rFonts w:ascii="Arial" w:eastAsia="Arial" w:hAnsi="Arial" w:cs="Arial"/>
                <w:highlight w:val="yellow"/>
                <w:lang w:eastAsia="en-US"/>
                <w:rPrChange w:id="107" w:author="Shan Liu" w:date="2024-11-09T15:41:00Z">
                  <w:rPr>
                    <w:rStyle w:val="CommentReference"/>
                    <w:rFonts w:ascii="Arial" w:eastAsia="Arial" w:hAnsi="Arial" w:cs="Arial"/>
                    <w:lang w:eastAsia="en-US"/>
                  </w:rPr>
                </w:rPrChange>
              </w:rPr>
              <w:commentReference w:id="105"/>
            </w:r>
          </w:p>
        </w:tc>
        <w:tc>
          <w:tcPr>
            <w:tcW w:w="1040" w:type="dxa"/>
            <w:tcPrChange w:id="108" w:author="Shan Liu" w:date="2024-11-09T15:33:00Z">
              <w:tcPr>
                <w:tcW w:w="1040" w:type="dxa"/>
                <w:gridSpan w:val="3"/>
              </w:tcPr>
            </w:tcPrChange>
          </w:tcPr>
          <w:p w14:paraId="046B68B1" w14:textId="773F2366" w:rsidR="007C3403" w:rsidRPr="003245DE" w:rsidRDefault="007C3403" w:rsidP="00F56C4D">
            <w:pPr>
              <w:pStyle w:val="NormalWeb"/>
              <w:jc w:val="center"/>
              <w:rPr>
                <w:rFonts w:ascii="Times New Roman" w:hAnsi="Times New Roman"/>
              </w:rPr>
            </w:pPr>
            <w:ins w:id="109" w:author="Shan Liu" w:date="2024-11-09T14:55:00Z">
              <w:r>
                <w:rPr>
                  <w:rFonts w:ascii="Times New Roman" w:hAnsi="Times New Roman"/>
                </w:rPr>
                <w:t>1</w:t>
              </w:r>
            </w:ins>
          </w:p>
        </w:tc>
        <w:tc>
          <w:tcPr>
            <w:tcW w:w="2080" w:type="dxa"/>
            <w:gridSpan w:val="2"/>
            <w:tcPrChange w:id="110" w:author="Shan Liu" w:date="2024-11-09T15:33:00Z">
              <w:tcPr>
                <w:tcW w:w="2080" w:type="dxa"/>
                <w:gridSpan w:val="6"/>
              </w:tcPr>
            </w:tcPrChange>
          </w:tcPr>
          <w:p w14:paraId="6A2F584B" w14:textId="42A9AF6C" w:rsidR="007C3403" w:rsidRPr="003245DE" w:rsidRDefault="007C3403" w:rsidP="00F56C4D">
            <w:pPr>
              <w:pStyle w:val="NormalWeb"/>
              <w:jc w:val="center"/>
              <w:rPr>
                <w:rFonts w:ascii="Times New Roman" w:hAnsi="Times New Roman"/>
              </w:rPr>
            </w:pPr>
            <w:r w:rsidRPr="003245DE">
              <w:rPr>
                <w:rFonts w:ascii="Times New Roman" w:hAnsi="Times New Roman"/>
              </w:rPr>
              <w:t>1</w:t>
            </w:r>
          </w:p>
        </w:tc>
      </w:tr>
      <w:tr w:rsidR="007C3403" w:rsidRPr="003245DE" w14:paraId="553151F9" w14:textId="355B13F5" w:rsidTr="00A612B6">
        <w:trPr>
          <w:trHeight w:val="303"/>
          <w:jc w:val="center"/>
          <w:trPrChange w:id="111" w:author="Shan Liu" w:date="2024-11-09T15:05:00Z">
            <w:trPr>
              <w:gridAfter w:val="0"/>
              <w:trHeight w:val="303"/>
              <w:jc w:val="center"/>
            </w:trPr>
          </w:trPrChange>
        </w:trPr>
        <w:tc>
          <w:tcPr>
            <w:tcW w:w="2695" w:type="dxa"/>
            <w:tcPrChange w:id="112" w:author="Shan Liu" w:date="2024-11-09T15:05:00Z">
              <w:tcPr>
                <w:tcW w:w="2477" w:type="dxa"/>
              </w:tcPr>
            </w:tcPrChange>
          </w:tcPr>
          <w:p w14:paraId="5DC12513" w14:textId="7B6524C6" w:rsidR="007C3403" w:rsidRPr="00856061" w:rsidRDefault="007C3403">
            <w:pPr>
              <w:pStyle w:val="NormalWeb"/>
              <w:ind w:left="720"/>
              <w:rPr>
                <w:rFonts w:ascii="Times New Roman" w:hAnsi="Times New Roman"/>
                <w:sz w:val="22"/>
                <w:szCs w:val="22"/>
              </w:rPr>
              <w:pPrChange w:id="113" w:author="Shan Liu" w:date="2024-11-09T15:03:00Z">
                <w:pPr>
                  <w:pStyle w:val="NormalWeb"/>
                </w:pPr>
              </w:pPrChange>
            </w:pPr>
            <w:del w:id="114" w:author="Shan Liu" w:date="2024-11-09T15:00:00Z">
              <w:r w:rsidRPr="003245DE" w:rsidDel="007C3403">
                <w:rPr>
                  <w:rFonts w:ascii="Times New Roman" w:hAnsi="Times New Roman"/>
                </w:rPr>
                <w:delText xml:space="preserve"> </w:delText>
              </w:r>
            </w:del>
            <w:del w:id="115" w:author="Shan Liu" w:date="2024-11-09T14:59:00Z">
              <w:r w:rsidRPr="003245DE" w:rsidDel="007C3403">
                <w:rPr>
                  <w:rFonts w:ascii="Times New Roman" w:hAnsi="Times New Roman"/>
                </w:rPr>
                <w:delText xml:space="preserve">   </w:delText>
              </w:r>
            </w:del>
            <w:proofErr w:type="spellStart"/>
            <w:r w:rsidRPr="003245DE">
              <w:rPr>
                <w:rFonts w:ascii="Times New Roman" w:hAnsi="Times New Roman"/>
              </w:rPr>
              <w:t>RoIAccumulationWindowExtension</w:t>
            </w:r>
            <w:proofErr w:type="spellEnd"/>
          </w:p>
        </w:tc>
        <w:tc>
          <w:tcPr>
            <w:tcW w:w="2070" w:type="dxa"/>
            <w:gridSpan w:val="2"/>
            <w:tcPrChange w:id="116" w:author="Shan Liu" w:date="2024-11-09T15:05:00Z">
              <w:tcPr>
                <w:tcW w:w="2249" w:type="dxa"/>
                <w:gridSpan w:val="7"/>
              </w:tcPr>
            </w:tcPrChange>
          </w:tcPr>
          <w:p w14:paraId="0DBB4B1F" w14:textId="4BDAE0A2" w:rsidR="007C3403" w:rsidRPr="003245DE" w:rsidRDefault="007C3403" w:rsidP="00F56C4D">
            <w:pPr>
              <w:pStyle w:val="NormalWeb"/>
              <w:jc w:val="center"/>
              <w:rPr>
                <w:rFonts w:ascii="Times New Roman" w:hAnsi="Times New Roman"/>
              </w:rPr>
            </w:pPr>
            <w:r w:rsidRPr="003245DE">
              <w:rPr>
                <w:rFonts w:ascii="Times New Roman" w:hAnsi="Times New Roman"/>
              </w:rPr>
              <w:t>0</w:t>
            </w:r>
          </w:p>
        </w:tc>
        <w:tc>
          <w:tcPr>
            <w:tcW w:w="1115" w:type="dxa"/>
            <w:tcPrChange w:id="117" w:author="Shan Liu" w:date="2024-11-09T15:05:00Z">
              <w:tcPr>
                <w:tcW w:w="1154" w:type="dxa"/>
                <w:gridSpan w:val="4"/>
              </w:tcPr>
            </w:tcPrChange>
          </w:tcPr>
          <w:p w14:paraId="140F23E6" w14:textId="15FFB479" w:rsidR="007C3403" w:rsidRPr="00856061" w:rsidRDefault="007C3403" w:rsidP="00F56C4D">
            <w:pPr>
              <w:pStyle w:val="NormalWeb"/>
              <w:jc w:val="center"/>
              <w:rPr>
                <w:rFonts w:ascii="Times New Roman" w:hAnsi="Times New Roman"/>
                <w:sz w:val="22"/>
                <w:szCs w:val="22"/>
              </w:rPr>
            </w:pPr>
            <w:r w:rsidRPr="003245DE">
              <w:rPr>
                <w:rFonts w:ascii="Times New Roman" w:hAnsi="Times New Roman"/>
              </w:rPr>
              <w:t>0</w:t>
            </w:r>
          </w:p>
        </w:tc>
        <w:tc>
          <w:tcPr>
            <w:tcW w:w="1040" w:type="dxa"/>
            <w:tcPrChange w:id="118" w:author="Shan Liu" w:date="2024-11-09T15:05:00Z">
              <w:tcPr>
                <w:tcW w:w="1040" w:type="dxa"/>
                <w:gridSpan w:val="3"/>
              </w:tcPr>
            </w:tcPrChange>
          </w:tcPr>
          <w:p w14:paraId="27253F28" w14:textId="019330BE" w:rsidR="007C3403" w:rsidRPr="003245DE" w:rsidRDefault="007C3403" w:rsidP="00F56C4D">
            <w:pPr>
              <w:pStyle w:val="NormalWeb"/>
              <w:jc w:val="center"/>
              <w:rPr>
                <w:rFonts w:ascii="Times New Roman" w:hAnsi="Times New Roman"/>
              </w:rPr>
            </w:pPr>
            <w:ins w:id="119" w:author="Shan Liu" w:date="2024-11-09T14:56:00Z">
              <w:r>
                <w:rPr>
                  <w:rFonts w:ascii="Times New Roman" w:hAnsi="Times New Roman"/>
                </w:rPr>
                <w:t>32</w:t>
              </w:r>
            </w:ins>
          </w:p>
        </w:tc>
        <w:tc>
          <w:tcPr>
            <w:tcW w:w="2080" w:type="dxa"/>
            <w:gridSpan w:val="2"/>
            <w:tcPrChange w:id="120" w:author="Shan Liu" w:date="2024-11-09T15:05:00Z">
              <w:tcPr>
                <w:tcW w:w="2080" w:type="dxa"/>
                <w:gridSpan w:val="6"/>
              </w:tcPr>
            </w:tcPrChange>
          </w:tcPr>
          <w:p w14:paraId="02196843" w14:textId="473C932F" w:rsidR="007C3403" w:rsidRPr="003245DE" w:rsidRDefault="007C3403" w:rsidP="00F56C4D">
            <w:pPr>
              <w:pStyle w:val="NormalWeb"/>
              <w:jc w:val="center"/>
              <w:rPr>
                <w:rFonts w:ascii="Times New Roman" w:hAnsi="Times New Roman"/>
              </w:rPr>
            </w:pPr>
            <w:r w:rsidRPr="003245DE">
              <w:rPr>
                <w:rFonts w:ascii="Times New Roman" w:hAnsi="Times New Roman"/>
              </w:rPr>
              <w:t>0</w:t>
            </w:r>
          </w:p>
        </w:tc>
      </w:tr>
      <w:tr w:rsidR="007C3403" w:rsidRPr="003245DE" w14:paraId="46431A79" w14:textId="23C1860B" w:rsidTr="00A612B6">
        <w:tblPrEx>
          <w:tblPrExChange w:id="121" w:author="Shan Liu" w:date="2024-11-09T15:05:00Z">
            <w:tblPrEx>
              <w:tblW w:w="9331" w:type="dxa"/>
            </w:tblPrEx>
          </w:tblPrExChange>
        </w:tblPrEx>
        <w:trPr>
          <w:trHeight w:val="320"/>
          <w:jc w:val="center"/>
          <w:trPrChange w:id="122" w:author="Shan Liu" w:date="2024-11-09T15:05:00Z">
            <w:trPr>
              <w:trHeight w:val="320"/>
              <w:jc w:val="center"/>
            </w:trPr>
          </w:trPrChange>
        </w:trPr>
        <w:tc>
          <w:tcPr>
            <w:tcW w:w="2695" w:type="dxa"/>
            <w:tcPrChange w:id="123" w:author="Shan Liu" w:date="2024-11-09T15:05:00Z">
              <w:tcPr>
                <w:tcW w:w="2488" w:type="dxa"/>
                <w:gridSpan w:val="3"/>
              </w:tcPr>
            </w:tcPrChange>
          </w:tcPr>
          <w:p w14:paraId="681CA18A" w14:textId="77777777" w:rsidR="007C3403" w:rsidRPr="00856061" w:rsidRDefault="007C3403">
            <w:pPr>
              <w:pStyle w:val="NormalWeb"/>
              <w:ind w:left="720"/>
              <w:rPr>
                <w:rFonts w:ascii="Times New Roman" w:hAnsi="Times New Roman"/>
                <w:sz w:val="22"/>
                <w:szCs w:val="22"/>
              </w:rPr>
              <w:pPrChange w:id="124" w:author="Shan Liu" w:date="2024-11-09T15:04:00Z">
                <w:pPr>
                  <w:pStyle w:val="NormalWeb"/>
                </w:pPr>
              </w:pPrChange>
            </w:pPr>
            <w:del w:id="125" w:author="Shan Liu" w:date="2024-11-09T15:04:00Z">
              <w:r w:rsidRPr="003245DE" w:rsidDel="007C3403">
                <w:rPr>
                  <w:rFonts w:ascii="Times New Roman" w:hAnsi="Times New Roman"/>
                </w:rPr>
                <w:delText xml:space="preserve">    </w:delText>
              </w:r>
            </w:del>
            <w:proofErr w:type="spellStart"/>
            <w:r w:rsidRPr="003245DE">
              <w:rPr>
                <w:rFonts w:ascii="Times New Roman" w:hAnsi="Times New Roman"/>
              </w:rPr>
              <w:t>RoIRetargetingMode</w:t>
            </w:r>
            <w:proofErr w:type="spellEnd"/>
          </w:p>
        </w:tc>
        <w:tc>
          <w:tcPr>
            <w:tcW w:w="1080" w:type="dxa"/>
            <w:tcPrChange w:id="126" w:author="Shan Liu" w:date="2024-11-09T15:05:00Z">
              <w:tcPr>
                <w:tcW w:w="1099" w:type="dxa"/>
                <w:gridSpan w:val="4"/>
              </w:tcPr>
            </w:tcPrChange>
          </w:tcPr>
          <w:p w14:paraId="2D6E227F" w14:textId="77777777" w:rsidR="007C3403" w:rsidRPr="00856061" w:rsidRDefault="007C3403" w:rsidP="007C3403">
            <w:pPr>
              <w:pStyle w:val="NormalWeb"/>
              <w:jc w:val="center"/>
              <w:rPr>
                <w:rFonts w:ascii="Times New Roman" w:hAnsi="Times New Roman"/>
                <w:sz w:val="22"/>
                <w:szCs w:val="22"/>
              </w:rPr>
            </w:pPr>
            <w:r w:rsidRPr="003245DE">
              <w:rPr>
                <w:rFonts w:ascii="Times New Roman" w:hAnsi="Times New Roman"/>
              </w:rPr>
              <w:t>sequence</w:t>
            </w:r>
          </w:p>
        </w:tc>
        <w:tc>
          <w:tcPr>
            <w:tcW w:w="990" w:type="dxa"/>
            <w:tcPrChange w:id="127" w:author="Shan Liu" w:date="2024-11-09T15:05:00Z">
              <w:tcPr>
                <w:tcW w:w="1158" w:type="dxa"/>
                <w:gridSpan w:val="4"/>
              </w:tcPr>
            </w:tcPrChange>
          </w:tcPr>
          <w:p w14:paraId="04F6363A" w14:textId="5B895B57" w:rsidR="007C3403" w:rsidRPr="003245DE" w:rsidRDefault="007C3403" w:rsidP="007C3403">
            <w:pPr>
              <w:pStyle w:val="NormalWeb"/>
              <w:jc w:val="center"/>
              <w:rPr>
                <w:rFonts w:ascii="Times New Roman" w:hAnsi="Times New Roman"/>
              </w:rPr>
            </w:pPr>
            <w:proofErr w:type="spellStart"/>
            <w:ins w:id="128" w:author="Shan Liu" w:date="2024-11-09T14:56:00Z">
              <w:r w:rsidRPr="003245DE">
                <w:rPr>
                  <w:rFonts w:ascii="Times New Roman" w:hAnsi="Times New Roman"/>
                </w:rPr>
                <w:t>dynamic+pad</w:t>
              </w:r>
            </w:ins>
            <w:proofErr w:type="spellEnd"/>
          </w:p>
        </w:tc>
        <w:tc>
          <w:tcPr>
            <w:tcW w:w="1115" w:type="dxa"/>
            <w:tcPrChange w:id="129" w:author="Shan Liu" w:date="2024-11-09T15:05:00Z">
              <w:tcPr>
                <w:tcW w:w="1158" w:type="dxa"/>
                <w:gridSpan w:val="3"/>
              </w:tcPr>
            </w:tcPrChange>
          </w:tcPr>
          <w:p w14:paraId="752E232C" w14:textId="653D8A79" w:rsidR="007C3403" w:rsidRPr="00856061" w:rsidRDefault="007C3403" w:rsidP="007C3403">
            <w:pPr>
              <w:pStyle w:val="NormalWeb"/>
              <w:jc w:val="center"/>
              <w:rPr>
                <w:rFonts w:ascii="Times New Roman" w:hAnsi="Times New Roman"/>
                <w:sz w:val="22"/>
                <w:szCs w:val="22"/>
              </w:rPr>
            </w:pPr>
            <w:r w:rsidRPr="003245DE">
              <w:rPr>
                <w:rFonts w:ascii="Times New Roman" w:hAnsi="Times New Roman"/>
              </w:rPr>
              <w:t>sequence</w:t>
            </w:r>
          </w:p>
        </w:tc>
        <w:tc>
          <w:tcPr>
            <w:tcW w:w="1040" w:type="dxa"/>
            <w:tcPrChange w:id="130" w:author="Shan Liu" w:date="2024-11-09T15:05:00Z">
              <w:tcPr>
                <w:tcW w:w="1043" w:type="dxa"/>
                <w:gridSpan w:val="3"/>
              </w:tcPr>
            </w:tcPrChange>
          </w:tcPr>
          <w:p w14:paraId="76CE1F53" w14:textId="06D4C61C" w:rsidR="007C3403" w:rsidRPr="003245DE" w:rsidRDefault="007C3403" w:rsidP="007C3403">
            <w:pPr>
              <w:pStyle w:val="NormalWeb"/>
              <w:jc w:val="center"/>
              <w:rPr>
                <w:rFonts w:ascii="Times New Roman" w:hAnsi="Times New Roman"/>
              </w:rPr>
            </w:pPr>
            <w:proofErr w:type="spellStart"/>
            <w:ins w:id="131" w:author="Shan Liu" w:date="2024-11-09T14:56:00Z">
              <w:r w:rsidRPr="003245DE">
                <w:rPr>
                  <w:rFonts w:ascii="Times New Roman" w:hAnsi="Times New Roman"/>
                </w:rPr>
                <w:t>dynamic+pad</w:t>
              </w:r>
            </w:ins>
            <w:proofErr w:type="spellEnd"/>
          </w:p>
        </w:tc>
        <w:tc>
          <w:tcPr>
            <w:tcW w:w="1040" w:type="dxa"/>
            <w:tcPrChange w:id="132" w:author="Shan Liu" w:date="2024-11-09T15:05:00Z">
              <w:tcPr>
                <w:tcW w:w="1043" w:type="dxa"/>
                <w:gridSpan w:val="3"/>
              </w:tcPr>
            </w:tcPrChange>
          </w:tcPr>
          <w:p w14:paraId="0608424E" w14:textId="5AF4A796" w:rsidR="007C3403" w:rsidRPr="00856061" w:rsidRDefault="007C3403" w:rsidP="007C3403">
            <w:pPr>
              <w:pStyle w:val="NormalWeb"/>
              <w:jc w:val="center"/>
              <w:rPr>
                <w:rFonts w:ascii="Times New Roman" w:hAnsi="Times New Roman"/>
                <w:sz w:val="22"/>
                <w:szCs w:val="22"/>
              </w:rPr>
            </w:pPr>
            <w:r w:rsidRPr="003245DE">
              <w:rPr>
                <w:rFonts w:ascii="Times New Roman" w:hAnsi="Times New Roman"/>
              </w:rPr>
              <w:t>sequence</w:t>
            </w:r>
          </w:p>
        </w:tc>
        <w:tc>
          <w:tcPr>
            <w:tcW w:w="1040" w:type="dxa"/>
            <w:tcPrChange w:id="133" w:author="Shan Liu" w:date="2024-11-09T15:05:00Z">
              <w:tcPr>
                <w:tcW w:w="1043" w:type="dxa"/>
                <w:gridSpan w:val="3"/>
              </w:tcPr>
            </w:tcPrChange>
          </w:tcPr>
          <w:p w14:paraId="52401436" w14:textId="237E4903" w:rsidR="007C3403" w:rsidRPr="003245DE" w:rsidRDefault="007C3403" w:rsidP="007C3403">
            <w:pPr>
              <w:pStyle w:val="NormalWeb"/>
              <w:jc w:val="center"/>
              <w:rPr>
                <w:rFonts w:ascii="Times New Roman" w:hAnsi="Times New Roman"/>
              </w:rPr>
            </w:pPr>
            <w:proofErr w:type="spellStart"/>
            <w:ins w:id="134" w:author="Shan Liu" w:date="2024-11-09T14:56:00Z">
              <w:r w:rsidRPr="003245DE">
                <w:rPr>
                  <w:rFonts w:ascii="Times New Roman" w:hAnsi="Times New Roman"/>
                </w:rPr>
                <w:t>dynamic+</w:t>
              </w:r>
              <w:r>
                <w:rPr>
                  <w:rFonts w:ascii="Times New Roman" w:hAnsi="Times New Roman"/>
                </w:rPr>
                <w:t>fit</w:t>
              </w:r>
            </w:ins>
            <w:proofErr w:type="spellEnd"/>
          </w:p>
        </w:tc>
      </w:tr>
      <w:tr w:rsidR="007C3403" w:rsidRPr="003245DE" w14:paraId="2C82C0B4" w14:textId="7F543FA5" w:rsidTr="00A612B6">
        <w:trPr>
          <w:trHeight w:val="269"/>
          <w:jc w:val="center"/>
          <w:trPrChange w:id="135" w:author="Shan Liu" w:date="2024-11-09T15:05:00Z">
            <w:trPr>
              <w:gridAfter w:val="0"/>
              <w:trHeight w:val="320"/>
              <w:jc w:val="center"/>
            </w:trPr>
          </w:trPrChange>
        </w:trPr>
        <w:tc>
          <w:tcPr>
            <w:tcW w:w="2695" w:type="dxa"/>
            <w:tcPrChange w:id="136" w:author="Shan Liu" w:date="2024-11-09T15:05:00Z">
              <w:tcPr>
                <w:tcW w:w="2477" w:type="dxa"/>
              </w:tcPr>
            </w:tcPrChange>
          </w:tcPr>
          <w:p w14:paraId="2254E43D" w14:textId="77777777" w:rsidR="007C3403" w:rsidRPr="00856061" w:rsidRDefault="007C3403">
            <w:pPr>
              <w:pStyle w:val="NormalWeb"/>
              <w:ind w:left="720"/>
              <w:rPr>
                <w:rFonts w:ascii="Times New Roman" w:hAnsi="Times New Roman"/>
                <w:sz w:val="22"/>
                <w:szCs w:val="22"/>
              </w:rPr>
              <w:pPrChange w:id="137" w:author="Shan Liu" w:date="2024-11-09T15:03:00Z">
                <w:pPr>
                  <w:pStyle w:val="NormalWeb"/>
                </w:pPr>
              </w:pPrChange>
            </w:pPr>
            <w:del w:id="138" w:author="Shan Liu" w:date="2024-11-09T14:59:00Z">
              <w:r w:rsidRPr="003245DE" w:rsidDel="007C3403">
                <w:rPr>
                  <w:rFonts w:ascii="Times New Roman" w:hAnsi="Times New Roman"/>
                </w:rPr>
                <w:delText xml:space="preserve">    </w:delText>
              </w:r>
            </w:del>
            <w:proofErr w:type="spellStart"/>
            <w:r w:rsidRPr="003245DE">
              <w:rPr>
                <w:rFonts w:ascii="Times New Roman" w:hAnsi="Times New Roman"/>
              </w:rPr>
              <w:t>RoIRetargetingMaxNumRoIs</w:t>
            </w:r>
            <w:proofErr w:type="spellEnd"/>
          </w:p>
        </w:tc>
        <w:tc>
          <w:tcPr>
            <w:tcW w:w="2070" w:type="dxa"/>
            <w:gridSpan w:val="2"/>
            <w:tcPrChange w:id="139" w:author="Shan Liu" w:date="2024-11-09T15:05:00Z">
              <w:tcPr>
                <w:tcW w:w="2249" w:type="dxa"/>
                <w:gridSpan w:val="7"/>
              </w:tcPr>
            </w:tcPrChange>
          </w:tcPr>
          <w:p w14:paraId="13F06668" w14:textId="5A1094D9" w:rsidR="007C3403" w:rsidRPr="003245DE" w:rsidRDefault="007C3403" w:rsidP="007C3403">
            <w:pPr>
              <w:pStyle w:val="NormalWeb"/>
              <w:jc w:val="center"/>
              <w:rPr>
                <w:rFonts w:ascii="Times New Roman" w:hAnsi="Times New Roman"/>
              </w:rPr>
            </w:pPr>
            <w:ins w:id="140" w:author="Shan Liu" w:date="2024-11-09T14:57:00Z">
              <w:r>
                <w:rPr>
                  <w:rFonts w:ascii="Times New Roman" w:hAnsi="Times New Roman"/>
                </w:rPr>
                <w:t>3</w:t>
              </w:r>
            </w:ins>
            <w:del w:id="141" w:author="Shan Liu" w:date="2024-11-09T14:57:00Z">
              <w:r w:rsidRPr="003245DE" w:rsidDel="007C3403">
                <w:rPr>
                  <w:rFonts w:ascii="Times New Roman" w:hAnsi="Times New Roman"/>
                </w:rPr>
                <w:delText>11</w:delText>
              </w:r>
            </w:del>
          </w:p>
        </w:tc>
        <w:tc>
          <w:tcPr>
            <w:tcW w:w="2155" w:type="dxa"/>
            <w:gridSpan w:val="2"/>
            <w:tcPrChange w:id="142" w:author="Shan Liu" w:date="2024-11-09T15:05:00Z">
              <w:tcPr>
                <w:tcW w:w="2194" w:type="dxa"/>
                <w:gridSpan w:val="7"/>
              </w:tcPr>
            </w:tcPrChange>
          </w:tcPr>
          <w:p w14:paraId="4BF16700" w14:textId="203BFA4F" w:rsidR="007C3403" w:rsidRPr="003245DE" w:rsidRDefault="007C3403" w:rsidP="007C3403">
            <w:pPr>
              <w:pStyle w:val="NormalWeb"/>
              <w:jc w:val="center"/>
              <w:rPr>
                <w:rFonts w:ascii="Times New Roman" w:hAnsi="Times New Roman"/>
              </w:rPr>
            </w:pPr>
            <w:r w:rsidRPr="003245DE">
              <w:rPr>
                <w:rFonts w:ascii="Times New Roman" w:hAnsi="Times New Roman"/>
              </w:rPr>
              <w:t>1</w:t>
            </w:r>
            <w:del w:id="143" w:author="Shan Liu" w:date="2024-11-09T14:57:00Z">
              <w:r w:rsidRPr="003245DE" w:rsidDel="007C3403">
                <w:rPr>
                  <w:rFonts w:ascii="Times New Roman" w:hAnsi="Times New Roman"/>
                </w:rPr>
                <w:delText>1</w:delText>
              </w:r>
            </w:del>
          </w:p>
        </w:tc>
        <w:tc>
          <w:tcPr>
            <w:tcW w:w="2080" w:type="dxa"/>
            <w:gridSpan w:val="2"/>
            <w:tcPrChange w:id="144" w:author="Shan Liu" w:date="2024-11-09T15:05:00Z">
              <w:tcPr>
                <w:tcW w:w="2080" w:type="dxa"/>
                <w:gridSpan w:val="6"/>
              </w:tcPr>
            </w:tcPrChange>
          </w:tcPr>
          <w:p w14:paraId="5E1A8996" w14:textId="44A9C291" w:rsidR="007C3403" w:rsidRPr="003245DE" w:rsidRDefault="007C3403" w:rsidP="007C3403">
            <w:pPr>
              <w:pStyle w:val="NormalWeb"/>
              <w:jc w:val="center"/>
              <w:rPr>
                <w:rFonts w:ascii="Times New Roman" w:hAnsi="Times New Roman"/>
              </w:rPr>
            </w:pPr>
            <w:r w:rsidRPr="003245DE">
              <w:rPr>
                <w:rFonts w:ascii="Times New Roman" w:hAnsi="Times New Roman"/>
              </w:rPr>
              <w:t>11</w:t>
            </w:r>
          </w:p>
        </w:tc>
      </w:tr>
      <w:tr w:rsidR="007C3403" w:rsidRPr="003245DE" w14:paraId="5467D143" w14:textId="3B1D27DE" w:rsidTr="00A612B6">
        <w:trPr>
          <w:trHeight w:val="303"/>
          <w:jc w:val="center"/>
          <w:trPrChange w:id="145" w:author="Shan Liu" w:date="2024-11-09T15:05:00Z">
            <w:trPr>
              <w:gridAfter w:val="0"/>
              <w:trHeight w:val="303"/>
              <w:jc w:val="center"/>
            </w:trPr>
          </w:trPrChange>
        </w:trPr>
        <w:tc>
          <w:tcPr>
            <w:tcW w:w="2695" w:type="dxa"/>
            <w:tcPrChange w:id="146" w:author="Shan Liu" w:date="2024-11-09T15:05:00Z">
              <w:tcPr>
                <w:tcW w:w="2477" w:type="dxa"/>
              </w:tcPr>
            </w:tcPrChange>
          </w:tcPr>
          <w:p w14:paraId="3D9DEDAC" w14:textId="77777777" w:rsidR="007C3403" w:rsidRPr="00856061" w:rsidRDefault="007C3403" w:rsidP="007C3403">
            <w:pPr>
              <w:pStyle w:val="NormalWeb"/>
              <w:rPr>
                <w:rFonts w:ascii="Times New Roman" w:hAnsi="Times New Roman"/>
                <w:sz w:val="22"/>
                <w:szCs w:val="22"/>
              </w:rPr>
            </w:pPr>
            <w:r w:rsidRPr="003245DE">
              <w:rPr>
                <w:rFonts w:ascii="Times New Roman" w:hAnsi="Times New Roman"/>
              </w:rPr>
              <w:lastRenderedPageBreak/>
              <w:t>Spatial Resampling</w:t>
            </w:r>
          </w:p>
        </w:tc>
        <w:tc>
          <w:tcPr>
            <w:tcW w:w="2070" w:type="dxa"/>
            <w:gridSpan w:val="2"/>
            <w:tcPrChange w:id="147" w:author="Shan Liu" w:date="2024-11-09T15:05:00Z">
              <w:tcPr>
                <w:tcW w:w="2249" w:type="dxa"/>
                <w:gridSpan w:val="7"/>
              </w:tcPr>
            </w:tcPrChange>
          </w:tcPr>
          <w:p w14:paraId="6394D868" w14:textId="52B67ED5"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c>
          <w:tcPr>
            <w:tcW w:w="2155" w:type="dxa"/>
            <w:gridSpan w:val="2"/>
            <w:tcPrChange w:id="148" w:author="Shan Liu" w:date="2024-11-09T15:05:00Z">
              <w:tcPr>
                <w:tcW w:w="2194" w:type="dxa"/>
                <w:gridSpan w:val="7"/>
              </w:tcPr>
            </w:tcPrChange>
          </w:tcPr>
          <w:p w14:paraId="09EA9A8C" w14:textId="1A4214E8"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c>
          <w:tcPr>
            <w:tcW w:w="2080" w:type="dxa"/>
            <w:gridSpan w:val="2"/>
            <w:tcPrChange w:id="149" w:author="Shan Liu" w:date="2024-11-09T15:05:00Z">
              <w:tcPr>
                <w:tcW w:w="2080" w:type="dxa"/>
                <w:gridSpan w:val="6"/>
              </w:tcPr>
            </w:tcPrChange>
          </w:tcPr>
          <w:p w14:paraId="688F4A76" w14:textId="02D0B1FF"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r>
      <w:tr w:rsidR="007C3403" w:rsidRPr="003245DE" w14:paraId="21C5B3AC" w14:textId="5C287066" w:rsidTr="00A612B6">
        <w:trPr>
          <w:trHeight w:val="320"/>
          <w:jc w:val="center"/>
          <w:trPrChange w:id="150" w:author="Shan Liu" w:date="2024-11-09T15:05:00Z">
            <w:trPr>
              <w:gridAfter w:val="0"/>
              <w:trHeight w:val="320"/>
              <w:jc w:val="center"/>
            </w:trPr>
          </w:trPrChange>
        </w:trPr>
        <w:tc>
          <w:tcPr>
            <w:tcW w:w="2695" w:type="dxa"/>
            <w:tcPrChange w:id="151" w:author="Shan Liu" w:date="2024-11-09T15:05:00Z">
              <w:tcPr>
                <w:tcW w:w="2477" w:type="dxa"/>
              </w:tcPr>
            </w:tcPrChange>
          </w:tcPr>
          <w:p w14:paraId="4288DB1C" w14:textId="77777777" w:rsidR="007C3403" w:rsidRPr="00856061" w:rsidRDefault="007C3403" w:rsidP="007C3403">
            <w:pPr>
              <w:pStyle w:val="NormalWeb"/>
              <w:rPr>
                <w:rFonts w:ascii="Times New Roman" w:hAnsi="Times New Roman"/>
                <w:sz w:val="22"/>
                <w:szCs w:val="22"/>
              </w:rPr>
            </w:pPr>
            <w:r w:rsidRPr="003245DE">
              <w:rPr>
                <w:rFonts w:ascii="Times New Roman" w:hAnsi="Times New Roman"/>
              </w:rPr>
              <w:t>Bit Truncation</w:t>
            </w:r>
          </w:p>
        </w:tc>
        <w:tc>
          <w:tcPr>
            <w:tcW w:w="2070" w:type="dxa"/>
            <w:gridSpan w:val="2"/>
            <w:tcPrChange w:id="152" w:author="Shan Liu" w:date="2024-11-09T15:05:00Z">
              <w:tcPr>
                <w:tcW w:w="2249" w:type="dxa"/>
                <w:gridSpan w:val="7"/>
              </w:tcPr>
            </w:tcPrChange>
          </w:tcPr>
          <w:p w14:paraId="6AC6B3B9" w14:textId="0DC8C34D"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c>
          <w:tcPr>
            <w:tcW w:w="2155" w:type="dxa"/>
            <w:gridSpan w:val="2"/>
            <w:tcPrChange w:id="153" w:author="Shan Liu" w:date="2024-11-09T15:05:00Z">
              <w:tcPr>
                <w:tcW w:w="2194" w:type="dxa"/>
                <w:gridSpan w:val="7"/>
              </w:tcPr>
            </w:tcPrChange>
          </w:tcPr>
          <w:p w14:paraId="5ACC60DE" w14:textId="33C9F6CE"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c>
          <w:tcPr>
            <w:tcW w:w="2080" w:type="dxa"/>
            <w:gridSpan w:val="2"/>
            <w:tcPrChange w:id="154" w:author="Shan Liu" w:date="2024-11-09T15:05:00Z">
              <w:tcPr>
                <w:tcW w:w="2080" w:type="dxa"/>
                <w:gridSpan w:val="6"/>
              </w:tcPr>
            </w:tcPrChange>
          </w:tcPr>
          <w:p w14:paraId="166CE99A" w14:textId="046B3BBB"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r>
      <w:tr w:rsidR="007C3403" w:rsidRPr="003245DE" w14:paraId="753630CE" w14:textId="6B4A65AD" w:rsidTr="00A612B6">
        <w:trPr>
          <w:trHeight w:val="303"/>
          <w:jc w:val="center"/>
          <w:trPrChange w:id="155" w:author="Shan Liu" w:date="2024-11-09T15:05:00Z">
            <w:trPr>
              <w:gridAfter w:val="0"/>
              <w:trHeight w:val="303"/>
              <w:jc w:val="center"/>
            </w:trPr>
          </w:trPrChange>
        </w:trPr>
        <w:tc>
          <w:tcPr>
            <w:tcW w:w="2695" w:type="dxa"/>
            <w:tcPrChange w:id="156" w:author="Shan Liu" w:date="2024-11-09T15:05:00Z">
              <w:tcPr>
                <w:tcW w:w="2605" w:type="dxa"/>
                <w:gridSpan w:val="4"/>
              </w:tcPr>
            </w:tcPrChange>
          </w:tcPr>
          <w:p w14:paraId="66AA6DA2" w14:textId="7817E04E" w:rsidR="007C3403" w:rsidRPr="00856061" w:rsidRDefault="007C3403" w:rsidP="007C3403">
            <w:pPr>
              <w:pStyle w:val="NormalWeb"/>
              <w:rPr>
                <w:rFonts w:ascii="Times New Roman" w:hAnsi="Times New Roman"/>
                <w:sz w:val="22"/>
                <w:szCs w:val="22"/>
              </w:rPr>
            </w:pPr>
            <w:r w:rsidRPr="003245DE">
              <w:rPr>
                <w:rFonts w:ascii="Times New Roman" w:hAnsi="Times New Roman"/>
              </w:rPr>
              <w:t>N</w:t>
            </w:r>
            <w:del w:id="157" w:author="Shan Liu" w:date="2024-11-09T15:02:00Z">
              <w:r w:rsidRPr="003245DE" w:rsidDel="007C3403">
                <w:rPr>
                  <w:rFonts w:ascii="Times New Roman" w:hAnsi="Times New Roman"/>
                </w:rPr>
                <w:delText>eural Network</w:delText>
              </w:r>
            </w:del>
            <w:ins w:id="158" w:author="Shan Liu" w:date="2024-11-09T15:02:00Z">
              <w:r>
                <w:rPr>
                  <w:rFonts w:ascii="Times New Roman" w:hAnsi="Times New Roman"/>
                </w:rPr>
                <w:t>N</w:t>
              </w:r>
            </w:ins>
            <w:r w:rsidRPr="003245DE">
              <w:rPr>
                <w:rFonts w:ascii="Times New Roman" w:hAnsi="Times New Roman"/>
              </w:rPr>
              <w:t>-based In-loop Filter</w:t>
            </w:r>
          </w:p>
        </w:tc>
        <w:tc>
          <w:tcPr>
            <w:tcW w:w="2070" w:type="dxa"/>
            <w:gridSpan w:val="2"/>
            <w:tcPrChange w:id="159" w:author="Shan Liu" w:date="2024-11-09T15:05:00Z">
              <w:tcPr>
                <w:tcW w:w="2121" w:type="dxa"/>
                <w:gridSpan w:val="4"/>
              </w:tcPr>
            </w:tcPrChange>
          </w:tcPr>
          <w:p w14:paraId="149686CC" w14:textId="53B9E0E3"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c>
          <w:tcPr>
            <w:tcW w:w="2155" w:type="dxa"/>
            <w:gridSpan w:val="2"/>
            <w:tcPrChange w:id="160" w:author="Shan Liu" w:date="2024-11-09T15:05:00Z">
              <w:tcPr>
                <w:tcW w:w="2194" w:type="dxa"/>
                <w:gridSpan w:val="7"/>
              </w:tcPr>
            </w:tcPrChange>
          </w:tcPr>
          <w:p w14:paraId="229D1CB6" w14:textId="457027B9"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c>
          <w:tcPr>
            <w:tcW w:w="2080" w:type="dxa"/>
            <w:gridSpan w:val="2"/>
            <w:tcPrChange w:id="161" w:author="Shan Liu" w:date="2024-11-09T15:05:00Z">
              <w:tcPr>
                <w:tcW w:w="2080" w:type="dxa"/>
                <w:gridSpan w:val="6"/>
              </w:tcPr>
            </w:tcPrChange>
          </w:tcPr>
          <w:p w14:paraId="202B888C" w14:textId="5150E727" w:rsidR="007C3403" w:rsidRPr="003245DE" w:rsidRDefault="007C3403" w:rsidP="007C3403">
            <w:pPr>
              <w:pStyle w:val="NormalWeb"/>
              <w:jc w:val="center"/>
              <w:rPr>
                <w:rFonts w:ascii="Times New Roman" w:hAnsi="Times New Roman"/>
              </w:rPr>
            </w:pPr>
            <w:r w:rsidRPr="003245DE">
              <w:rPr>
                <w:rFonts w:ascii="Times New Roman" w:hAnsi="Times New Roman"/>
              </w:rPr>
              <w:t>On</w:t>
            </w:r>
          </w:p>
        </w:tc>
      </w:tr>
      <w:tr w:rsidR="007C3403" w:rsidRPr="003245DE" w14:paraId="228A4DDB" w14:textId="41222F83" w:rsidTr="00A612B6">
        <w:trPr>
          <w:trHeight w:val="320"/>
          <w:jc w:val="center"/>
          <w:trPrChange w:id="162" w:author="Shan Liu" w:date="2024-11-09T15:05:00Z">
            <w:trPr>
              <w:gridAfter w:val="0"/>
              <w:trHeight w:val="320"/>
              <w:jc w:val="center"/>
            </w:trPr>
          </w:trPrChange>
        </w:trPr>
        <w:tc>
          <w:tcPr>
            <w:tcW w:w="2695" w:type="dxa"/>
            <w:tcPrChange w:id="163" w:author="Shan Liu" w:date="2024-11-09T15:05:00Z">
              <w:tcPr>
                <w:tcW w:w="2605" w:type="dxa"/>
                <w:gridSpan w:val="4"/>
              </w:tcPr>
            </w:tcPrChange>
          </w:tcPr>
          <w:p w14:paraId="3308B73D" w14:textId="77777777" w:rsidR="007C3403" w:rsidRPr="00856061" w:rsidRDefault="007C3403" w:rsidP="007C3403">
            <w:pPr>
              <w:pStyle w:val="NormalWeb"/>
              <w:rPr>
                <w:rFonts w:ascii="Times New Roman" w:hAnsi="Times New Roman"/>
                <w:sz w:val="22"/>
                <w:szCs w:val="22"/>
              </w:rPr>
            </w:pPr>
            <w:r w:rsidRPr="003245DE">
              <w:rPr>
                <w:rFonts w:ascii="Times New Roman" w:hAnsi="Times New Roman"/>
              </w:rPr>
              <w:t xml:space="preserve">GOP structure </w:t>
            </w:r>
          </w:p>
        </w:tc>
        <w:tc>
          <w:tcPr>
            <w:tcW w:w="2070" w:type="dxa"/>
            <w:gridSpan w:val="2"/>
            <w:tcPrChange w:id="164" w:author="Shan Liu" w:date="2024-11-09T15:05:00Z">
              <w:tcPr>
                <w:tcW w:w="2121" w:type="dxa"/>
                <w:gridSpan w:val="4"/>
              </w:tcPr>
            </w:tcPrChange>
          </w:tcPr>
          <w:p w14:paraId="2DB79653" w14:textId="5F3678D5" w:rsidR="007C3403" w:rsidRPr="003245DE" w:rsidRDefault="007C3403" w:rsidP="007C3403">
            <w:pPr>
              <w:pStyle w:val="NormalWeb"/>
              <w:jc w:val="center"/>
              <w:rPr>
                <w:rFonts w:ascii="Times New Roman" w:hAnsi="Times New Roman"/>
              </w:rPr>
            </w:pPr>
            <w:r w:rsidRPr="003245DE">
              <w:rPr>
                <w:rFonts w:ascii="Times New Roman" w:hAnsi="Times New Roman"/>
              </w:rPr>
              <w:t>“Random Access”</w:t>
            </w:r>
          </w:p>
        </w:tc>
        <w:tc>
          <w:tcPr>
            <w:tcW w:w="2155" w:type="dxa"/>
            <w:gridSpan w:val="2"/>
            <w:tcPrChange w:id="165" w:author="Shan Liu" w:date="2024-11-09T15:05:00Z">
              <w:tcPr>
                <w:tcW w:w="2194" w:type="dxa"/>
                <w:gridSpan w:val="7"/>
              </w:tcPr>
            </w:tcPrChange>
          </w:tcPr>
          <w:p w14:paraId="78FBEEFD" w14:textId="499EC6B1" w:rsidR="007C3403" w:rsidRPr="003245DE" w:rsidRDefault="007C3403" w:rsidP="007C3403">
            <w:pPr>
              <w:pStyle w:val="NormalWeb"/>
              <w:jc w:val="center"/>
              <w:rPr>
                <w:rFonts w:ascii="Times New Roman" w:hAnsi="Times New Roman"/>
              </w:rPr>
            </w:pPr>
            <w:r w:rsidRPr="003245DE">
              <w:rPr>
                <w:rFonts w:ascii="Times New Roman" w:hAnsi="Times New Roman"/>
              </w:rPr>
              <w:t>“Low delay”</w:t>
            </w:r>
          </w:p>
        </w:tc>
        <w:tc>
          <w:tcPr>
            <w:tcW w:w="2080" w:type="dxa"/>
            <w:gridSpan w:val="2"/>
            <w:tcPrChange w:id="166" w:author="Shan Liu" w:date="2024-11-09T15:05:00Z">
              <w:tcPr>
                <w:tcW w:w="2080" w:type="dxa"/>
                <w:gridSpan w:val="6"/>
              </w:tcPr>
            </w:tcPrChange>
          </w:tcPr>
          <w:p w14:paraId="57858776" w14:textId="4FE3AFA8" w:rsidR="007C3403" w:rsidRPr="003245DE" w:rsidRDefault="007C3403" w:rsidP="007C3403">
            <w:pPr>
              <w:pStyle w:val="NormalWeb"/>
              <w:jc w:val="center"/>
              <w:rPr>
                <w:rFonts w:ascii="Times New Roman" w:hAnsi="Times New Roman"/>
              </w:rPr>
            </w:pPr>
            <w:r w:rsidRPr="003245DE">
              <w:rPr>
                <w:rFonts w:ascii="Times New Roman" w:hAnsi="Times New Roman"/>
              </w:rPr>
              <w:t>“All Intra”</w:t>
            </w:r>
          </w:p>
        </w:tc>
      </w:tr>
    </w:tbl>
    <w:p w14:paraId="2AFDE890" w14:textId="52CDE6D0" w:rsidR="001468CB" w:rsidRPr="00856061" w:rsidDel="00222794" w:rsidRDefault="001468CB" w:rsidP="0085606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del w:id="167" w:author="Shan Liu" w:date="2024-11-09T15:08:00Z"/>
          <w:rFonts w:ascii="Times New Roman" w:eastAsia="SimSun" w:hAnsi="Times New Roman" w:cs="Times New Roman"/>
          <w:color w:val="000000"/>
        </w:rPr>
      </w:pPr>
      <w:bookmarkStart w:id="168" w:name="_Ref174391649"/>
      <w:del w:id="169" w:author="Shan Liu" w:date="2024-11-09T15:08:00Z">
        <w:r w:rsidRPr="00856061" w:rsidDel="00222794">
          <w:rPr>
            <w:rFonts w:ascii="Times New Roman" w:eastAsia="SimSun" w:hAnsi="Times New Roman" w:cs="Times New Roman"/>
            <w:color w:val="000000"/>
          </w:rPr>
          <w:delText xml:space="preserve">Table </w:delText>
        </w:r>
        <w:r w:rsidRPr="00856061" w:rsidDel="00222794">
          <w:rPr>
            <w:rFonts w:ascii="Times New Roman" w:eastAsia="SimSun" w:hAnsi="Times New Roman" w:cs="Times New Roman"/>
            <w:color w:val="000000"/>
          </w:rPr>
          <w:fldChar w:fldCharType="begin"/>
        </w:r>
        <w:r w:rsidRPr="00856061" w:rsidDel="00222794">
          <w:rPr>
            <w:rFonts w:ascii="Times New Roman" w:eastAsia="SimSun" w:hAnsi="Times New Roman" w:cs="Times New Roman"/>
            <w:color w:val="000000"/>
          </w:rPr>
          <w:delInstrText xml:space="preserve"> SEQ Table \* ARABIC </w:delInstrText>
        </w:r>
        <w:r w:rsidRPr="00856061" w:rsidDel="00222794">
          <w:rPr>
            <w:rFonts w:ascii="Times New Roman" w:eastAsia="SimSun" w:hAnsi="Times New Roman" w:cs="Times New Roman"/>
            <w:color w:val="000000"/>
          </w:rPr>
          <w:fldChar w:fldCharType="separate"/>
        </w:r>
        <w:r w:rsidRPr="00856061" w:rsidDel="00222794">
          <w:rPr>
            <w:rFonts w:ascii="Times New Roman" w:eastAsia="SimSun" w:hAnsi="Times New Roman" w:cs="Times New Roman"/>
            <w:color w:val="000000"/>
          </w:rPr>
          <w:delText>8</w:delText>
        </w:r>
        <w:r w:rsidRPr="00856061" w:rsidDel="00222794">
          <w:rPr>
            <w:rFonts w:ascii="Times New Roman" w:eastAsia="SimSun" w:hAnsi="Times New Roman" w:cs="Times New Roman"/>
            <w:color w:val="000000"/>
          </w:rPr>
          <w:fldChar w:fldCharType="end"/>
        </w:r>
        <w:bookmarkEnd w:id="168"/>
        <w:r w:rsidRPr="001468CB" w:rsidDel="00222794">
          <w:rPr>
            <w:rFonts w:ascii="Times New Roman" w:eastAsia="SimSun" w:hAnsi="Times New Roman" w:cs="Times New Roman"/>
            <w:color w:val="000000"/>
          </w:rPr>
          <w:delText xml:space="preserve"> </w:delText>
        </w:r>
        <w:r w:rsidRPr="00F56C4D" w:rsidDel="00222794">
          <w:rPr>
            <w:rFonts w:ascii="Times New Roman" w:eastAsia="SimSun" w:hAnsi="Times New Roman" w:cs="Times New Roman"/>
            <w:color w:val="000000"/>
          </w:rPr>
          <w:delText xml:space="preserve">Tool </w:delText>
        </w:r>
        <w:r w:rsidR="00A646C2" w:rsidDel="00222794">
          <w:rPr>
            <w:rFonts w:ascii="Times New Roman" w:eastAsia="SimSun" w:hAnsi="Times New Roman" w:cs="Times New Roman"/>
            <w:color w:val="000000"/>
          </w:rPr>
          <w:delText>settings</w:delText>
        </w:r>
        <w:r w:rsidRPr="00F56C4D" w:rsidDel="00222794">
          <w:rPr>
            <w:rFonts w:ascii="Times New Roman" w:eastAsia="SimSun" w:hAnsi="Times New Roman" w:cs="Times New Roman"/>
            <w:color w:val="000000"/>
          </w:rPr>
          <w:delText xml:space="preserve"> for </w:delText>
        </w:r>
        <w:r w:rsidDel="00222794">
          <w:rPr>
            <w:rFonts w:ascii="Times New Roman" w:eastAsia="SimSun" w:hAnsi="Times New Roman" w:cs="Times New Roman"/>
            <w:color w:val="000000"/>
          </w:rPr>
          <w:delText>end-to-end</w:delText>
        </w:r>
        <w:r w:rsidRPr="00F56C4D" w:rsidDel="00222794">
          <w:rPr>
            <w:rFonts w:ascii="Times New Roman" w:eastAsia="SimSun" w:hAnsi="Times New Roman" w:cs="Times New Roman"/>
            <w:color w:val="000000"/>
          </w:rPr>
          <w:delText xml:space="preserve"> configurations</w:delText>
        </w:r>
      </w:del>
    </w:p>
    <w:tbl>
      <w:tblPr>
        <w:tblStyle w:val="TableGrid"/>
        <w:tblW w:w="9000" w:type="dxa"/>
        <w:jc w:val="center"/>
        <w:tblLayout w:type="fixed"/>
        <w:tblLook w:val="04A0" w:firstRow="1" w:lastRow="0" w:firstColumn="1" w:lastColumn="0" w:noHBand="0" w:noVBand="1"/>
      </w:tblPr>
      <w:tblGrid>
        <w:gridCol w:w="3855"/>
        <w:gridCol w:w="1720"/>
        <w:gridCol w:w="1800"/>
        <w:gridCol w:w="1625"/>
      </w:tblGrid>
      <w:tr w:rsidR="003245DE" w:rsidRPr="003245DE" w:rsidDel="00222794" w14:paraId="106A2B55" w14:textId="4BEC7030" w:rsidTr="003245DE">
        <w:trPr>
          <w:jc w:val="center"/>
          <w:del w:id="170" w:author="Shan Liu" w:date="2024-11-09T15:08:00Z"/>
        </w:trPr>
        <w:tc>
          <w:tcPr>
            <w:tcW w:w="3855" w:type="dxa"/>
          </w:tcPr>
          <w:p w14:paraId="3AB2C10C" w14:textId="267E9377" w:rsidR="001468CB" w:rsidRPr="00856061" w:rsidDel="00222794" w:rsidRDefault="001468CB" w:rsidP="00F56C4D">
            <w:pPr>
              <w:pStyle w:val="NormalWeb"/>
              <w:rPr>
                <w:del w:id="171" w:author="Shan Liu" w:date="2024-11-09T15:08:00Z"/>
                <w:rFonts w:ascii="Times New Roman" w:hAnsi="Times New Roman"/>
                <w:b/>
                <w:sz w:val="22"/>
                <w:szCs w:val="22"/>
              </w:rPr>
            </w:pPr>
            <w:del w:id="172" w:author="Shan Liu" w:date="2024-11-09T15:08:00Z">
              <w:r w:rsidRPr="003245DE" w:rsidDel="00222794">
                <w:rPr>
                  <w:rFonts w:ascii="Times New Roman" w:hAnsi="Times New Roman"/>
                  <w:b/>
                </w:rPr>
                <w:delText>Tool</w:delText>
              </w:r>
            </w:del>
          </w:p>
        </w:tc>
        <w:tc>
          <w:tcPr>
            <w:tcW w:w="1720" w:type="dxa"/>
          </w:tcPr>
          <w:p w14:paraId="76A4B5A3" w14:textId="581BC000" w:rsidR="001468CB" w:rsidRPr="00856061" w:rsidDel="00222794" w:rsidRDefault="001468CB" w:rsidP="00F56C4D">
            <w:pPr>
              <w:pStyle w:val="NormalWeb"/>
              <w:jc w:val="center"/>
              <w:rPr>
                <w:del w:id="173" w:author="Shan Liu" w:date="2024-11-09T15:08:00Z"/>
                <w:rFonts w:ascii="Times New Roman" w:hAnsi="Times New Roman"/>
                <w:b/>
                <w:sz w:val="22"/>
                <w:szCs w:val="22"/>
              </w:rPr>
            </w:pPr>
            <w:del w:id="174" w:author="Shan Liu" w:date="2024-11-09T15:08:00Z">
              <w:r w:rsidRPr="003245DE" w:rsidDel="00222794">
                <w:rPr>
                  <w:rFonts w:ascii="Times New Roman" w:hAnsi="Times New Roman"/>
                  <w:b/>
                </w:rPr>
                <w:delText>RA</w:delText>
              </w:r>
              <w:r w:rsidR="00351B9B" w:rsidDel="00222794">
                <w:rPr>
                  <w:rFonts w:ascii="Times New Roman" w:hAnsi="Times New Roman"/>
                  <w:b/>
                </w:rPr>
                <w:delText>_e2e</w:delText>
              </w:r>
            </w:del>
          </w:p>
        </w:tc>
        <w:tc>
          <w:tcPr>
            <w:tcW w:w="1800" w:type="dxa"/>
          </w:tcPr>
          <w:p w14:paraId="27D91B9D" w14:textId="3DAB6DA2" w:rsidR="001468CB" w:rsidRPr="00856061" w:rsidDel="00222794" w:rsidRDefault="001468CB" w:rsidP="00F56C4D">
            <w:pPr>
              <w:pStyle w:val="NormalWeb"/>
              <w:jc w:val="center"/>
              <w:rPr>
                <w:del w:id="175" w:author="Shan Liu" w:date="2024-11-09T15:08:00Z"/>
                <w:rFonts w:ascii="Times New Roman" w:hAnsi="Times New Roman"/>
                <w:b/>
                <w:sz w:val="22"/>
                <w:szCs w:val="22"/>
              </w:rPr>
            </w:pPr>
            <w:del w:id="176" w:author="Shan Liu" w:date="2024-11-09T15:08:00Z">
              <w:r w:rsidRPr="003245DE" w:rsidDel="00222794">
                <w:rPr>
                  <w:rFonts w:ascii="Times New Roman" w:hAnsi="Times New Roman"/>
                  <w:b/>
                </w:rPr>
                <w:delText>LD</w:delText>
              </w:r>
              <w:r w:rsidR="00351B9B" w:rsidDel="00222794">
                <w:rPr>
                  <w:rFonts w:ascii="Times New Roman" w:hAnsi="Times New Roman"/>
                  <w:b/>
                </w:rPr>
                <w:delText>_e2e</w:delText>
              </w:r>
            </w:del>
          </w:p>
        </w:tc>
        <w:tc>
          <w:tcPr>
            <w:tcW w:w="1625" w:type="dxa"/>
          </w:tcPr>
          <w:p w14:paraId="4F051101" w14:textId="29B97C90" w:rsidR="001468CB" w:rsidRPr="00856061" w:rsidDel="00222794" w:rsidRDefault="001468CB" w:rsidP="00F56C4D">
            <w:pPr>
              <w:pStyle w:val="NormalWeb"/>
              <w:jc w:val="center"/>
              <w:rPr>
                <w:del w:id="177" w:author="Shan Liu" w:date="2024-11-09T15:08:00Z"/>
                <w:rFonts w:ascii="Times New Roman" w:hAnsi="Times New Roman"/>
                <w:b/>
                <w:sz w:val="22"/>
                <w:szCs w:val="22"/>
              </w:rPr>
            </w:pPr>
            <w:del w:id="178" w:author="Shan Liu" w:date="2024-11-09T15:08:00Z">
              <w:r w:rsidRPr="003245DE" w:rsidDel="00222794">
                <w:rPr>
                  <w:rFonts w:ascii="Times New Roman" w:hAnsi="Times New Roman"/>
                  <w:b/>
                </w:rPr>
                <w:delText>AI</w:delText>
              </w:r>
              <w:r w:rsidR="00351B9B" w:rsidDel="00222794">
                <w:rPr>
                  <w:rFonts w:ascii="Times New Roman" w:hAnsi="Times New Roman"/>
                  <w:b/>
                </w:rPr>
                <w:delText>_e2e</w:delText>
              </w:r>
            </w:del>
          </w:p>
        </w:tc>
      </w:tr>
      <w:tr w:rsidR="003245DE" w:rsidRPr="003245DE" w:rsidDel="00222794" w14:paraId="6435757B" w14:textId="13D8E67E" w:rsidTr="003245DE">
        <w:trPr>
          <w:jc w:val="center"/>
          <w:del w:id="179" w:author="Shan Liu" w:date="2024-11-09T15:08:00Z"/>
        </w:trPr>
        <w:tc>
          <w:tcPr>
            <w:tcW w:w="3855" w:type="dxa"/>
          </w:tcPr>
          <w:p w14:paraId="540D18CB" w14:textId="24333D0A" w:rsidR="001468CB" w:rsidRPr="00856061" w:rsidDel="00222794" w:rsidRDefault="001468CB" w:rsidP="00F56C4D">
            <w:pPr>
              <w:pStyle w:val="NormalWeb"/>
              <w:rPr>
                <w:del w:id="180" w:author="Shan Liu" w:date="2024-11-09T15:08:00Z"/>
                <w:rFonts w:ascii="Times New Roman" w:hAnsi="Times New Roman"/>
                <w:sz w:val="22"/>
                <w:szCs w:val="22"/>
              </w:rPr>
            </w:pPr>
            <w:del w:id="181" w:author="Shan Liu" w:date="2024-11-09T15:08:00Z">
              <w:r w:rsidRPr="003245DE" w:rsidDel="00222794">
                <w:rPr>
                  <w:rFonts w:ascii="Times New Roman" w:hAnsi="Times New Roman"/>
                </w:rPr>
                <w:delText>Temporal Resampling</w:delText>
              </w:r>
            </w:del>
          </w:p>
        </w:tc>
        <w:tc>
          <w:tcPr>
            <w:tcW w:w="1720" w:type="dxa"/>
          </w:tcPr>
          <w:p w14:paraId="157D1770" w14:textId="5059D576" w:rsidR="001468CB" w:rsidRPr="00856061" w:rsidDel="00222794" w:rsidRDefault="001468CB" w:rsidP="00F56C4D">
            <w:pPr>
              <w:pStyle w:val="NormalWeb"/>
              <w:jc w:val="center"/>
              <w:rPr>
                <w:del w:id="182" w:author="Shan Liu" w:date="2024-11-09T15:08:00Z"/>
                <w:rFonts w:ascii="Times New Roman" w:hAnsi="Times New Roman"/>
                <w:sz w:val="22"/>
                <w:szCs w:val="22"/>
              </w:rPr>
            </w:pPr>
            <w:del w:id="183" w:author="Shan Liu" w:date="2024-11-09T15:08:00Z">
              <w:r w:rsidRPr="003245DE" w:rsidDel="00222794">
                <w:rPr>
                  <w:rFonts w:ascii="Times New Roman" w:hAnsi="Times New Roman"/>
                </w:rPr>
                <w:delText>On</w:delText>
              </w:r>
            </w:del>
          </w:p>
        </w:tc>
        <w:tc>
          <w:tcPr>
            <w:tcW w:w="1800" w:type="dxa"/>
          </w:tcPr>
          <w:p w14:paraId="7AF8E88B" w14:textId="51A5D183" w:rsidR="001468CB" w:rsidRPr="00856061" w:rsidDel="00222794" w:rsidRDefault="001468CB" w:rsidP="00F56C4D">
            <w:pPr>
              <w:pStyle w:val="NormalWeb"/>
              <w:jc w:val="center"/>
              <w:rPr>
                <w:del w:id="184" w:author="Shan Liu" w:date="2024-11-09T15:08:00Z"/>
                <w:rFonts w:ascii="Times New Roman" w:hAnsi="Times New Roman"/>
                <w:sz w:val="22"/>
                <w:szCs w:val="22"/>
              </w:rPr>
            </w:pPr>
            <w:del w:id="185" w:author="Shan Liu" w:date="2024-11-09T15:08:00Z">
              <w:r w:rsidRPr="003245DE" w:rsidDel="00222794">
                <w:rPr>
                  <w:rFonts w:ascii="Times New Roman" w:hAnsi="Times New Roman"/>
                </w:rPr>
                <w:delText>Off</w:delText>
              </w:r>
            </w:del>
          </w:p>
        </w:tc>
        <w:tc>
          <w:tcPr>
            <w:tcW w:w="1625" w:type="dxa"/>
          </w:tcPr>
          <w:p w14:paraId="39FE19ED" w14:textId="3D201BD7" w:rsidR="001468CB" w:rsidRPr="00856061" w:rsidDel="00222794" w:rsidRDefault="001468CB" w:rsidP="00F56C4D">
            <w:pPr>
              <w:pStyle w:val="NormalWeb"/>
              <w:jc w:val="center"/>
              <w:rPr>
                <w:del w:id="186" w:author="Shan Liu" w:date="2024-11-09T15:08:00Z"/>
                <w:rFonts w:ascii="Times New Roman" w:hAnsi="Times New Roman"/>
                <w:sz w:val="22"/>
                <w:szCs w:val="22"/>
              </w:rPr>
            </w:pPr>
            <w:del w:id="187" w:author="Shan Liu" w:date="2024-11-09T15:08:00Z">
              <w:r w:rsidRPr="003245DE" w:rsidDel="00222794">
                <w:rPr>
                  <w:rFonts w:ascii="Times New Roman" w:hAnsi="Times New Roman"/>
                </w:rPr>
                <w:delText>Off</w:delText>
              </w:r>
            </w:del>
          </w:p>
        </w:tc>
      </w:tr>
      <w:tr w:rsidR="003245DE" w:rsidRPr="003245DE" w:rsidDel="00222794" w14:paraId="7E3AE9E6" w14:textId="4E3EEF64" w:rsidTr="003245DE">
        <w:trPr>
          <w:jc w:val="center"/>
          <w:del w:id="188" w:author="Shan Liu" w:date="2024-11-09T15:08:00Z"/>
        </w:trPr>
        <w:tc>
          <w:tcPr>
            <w:tcW w:w="3855" w:type="dxa"/>
          </w:tcPr>
          <w:p w14:paraId="71E8EE76" w14:textId="781870CA" w:rsidR="001468CB" w:rsidRPr="00856061" w:rsidDel="00222794" w:rsidRDefault="001468CB" w:rsidP="00F56C4D">
            <w:pPr>
              <w:pStyle w:val="NormalWeb"/>
              <w:rPr>
                <w:del w:id="189" w:author="Shan Liu" w:date="2024-11-09T15:08:00Z"/>
                <w:rFonts w:ascii="Times New Roman" w:hAnsi="Times New Roman"/>
                <w:sz w:val="22"/>
                <w:szCs w:val="22"/>
              </w:rPr>
            </w:pPr>
            <w:del w:id="190" w:author="Shan Liu" w:date="2024-11-09T15:08:00Z">
              <w:r w:rsidRPr="003245DE" w:rsidDel="00222794">
                <w:rPr>
                  <w:rFonts w:ascii="Times New Roman" w:hAnsi="Times New Roman"/>
                </w:rPr>
                <w:delText>ROI</w:delText>
              </w:r>
            </w:del>
          </w:p>
        </w:tc>
        <w:tc>
          <w:tcPr>
            <w:tcW w:w="1720" w:type="dxa"/>
          </w:tcPr>
          <w:p w14:paraId="10110B99" w14:textId="48A3AA80" w:rsidR="001468CB" w:rsidRPr="00856061" w:rsidDel="00222794" w:rsidRDefault="001468CB" w:rsidP="00F56C4D">
            <w:pPr>
              <w:pStyle w:val="NormalWeb"/>
              <w:jc w:val="center"/>
              <w:rPr>
                <w:del w:id="191" w:author="Shan Liu" w:date="2024-11-09T15:08:00Z"/>
                <w:rFonts w:ascii="Times New Roman" w:hAnsi="Times New Roman"/>
                <w:sz w:val="22"/>
                <w:szCs w:val="22"/>
              </w:rPr>
            </w:pPr>
            <w:del w:id="192" w:author="Shan Liu" w:date="2024-11-09T15:08:00Z">
              <w:r w:rsidRPr="003245DE" w:rsidDel="00222794">
                <w:rPr>
                  <w:rFonts w:ascii="Times New Roman" w:hAnsi="Times New Roman"/>
                </w:rPr>
                <w:delText>On</w:delText>
              </w:r>
            </w:del>
          </w:p>
        </w:tc>
        <w:tc>
          <w:tcPr>
            <w:tcW w:w="1800" w:type="dxa"/>
          </w:tcPr>
          <w:p w14:paraId="78F6A141" w14:textId="6CA9BDD9" w:rsidR="001468CB" w:rsidRPr="00856061" w:rsidDel="00222794" w:rsidRDefault="001468CB" w:rsidP="00F56C4D">
            <w:pPr>
              <w:pStyle w:val="NormalWeb"/>
              <w:jc w:val="center"/>
              <w:rPr>
                <w:del w:id="193" w:author="Shan Liu" w:date="2024-11-09T15:08:00Z"/>
                <w:rFonts w:ascii="Times New Roman" w:hAnsi="Times New Roman"/>
                <w:sz w:val="22"/>
                <w:szCs w:val="22"/>
              </w:rPr>
            </w:pPr>
            <w:del w:id="194" w:author="Shan Liu" w:date="2024-11-09T15:08:00Z">
              <w:r w:rsidRPr="003245DE" w:rsidDel="00222794">
                <w:rPr>
                  <w:rFonts w:ascii="Times New Roman" w:hAnsi="Times New Roman"/>
                </w:rPr>
                <w:delText>On</w:delText>
              </w:r>
            </w:del>
          </w:p>
        </w:tc>
        <w:tc>
          <w:tcPr>
            <w:tcW w:w="1625" w:type="dxa"/>
          </w:tcPr>
          <w:p w14:paraId="28952F0E" w14:textId="607A4892" w:rsidR="001468CB" w:rsidRPr="00856061" w:rsidDel="00222794" w:rsidRDefault="001468CB" w:rsidP="00F56C4D">
            <w:pPr>
              <w:pStyle w:val="NormalWeb"/>
              <w:jc w:val="center"/>
              <w:rPr>
                <w:del w:id="195" w:author="Shan Liu" w:date="2024-11-09T15:08:00Z"/>
                <w:rFonts w:ascii="Times New Roman" w:hAnsi="Times New Roman"/>
                <w:sz w:val="22"/>
                <w:szCs w:val="22"/>
              </w:rPr>
            </w:pPr>
            <w:del w:id="196" w:author="Shan Liu" w:date="2024-11-09T15:08:00Z">
              <w:r w:rsidRPr="003245DE" w:rsidDel="00222794">
                <w:rPr>
                  <w:rFonts w:ascii="Times New Roman" w:hAnsi="Times New Roman"/>
                </w:rPr>
                <w:delText>On</w:delText>
              </w:r>
            </w:del>
          </w:p>
        </w:tc>
      </w:tr>
      <w:tr w:rsidR="003245DE" w:rsidRPr="003245DE" w:rsidDel="00222794" w14:paraId="010ABE69" w14:textId="1F5617EF" w:rsidTr="003245DE">
        <w:trPr>
          <w:jc w:val="center"/>
          <w:del w:id="197" w:author="Shan Liu" w:date="2024-11-09T15:08:00Z"/>
        </w:trPr>
        <w:tc>
          <w:tcPr>
            <w:tcW w:w="3855" w:type="dxa"/>
          </w:tcPr>
          <w:p w14:paraId="352C1723" w14:textId="4D82E046" w:rsidR="001468CB" w:rsidRPr="00856061" w:rsidDel="00222794" w:rsidRDefault="001468CB" w:rsidP="00F56C4D">
            <w:pPr>
              <w:pStyle w:val="NormalWeb"/>
              <w:rPr>
                <w:del w:id="198" w:author="Shan Liu" w:date="2024-11-09T15:08:00Z"/>
                <w:rFonts w:ascii="Times New Roman" w:hAnsi="Times New Roman"/>
                <w:sz w:val="22"/>
                <w:szCs w:val="22"/>
              </w:rPr>
            </w:pPr>
            <w:del w:id="199" w:author="Shan Liu" w:date="2024-11-09T15:08:00Z">
              <w:r w:rsidRPr="003245DE" w:rsidDel="00222794">
                <w:rPr>
                  <w:rFonts w:ascii="Times New Roman" w:hAnsi="Times New Roman"/>
                </w:rPr>
                <w:delText xml:space="preserve">    RoIAccumulationPeriod</w:delText>
              </w:r>
            </w:del>
          </w:p>
        </w:tc>
        <w:tc>
          <w:tcPr>
            <w:tcW w:w="1720" w:type="dxa"/>
          </w:tcPr>
          <w:p w14:paraId="778079D8" w14:textId="06808E04" w:rsidR="001468CB" w:rsidRPr="00856061" w:rsidDel="00222794" w:rsidRDefault="001468CB" w:rsidP="00F56C4D">
            <w:pPr>
              <w:pStyle w:val="NormalWeb"/>
              <w:jc w:val="center"/>
              <w:rPr>
                <w:del w:id="200" w:author="Shan Liu" w:date="2024-11-09T15:08:00Z"/>
                <w:rFonts w:ascii="Times New Roman" w:hAnsi="Times New Roman"/>
                <w:sz w:val="22"/>
                <w:szCs w:val="22"/>
              </w:rPr>
            </w:pPr>
            <w:del w:id="201" w:author="Shan Liu" w:date="2024-11-09T15:08:00Z">
              <w:r w:rsidRPr="003245DE" w:rsidDel="00222794">
                <w:rPr>
                  <w:rFonts w:ascii="Times New Roman" w:hAnsi="Times New Roman"/>
                </w:rPr>
                <w:delText>0 (Intra Period)</w:delText>
              </w:r>
            </w:del>
          </w:p>
        </w:tc>
        <w:tc>
          <w:tcPr>
            <w:tcW w:w="1800" w:type="dxa"/>
          </w:tcPr>
          <w:p w14:paraId="16CF5566" w14:textId="5DBC5A03" w:rsidR="001468CB" w:rsidRPr="00856061" w:rsidDel="00222794" w:rsidRDefault="001468CB" w:rsidP="00F56C4D">
            <w:pPr>
              <w:pStyle w:val="NormalWeb"/>
              <w:jc w:val="center"/>
              <w:rPr>
                <w:del w:id="202" w:author="Shan Liu" w:date="2024-11-09T15:08:00Z"/>
                <w:rFonts w:ascii="Times New Roman" w:hAnsi="Times New Roman"/>
                <w:sz w:val="22"/>
                <w:szCs w:val="22"/>
              </w:rPr>
            </w:pPr>
            <w:del w:id="203" w:author="Shan Liu" w:date="2024-11-09T15:08:00Z">
              <w:r w:rsidRPr="003245DE" w:rsidDel="00222794">
                <w:rPr>
                  <w:rFonts w:ascii="Times New Roman" w:hAnsi="Times New Roman"/>
                </w:rPr>
                <w:delText>1</w:delText>
              </w:r>
            </w:del>
          </w:p>
        </w:tc>
        <w:tc>
          <w:tcPr>
            <w:tcW w:w="1625" w:type="dxa"/>
          </w:tcPr>
          <w:p w14:paraId="2B0BDC2F" w14:textId="36D8342B" w:rsidR="001468CB" w:rsidRPr="00856061" w:rsidDel="00222794" w:rsidRDefault="001468CB" w:rsidP="00F56C4D">
            <w:pPr>
              <w:pStyle w:val="NormalWeb"/>
              <w:jc w:val="center"/>
              <w:rPr>
                <w:del w:id="204" w:author="Shan Liu" w:date="2024-11-09T15:08:00Z"/>
                <w:rFonts w:ascii="Times New Roman" w:hAnsi="Times New Roman"/>
                <w:sz w:val="22"/>
                <w:szCs w:val="22"/>
              </w:rPr>
            </w:pPr>
            <w:del w:id="205" w:author="Shan Liu" w:date="2024-11-09T15:08:00Z">
              <w:r w:rsidRPr="003245DE" w:rsidDel="00222794">
                <w:rPr>
                  <w:rFonts w:ascii="Times New Roman" w:hAnsi="Times New Roman"/>
                </w:rPr>
                <w:delText>1</w:delText>
              </w:r>
            </w:del>
          </w:p>
        </w:tc>
      </w:tr>
      <w:tr w:rsidR="003245DE" w:rsidRPr="003245DE" w:rsidDel="00222794" w14:paraId="736525FF" w14:textId="145AC404" w:rsidTr="003245DE">
        <w:trPr>
          <w:jc w:val="center"/>
          <w:del w:id="206" w:author="Shan Liu" w:date="2024-11-09T15:08:00Z"/>
        </w:trPr>
        <w:tc>
          <w:tcPr>
            <w:tcW w:w="3855" w:type="dxa"/>
          </w:tcPr>
          <w:p w14:paraId="143772A0" w14:textId="06360CDC" w:rsidR="001468CB" w:rsidRPr="00856061" w:rsidDel="00222794" w:rsidRDefault="001468CB" w:rsidP="00F56C4D">
            <w:pPr>
              <w:pStyle w:val="NormalWeb"/>
              <w:rPr>
                <w:del w:id="207" w:author="Shan Liu" w:date="2024-11-09T15:08:00Z"/>
                <w:rFonts w:ascii="Times New Roman" w:hAnsi="Times New Roman"/>
                <w:sz w:val="22"/>
                <w:szCs w:val="22"/>
              </w:rPr>
            </w:pPr>
            <w:del w:id="208" w:author="Shan Liu" w:date="2024-11-09T15:08:00Z">
              <w:r w:rsidRPr="003245DE" w:rsidDel="00222794">
                <w:rPr>
                  <w:rFonts w:ascii="Times New Roman" w:hAnsi="Times New Roman"/>
                </w:rPr>
                <w:delText xml:space="preserve">    RoIAccumulationWindowExtension</w:delText>
              </w:r>
            </w:del>
          </w:p>
        </w:tc>
        <w:tc>
          <w:tcPr>
            <w:tcW w:w="1720" w:type="dxa"/>
          </w:tcPr>
          <w:p w14:paraId="2E352B9C" w14:textId="7B415E2A" w:rsidR="001468CB" w:rsidRPr="00856061" w:rsidDel="00222794" w:rsidRDefault="001468CB" w:rsidP="00F56C4D">
            <w:pPr>
              <w:pStyle w:val="NormalWeb"/>
              <w:jc w:val="center"/>
              <w:rPr>
                <w:del w:id="209" w:author="Shan Liu" w:date="2024-11-09T15:08:00Z"/>
                <w:rFonts w:ascii="Times New Roman" w:hAnsi="Times New Roman"/>
                <w:sz w:val="22"/>
                <w:szCs w:val="22"/>
              </w:rPr>
            </w:pPr>
            <w:del w:id="210" w:author="Shan Liu" w:date="2024-11-09T15:08:00Z">
              <w:r w:rsidRPr="003245DE" w:rsidDel="00222794">
                <w:rPr>
                  <w:rFonts w:ascii="Times New Roman" w:hAnsi="Times New Roman"/>
                </w:rPr>
                <w:delText>0</w:delText>
              </w:r>
            </w:del>
          </w:p>
        </w:tc>
        <w:tc>
          <w:tcPr>
            <w:tcW w:w="1800" w:type="dxa"/>
          </w:tcPr>
          <w:p w14:paraId="48D6C997" w14:textId="7AA7DA44" w:rsidR="001468CB" w:rsidRPr="00856061" w:rsidDel="00222794" w:rsidRDefault="001468CB" w:rsidP="00F56C4D">
            <w:pPr>
              <w:pStyle w:val="NormalWeb"/>
              <w:jc w:val="center"/>
              <w:rPr>
                <w:del w:id="211" w:author="Shan Liu" w:date="2024-11-09T15:08:00Z"/>
                <w:rFonts w:ascii="Times New Roman" w:hAnsi="Times New Roman"/>
                <w:sz w:val="22"/>
                <w:szCs w:val="22"/>
              </w:rPr>
            </w:pPr>
            <w:del w:id="212" w:author="Shan Liu" w:date="2024-11-09T15:08:00Z">
              <w:r w:rsidRPr="003245DE" w:rsidDel="00222794">
                <w:rPr>
                  <w:rFonts w:ascii="Times New Roman" w:hAnsi="Times New Roman"/>
                </w:rPr>
                <w:delText xml:space="preserve">32 </w:delText>
              </w:r>
            </w:del>
          </w:p>
        </w:tc>
        <w:tc>
          <w:tcPr>
            <w:tcW w:w="1625" w:type="dxa"/>
          </w:tcPr>
          <w:p w14:paraId="730073BE" w14:textId="435E511E" w:rsidR="001468CB" w:rsidRPr="00856061" w:rsidDel="00222794" w:rsidRDefault="001468CB" w:rsidP="00F56C4D">
            <w:pPr>
              <w:pStyle w:val="NormalWeb"/>
              <w:jc w:val="center"/>
              <w:rPr>
                <w:del w:id="213" w:author="Shan Liu" w:date="2024-11-09T15:08:00Z"/>
                <w:rFonts w:ascii="Times New Roman" w:hAnsi="Times New Roman"/>
                <w:sz w:val="22"/>
                <w:szCs w:val="22"/>
              </w:rPr>
            </w:pPr>
            <w:del w:id="214" w:author="Shan Liu" w:date="2024-11-09T15:08:00Z">
              <w:r w:rsidRPr="003245DE" w:rsidDel="00222794">
                <w:rPr>
                  <w:rFonts w:ascii="Times New Roman" w:hAnsi="Times New Roman"/>
                </w:rPr>
                <w:delText>0</w:delText>
              </w:r>
            </w:del>
          </w:p>
        </w:tc>
      </w:tr>
      <w:tr w:rsidR="003245DE" w:rsidRPr="003245DE" w:rsidDel="00222794" w14:paraId="7CCCB104" w14:textId="30450B4E" w:rsidTr="003245DE">
        <w:trPr>
          <w:jc w:val="center"/>
          <w:del w:id="215" w:author="Shan Liu" w:date="2024-11-09T15:08:00Z"/>
        </w:trPr>
        <w:tc>
          <w:tcPr>
            <w:tcW w:w="3855" w:type="dxa"/>
          </w:tcPr>
          <w:p w14:paraId="0A6FB016" w14:textId="25C5D3C9" w:rsidR="001468CB" w:rsidRPr="00856061" w:rsidDel="00222794" w:rsidRDefault="001468CB" w:rsidP="00F56C4D">
            <w:pPr>
              <w:pStyle w:val="NormalWeb"/>
              <w:rPr>
                <w:del w:id="216" w:author="Shan Liu" w:date="2024-11-09T15:08:00Z"/>
                <w:rFonts w:ascii="Times New Roman" w:hAnsi="Times New Roman"/>
                <w:sz w:val="22"/>
                <w:szCs w:val="22"/>
              </w:rPr>
            </w:pPr>
            <w:del w:id="217" w:author="Shan Liu" w:date="2024-11-09T15:08:00Z">
              <w:r w:rsidRPr="003245DE" w:rsidDel="00222794">
                <w:rPr>
                  <w:rFonts w:ascii="Times New Roman" w:hAnsi="Times New Roman"/>
                </w:rPr>
                <w:delText xml:space="preserve">    RoIRetargetingMode</w:delText>
              </w:r>
            </w:del>
          </w:p>
        </w:tc>
        <w:tc>
          <w:tcPr>
            <w:tcW w:w="1720" w:type="dxa"/>
          </w:tcPr>
          <w:p w14:paraId="79C2E6A0" w14:textId="79AB6F82" w:rsidR="001468CB" w:rsidRPr="00856061" w:rsidDel="00222794" w:rsidRDefault="001468CB" w:rsidP="00F56C4D">
            <w:pPr>
              <w:pStyle w:val="NormalWeb"/>
              <w:jc w:val="center"/>
              <w:rPr>
                <w:del w:id="218" w:author="Shan Liu" w:date="2024-11-09T15:08:00Z"/>
                <w:rFonts w:ascii="Times New Roman" w:hAnsi="Times New Roman"/>
                <w:sz w:val="22"/>
                <w:szCs w:val="22"/>
              </w:rPr>
            </w:pPr>
            <w:del w:id="219" w:author="Shan Liu" w:date="2024-11-09T15:08:00Z">
              <w:r w:rsidRPr="003245DE" w:rsidDel="00222794">
                <w:rPr>
                  <w:rFonts w:ascii="Times New Roman" w:hAnsi="Times New Roman"/>
                </w:rPr>
                <w:delText>dynamic+pad</w:delText>
              </w:r>
            </w:del>
          </w:p>
        </w:tc>
        <w:tc>
          <w:tcPr>
            <w:tcW w:w="1800" w:type="dxa"/>
          </w:tcPr>
          <w:p w14:paraId="45166F87" w14:textId="31ADA43A" w:rsidR="001468CB" w:rsidRPr="00856061" w:rsidDel="00222794" w:rsidRDefault="001468CB" w:rsidP="00F56C4D">
            <w:pPr>
              <w:pStyle w:val="NormalWeb"/>
              <w:jc w:val="center"/>
              <w:rPr>
                <w:del w:id="220" w:author="Shan Liu" w:date="2024-11-09T15:08:00Z"/>
                <w:rFonts w:ascii="Times New Roman" w:hAnsi="Times New Roman"/>
                <w:sz w:val="22"/>
                <w:szCs w:val="22"/>
              </w:rPr>
            </w:pPr>
            <w:del w:id="221" w:author="Shan Liu" w:date="2024-11-09T15:08:00Z">
              <w:r w:rsidRPr="003245DE" w:rsidDel="00222794">
                <w:rPr>
                  <w:rFonts w:ascii="Times New Roman" w:hAnsi="Times New Roman"/>
                </w:rPr>
                <w:delText>dynamic+pad</w:delText>
              </w:r>
            </w:del>
          </w:p>
        </w:tc>
        <w:tc>
          <w:tcPr>
            <w:tcW w:w="1625" w:type="dxa"/>
          </w:tcPr>
          <w:p w14:paraId="08C15AFF" w14:textId="319B5CD4" w:rsidR="001468CB" w:rsidRPr="00856061" w:rsidDel="00222794" w:rsidRDefault="001468CB" w:rsidP="00F56C4D">
            <w:pPr>
              <w:pStyle w:val="NormalWeb"/>
              <w:jc w:val="center"/>
              <w:rPr>
                <w:del w:id="222" w:author="Shan Liu" w:date="2024-11-09T15:08:00Z"/>
                <w:rFonts w:ascii="Times New Roman" w:hAnsi="Times New Roman"/>
                <w:sz w:val="22"/>
                <w:szCs w:val="22"/>
              </w:rPr>
            </w:pPr>
            <w:del w:id="223" w:author="Shan Liu" w:date="2024-11-09T15:08:00Z">
              <w:r w:rsidRPr="003245DE" w:rsidDel="00222794">
                <w:rPr>
                  <w:rFonts w:ascii="Times New Roman" w:hAnsi="Times New Roman"/>
                </w:rPr>
                <w:delText>dynamic+fit</w:delText>
              </w:r>
            </w:del>
          </w:p>
        </w:tc>
      </w:tr>
      <w:tr w:rsidR="003245DE" w:rsidRPr="003245DE" w:rsidDel="00222794" w14:paraId="0CE302F5" w14:textId="689AA2B6" w:rsidTr="003245DE">
        <w:trPr>
          <w:jc w:val="center"/>
          <w:del w:id="224" w:author="Shan Liu" w:date="2024-11-09T15:08:00Z"/>
        </w:trPr>
        <w:tc>
          <w:tcPr>
            <w:tcW w:w="3855" w:type="dxa"/>
          </w:tcPr>
          <w:p w14:paraId="53AFD220" w14:textId="2B193D2B" w:rsidR="001468CB" w:rsidRPr="00856061" w:rsidDel="00222794" w:rsidRDefault="001468CB" w:rsidP="00F56C4D">
            <w:pPr>
              <w:pStyle w:val="NormalWeb"/>
              <w:rPr>
                <w:del w:id="225" w:author="Shan Liu" w:date="2024-11-09T15:08:00Z"/>
                <w:rFonts w:ascii="Times New Roman" w:hAnsi="Times New Roman"/>
                <w:sz w:val="22"/>
                <w:szCs w:val="22"/>
              </w:rPr>
            </w:pPr>
            <w:del w:id="226" w:author="Shan Liu" w:date="2024-11-09T15:08:00Z">
              <w:r w:rsidRPr="003245DE" w:rsidDel="00222794">
                <w:rPr>
                  <w:rFonts w:ascii="Times New Roman" w:hAnsi="Times New Roman"/>
                </w:rPr>
                <w:delText xml:space="preserve">    RoIRetargetingMaxNumRoIs</w:delText>
              </w:r>
            </w:del>
          </w:p>
        </w:tc>
        <w:tc>
          <w:tcPr>
            <w:tcW w:w="1720" w:type="dxa"/>
          </w:tcPr>
          <w:p w14:paraId="1B1CF037" w14:textId="48B554B4" w:rsidR="001468CB" w:rsidRPr="00856061" w:rsidDel="00222794" w:rsidRDefault="001468CB" w:rsidP="00F56C4D">
            <w:pPr>
              <w:pStyle w:val="NormalWeb"/>
              <w:jc w:val="center"/>
              <w:rPr>
                <w:del w:id="227" w:author="Shan Liu" w:date="2024-11-09T15:08:00Z"/>
                <w:rFonts w:ascii="Times New Roman" w:hAnsi="Times New Roman"/>
                <w:sz w:val="22"/>
                <w:szCs w:val="22"/>
              </w:rPr>
            </w:pPr>
            <w:del w:id="228" w:author="Shan Liu" w:date="2024-11-09T15:08:00Z">
              <w:r w:rsidRPr="003245DE" w:rsidDel="00222794">
                <w:rPr>
                  <w:rFonts w:ascii="Times New Roman" w:hAnsi="Times New Roman"/>
                </w:rPr>
                <w:delText>3</w:delText>
              </w:r>
            </w:del>
          </w:p>
        </w:tc>
        <w:tc>
          <w:tcPr>
            <w:tcW w:w="1800" w:type="dxa"/>
          </w:tcPr>
          <w:p w14:paraId="4038389C" w14:textId="05A69F91" w:rsidR="001468CB" w:rsidRPr="00856061" w:rsidDel="00222794" w:rsidRDefault="001468CB" w:rsidP="00F56C4D">
            <w:pPr>
              <w:pStyle w:val="NormalWeb"/>
              <w:jc w:val="center"/>
              <w:rPr>
                <w:del w:id="229" w:author="Shan Liu" w:date="2024-11-09T15:08:00Z"/>
                <w:rFonts w:ascii="Times New Roman" w:hAnsi="Times New Roman"/>
                <w:sz w:val="22"/>
                <w:szCs w:val="22"/>
              </w:rPr>
            </w:pPr>
            <w:del w:id="230" w:author="Shan Liu" w:date="2024-11-09T15:08:00Z">
              <w:r w:rsidRPr="003245DE" w:rsidDel="00222794">
                <w:rPr>
                  <w:rFonts w:ascii="Times New Roman" w:hAnsi="Times New Roman"/>
                </w:rPr>
                <w:delText>2</w:delText>
              </w:r>
            </w:del>
          </w:p>
        </w:tc>
        <w:tc>
          <w:tcPr>
            <w:tcW w:w="1625" w:type="dxa"/>
          </w:tcPr>
          <w:p w14:paraId="47E08F37" w14:textId="2660BF61" w:rsidR="001468CB" w:rsidRPr="00856061" w:rsidDel="00222794" w:rsidRDefault="001468CB" w:rsidP="00F56C4D">
            <w:pPr>
              <w:pStyle w:val="NormalWeb"/>
              <w:jc w:val="center"/>
              <w:rPr>
                <w:del w:id="231" w:author="Shan Liu" w:date="2024-11-09T15:08:00Z"/>
                <w:rFonts w:ascii="Times New Roman" w:hAnsi="Times New Roman"/>
                <w:sz w:val="22"/>
                <w:szCs w:val="22"/>
              </w:rPr>
            </w:pPr>
            <w:del w:id="232" w:author="Shan Liu" w:date="2024-11-09T15:08:00Z">
              <w:r w:rsidRPr="003245DE" w:rsidDel="00222794">
                <w:rPr>
                  <w:rFonts w:ascii="Times New Roman" w:hAnsi="Times New Roman"/>
                </w:rPr>
                <w:delText>11</w:delText>
              </w:r>
            </w:del>
          </w:p>
        </w:tc>
      </w:tr>
      <w:tr w:rsidR="003245DE" w:rsidRPr="003245DE" w:rsidDel="00222794" w14:paraId="0249C03F" w14:textId="0FE7EC0D" w:rsidTr="003245DE">
        <w:trPr>
          <w:jc w:val="center"/>
          <w:del w:id="233" w:author="Shan Liu" w:date="2024-11-09T15:08:00Z"/>
        </w:trPr>
        <w:tc>
          <w:tcPr>
            <w:tcW w:w="3855" w:type="dxa"/>
            <w:shd w:val="clear" w:color="auto" w:fill="auto"/>
          </w:tcPr>
          <w:p w14:paraId="7BF51989" w14:textId="16AF9A30" w:rsidR="001468CB" w:rsidRPr="00856061" w:rsidDel="00222794" w:rsidRDefault="001468CB" w:rsidP="00F56C4D">
            <w:pPr>
              <w:pStyle w:val="NormalWeb"/>
              <w:rPr>
                <w:del w:id="234" w:author="Shan Liu" w:date="2024-11-09T15:08:00Z"/>
                <w:rFonts w:ascii="Times New Roman" w:hAnsi="Times New Roman"/>
                <w:sz w:val="22"/>
                <w:szCs w:val="22"/>
              </w:rPr>
            </w:pPr>
            <w:del w:id="235" w:author="Shan Liu" w:date="2024-11-09T15:08:00Z">
              <w:r w:rsidRPr="003245DE" w:rsidDel="00222794">
                <w:rPr>
                  <w:rFonts w:ascii="Times New Roman" w:hAnsi="Times New Roman"/>
                </w:rPr>
                <w:delText>Spatial Resampling</w:delText>
              </w:r>
            </w:del>
          </w:p>
        </w:tc>
        <w:tc>
          <w:tcPr>
            <w:tcW w:w="1720" w:type="dxa"/>
          </w:tcPr>
          <w:p w14:paraId="04E1A73E" w14:textId="4054FADC" w:rsidR="001468CB" w:rsidRPr="00856061" w:rsidDel="00222794" w:rsidRDefault="001468CB" w:rsidP="00F56C4D">
            <w:pPr>
              <w:pStyle w:val="NormalWeb"/>
              <w:jc w:val="center"/>
              <w:rPr>
                <w:del w:id="236" w:author="Shan Liu" w:date="2024-11-09T15:08:00Z"/>
                <w:rFonts w:ascii="Times New Roman" w:hAnsi="Times New Roman"/>
                <w:sz w:val="22"/>
                <w:szCs w:val="22"/>
              </w:rPr>
            </w:pPr>
            <w:del w:id="237" w:author="Shan Liu" w:date="2024-11-09T15:08:00Z">
              <w:r w:rsidRPr="003245DE" w:rsidDel="00222794">
                <w:rPr>
                  <w:rFonts w:ascii="Times New Roman" w:hAnsi="Times New Roman"/>
                </w:rPr>
                <w:delText>On</w:delText>
              </w:r>
            </w:del>
          </w:p>
        </w:tc>
        <w:tc>
          <w:tcPr>
            <w:tcW w:w="1800" w:type="dxa"/>
          </w:tcPr>
          <w:p w14:paraId="5FD99C69" w14:textId="0E02574C" w:rsidR="001468CB" w:rsidRPr="00856061" w:rsidDel="00222794" w:rsidRDefault="001468CB" w:rsidP="00F56C4D">
            <w:pPr>
              <w:pStyle w:val="NormalWeb"/>
              <w:jc w:val="center"/>
              <w:rPr>
                <w:del w:id="238" w:author="Shan Liu" w:date="2024-11-09T15:08:00Z"/>
                <w:rFonts w:ascii="Times New Roman" w:hAnsi="Times New Roman"/>
                <w:sz w:val="22"/>
                <w:szCs w:val="22"/>
              </w:rPr>
            </w:pPr>
            <w:del w:id="239" w:author="Shan Liu" w:date="2024-11-09T15:08:00Z">
              <w:r w:rsidRPr="003245DE" w:rsidDel="00222794">
                <w:rPr>
                  <w:rFonts w:ascii="Times New Roman" w:hAnsi="Times New Roman"/>
                </w:rPr>
                <w:delText>On</w:delText>
              </w:r>
            </w:del>
          </w:p>
        </w:tc>
        <w:tc>
          <w:tcPr>
            <w:tcW w:w="1625" w:type="dxa"/>
          </w:tcPr>
          <w:p w14:paraId="3A524C66" w14:textId="2C2E866E" w:rsidR="001468CB" w:rsidRPr="00856061" w:rsidDel="00222794" w:rsidRDefault="001468CB" w:rsidP="00F56C4D">
            <w:pPr>
              <w:pStyle w:val="NormalWeb"/>
              <w:jc w:val="center"/>
              <w:rPr>
                <w:del w:id="240" w:author="Shan Liu" w:date="2024-11-09T15:08:00Z"/>
                <w:rFonts w:ascii="Times New Roman" w:hAnsi="Times New Roman"/>
                <w:sz w:val="22"/>
                <w:szCs w:val="22"/>
              </w:rPr>
            </w:pPr>
            <w:del w:id="241" w:author="Shan Liu" w:date="2024-11-09T15:08:00Z">
              <w:r w:rsidRPr="003245DE" w:rsidDel="00222794">
                <w:rPr>
                  <w:rFonts w:ascii="Times New Roman" w:hAnsi="Times New Roman"/>
                </w:rPr>
                <w:delText>On</w:delText>
              </w:r>
            </w:del>
          </w:p>
        </w:tc>
      </w:tr>
      <w:tr w:rsidR="003245DE" w:rsidRPr="003245DE" w:rsidDel="00222794" w14:paraId="5E198BC2" w14:textId="760CB511" w:rsidTr="003245DE">
        <w:trPr>
          <w:jc w:val="center"/>
          <w:del w:id="242" w:author="Shan Liu" w:date="2024-11-09T15:08:00Z"/>
        </w:trPr>
        <w:tc>
          <w:tcPr>
            <w:tcW w:w="3855" w:type="dxa"/>
          </w:tcPr>
          <w:p w14:paraId="6260E689" w14:textId="678FC27D" w:rsidR="001468CB" w:rsidRPr="00856061" w:rsidDel="00222794" w:rsidRDefault="001468CB" w:rsidP="00F56C4D">
            <w:pPr>
              <w:pStyle w:val="NormalWeb"/>
              <w:rPr>
                <w:del w:id="243" w:author="Shan Liu" w:date="2024-11-09T15:08:00Z"/>
                <w:rFonts w:ascii="Times New Roman" w:hAnsi="Times New Roman"/>
                <w:sz w:val="22"/>
                <w:szCs w:val="22"/>
              </w:rPr>
            </w:pPr>
            <w:del w:id="244" w:author="Shan Liu" w:date="2024-11-09T15:08:00Z">
              <w:r w:rsidRPr="003245DE" w:rsidDel="00222794">
                <w:rPr>
                  <w:rFonts w:ascii="Times New Roman" w:hAnsi="Times New Roman"/>
                </w:rPr>
                <w:delText>Bit Truncation</w:delText>
              </w:r>
            </w:del>
          </w:p>
        </w:tc>
        <w:tc>
          <w:tcPr>
            <w:tcW w:w="1720" w:type="dxa"/>
          </w:tcPr>
          <w:p w14:paraId="3A78F1B6" w14:textId="593C3417" w:rsidR="001468CB" w:rsidRPr="00856061" w:rsidDel="00222794" w:rsidRDefault="001468CB" w:rsidP="00F56C4D">
            <w:pPr>
              <w:pStyle w:val="NormalWeb"/>
              <w:jc w:val="center"/>
              <w:rPr>
                <w:del w:id="245" w:author="Shan Liu" w:date="2024-11-09T15:08:00Z"/>
                <w:rFonts w:ascii="Times New Roman" w:hAnsi="Times New Roman"/>
                <w:sz w:val="22"/>
                <w:szCs w:val="22"/>
              </w:rPr>
            </w:pPr>
            <w:del w:id="246" w:author="Shan Liu" w:date="2024-11-09T15:08:00Z">
              <w:r w:rsidRPr="003245DE" w:rsidDel="00222794">
                <w:rPr>
                  <w:rFonts w:ascii="Times New Roman" w:hAnsi="Times New Roman"/>
                </w:rPr>
                <w:delText>On</w:delText>
              </w:r>
            </w:del>
          </w:p>
        </w:tc>
        <w:tc>
          <w:tcPr>
            <w:tcW w:w="1800" w:type="dxa"/>
          </w:tcPr>
          <w:p w14:paraId="4CDD98BA" w14:textId="2961064E" w:rsidR="001468CB" w:rsidRPr="00856061" w:rsidDel="00222794" w:rsidRDefault="001468CB" w:rsidP="00F56C4D">
            <w:pPr>
              <w:pStyle w:val="NormalWeb"/>
              <w:jc w:val="center"/>
              <w:rPr>
                <w:del w:id="247" w:author="Shan Liu" w:date="2024-11-09T15:08:00Z"/>
                <w:rFonts w:ascii="Times New Roman" w:hAnsi="Times New Roman"/>
                <w:sz w:val="22"/>
                <w:szCs w:val="22"/>
              </w:rPr>
            </w:pPr>
            <w:del w:id="248" w:author="Shan Liu" w:date="2024-11-09T15:08:00Z">
              <w:r w:rsidRPr="003245DE" w:rsidDel="00222794">
                <w:rPr>
                  <w:rFonts w:ascii="Times New Roman" w:hAnsi="Times New Roman"/>
                </w:rPr>
                <w:delText>On</w:delText>
              </w:r>
            </w:del>
          </w:p>
        </w:tc>
        <w:tc>
          <w:tcPr>
            <w:tcW w:w="1625" w:type="dxa"/>
          </w:tcPr>
          <w:p w14:paraId="6C38E797" w14:textId="2C669271" w:rsidR="001468CB" w:rsidRPr="00856061" w:rsidDel="00222794" w:rsidRDefault="001468CB" w:rsidP="00F56C4D">
            <w:pPr>
              <w:pStyle w:val="NormalWeb"/>
              <w:jc w:val="center"/>
              <w:rPr>
                <w:del w:id="249" w:author="Shan Liu" w:date="2024-11-09T15:08:00Z"/>
                <w:rFonts w:ascii="Times New Roman" w:hAnsi="Times New Roman"/>
                <w:sz w:val="22"/>
                <w:szCs w:val="22"/>
              </w:rPr>
            </w:pPr>
            <w:del w:id="250" w:author="Shan Liu" w:date="2024-11-09T15:08:00Z">
              <w:r w:rsidRPr="003245DE" w:rsidDel="00222794">
                <w:rPr>
                  <w:rFonts w:ascii="Times New Roman" w:hAnsi="Times New Roman"/>
                </w:rPr>
                <w:delText>On</w:delText>
              </w:r>
            </w:del>
          </w:p>
        </w:tc>
      </w:tr>
      <w:tr w:rsidR="003245DE" w:rsidRPr="003245DE" w:rsidDel="00222794" w14:paraId="24176EA3" w14:textId="2EACC8CB" w:rsidTr="003245DE">
        <w:trPr>
          <w:jc w:val="center"/>
          <w:del w:id="251" w:author="Shan Liu" w:date="2024-11-09T15:08:00Z"/>
        </w:trPr>
        <w:tc>
          <w:tcPr>
            <w:tcW w:w="3855" w:type="dxa"/>
          </w:tcPr>
          <w:p w14:paraId="15136DB7" w14:textId="583BD568" w:rsidR="001468CB" w:rsidRPr="00856061" w:rsidDel="00222794" w:rsidRDefault="001468CB" w:rsidP="00F56C4D">
            <w:pPr>
              <w:pStyle w:val="NormalWeb"/>
              <w:rPr>
                <w:del w:id="252" w:author="Shan Liu" w:date="2024-11-09T15:08:00Z"/>
                <w:rFonts w:ascii="Times New Roman" w:hAnsi="Times New Roman"/>
                <w:sz w:val="22"/>
                <w:szCs w:val="22"/>
              </w:rPr>
            </w:pPr>
            <w:del w:id="253" w:author="Shan Liu" w:date="2024-11-09T15:08:00Z">
              <w:r w:rsidRPr="003245DE" w:rsidDel="00222794">
                <w:rPr>
                  <w:rFonts w:ascii="Times New Roman" w:hAnsi="Times New Roman"/>
                </w:rPr>
                <w:delText>Neural Network-based In-loop Filter</w:delText>
              </w:r>
            </w:del>
          </w:p>
        </w:tc>
        <w:tc>
          <w:tcPr>
            <w:tcW w:w="1720" w:type="dxa"/>
          </w:tcPr>
          <w:p w14:paraId="2564CFF6" w14:textId="0A1761FB" w:rsidR="001468CB" w:rsidRPr="00856061" w:rsidDel="00222794" w:rsidRDefault="001468CB" w:rsidP="00F56C4D">
            <w:pPr>
              <w:pStyle w:val="NormalWeb"/>
              <w:jc w:val="center"/>
              <w:rPr>
                <w:del w:id="254" w:author="Shan Liu" w:date="2024-11-09T15:08:00Z"/>
                <w:rFonts w:ascii="Times New Roman" w:hAnsi="Times New Roman"/>
                <w:sz w:val="22"/>
                <w:szCs w:val="22"/>
              </w:rPr>
            </w:pPr>
            <w:del w:id="255" w:author="Shan Liu" w:date="2024-11-09T15:08:00Z">
              <w:r w:rsidRPr="003245DE" w:rsidDel="00222794">
                <w:rPr>
                  <w:rFonts w:ascii="Times New Roman" w:hAnsi="Times New Roman"/>
                </w:rPr>
                <w:delText>On</w:delText>
              </w:r>
            </w:del>
          </w:p>
        </w:tc>
        <w:tc>
          <w:tcPr>
            <w:tcW w:w="1800" w:type="dxa"/>
          </w:tcPr>
          <w:p w14:paraId="278AD8F9" w14:textId="049E230B" w:rsidR="001468CB" w:rsidRPr="00856061" w:rsidDel="00222794" w:rsidRDefault="001468CB" w:rsidP="00F56C4D">
            <w:pPr>
              <w:pStyle w:val="NormalWeb"/>
              <w:jc w:val="center"/>
              <w:rPr>
                <w:del w:id="256" w:author="Shan Liu" w:date="2024-11-09T15:08:00Z"/>
                <w:rFonts w:ascii="Times New Roman" w:hAnsi="Times New Roman"/>
                <w:sz w:val="22"/>
                <w:szCs w:val="22"/>
              </w:rPr>
            </w:pPr>
            <w:del w:id="257" w:author="Shan Liu" w:date="2024-11-09T15:08:00Z">
              <w:r w:rsidRPr="003245DE" w:rsidDel="00222794">
                <w:rPr>
                  <w:rFonts w:ascii="Times New Roman" w:hAnsi="Times New Roman"/>
                </w:rPr>
                <w:delText>On</w:delText>
              </w:r>
            </w:del>
          </w:p>
        </w:tc>
        <w:tc>
          <w:tcPr>
            <w:tcW w:w="1625" w:type="dxa"/>
          </w:tcPr>
          <w:p w14:paraId="14B2A2AC" w14:textId="0AE28248" w:rsidR="001468CB" w:rsidRPr="00856061" w:rsidDel="00222794" w:rsidRDefault="001468CB" w:rsidP="00F56C4D">
            <w:pPr>
              <w:pStyle w:val="NormalWeb"/>
              <w:jc w:val="center"/>
              <w:rPr>
                <w:del w:id="258" w:author="Shan Liu" w:date="2024-11-09T15:08:00Z"/>
                <w:rFonts w:ascii="Times New Roman" w:hAnsi="Times New Roman"/>
                <w:sz w:val="22"/>
                <w:szCs w:val="22"/>
              </w:rPr>
            </w:pPr>
            <w:del w:id="259" w:author="Shan Liu" w:date="2024-11-09T15:08:00Z">
              <w:r w:rsidRPr="003245DE" w:rsidDel="00222794">
                <w:rPr>
                  <w:rFonts w:ascii="Times New Roman" w:hAnsi="Times New Roman"/>
                </w:rPr>
                <w:delText>On</w:delText>
              </w:r>
            </w:del>
          </w:p>
        </w:tc>
      </w:tr>
      <w:tr w:rsidR="003245DE" w:rsidRPr="003245DE" w:rsidDel="00222794" w14:paraId="1E066271" w14:textId="489017A5" w:rsidTr="003245DE">
        <w:trPr>
          <w:jc w:val="center"/>
          <w:del w:id="260" w:author="Shan Liu" w:date="2024-11-09T15:08:00Z"/>
        </w:trPr>
        <w:tc>
          <w:tcPr>
            <w:tcW w:w="3855" w:type="dxa"/>
          </w:tcPr>
          <w:p w14:paraId="31FC2800" w14:textId="4FDE0E08" w:rsidR="001468CB" w:rsidRPr="00856061" w:rsidDel="00222794" w:rsidRDefault="001468CB" w:rsidP="00F56C4D">
            <w:pPr>
              <w:pStyle w:val="NormalWeb"/>
              <w:rPr>
                <w:del w:id="261" w:author="Shan Liu" w:date="2024-11-09T15:08:00Z"/>
                <w:rFonts w:ascii="Times New Roman" w:hAnsi="Times New Roman"/>
                <w:sz w:val="22"/>
                <w:szCs w:val="22"/>
              </w:rPr>
            </w:pPr>
            <w:del w:id="262" w:author="Shan Liu" w:date="2024-11-09T15:08:00Z">
              <w:r w:rsidRPr="003245DE" w:rsidDel="00222794">
                <w:rPr>
                  <w:rFonts w:ascii="Times New Roman" w:hAnsi="Times New Roman"/>
                </w:rPr>
                <w:delText xml:space="preserve">GOP structure </w:delText>
              </w:r>
            </w:del>
          </w:p>
        </w:tc>
        <w:tc>
          <w:tcPr>
            <w:tcW w:w="1720" w:type="dxa"/>
          </w:tcPr>
          <w:p w14:paraId="31975819" w14:textId="1C590F75" w:rsidR="001468CB" w:rsidRPr="00856061" w:rsidDel="00222794" w:rsidRDefault="001468CB" w:rsidP="00F56C4D">
            <w:pPr>
              <w:pStyle w:val="NormalWeb"/>
              <w:jc w:val="center"/>
              <w:rPr>
                <w:del w:id="263" w:author="Shan Liu" w:date="2024-11-09T15:08:00Z"/>
                <w:rFonts w:ascii="Times New Roman" w:hAnsi="Times New Roman"/>
                <w:sz w:val="22"/>
                <w:szCs w:val="22"/>
              </w:rPr>
            </w:pPr>
            <w:del w:id="264" w:author="Shan Liu" w:date="2024-11-09T15:08:00Z">
              <w:r w:rsidRPr="003245DE" w:rsidDel="00222794">
                <w:rPr>
                  <w:rFonts w:ascii="Times New Roman" w:hAnsi="Times New Roman"/>
                </w:rPr>
                <w:delText>“Random Access”</w:delText>
              </w:r>
            </w:del>
          </w:p>
        </w:tc>
        <w:tc>
          <w:tcPr>
            <w:tcW w:w="1800" w:type="dxa"/>
          </w:tcPr>
          <w:p w14:paraId="161B9798" w14:textId="289E7A70" w:rsidR="001468CB" w:rsidRPr="00856061" w:rsidDel="00222794" w:rsidRDefault="001468CB" w:rsidP="00F56C4D">
            <w:pPr>
              <w:pStyle w:val="NormalWeb"/>
              <w:jc w:val="center"/>
              <w:rPr>
                <w:del w:id="265" w:author="Shan Liu" w:date="2024-11-09T15:08:00Z"/>
                <w:rFonts w:ascii="Times New Roman" w:hAnsi="Times New Roman"/>
                <w:sz w:val="22"/>
                <w:szCs w:val="22"/>
              </w:rPr>
            </w:pPr>
            <w:del w:id="266" w:author="Shan Liu" w:date="2024-11-09T15:08:00Z">
              <w:r w:rsidRPr="003245DE" w:rsidDel="00222794">
                <w:rPr>
                  <w:rFonts w:ascii="Times New Roman" w:hAnsi="Times New Roman"/>
                </w:rPr>
                <w:delText>“Low delay”</w:delText>
              </w:r>
            </w:del>
          </w:p>
        </w:tc>
        <w:tc>
          <w:tcPr>
            <w:tcW w:w="1625" w:type="dxa"/>
          </w:tcPr>
          <w:p w14:paraId="3B9353E6" w14:textId="44068103" w:rsidR="001468CB" w:rsidRPr="00856061" w:rsidDel="00222794" w:rsidRDefault="001468CB" w:rsidP="00F56C4D">
            <w:pPr>
              <w:pStyle w:val="NormalWeb"/>
              <w:jc w:val="center"/>
              <w:rPr>
                <w:del w:id="267" w:author="Shan Liu" w:date="2024-11-09T15:08:00Z"/>
                <w:rFonts w:ascii="Times New Roman" w:hAnsi="Times New Roman"/>
                <w:sz w:val="22"/>
                <w:szCs w:val="22"/>
              </w:rPr>
            </w:pPr>
            <w:del w:id="268" w:author="Shan Liu" w:date="2024-11-09T15:08:00Z">
              <w:r w:rsidRPr="003245DE" w:rsidDel="00222794">
                <w:rPr>
                  <w:rFonts w:ascii="Times New Roman" w:hAnsi="Times New Roman"/>
                </w:rPr>
                <w:delText>“All Intra”</w:delText>
              </w:r>
            </w:del>
          </w:p>
        </w:tc>
      </w:tr>
    </w:tbl>
    <w:p w14:paraId="4B4B1B43" w14:textId="7C207603" w:rsidR="001442E3" w:rsidRPr="008E368C" w:rsidRDefault="001442E3" w:rsidP="00163BAB">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generation</w:t>
      </w:r>
    </w:p>
    <w:p w14:paraId="6902C73F" w14:textId="3864B2E0" w:rsidR="008239F3" w:rsidRDefault="00D457FD" w:rsidP="008239F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w:t>
      </w:r>
      <w:r w:rsidR="008239F3">
        <w:rPr>
          <w:rFonts w:ascii="Times New Roman" w:eastAsia="Malgun Gothic" w:hAnsi="Times New Roman" w:cs="Times New Roman"/>
          <w:lang w:val="en-CA"/>
        </w:rPr>
        <w:t>he following input argument</w:t>
      </w:r>
      <w:r w:rsidR="008A3135">
        <w:rPr>
          <w:rFonts w:ascii="Times New Roman" w:eastAsia="Malgun Gothic" w:hAnsi="Times New Roman" w:cs="Times New Roman"/>
          <w:lang w:val="en-CA"/>
        </w:rPr>
        <w:t>s</w:t>
      </w:r>
      <w:r w:rsidR="008239F3">
        <w:rPr>
          <w:rFonts w:ascii="Times New Roman" w:eastAsia="Malgun Gothic" w:hAnsi="Times New Roman" w:cs="Times New Roman"/>
          <w:lang w:val="en-CA"/>
        </w:rPr>
        <w:t xml:space="preserve"> </w:t>
      </w:r>
      <w:r w:rsidR="006D479B">
        <w:rPr>
          <w:rFonts w:ascii="Times New Roman" w:eastAsia="Malgun Gothic" w:hAnsi="Times New Roman" w:cs="Times New Roman"/>
          <w:lang w:val="en-CA"/>
        </w:rPr>
        <w:t>shall be</w:t>
      </w:r>
      <w:r w:rsidR="008239F3">
        <w:rPr>
          <w:rFonts w:ascii="Times New Roman" w:eastAsia="Malgun Gothic" w:hAnsi="Times New Roman" w:cs="Times New Roman"/>
          <w:lang w:val="en-CA"/>
        </w:rPr>
        <w:t xml:space="preserve"> specified</w:t>
      </w:r>
      <w:r w:rsidR="008A3135">
        <w:rPr>
          <w:rFonts w:ascii="Times New Roman" w:eastAsia="Malgun Gothic" w:hAnsi="Times New Roman" w:cs="Times New Roman"/>
          <w:lang w:val="en-CA"/>
        </w:rPr>
        <w:t xml:space="preserve"> according to the CTC </w:t>
      </w:r>
      <w:r>
        <w:rPr>
          <w:rFonts w:ascii="Times New Roman" w:eastAsia="Malgun Gothic" w:hAnsi="Times New Roman" w:cs="Times New Roman"/>
          <w:lang w:val="en-CA"/>
        </w:rPr>
        <w:t xml:space="preserve">when using VTM </w:t>
      </w:r>
      <w:r w:rsidR="003763E2">
        <w:rPr>
          <w:rFonts w:ascii="Times New Roman" w:eastAsia="Malgun Gothic" w:hAnsi="Times New Roman" w:cs="Times New Roman"/>
          <w:lang w:val="en-CA"/>
        </w:rPr>
        <w:t>20</w:t>
      </w:r>
      <w:r>
        <w:rPr>
          <w:rFonts w:ascii="Times New Roman" w:eastAsia="Malgun Gothic" w:hAnsi="Times New Roman" w:cs="Times New Roman"/>
          <w:lang w:val="en-CA"/>
        </w:rPr>
        <w:t xml:space="preserve">.0 as the </w:t>
      </w:r>
      <w:r w:rsidRPr="003676AB">
        <w:rPr>
          <w:rFonts w:ascii="Times New Roman" w:eastAsia="Malgun Gothic" w:hAnsi="Times New Roman" w:cs="Times New Roman"/>
          <w:lang w:val="en-CA"/>
        </w:rPr>
        <w:t xml:space="preserve">inner codec of VCM-RS </w:t>
      </w:r>
      <w:r w:rsidR="003676AB" w:rsidRPr="00856061">
        <w:rPr>
          <w:rFonts w:ascii="Times New Roman" w:eastAsia="Malgun Gothic" w:hAnsi="Times New Roman" w:cs="Times New Roman"/>
          <w:lang w:val="en-CA"/>
        </w:rPr>
        <w:t>v</w:t>
      </w:r>
      <w:r w:rsidRPr="003676AB">
        <w:rPr>
          <w:rFonts w:ascii="Times New Roman" w:eastAsia="Malgun Gothic" w:hAnsi="Times New Roman" w:cs="Times New Roman"/>
          <w:lang w:val="en-CA"/>
        </w:rPr>
        <w:t>0.</w:t>
      </w:r>
      <w:r w:rsidR="003424E5" w:rsidRPr="003676AB">
        <w:rPr>
          <w:rFonts w:ascii="Times New Roman" w:eastAsia="Malgun Gothic" w:hAnsi="Times New Roman" w:cs="Times New Roman"/>
          <w:lang w:val="en-CA"/>
        </w:rPr>
        <w:t>10</w:t>
      </w:r>
      <w:r w:rsidRPr="003676AB">
        <w:rPr>
          <w:rFonts w:ascii="Times New Roman" w:eastAsia="Malgun Gothic" w:hAnsi="Times New Roman" w:cs="Times New Roman"/>
          <w:lang w:val="en-CA"/>
        </w:rPr>
        <w:t>.</w:t>
      </w:r>
    </w:p>
    <w:p w14:paraId="1A632698"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8CC4E9D"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0F0BC20"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2E6DB7FF"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42387719"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B3DC7AC"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3F404FE1" w14:textId="77777777" w:rsidR="00BA44FE" w:rsidRDefault="00CA25C6" w:rsidP="00163BAB">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&lt;input </w:t>
      </w:r>
      <w:proofErr w:type="spellStart"/>
      <w:r>
        <w:rPr>
          <w:rFonts w:ascii="Courier New" w:eastAsia="Malgun Gothic" w:hAnsi="Courier New" w:cs="Courier New"/>
          <w:bCs/>
        </w:rPr>
        <w:t>yuv</w:t>
      </w:r>
      <w:proofErr w:type="spellEnd"/>
      <w:r>
        <w:rPr>
          <w:rFonts w:ascii="Courier New" w:eastAsia="Malgun Gothic" w:hAnsi="Courier New" w:cs="Courier New"/>
          <w:bCs/>
        </w:rPr>
        <w:t xml:space="preserve"> file</w:t>
      </w:r>
      <w:r w:rsidRPr="00B86945">
        <w:rPr>
          <w:rFonts w:ascii="Courier New" w:eastAsia="Malgun Gothic" w:hAnsi="Courier New" w:cs="Courier New"/>
          <w:bCs/>
        </w:rPr>
        <w:t>&gt;</w:t>
      </w:r>
    </w:p>
    <w:p w14:paraId="0522A232" w14:textId="37A30A8B" w:rsidR="00011EB4" w:rsidDel="00011EB4" w:rsidRDefault="00ED1704" w:rsidP="00163BAB">
      <w:pPr>
        <w:widowControl/>
        <w:tabs>
          <w:tab w:val="left" w:pos="360"/>
          <w:tab w:val="left" w:pos="720"/>
          <w:tab w:val="left" w:pos="1080"/>
          <w:tab w:val="left" w:pos="1440"/>
        </w:tabs>
        <w:overflowPunct w:val="0"/>
        <w:adjustRightInd w:val="0"/>
        <w:spacing w:before="136"/>
        <w:jc w:val="both"/>
        <w:textAlignment w:val="baseline"/>
        <w:rPr>
          <w:del w:id="269" w:author="Shan Liu" w:date="2024-11-09T15:19:00Z"/>
          <w:rFonts w:asciiTheme="minorHAnsi" w:eastAsiaTheme="minorEastAsia" w:hAnsiTheme="minorHAnsi" w:cstheme="minorBidi"/>
        </w:rPr>
      </w:pPr>
      <w:del w:id="270" w:author="Shan Liu" w:date="2024-11-09T15:19:00Z">
        <w:r w:rsidDel="00011EB4">
          <w:rPr>
            <w:rFonts w:ascii="Times New Roman" w:eastAsia="SimSun" w:hAnsi="Times New Roman" w:cs="Times New Roman"/>
            <w:szCs w:val="20"/>
          </w:rPr>
          <w:delText xml:space="preserve">Six </w:delText>
        </w:r>
        <w:r w:rsidR="00126872" w:rsidDel="00011EB4">
          <w:rPr>
            <w:rFonts w:ascii="Times New Roman" w:eastAsia="SimSun" w:hAnsi="Times New Roman" w:cs="Times New Roman"/>
            <w:szCs w:val="20"/>
          </w:rPr>
          <w:delText xml:space="preserve"> equally</w:delText>
        </w:r>
      </w:del>
      <w:ins w:id="271" w:author="Shan Liu" w:date="2024-11-09T15:19:00Z">
        <w:r w:rsidR="00011EB4">
          <w:rPr>
            <w:rFonts w:ascii="Times New Roman" w:eastAsia="SimSun" w:hAnsi="Times New Roman" w:cs="Times New Roman"/>
            <w:szCs w:val="20"/>
          </w:rPr>
          <w:t>Six equally</w:t>
        </w:r>
      </w:ins>
      <w:r w:rsidR="00126872">
        <w:rPr>
          <w:rFonts w:ascii="Times New Roman" w:eastAsia="SimSun" w:hAnsi="Times New Roman" w:cs="Times New Roman"/>
          <w:szCs w:val="20"/>
        </w:rPr>
        <w:t xml:space="preserve"> spaced</w:t>
      </w:r>
      <w:r w:rsidR="00C857C6" w:rsidRPr="009C5B35">
        <w:rPr>
          <w:rFonts w:ascii="Times New Roman" w:eastAsia="SimSun" w:hAnsi="Times New Roman" w:cs="Times New Roman"/>
          <w:szCs w:val="20"/>
        </w:rPr>
        <w:t xml:space="preserve"> QP values</w:t>
      </w:r>
      <w:r w:rsidR="00C857C6">
        <w:rPr>
          <w:rFonts w:ascii="Times New Roman" w:eastAsia="SimSun" w:hAnsi="Times New Roman" w:cs="Times New Roman"/>
          <w:szCs w:val="20"/>
        </w:rPr>
        <w:t xml:space="preserve"> </w:t>
      </w:r>
      <w:r w:rsidR="00126872">
        <w:rPr>
          <w:rFonts w:ascii="Times New Roman" w:eastAsia="SimSun" w:hAnsi="Times New Roman" w:cs="Times New Roman"/>
          <w:szCs w:val="20"/>
        </w:rPr>
        <w:t xml:space="preserve">with an interval of 4 are </w:t>
      </w:r>
      <w:r w:rsidR="00C857C6">
        <w:rPr>
          <w:rFonts w:ascii="Times New Roman" w:eastAsia="SimSun" w:hAnsi="Times New Roman" w:cs="Times New Roman"/>
          <w:szCs w:val="20"/>
        </w:rPr>
        <w:t xml:space="preserve">used </w:t>
      </w:r>
      <w:r>
        <w:rPr>
          <w:rFonts w:ascii="Times New Roman" w:eastAsia="SimSun" w:hAnsi="Times New Roman" w:cs="Times New Roman"/>
          <w:szCs w:val="20"/>
        </w:rPr>
        <w:t xml:space="preserve">to generate </w:t>
      </w:r>
      <w:r w:rsidR="00C857C6">
        <w:rPr>
          <w:rFonts w:ascii="Times New Roman" w:eastAsia="SimSun" w:hAnsi="Times New Roman" w:cs="Times New Roman"/>
          <w:szCs w:val="20"/>
        </w:rPr>
        <w:t>the anchor</w:t>
      </w:r>
      <w:r w:rsidR="00D457FD">
        <w:rPr>
          <w:rFonts w:ascii="Times New Roman" w:eastAsia="SimSun" w:hAnsi="Times New Roman" w:cs="Times New Roman"/>
          <w:szCs w:val="20"/>
        </w:rPr>
        <w:t xml:space="preserve"> results</w:t>
      </w:r>
      <w:r w:rsidR="00C857C6">
        <w:rPr>
          <w:rFonts w:ascii="Times New Roman" w:eastAsia="SimSun" w:hAnsi="Times New Roman" w:cs="Times New Roman"/>
          <w:szCs w:val="20"/>
        </w:rPr>
        <w:t xml:space="preserve"> for </w:t>
      </w:r>
      <w:r w:rsidR="00C857C6" w:rsidRPr="009C5B35">
        <w:rPr>
          <w:rFonts w:ascii="Times New Roman" w:eastAsia="SimSun" w:hAnsi="Times New Roman" w:cs="Times New Roman"/>
          <w:szCs w:val="20"/>
        </w:rPr>
        <w:t>SFU-HW dataset</w:t>
      </w:r>
      <w:r w:rsidR="00C857C6">
        <w:rPr>
          <w:rFonts w:ascii="Times New Roman" w:eastAsia="SimSun" w:hAnsi="Times New Roman" w:cs="Times New Roman"/>
          <w:szCs w:val="20"/>
        </w:rPr>
        <w:t xml:space="preserve"> and TVD</w:t>
      </w:r>
      <w:r>
        <w:rPr>
          <w:rFonts w:ascii="Times New Roman" w:eastAsia="SimSun" w:hAnsi="Times New Roman" w:cs="Times New Roman"/>
          <w:szCs w:val="20"/>
        </w:rPr>
        <w:t>.</w:t>
      </w:r>
      <w:r w:rsidR="00C857C6">
        <w:rPr>
          <w:rFonts w:ascii="Times New Roman" w:eastAsia="SimSun" w:hAnsi="Times New Roman" w:cs="Times New Roman"/>
          <w:szCs w:val="20"/>
        </w:rPr>
        <w:t xml:space="preserve"> </w:t>
      </w:r>
      <w:r>
        <w:rPr>
          <w:rFonts w:ascii="Times New Roman" w:eastAsia="SimSun" w:hAnsi="Times New Roman" w:cs="Times New Roman"/>
          <w:szCs w:val="20"/>
        </w:rPr>
        <w:t xml:space="preserve">For example, </w:t>
      </w:r>
      <w:r>
        <w:rPr>
          <w:rFonts w:ascii="Times New Roman" w:eastAsia="SimSun" w:hAnsi="Times New Roman" w:cs="Times New Roman"/>
          <w:color w:val="000000"/>
        </w:rPr>
        <w:t xml:space="preserve">QP1=QP0+4, QP2=QP1+4=QP0+8, …, </w:t>
      </w:r>
      <w:r>
        <w:rPr>
          <w:rFonts w:ascii="Times New Roman" w:eastAsia="SimSun" w:hAnsi="Times New Roman" w:cs="Times New Roman" w:hint="eastAsia"/>
          <w:color w:val="000000"/>
          <w:lang w:eastAsia="zh-CN"/>
        </w:rPr>
        <w:t>QP5</w:t>
      </w:r>
      <w:r>
        <w:rPr>
          <w:rFonts w:ascii="Times New Roman" w:eastAsia="SimSun" w:hAnsi="Times New Roman" w:cs="Times New Roman"/>
          <w:color w:val="000000"/>
          <w:lang w:eastAsia="zh-CN"/>
        </w:rPr>
        <w:t xml:space="preserve">=QP4+4=QP0+20. The </w:t>
      </w:r>
      <w:r w:rsidR="00126872">
        <w:rPr>
          <w:rFonts w:ascii="Times New Roman" w:eastAsia="SimSun" w:hAnsi="Times New Roman" w:cs="Times New Roman"/>
          <w:color w:val="000000"/>
          <w:lang w:eastAsia="zh-CN"/>
        </w:rPr>
        <w:t>starting</w:t>
      </w:r>
      <w:r>
        <w:rPr>
          <w:rFonts w:ascii="Times New Roman" w:eastAsia="SimSun" w:hAnsi="Times New Roman" w:cs="Times New Roman"/>
          <w:color w:val="000000"/>
          <w:lang w:eastAsia="zh-CN"/>
        </w:rPr>
        <w:t xml:space="preserve"> QPs (QP0) </w:t>
      </w:r>
      <w:r>
        <w:rPr>
          <w:rFonts w:ascii="Times New Roman" w:eastAsia="SimSun" w:hAnsi="Times New Roman" w:cs="Times New Roman"/>
          <w:szCs w:val="20"/>
        </w:rPr>
        <w:t xml:space="preserve">for </w:t>
      </w:r>
      <w:r w:rsidRPr="009C5B35">
        <w:rPr>
          <w:rFonts w:ascii="Times New Roman" w:eastAsia="SimSun" w:hAnsi="Times New Roman" w:cs="Times New Roman"/>
          <w:szCs w:val="20"/>
        </w:rPr>
        <w:t>SFU-HW dataset</w:t>
      </w:r>
      <w:r>
        <w:rPr>
          <w:rFonts w:ascii="Times New Roman" w:eastAsia="SimSun" w:hAnsi="Times New Roman" w:cs="Times New Roman"/>
          <w:szCs w:val="20"/>
        </w:rPr>
        <w:t xml:space="preserve"> and TVD </w:t>
      </w:r>
      <w:r w:rsidR="00C857C6">
        <w:rPr>
          <w:rFonts w:ascii="Times New Roman" w:eastAsia="SimSun" w:hAnsi="Times New Roman" w:cs="Times New Roman"/>
          <w:szCs w:val="20"/>
        </w:rPr>
        <w:t>are provided</w:t>
      </w:r>
      <w:r w:rsidR="00C857C6" w:rsidRPr="009C5B35">
        <w:rPr>
          <w:rFonts w:ascii="Times New Roman" w:eastAsia="SimSun" w:hAnsi="Times New Roman" w:cs="Times New Roman"/>
          <w:szCs w:val="20"/>
        </w:rPr>
        <w:t xml:space="preserve"> in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_Ref125540078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ins w:id="272" w:author="Shan Liu" w:date="2024-11-09T15:16:00Z">
        <w:r w:rsidR="00011EB4" w:rsidRPr="00BC5B33">
          <w:rPr>
            <w:rFonts w:ascii="Times New Roman" w:eastAsia="SimSun" w:hAnsi="Times New Roman" w:cs="Times New Roman"/>
            <w:color w:val="000000"/>
          </w:rPr>
          <w:t xml:space="preserve">Table </w:t>
        </w:r>
        <w:r w:rsidR="00011EB4">
          <w:rPr>
            <w:rFonts w:ascii="Times New Roman" w:eastAsia="SimSun" w:hAnsi="Times New Roman" w:cs="Times New Roman"/>
            <w:noProof/>
            <w:color w:val="000000"/>
          </w:rPr>
          <w:t>8</w:t>
        </w:r>
      </w:ins>
      <w:del w:id="273" w:author="Shan Liu" w:date="2024-11-09T15:16:00Z">
        <w:r w:rsidR="006D06E2" w:rsidRPr="00BC5B33" w:rsidDel="00011EB4">
          <w:rPr>
            <w:rFonts w:ascii="Times New Roman" w:eastAsia="SimSun" w:hAnsi="Times New Roman" w:cs="Times New Roman"/>
            <w:color w:val="000000"/>
          </w:rPr>
          <w:delText xml:space="preserve">Table </w:delText>
        </w:r>
        <w:r w:rsidR="006D06E2" w:rsidDel="00011EB4">
          <w:rPr>
            <w:rFonts w:ascii="Times New Roman" w:eastAsia="SimSun" w:hAnsi="Times New Roman" w:cs="Times New Roman"/>
            <w:noProof/>
            <w:color w:val="000000"/>
          </w:rPr>
          <w:delText>9</w:delText>
        </w:r>
      </w:del>
      <w:r w:rsidR="00BC5B33">
        <w:rPr>
          <w:rFonts w:ascii="Times New Roman" w:eastAsia="SimSun" w:hAnsi="Times New Roman" w:cs="Times New Roman"/>
          <w:szCs w:val="20"/>
        </w:rPr>
        <w:fldChar w:fldCharType="end"/>
      </w:r>
      <w:r w:rsidR="00BC5B33">
        <w:rPr>
          <w:rFonts w:ascii="Times New Roman" w:eastAsia="SimSun" w:hAnsi="Times New Roman" w:cs="Times New Roman"/>
          <w:szCs w:val="20"/>
        </w:rPr>
        <w:t xml:space="preserve"> </w:t>
      </w:r>
      <w:r w:rsidR="00C857C6">
        <w:rPr>
          <w:rFonts w:ascii="Times New Roman" w:eastAsia="SimSun" w:hAnsi="Times New Roman" w:cs="Times New Roman"/>
          <w:szCs w:val="20"/>
        </w:rPr>
        <w:t>a</w:t>
      </w:r>
      <w:r w:rsidR="00C857C6" w:rsidRPr="009C5B35">
        <w:rPr>
          <w:rFonts w:ascii="Times New Roman" w:eastAsia="SimSun" w:hAnsi="Times New Roman" w:cs="Times New Roman"/>
          <w:szCs w:val="20"/>
        </w:rPr>
        <w:t>n</w:t>
      </w:r>
      <w:r w:rsidR="00C857C6">
        <w:rPr>
          <w:rFonts w:ascii="Times New Roman" w:eastAsia="SimSun" w:hAnsi="Times New Roman" w:cs="Times New Roman"/>
          <w:szCs w:val="20"/>
        </w:rPr>
        <w:t>d</w:t>
      </w:r>
      <w:r w:rsidR="006237B3">
        <w:rPr>
          <w:rFonts w:ascii="Times New Roman" w:eastAsia="SimSun" w:hAnsi="Times New Roman" w:cs="Times New Roman"/>
          <w:szCs w:val="20"/>
        </w:rPr>
        <w:t xml:space="preserve"> </w:t>
      </w:r>
      <w:r w:rsidR="006237B3">
        <w:rPr>
          <w:rFonts w:ascii="Times New Roman" w:eastAsia="SimSun" w:hAnsi="Times New Roman" w:cs="Times New Roman"/>
          <w:szCs w:val="20"/>
        </w:rPr>
        <w:fldChar w:fldCharType="begin"/>
      </w:r>
      <w:r w:rsidR="006237B3">
        <w:rPr>
          <w:rFonts w:ascii="Times New Roman" w:eastAsia="SimSun" w:hAnsi="Times New Roman" w:cs="Times New Roman"/>
          <w:szCs w:val="20"/>
        </w:rPr>
        <w:instrText xml:space="preserve"> REF _Ref166358613 \h </w:instrText>
      </w:r>
      <w:r w:rsidR="006237B3">
        <w:rPr>
          <w:rFonts w:ascii="Times New Roman" w:eastAsia="SimSun" w:hAnsi="Times New Roman" w:cs="Times New Roman"/>
          <w:szCs w:val="20"/>
        </w:rPr>
      </w:r>
      <w:r w:rsidR="006237B3">
        <w:rPr>
          <w:rFonts w:ascii="Times New Roman" w:eastAsia="SimSun" w:hAnsi="Times New Roman" w:cs="Times New Roman"/>
          <w:szCs w:val="20"/>
        </w:rPr>
        <w:fldChar w:fldCharType="separate"/>
      </w:r>
    </w:p>
    <w:p w14:paraId="0290CA10" w14:textId="0BEE6DFE" w:rsidR="00C857C6" w:rsidRPr="00163BAB" w:rsidRDefault="00011EB4" w:rsidP="00163BAB">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color w:val="000000"/>
        </w:rPr>
      </w:pPr>
      <w:ins w:id="274" w:author="Shan Liu" w:date="2024-11-09T15:18:00Z">
        <w:r w:rsidRPr="009C5B35">
          <w:rPr>
            <w:rFonts w:ascii="Times New Roman" w:eastAsia="SimSun" w:hAnsi="Times New Roman" w:cs="Times New Roman"/>
            <w:color w:val="000000"/>
          </w:rPr>
          <w:t xml:space="preserve">Table </w:t>
        </w:r>
        <w:r>
          <w:rPr>
            <w:rFonts w:ascii="Times New Roman" w:eastAsia="SimSun" w:hAnsi="Times New Roman" w:cs="Times New Roman"/>
            <w:noProof/>
            <w:color w:val="000000"/>
          </w:rPr>
          <w:t>9</w:t>
        </w:r>
      </w:ins>
      <w:del w:id="275" w:author="Shan Liu" w:date="2024-11-09T15:18:00Z">
        <w:r w:rsidR="006D06E2" w:rsidRPr="009C5B35" w:rsidDel="00011EB4">
          <w:rPr>
            <w:rFonts w:ascii="Times New Roman" w:eastAsia="SimSun" w:hAnsi="Times New Roman" w:cs="Times New Roman"/>
            <w:color w:val="000000"/>
          </w:rPr>
          <w:delText xml:space="preserve">Table </w:delText>
        </w:r>
        <w:r w:rsidR="006D06E2" w:rsidDel="00011EB4">
          <w:rPr>
            <w:rFonts w:ascii="Times New Roman" w:eastAsia="SimSun" w:hAnsi="Times New Roman" w:cs="Times New Roman"/>
            <w:noProof/>
            <w:color w:val="000000"/>
          </w:rPr>
          <w:delText>10</w:delText>
        </w:r>
      </w:del>
      <w:r w:rsidR="006237B3">
        <w:rPr>
          <w:rFonts w:ascii="Times New Roman" w:eastAsia="SimSun" w:hAnsi="Times New Roman" w:cs="Times New Roman"/>
          <w:szCs w:val="20"/>
        </w:rPr>
        <w:fldChar w:fldCharType="end"/>
      </w:r>
      <w:r w:rsidR="00C857C6">
        <w:rPr>
          <w:rFonts w:ascii="Times New Roman" w:eastAsia="SimSun" w:hAnsi="Times New Roman" w:cs="Times New Roman"/>
          <w:szCs w:val="20"/>
        </w:rPr>
        <w:t>, respectively</w:t>
      </w:r>
      <w:r w:rsidR="00C857C6" w:rsidRPr="009C5B35">
        <w:rPr>
          <w:rFonts w:ascii="Times New Roman" w:eastAsia="SimSun" w:hAnsi="Times New Roman" w:cs="Times New Roman"/>
          <w:szCs w:val="20"/>
        </w:rPr>
        <w:t xml:space="preserve">. </w:t>
      </w:r>
      <w:r w:rsidR="00ED1704">
        <w:rPr>
          <w:rFonts w:ascii="Times New Roman" w:eastAsia="SimSun" w:hAnsi="Times New Roman" w:cs="Times New Roman"/>
          <w:szCs w:val="20"/>
        </w:rPr>
        <w:t xml:space="preserve">For Panda dataset and Image dataset, the </w:t>
      </w:r>
      <w:r w:rsidR="00126872">
        <w:rPr>
          <w:rFonts w:ascii="Times New Roman" w:eastAsia="SimSun" w:hAnsi="Times New Roman" w:cs="Times New Roman"/>
          <w:szCs w:val="20"/>
        </w:rPr>
        <w:t>interval</w:t>
      </w:r>
      <w:r w:rsidR="00ED1704">
        <w:rPr>
          <w:rFonts w:ascii="Times New Roman" w:eastAsia="SimSun" w:hAnsi="Times New Roman" w:cs="Times New Roman"/>
          <w:szCs w:val="20"/>
        </w:rPr>
        <w:t xml:space="preserve"> is 5. </w:t>
      </w:r>
      <w:r w:rsidR="00B84A41" w:rsidRPr="009C5B35">
        <w:rPr>
          <w:rFonts w:ascii="Times New Roman" w:eastAsia="SimSun" w:hAnsi="Times New Roman" w:cs="Times New Roman"/>
          <w:szCs w:val="20"/>
        </w:rPr>
        <w:t>The QP</w:t>
      </w:r>
      <w:r w:rsidR="00B84A41">
        <w:rPr>
          <w:rFonts w:ascii="Times New Roman" w:eastAsia="SimSun" w:hAnsi="Times New Roman" w:cs="Times New Roman"/>
          <w:szCs w:val="20"/>
        </w:rPr>
        <w:t xml:space="preserve"> value</w:t>
      </w:r>
      <w:r w:rsidR="00B84A41" w:rsidRPr="009C5B35">
        <w:rPr>
          <w:rFonts w:ascii="Times New Roman" w:eastAsia="SimSun" w:hAnsi="Times New Roman" w:cs="Times New Roman"/>
          <w:szCs w:val="20"/>
        </w:rPr>
        <w:t xml:space="preserve">s </w:t>
      </w:r>
      <w:r w:rsidR="00B84A41">
        <w:rPr>
          <w:rFonts w:ascii="Times New Roman" w:eastAsia="SimSun" w:hAnsi="Times New Roman" w:cs="Times New Roman"/>
          <w:szCs w:val="20"/>
        </w:rPr>
        <w:t xml:space="preserve">for generating the anchor results for Panda dataset </w:t>
      </w:r>
      <w:r w:rsidR="00B84A41" w:rsidRPr="009C5B35">
        <w:rPr>
          <w:rFonts w:ascii="Times New Roman" w:eastAsia="SimSun" w:hAnsi="Times New Roman" w:cs="Times New Roman"/>
          <w:szCs w:val="20"/>
        </w:rPr>
        <w:t>can be found in</w:t>
      </w:r>
      <w:r w:rsidR="00B84A41">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_Ref166358998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ins w:id="276" w:author="Shan Liu" w:date="2024-11-09T15:19:00Z">
        <w:r w:rsidRPr="00240BA3">
          <w:rPr>
            <w:rFonts w:ascii="Times New Roman" w:eastAsia="SimSun" w:hAnsi="Times New Roman" w:cs="Times New Roman"/>
            <w:color w:val="000000"/>
          </w:rPr>
          <w:t xml:space="preserve">Table </w:t>
        </w:r>
        <w:r>
          <w:rPr>
            <w:rFonts w:ascii="Times New Roman" w:eastAsia="SimSun" w:hAnsi="Times New Roman" w:cs="Times New Roman"/>
            <w:noProof/>
            <w:color w:val="000000"/>
          </w:rPr>
          <w:t>10</w:t>
        </w:r>
      </w:ins>
      <w:del w:id="277" w:author="Shan Liu" w:date="2024-11-09T15:19:00Z">
        <w:r w:rsidR="005E22D2" w:rsidRPr="00240BA3" w:rsidDel="00011EB4">
          <w:rPr>
            <w:rFonts w:ascii="Times New Roman" w:eastAsia="SimSun" w:hAnsi="Times New Roman" w:cs="Times New Roman"/>
            <w:color w:val="000000"/>
          </w:rPr>
          <w:delText xml:space="preserve">Table </w:delText>
        </w:r>
        <w:r w:rsidR="005E22D2" w:rsidDel="00011EB4">
          <w:rPr>
            <w:rFonts w:ascii="Times New Roman" w:eastAsia="SimSun" w:hAnsi="Times New Roman" w:cs="Times New Roman"/>
            <w:noProof/>
            <w:color w:val="000000"/>
          </w:rPr>
          <w:delText>11</w:delText>
        </w:r>
      </w:del>
      <w:r w:rsidR="00B84A41">
        <w:rPr>
          <w:rFonts w:ascii="Times New Roman" w:eastAsia="SimSun" w:hAnsi="Times New Roman" w:cs="Times New Roman"/>
          <w:szCs w:val="20"/>
        </w:rPr>
        <w:fldChar w:fldCharType="end"/>
      </w:r>
      <w:r w:rsidR="00B84A41">
        <w:rPr>
          <w:rFonts w:ascii="Times New Roman" w:eastAsia="SimSun" w:hAnsi="Times New Roman" w:cs="Times New Roman"/>
          <w:szCs w:val="20"/>
        </w:rPr>
        <w:t>, and t</w:t>
      </w:r>
      <w:r w:rsidR="00B84A41" w:rsidRPr="009C5B35">
        <w:rPr>
          <w:rFonts w:ascii="Times New Roman" w:eastAsia="SimSun" w:hAnsi="Times New Roman" w:cs="Times New Roman"/>
          <w:szCs w:val="20"/>
        </w:rPr>
        <w:t xml:space="preserve">he </w:t>
      </w:r>
      <w:r w:rsidR="00C857C6" w:rsidRPr="009C5B35">
        <w:rPr>
          <w:rFonts w:ascii="Times New Roman" w:eastAsia="SimSun" w:hAnsi="Times New Roman" w:cs="Times New Roman"/>
          <w:szCs w:val="20"/>
        </w:rPr>
        <w:t>QP</w:t>
      </w:r>
      <w:r w:rsidR="00D457FD">
        <w:rPr>
          <w:rFonts w:ascii="Times New Roman" w:eastAsia="SimSun" w:hAnsi="Times New Roman" w:cs="Times New Roman"/>
          <w:szCs w:val="20"/>
        </w:rPr>
        <w:t xml:space="preserve"> value</w:t>
      </w:r>
      <w:r w:rsidR="00C857C6" w:rsidRPr="009C5B35">
        <w:rPr>
          <w:rFonts w:ascii="Times New Roman" w:eastAsia="SimSun" w:hAnsi="Times New Roman" w:cs="Times New Roman"/>
          <w:szCs w:val="20"/>
        </w:rPr>
        <w:t xml:space="preserve">s </w:t>
      </w:r>
      <w:r w:rsidR="00D457FD">
        <w:rPr>
          <w:rFonts w:ascii="Times New Roman" w:eastAsia="SimSun" w:hAnsi="Times New Roman" w:cs="Times New Roman"/>
          <w:szCs w:val="20"/>
        </w:rPr>
        <w:t xml:space="preserve">for generating the anchor results for image datasets </w:t>
      </w:r>
      <w:r w:rsidR="00C857C6" w:rsidRPr="009C5B35">
        <w:rPr>
          <w:rFonts w:ascii="Times New Roman" w:eastAsia="SimSun" w:hAnsi="Times New Roman" w:cs="Times New Roman"/>
          <w:szCs w:val="20"/>
        </w:rPr>
        <w:t>can be found in</w:t>
      </w:r>
      <w:r w:rsidR="00BC5B33">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_Ref166359020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ins w:id="278" w:author="Shan Liu" w:date="2024-11-09T15:19:00Z">
        <w:r w:rsidRPr="00240BA3">
          <w:rPr>
            <w:rFonts w:ascii="Times New Roman" w:eastAsia="SimSun" w:hAnsi="Times New Roman" w:cs="Times New Roman"/>
            <w:color w:val="000000"/>
          </w:rPr>
          <w:t xml:space="preserve">Table </w:t>
        </w:r>
        <w:r>
          <w:rPr>
            <w:rFonts w:ascii="Times New Roman" w:eastAsia="SimSun" w:hAnsi="Times New Roman" w:cs="Times New Roman"/>
            <w:noProof/>
            <w:color w:val="000000"/>
          </w:rPr>
          <w:t>11</w:t>
        </w:r>
      </w:ins>
      <w:del w:id="279" w:author="Shan Liu" w:date="2024-11-09T15:19:00Z">
        <w:r w:rsidR="005E22D2" w:rsidRPr="00240BA3" w:rsidDel="00011EB4">
          <w:rPr>
            <w:rFonts w:ascii="Times New Roman" w:eastAsia="SimSun" w:hAnsi="Times New Roman" w:cs="Times New Roman"/>
            <w:color w:val="000000"/>
          </w:rPr>
          <w:delText xml:space="preserve">Table </w:delText>
        </w:r>
        <w:r w:rsidR="005E22D2" w:rsidDel="00011EB4">
          <w:rPr>
            <w:rFonts w:ascii="Times New Roman" w:eastAsia="SimSun" w:hAnsi="Times New Roman" w:cs="Times New Roman"/>
            <w:noProof/>
            <w:color w:val="000000"/>
          </w:rPr>
          <w:delText>12</w:delText>
        </w:r>
      </w:del>
      <w:r w:rsidR="00B84A41">
        <w:rPr>
          <w:rFonts w:ascii="Times New Roman" w:eastAsia="SimSun" w:hAnsi="Times New Roman" w:cs="Times New Roman"/>
          <w:szCs w:val="20"/>
        </w:rPr>
        <w:fldChar w:fldCharType="end"/>
      </w:r>
      <w:r w:rsidR="00C857C6" w:rsidRPr="009C5B35">
        <w:rPr>
          <w:rFonts w:ascii="Times New Roman" w:eastAsia="SimSun" w:hAnsi="Times New Roman" w:cs="Times New Roman"/>
          <w:szCs w:val="20"/>
        </w:rPr>
        <w:t>.</w:t>
      </w:r>
    </w:p>
    <w:p w14:paraId="54E0783B" w14:textId="115E3CB8" w:rsidR="00C857C6" w:rsidRPr="009C5B35" w:rsidRDefault="00C857C6" w:rsidP="00BC5B3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280" w:name="_Ref125540078"/>
      <w:r w:rsidRPr="00BC5B33">
        <w:rPr>
          <w:rFonts w:ascii="Times New Roman" w:eastAsia="SimSun" w:hAnsi="Times New Roman" w:cs="Times New Roman"/>
          <w:color w:val="000000"/>
        </w:rPr>
        <w:t xml:space="preserve">Table </w:t>
      </w:r>
      <w:r w:rsidRPr="00BC5B33">
        <w:rPr>
          <w:rFonts w:ascii="Times New Roman" w:eastAsia="SimSun" w:hAnsi="Times New Roman" w:cs="Times New Roman"/>
          <w:color w:val="000000"/>
        </w:rPr>
        <w:fldChar w:fldCharType="begin"/>
      </w:r>
      <w:r w:rsidRPr="00BC5B33">
        <w:rPr>
          <w:rFonts w:ascii="Times New Roman" w:eastAsia="SimSun" w:hAnsi="Times New Roman" w:cs="Times New Roman"/>
          <w:color w:val="000000"/>
        </w:rPr>
        <w:instrText xml:space="preserve"> SEQ Table \* ARABIC </w:instrText>
      </w:r>
      <w:r w:rsidRPr="00BC5B33">
        <w:rPr>
          <w:rFonts w:ascii="Times New Roman" w:eastAsia="SimSun" w:hAnsi="Times New Roman" w:cs="Times New Roman"/>
          <w:color w:val="000000"/>
        </w:rPr>
        <w:fldChar w:fldCharType="separate"/>
      </w:r>
      <w:ins w:id="281" w:author="Shan Liu" w:date="2024-11-09T15:10:00Z">
        <w:r w:rsidR="00222794">
          <w:rPr>
            <w:rFonts w:ascii="Times New Roman" w:eastAsia="SimSun" w:hAnsi="Times New Roman" w:cs="Times New Roman"/>
            <w:noProof/>
            <w:color w:val="000000"/>
          </w:rPr>
          <w:t>8</w:t>
        </w:r>
      </w:ins>
      <w:del w:id="282" w:author="Shan Liu" w:date="2024-11-09T15:08:00Z">
        <w:r w:rsidR="006D06E2" w:rsidDel="00222794">
          <w:rPr>
            <w:rFonts w:ascii="Times New Roman" w:eastAsia="SimSun" w:hAnsi="Times New Roman" w:cs="Times New Roman"/>
            <w:noProof/>
            <w:color w:val="000000"/>
          </w:rPr>
          <w:delText>9</w:delText>
        </w:r>
      </w:del>
      <w:r w:rsidRPr="00BC5B33">
        <w:rPr>
          <w:rFonts w:ascii="Times New Roman" w:eastAsia="SimSun" w:hAnsi="Times New Roman" w:cs="Times New Roman"/>
          <w:color w:val="000000"/>
        </w:rPr>
        <w:fldChar w:fldCharType="end"/>
      </w:r>
      <w:bookmarkEnd w:id="280"/>
      <w:r w:rsidRPr="009C5B35">
        <w:rPr>
          <w:rFonts w:ascii="Times New Roman" w:eastAsia="SimSun" w:hAnsi="Times New Roman" w:cs="Times New Roman"/>
          <w:color w:val="000000"/>
        </w:rPr>
        <w:t xml:space="preserve">. </w:t>
      </w:r>
      <w:r w:rsidR="00126872">
        <w:rPr>
          <w:rFonts w:ascii="Times New Roman" w:eastAsia="SimSun" w:hAnsi="Times New Roman" w:cs="Times New Roman"/>
          <w:color w:val="000000"/>
        </w:rPr>
        <w:t xml:space="preserve">Starting </w:t>
      </w:r>
      <w:r w:rsidRPr="009C5B35">
        <w:rPr>
          <w:rFonts w:ascii="Times New Roman" w:eastAsia="SimSun" w:hAnsi="Times New Roman" w:cs="Times New Roman"/>
          <w:color w:val="000000"/>
        </w:rPr>
        <w:t>QP</w:t>
      </w:r>
      <w:r>
        <w:rPr>
          <w:rFonts w:ascii="Times New Roman" w:eastAsia="SimSun" w:hAnsi="Times New Roman" w:cs="Times New Roman"/>
          <w:color w:val="000000"/>
        </w:rPr>
        <w:t>s</w:t>
      </w:r>
      <w:r w:rsidR="00126872">
        <w:rPr>
          <w:rFonts w:ascii="Times New Roman" w:eastAsia="SimSun" w:hAnsi="Times New Roman" w:cs="Times New Roman"/>
          <w:color w:val="000000"/>
        </w:rPr>
        <w:t xml:space="preserve"> (QP0)</w:t>
      </w:r>
      <w:r w:rsidRPr="009C5B35">
        <w:rPr>
          <w:rFonts w:ascii="Times New Roman" w:eastAsia="SimSun" w:hAnsi="Times New Roman" w:cs="Times New Roman"/>
          <w:color w:val="000000"/>
        </w:rPr>
        <w:t xml:space="preserve">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r w:rsidR="00D55188">
        <w:rPr>
          <w:rFonts w:ascii="Times New Roman" w:eastAsia="SimSun" w:hAnsi="Times New Roman" w:cs="Times New Roman"/>
          <w:color w:val="000000"/>
        </w:rPr>
        <w:t xml:space="preserve"> </w:t>
      </w:r>
    </w:p>
    <w:tbl>
      <w:tblPr>
        <w:tblStyle w:val="TableGrid"/>
        <w:tblpPr w:leftFromText="180" w:rightFromText="180" w:vertAnchor="text" w:tblpXSpec="center" w:tblpY="1"/>
        <w:tblOverlap w:val="never"/>
        <w:tblW w:w="9000" w:type="dxa"/>
        <w:tblLayout w:type="fixed"/>
        <w:tblLook w:val="04A0" w:firstRow="1" w:lastRow="0" w:firstColumn="1" w:lastColumn="0" w:noHBand="0" w:noVBand="1"/>
      </w:tblPr>
      <w:tblGrid>
        <w:gridCol w:w="1885"/>
        <w:gridCol w:w="2790"/>
        <w:gridCol w:w="2250"/>
        <w:gridCol w:w="2075"/>
      </w:tblGrid>
      <w:tr w:rsidR="00126872" w:rsidRPr="003245DE" w14:paraId="513306A9" w14:textId="77777777" w:rsidTr="00856061">
        <w:trPr>
          <w:trHeight w:val="20"/>
        </w:trPr>
        <w:tc>
          <w:tcPr>
            <w:tcW w:w="1885" w:type="dxa"/>
            <w:vMerge w:val="restart"/>
            <w:vAlign w:val="center"/>
          </w:tcPr>
          <w:p w14:paraId="22B89CE0" w14:textId="4A1B97C0" w:rsidR="003676AB" w:rsidRPr="00856061" w:rsidRDefault="00126872"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283" w:name="_Ref125540158"/>
            <w:bookmarkStart w:id="284" w:name="_Ref166358613"/>
            <w:r w:rsidRPr="00856061">
              <w:rPr>
                <w:rFonts w:ascii="Times New Roman" w:eastAsia="SimSun" w:hAnsi="Times New Roman" w:cs="Times New Roman"/>
                <w:b/>
                <w:bCs/>
              </w:rPr>
              <w:t>Class</w:t>
            </w:r>
          </w:p>
        </w:tc>
        <w:tc>
          <w:tcPr>
            <w:tcW w:w="2790" w:type="dxa"/>
            <w:vMerge w:val="restart"/>
            <w:vAlign w:val="center"/>
            <w:hideMark/>
          </w:tcPr>
          <w:p w14:paraId="1F66F7E6" w14:textId="53DA3E13"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Sequence name</w:t>
            </w:r>
          </w:p>
        </w:tc>
        <w:tc>
          <w:tcPr>
            <w:tcW w:w="2250" w:type="dxa"/>
            <w:noWrap/>
            <w:vAlign w:val="center"/>
          </w:tcPr>
          <w:p w14:paraId="4C40F7B7" w14:textId="7DF3B506"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w:t>
            </w:r>
            <w:r w:rsidR="00126872" w:rsidRPr="00856061">
              <w:rPr>
                <w:rFonts w:ascii="Times New Roman" w:eastAsia="SimSun" w:hAnsi="Times New Roman" w:cs="Times New Roman"/>
                <w:b/>
                <w:bCs/>
              </w:rPr>
              <w:t>/</w:t>
            </w:r>
            <w:proofErr w:type="spellStart"/>
            <w:r w:rsidRPr="00856061">
              <w:rPr>
                <w:rFonts w:ascii="Times New Roman" w:eastAsia="SimSun" w:hAnsi="Times New Roman" w:cs="Times New Roman"/>
                <w:b/>
                <w:bCs/>
              </w:rPr>
              <w:t>LD</w:t>
            </w:r>
            <w:r w:rsidR="00126872" w:rsidRPr="00856061">
              <w:rPr>
                <w:rFonts w:ascii="Times New Roman" w:eastAsia="SimSun" w:hAnsi="Times New Roman" w:cs="Times New Roman"/>
                <w:b/>
                <w:bCs/>
              </w:rPr>
              <w:t>_inner</w:t>
            </w:r>
            <w:proofErr w:type="spellEnd"/>
            <w:r w:rsidRPr="00856061">
              <w:rPr>
                <w:rFonts w:ascii="Times New Roman" w:eastAsia="SimSun" w:hAnsi="Times New Roman" w:cs="Times New Roman"/>
                <w:b/>
                <w:bCs/>
              </w:rPr>
              <w:br/>
              <w:t>RA</w:t>
            </w:r>
            <w:r w:rsidR="00126872" w:rsidRPr="00856061">
              <w:rPr>
                <w:rFonts w:ascii="Times New Roman" w:eastAsia="SimSun" w:hAnsi="Times New Roman" w:cs="Times New Roman"/>
                <w:b/>
                <w:bCs/>
              </w:rPr>
              <w:t>/</w:t>
            </w:r>
            <w:r w:rsidRPr="00856061">
              <w:rPr>
                <w:rFonts w:ascii="Times New Roman" w:eastAsia="SimSun" w:hAnsi="Times New Roman" w:cs="Times New Roman"/>
                <w:b/>
                <w:bCs/>
              </w:rPr>
              <w:t>LD</w:t>
            </w:r>
            <w:r w:rsidR="00126872" w:rsidRPr="00856061">
              <w:rPr>
                <w:rFonts w:ascii="Times New Roman" w:eastAsia="SimSun" w:hAnsi="Times New Roman" w:cs="Times New Roman"/>
                <w:b/>
                <w:bCs/>
              </w:rPr>
              <w:t>_e2e</w:t>
            </w:r>
          </w:p>
        </w:tc>
        <w:tc>
          <w:tcPr>
            <w:tcW w:w="2075" w:type="dxa"/>
            <w:noWrap/>
            <w:vAlign w:val="center"/>
          </w:tcPr>
          <w:p w14:paraId="0F7EAF5B" w14:textId="3A2B52F1" w:rsidR="003676AB" w:rsidRPr="00856061" w:rsidRDefault="00126872"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proofErr w:type="spellStart"/>
            <w:r w:rsidRPr="00856061">
              <w:rPr>
                <w:rFonts w:ascii="Times New Roman" w:eastAsia="SimSun" w:hAnsi="Times New Roman" w:cs="Times New Roman"/>
                <w:b/>
                <w:bCs/>
              </w:rPr>
              <w:t>AI_inner</w:t>
            </w:r>
            <w:proofErr w:type="spellEnd"/>
            <w:r w:rsidRPr="00856061">
              <w:rPr>
                <w:rFonts w:ascii="Times New Roman" w:eastAsia="SimSun" w:hAnsi="Times New Roman" w:cs="Times New Roman"/>
                <w:b/>
                <w:bCs/>
              </w:rPr>
              <w:t>/e2e</w:t>
            </w:r>
            <w:r w:rsidRPr="00856061" w:rsidDel="00126872">
              <w:rPr>
                <w:rFonts w:ascii="Times New Roman" w:eastAsia="SimSun" w:hAnsi="Times New Roman" w:cs="Times New Roman"/>
                <w:b/>
                <w:bCs/>
              </w:rPr>
              <w:t xml:space="preserve"> </w:t>
            </w:r>
          </w:p>
        </w:tc>
      </w:tr>
      <w:tr w:rsidR="00126872" w:rsidRPr="003245DE" w14:paraId="1FB6A6E2" w14:textId="77777777" w:rsidTr="00856061">
        <w:trPr>
          <w:trHeight w:val="20"/>
        </w:trPr>
        <w:tc>
          <w:tcPr>
            <w:tcW w:w="1885" w:type="dxa"/>
            <w:vMerge/>
          </w:tcPr>
          <w:p w14:paraId="2753C549" w14:textId="77777777" w:rsidR="003676AB" w:rsidRPr="003245DE" w:rsidRDefault="003676AB" w:rsidP="005901F3">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790" w:type="dxa"/>
            <w:vMerge/>
          </w:tcPr>
          <w:p w14:paraId="53C44AA6" w14:textId="77777777" w:rsidR="003676AB" w:rsidRPr="003245DE" w:rsidRDefault="003676AB" w:rsidP="005901F3">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250" w:type="dxa"/>
            <w:noWrap/>
          </w:tcPr>
          <w:p w14:paraId="2C70A6E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QP0</w:t>
            </w:r>
          </w:p>
        </w:tc>
        <w:tc>
          <w:tcPr>
            <w:tcW w:w="2075" w:type="dxa"/>
            <w:noWrap/>
          </w:tcPr>
          <w:p w14:paraId="1DBD072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SimSun" w:hAnsi="Times New Roman" w:cs="Times New Roman"/>
                <w:sz w:val="22"/>
                <w:szCs w:val="22"/>
              </w:rPr>
            </w:pPr>
            <w:r w:rsidRPr="00856061">
              <w:rPr>
                <w:rFonts w:ascii="Times New Roman" w:hAnsi="Times New Roman" w:cs="Times New Roman"/>
              </w:rPr>
              <w:t>QP0</w:t>
            </w:r>
          </w:p>
        </w:tc>
      </w:tr>
      <w:tr w:rsidR="00126872" w:rsidRPr="003245DE" w14:paraId="279AD12C" w14:textId="77777777" w:rsidTr="00856061">
        <w:trPr>
          <w:trHeight w:val="20"/>
        </w:trPr>
        <w:tc>
          <w:tcPr>
            <w:tcW w:w="1885" w:type="dxa"/>
          </w:tcPr>
          <w:p w14:paraId="7E4E8F3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A</w:t>
            </w:r>
          </w:p>
        </w:tc>
        <w:tc>
          <w:tcPr>
            <w:tcW w:w="2790" w:type="dxa"/>
            <w:noWrap/>
            <w:hideMark/>
          </w:tcPr>
          <w:p w14:paraId="26D881B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lang w:eastAsia="en-US"/>
              </w:rPr>
              <w:t>Traffic</w:t>
            </w:r>
          </w:p>
        </w:tc>
        <w:tc>
          <w:tcPr>
            <w:tcW w:w="2250" w:type="dxa"/>
            <w:shd w:val="clear" w:color="auto" w:fill="auto"/>
            <w:noWrap/>
          </w:tcPr>
          <w:p w14:paraId="5AF498B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32</w:t>
            </w:r>
          </w:p>
        </w:tc>
        <w:tc>
          <w:tcPr>
            <w:tcW w:w="2075" w:type="dxa"/>
            <w:shd w:val="clear" w:color="auto" w:fill="auto"/>
            <w:noWrap/>
          </w:tcPr>
          <w:p w14:paraId="46B5988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28</w:t>
            </w:r>
          </w:p>
        </w:tc>
      </w:tr>
      <w:tr w:rsidR="00126872" w:rsidRPr="003245DE" w14:paraId="14258589" w14:textId="77777777" w:rsidTr="00856061">
        <w:trPr>
          <w:trHeight w:val="20"/>
        </w:trPr>
        <w:tc>
          <w:tcPr>
            <w:tcW w:w="1885" w:type="dxa"/>
          </w:tcPr>
          <w:p w14:paraId="584B94C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6696C7FE"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lang w:eastAsia="en-US"/>
              </w:rPr>
              <w:t>ParkScene</w:t>
            </w:r>
          </w:p>
        </w:tc>
        <w:tc>
          <w:tcPr>
            <w:tcW w:w="2250" w:type="dxa"/>
            <w:shd w:val="clear" w:color="auto" w:fill="auto"/>
            <w:noWrap/>
          </w:tcPr>
          <w:p w14:paraId="41833C3B" w14:textId="65720D03"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2075" w:type="dxa"/>
            <w:shd w:val="clear" w:color="auto" w:fill="auto"/>
            <w:noWrap/>
          </w:tcPr>
          <w:p w14:paraId="41D3F54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r>
      <w:tr w:rsidR="00126872" w:rsidRPr="003245DE" w14:paraId="3A5EBDE4" w14:textId="77777777" w:rsidTr="00856061">
        <w:trPr>
          <w:trHeight w:val="20"/>
        </w:trPr>
        <w:tc>
          <w:tcPr>
            <w:tcW w:w="1885" w:type="dxa"/>
          </w:tcPr>
          <w:p w14:paraId="345D7BD6"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01648BD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lang w:eastAsia="en-US"/>
              </w:rPr>
              <w:t>BasketballDrive</w:t>
            </w:r>
          </w:p>
        </w:tc>
        <w:tc>
          <w:tcPr>
            <w:tcW w:w="2250" w:type="dxa"/>
            <w:shd w:val="clear" w:color="auto" w:fill="auto"/>
            <w:noWrap/>
          </w:tcPr>
          <w:p w14:paraId="0954D14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28</w:t>
            </w:r>
          </w:p>
        </w:tc>
        <w:tc>
          <w:tcPr>
            <w:tcW w:w="2075" w:type="dxa"/>
            <w:shd w:val="clear" w:color="auto" w:fill="auto"/>
            <w:noWrap/>
          </w:tcPr>
          <w:p w14:paraId="50FDFC11"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r>
      <w:tr w:rsidR="00126872" w:rsidRPr="003245DE" w14:paraId="54183CCE" w14:textId="77777777" w:rsidTr="00856061">
        <w:trPr>
          <w:trHeight w:val="20"/>
        </w:trPr>
        <w:tc>
          <w:tcPr>
            <w:tcW w:w="1885" w:type="dxa"/>
          </w:tcPr>
          <w:p w14:paraId="61B8D3F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lastRenderedPageBreak/>
              <w:t>B</w:t>
            </w:r>
          </w:p>
        </w:tc>
        <w:tc>
          <w:tcPr>
            <w:tcW w:w="2790" w:type="dxa"/>
            <w:noWrap/>
            <w:hideMark/>
          </w:tcPr>
          <w:p w14:paraId="0AA9B9CD"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lang w:eastAsia="en-US"/>
              </w:rPr>
              <w:t>BQTerrace</w:t>
            </w:r>
            <w:proofErr w:type="spellEnd"/>
          </w:p>
        </w:tc>
        <w:tc>
          <w:tcPr>
            <w:tcW w:w="2250" w:type="dxa"/>
            <w:shd w:val="clear" w:color="auto" w:fill="auto"/>
            <w:noWrap/>
          </w:tcPr>
          <w:p w14:paraId="2C49B0FC"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28</w:t>
            </w:r>
          </w:p>
        </w:tc>
        <w:tc>
          <w:tcPr>
            <w:tcW w:w="2075" w:type="dxa"/>
            <w:shd w:val="clear" w:color="auto" w:fill="auto"/>
            <w:noWrap/>
          </w:tcPr>
          <w:p w14:paraId="7AA0D74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r w:rsidR="00126872" w:rsidRPr="003245DE" w14:paraId="20B84727" w14:textId="77777777" w:rsidTr="00856061">
        <w:trPr>
          <w:trHeight w:val="20"/>
        </w:trPr>
        <w:tc>
          <w:tcPr>
            <w:tcW w:w="1885" w:type="dxa"/>
          </w:tcPr>
          <w:p w14:paraId="5ED88C4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348ACCB9"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BasketballDrill</w:t>
            </w:r>
            <w:proofErr w:type="spellEnd"/>
            <w:r w:rsidRPr="00856061">
              <w:rPr>
                <w:rFonts w:ascii="Times New Roman" w:hAnsi="Times New Roman" w:cs="Times New Roman"/>
              </w:rPr>
              <w:t xml:space="preserve"> </w:t>
            </w:r>
          </w:p>
        </w:tc>
        <w:tc>
          <w:tcPr>
            <w:tcW w:w="2250" w:type="dxa"/>
            <w:shd w:val="clear" w:color="auto" w:fill="auto"/>
            <w:noWrap/>
          </w:tcPr>
          <w:p w14:paraId="4BDCA6E1"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2075" w:type="dxa"/>
            <w:shd w:val="clear" w:color="auto" w:fill="auto"/>
            <w:noWrap/>
          </w:tcPr>
          <w:p w14:paraId="354EC337"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126872" w:rsidRPr="003245DE" w14:paraId="5458A000" w14:textId="77777777" w:rsidTr="00856061">
        <w:trPr>
          <w:trHeight w:val="20"/>
        </w:trPr>
        <w:tc>
          <w:tcPr>
            <w:tcW w:w="1885" w:type="dxa"/>
          </w:tcPr>
          <w:p w14:paraId="29629CC6"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47252315"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BQMall</w:t>
            </w:r>
            <w:proofErr w:type="spellEnd"/>
          </w:p>
        </w:tc>
        <w:tc>
          <w:tcPr>
            <w:tcW w:w="2250" w:type="dxa"/>
            <w:shd w:val="clear" w:color="auto" w:fill="auto"/>
            <w:noWrap/>
          </w:tcPr>
          <w:p w14:paraId="76BFBD95"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2075" w:type="dxa"/>
            <w:shd w:val="clear" w:color="auto" w:fill="auto"/>
            <w:noWrap/>
          </w:tcPr>
          <w:p w14:paraId="03BAB4C9"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r>
      <w:tr w:rsidR="00126872" w:rsidRPr="003245DE" w14:paraId="36C8BC81" w14:textId="77777777" w:rsidTr="00856061">
        <w:trPr>
          <w:trHeight w:val="20"/>
        </w:trPr>
        <w:tc>
          <w:tcPr>
            <w:tcW w:w="1885" w:type="dxa"/>
          </w:tcPr>
          <w:p w14:paraId="58309BED"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5BDAACB6"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PartyScene</w:t>
            </w:r>
            <w:proofErr w:type="spellEnd"/>
          </w:p>
        </w:tc>
        <w:tc>
          <w:tcPr>
            <w:tcW w:w="2250" w:type="dxa"/>
            <w:shd w:val="clear" w:color="auto" w:fill="auto"/>
            <w:noWrap/>
          </w:tcPr>
          <w:p w14:paraId="6F20A53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22</w:t>
            </w:r>
          </w:p>
        </w:tc>
        <w:tc>
          <w:tcPr>
            <w:tcW w:w="2075" w:type="dxa"/>
            <w:shd w:val="clear" w:color="auto" w:fill="auto"/>
            <w:noWrap/>
          </w:tcPr>
          <w:p w14:paraId="38792BD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126872" w:rsidRPr="003245DE" w14:paraId="287AD3B5" w14:textId="77777777" w:rsidTr="00856061">
        <w:trPr>
          <w:trHeight w:val="20"/>
        </w:trPr>
        <w:tc>
          <w:tcPr>
            <w:tcW w:w="1885" w:type="dxa"/>
          </w:tcPr>
          <w:p w14:paraId="2BA1DBDC"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7B7C40B0"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RaceHorsesC</w:t>
            </w:r>
            <w:proofErr w:type="spellEnd"/>
          </w:p>
        </w:tc>
        <w:tc>
          <w:tcPr>
            <w:tcW w:w="2250" w:type="dxa"/>
            <w:shd w:val="clear" w:color="auto" w:fill="auto"/>
            <w:noWrap/>
          </w:tcPr>
          <w:p w14:paraId="68CAA1DC"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2075" w:type="dxa"/>
            <w:shd w:val="clear" w:color="auto" w:fill="auto"/>
            <w:noWrap/>
          </w:tcPr>
          <w:p w14:paraId="4C5C205E"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r>
      <w:tr w:rsidR="00126872" w:rsidRPr="003245DE" w14:paraId="16A5FFBC" w14:textId="77777777" w:rsidTr="00856061">
        <w:trPr>
          <w:trHeight w:val="20"/>
        </w:trPr>
        <w:tc>
          <w:tcPr>
            <w:tcW w:w="1885" w:type="dxa"/>
          </w:tcPr>
          <w:p w14:paraId="048C75E7"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1B93DA4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BasketballPass</w:t>
            </w:r>
            <w:proofErr w:type="spellEnd"/>
          </w:p>
        </w:tc>
        <w:tc>
          <w:tcPr>
            <w:tcW w:w="2250" w:type="dxa"/>
            <w:shd w:val="clear" w:color="auto" w:fill="auto"/>
            <w:noWrap/>
          </w:tcPr>
          <w:p w14:paraId="122910C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c>
          <w:tcPr>
            <w:tcW w:w="2075" w:type="dxa"/>
            <w:shd w:val="clear" w:color="auto" w:fill="auto"/>
            <w:noWrap/>
          </w:tcPr>
          <w:p w14:paraId="5BFB24DD"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r>
      <w:tr w:rsidR="00126872" w:rsidRPr="003245DE" w14:paraId="1B4D42A8" w14:textId="77777777" w:rsidTr="00856061">
        <w:trPr>
          <w:trHeight w:val="20"/>
        </w:trPr>
        <w:tc>
          <w:tcPr>
            <w:tcW w:w="1885" w:type="dxa"/>
          </w:tcPr>
          <w:p w14:paraId="5DBE8EB7"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7275E5E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BQSquare</w:t>
            </w:r>
            <w:proofErr w:type="spellEnd"/>
          </w:p>
        </w:tc>
        <w:tc>
          <w:tcPr>
            <w:tcW w:w="2250" w:type="dxa"/>
            <w:shd w:val="clear" w:color="auto" w:fill="auto"/>
            <w:noWrap/>
          </w:tcPr>
          <w:p w14:paraId="3001F6E9"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c>
          <w:tcPr>
            <w:tcW w:w="2075" w:type="dxa"/>
            <w:shd w:val="clear" w:color="auto" w:fill="auto"/>
            <w:noWrap/>
          </w:tcPr>
          <w:p w14:paraId="3C5E72E6"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r>
      <w:tr w:rsidR="00126872" w:rsidRPr="003245DE" w14:paraId="3F693ED7" w14:textId="77777777" w:rsidTr="00856061">
        <w:trPr>
          <w:trHeight w:val="20"/>
        </w:trPr>
        <w:tc>
          <w:tcPr>
            <w:tcW w:w="1885" w:type="dxa"/>
          </w:tcPr>
          <w:p w14:paraId="072DEA6F"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0787466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BlowingBubbles</w:t>
            </w:r>
            <w:proofErr w:type="spellEnd"/>
          </w:p>
        </w:tc>
        <w:tc>
          <w:tcPr>
            <w:tcW w:w="2250" w:type="dxa"/>
            <w:shd w:val="clear" w:color="auto" w:fill="auto"/>
            <w:noWrap/>
          </w:tcPr>
          <w:p w14:paraId="6BA50C8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2075" w:type="dxa"/>
            <w:shd w:val="clear" w:color="auto" w:fill="auto"/>
            <w:noWrap/>
          </w:tcPr>
          <w:p w14:paraId="3C7DAE9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126872" w:rsidRPr="003245DE" w14:paraId="2FD7D270" w14:textId="77777777" w:rsidTr="00856061">
        <w:trPr>
          <w:trHeight w:val="20"/>
        </w:trPr>
        <w:tc>
          <w:tcPr>
            <w:tcW w:w="1885" w:type="dxa"/>
          </w:tcPr>
          <w:p w14:paraId="7A6AB68B"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6AE9DF97"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proofErr w:type="spellStart"/>
            <w:r w:rsidRPr="00856061">
              <w:rPr>
                <w:rFonts w:ascii="Times New Roman" w:hAnsi="Times New Roman" w:cs="Times New Roman"/>
              </w:rPr>
              <w:t>RaceHorsesD</w:t>
            </w:r>
            <w:proofErr w:type="spellEnd"/>
          </w:p>
        </w:tc>
        <w:tc>
          <w:tcPr>
            <w:tcW w:w="2250" w:type="dxa"/>
            <w:shd w:val="clear" w:color="auto" w:fill="auto"/>
            <w:noWrap/>
          </w:tcPr>
          <w:p w14:paraId="29338FAE"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2075" w:type="dxa"/>
            <w:shd w:val="clear" w:color="auto" w:fill="auto"/>
            <w:noWrap/>
          </w:tcPr>
          <w:p w14:paraId="56E2CD4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r>
      <w:tr w:rsidR="00126872" w:rsidRPr="003245DE" w14:paraId="3248A145" w14:textId="77777777" w:rsidTr="00856061">
        <w:trPr>
          <w:trHeight w:val="20"/>
        </w:trPr>
        <w:tc>
          <w:tcPr>
            <w:tcW w:w="1885" w:type="dxa"/>
          </w:tcPr>
          <w:p w14:paraId="53BD2894"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O</w:t>
            </w:r>
          </w:p>
        </w:tc>
        <w:tc>
          <w:tcPr>
            <w:tcW w:w="2790" w:type="dxa"/>
            <w:noWrap/>
          </w:tcPr>
          <w:p w14:paraId="1ACA87A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Kimono</w:t>
            </w:r>
          </w:p>
        </w:tc>
        <w:tc>
          <w:tcPr>
            <w:tcW w:w="2250" w:type="dxa"/>
            <w:shd w:val="clear" w:color="auto" w:fill="auto"/>
            <w:noWrap/>
          </w:tcPr>
          <w:p w14:paraId="66C34CB0"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2075" w:type="dxa"/>
            <w:shd w:val="clear" w:color="auto" w:fill="auto"/>
            <w:noWrap/>
          </w:tcPr>
          <w:p w14:paraId="5F7AEC2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r w:rsidR="00126872" w:rsidRPr="003245DE" w14:paraId="2244BCC8" w14:textId="77777777" w:rsidTr="00856061">
        <w:trPr>
          <w:trHeight w:val="20"/>
        </w:trPr>
        <w:tc>
          <w:tcPr>
            <w:tcW w:w="1885" w:type="dxa"/>
          </w:tcPr>
          <w:p w14:paraId="7F4D59D5" w14:textId="21C7D65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O</w:t>
            </w:r>
          </w:p>
        </w:tc>
        <w:tc>
          <w:tcPr>
            <w:tcW w:w="2790" w:type="dxa"/>
            <w:noWrap/>
          </w:tcPr>
          <w:p w14:paraId="557C48D3" w14:textId="294BD7D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lang w:eastAsia="en-US"/>
              </w:rPr>
              <w:t>Cactus</w:t>
            </w:r>
          </w:p>
        </w:tc>
        <w:tc>
          <w:tcPr>
            <w:tcW w:w="2250" w:type="dxa"/>
            <w:shd w:val="clear" w:color="auto" w:fill="auto"/>
            <w:noWrap/>
          </w:tcPr>
          <w:p w14:paraId="1C0297A7" w14:textId="5DA42573"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32</w:t>
            </w:r>
          </w:p>
        </w:tc>
        <w:tc>
          <w:tcPr>
            <w:tcW w:w="2075" w:type="dxa"/>
            <w:shd w:val="clear" w:color="auto" w:fill="auto"/>
            <w:noWrap/>
          </w:tcPr>
          <w:p w14:paraId="23EEC6B5" w14:textId="3FF723D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r>
    </w:tbl>
    <w:p w14:paraId="0C6A9CBC" w14:textId="6DCE5746" w:rsidR="00E76B4E"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ins w:id="285" w:author="Shan Liu" w:date="2024-11-09T15:11:00Z">
        <w:r w:rsidR="00222794">
          <w:rPr>
            <w:rFonts w:ascii="Times New Roman" w:eastAsia="SimSun" w:hAnsi="Times New Roman" w:cs="Times New Roman"/>
            <w:noProof/>
            <w:color w:val="000000"/>
          </w:rPr>
          <w:t>9</w:t>
        </w:r>
      </w:ins>
      <w:del w:id="286" w:author="Shan Liu" w:date="2024-11-09T15:11:00Z">
        <w:r w:rsidR="006D06E2" w:rsidDel="00222794">
          <w:rPr>
            <w:rFonts w:ascii="Times New Roman" w:eastAsia="SimSun" w:hAnsi="Times New Roman" w:cs="Times New Roman"/>
            <w:noProof/>
            <w:color w:val="000000"/>
          </w:rPr>
          <w:delText>10</w:delText>
        </w:r>
      </w:del>
      <w:r w:rsidRPr="009C5B35">
        <w:rPr>
          <w:rFonts w:ascii="Times New Roman" w:eastAsia="SimSun" w:hAnsi="Times New Roman" w:cs="Times New Roman"/>
          <w:color w:val="000000"/>
        </w:rPr>
        <w:fldChar w:fldCharType="end"/>
      </w:r>
      <w:bookmarkEnd w:id="283"/>
      <w:bookmarkEnd w:id="284"/>
      <w:r w:rsidRPr="009C5B35">
        <w:rPr>
          <w:rFonts w:ascii="Times New Roman" w:eastAsia="SimSun" w:hAnsi="Times New Roman" w:cs="Times New Roman"/>
          <w:color w:val="000000"/>
        </w:rPr>
        <w:t xml:space="preserve">. </w:t>
      </w:r>
      <w:r w:rsidR="00126872">
        <w:rPr>
          <w:rFonts w:ascii="Times New Roman" w:eastAsia="SimSun" w:hAnsi="Times New Roman" w:cs="Times New Roman"/>
          <w:color w:val="000000"/>
        </w:rPr>
        <w:t xml:space="preserve">Starting </w:t>
      </w:r>
      <w:r w:rsidRPr="009C5B35">
        <w:rPr>
          <w:rFonts w:ascii="Times New Roman" w:eastAsia="SimSun" w:hAnsi="Times New Roman" w:cs="Times New Roman"/>
          <w:color w:val="000000"/>
        </w:rPr>
        <w:t xml:space="preserve">QPs </w:t>
      </w:r>
      <w:r w:rsidR="00126872">
        <w:rPr>
          <w:rFonts w:ascii="Times New Roman" w:eastAsia="SimSun" w:hAnsi="Times New Roman" w:cs="Times New Roman"/>
          <w:color w:val="000000"/>
        </w:rPr>
        <w:t xml:space="preserve">(QP0)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TVD</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p>
    <w:tbl>
      <w:tblPr>
        <w:tblStyle w:val="TableGrid"/>
        <w:tblpPr w:leftFromText="180" w:rightFromText="180" w:vertAnchor="text" w:tblpXSpec="center" w:tblpY="1"/>
        <w:tblOverlap w:val="never"/>
        <w:tblW w:w="9000" w:type="dxa"/>
        <w:tblLayout w:type="fixed"/>
        <w:tblLook w:val="04A0" w:firstRow="1" w:lastRow="0" w:firstColumn="1" w:lastColumn="0" w:noHBand="0" w:noVBand="1"/>
      </w:tblPr>
      <w:tblGrid>
        <w:gridCol w:w="3136"/>
        <w:gridCol w:w="1899"/>
        <w:gridCol w:w="1980"/>
        <w:gridCol w:w="1985"/>
      </w:tblGrid>
      <w:tr w:rsidR="005901F3" w:rsidRPr="003245DE" w14:paraId="68C386ED" w14:textId="77777777" w:rsidTr="00856061">
        <w:trPr>
          <w:trHeight w:val="340"/>
        </w:trPr>
        <w:tc>
          <w:tcPr>
            <w:tcW w:w="3136" w:type="dxa"/>
            <w:vMerge w:val="restart"/>
            <w:vAlign w:val="center"/>
            <w:hideMark/>
          </w:tcPr>
          <w:p w14:paraId="2809273B" w14:textId="5888BBA4"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287" w:name="_Ref125540161"/>
            <w:r w:rsidRPr="00856061">
              <w:rPr>
                <w:rFonts w:ascii="Times New Roman" w:eastAsia="SimSun" w:hAnsi="Times New Roman" w:cs="Times New Roman"/>
                <w:b/>
                <w:bCs/>
              </w:rPr>
              <w:t>Sequence name</w:t>
            </w:r>
          </w:p>
        </w:tc>
        <w:tc>
          <w:tcPr>
            <w:tcW w:w="1899" w:type="dxa"/>
            <w:noWrap/>
            <w:vAlign w:val="center"/>
          </w:tcPr>
          <w:p w14:paraId="0232D755" w14:textId="091BEAF9" w:rsidR="003676AB" w:rsidRPr="00856061" w:rsidRDefault="00126872"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RA/LD/</w:t>
            </w:r>
            <w:proofErr w:type="spellStart"/>
            <w:r w:rsidRPr="00856061">
              <w:rPr>
                <w:rFonts w:ascii="Times New Roman" w:eastAsia="SimSun" w:hAnsi="Times New Roman" w:cs="Times New Roman"/>
                <w:b/>
                <w:bCs/>
              </w:rPr>
              <w:t>AI_inner</w:t>
            </w:r>
            <w:proofErr w:type="spellEnd"/>
          </w:p>
        </w:tc>
        <w:tc>
          <w:tcPr>
            <w:tcW w:w="1980" w:type="dxa"/>
            <w:noWrap/>
            <w:vAlign w:val="center"/>
          </w:tcPr>
          <w:p w14:paraId="1947A297" w14:textId="26D6E961"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sz w:val="22"/>
                <w:szCs w:val="22"/>
              </w:rPr>
              <w:t>RA</w:t>
            </w:r>
            <w:r w:rsidR="00126872" w:rsidRPr="00856061">
              <w:rPr>
                <w:rFonts w:ascii="Times New Roman" w:eastAsia="SimSun" w:hAnsi="Times New Roman" w:cs="Times New Roman"/>
                <w:b/>
                <w:bCs/>
              </w:rPr>
              <w:t>/LD_e</w:t>
            </w:r>
            <w:r w:rsidRPr="00856061">
              <w:rPr>
                <w:rFonts w:ascii="Times New Roman" w:eastAsia="SimSun" w:hAnsi="Times New Roman" w:cs="Times New Roman"/>
                <w:b/>
                <w:bCs/>
              </w:rPr>
              <w:t>2</w:t>
            </w:r>
            <w:r w:rsidR="00126872" w:rsidRPr="00856061">
              <w:rPr>
                <w:rFonts w:ascii="Times New Roman" w:eastAsia="SimSun" w:hAnsi="Times New Roman" w:cs="Times New Roman"/>
                <w:b/>
                <w:bCs/>
              </w:rPr>
              <w:t>e</w:t>
            </w:r>
          </w:p>
        </w:tc>
        <w:tc>
          <w:tcPr>
            <w:tcW w:w="1985" w:type="dxa"/>
            <w:noWrap/>
            <w:vAlign w:val="center"/>
          </w:tcPr>
          <w:p w14:paraId="51DD066B" w14:textId="1DC3FDBD" w:rsidR="003676AB" w:rsidRPr="00856061" w:rsidRDefault="003676AB" w:rsidP="008560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sz w:val="22"/>
                <w:szCs w:val="22"/>
              </w:rPr>
              <w:t>AI</w:t>
            </w:r>
            <w:r w:rsidR="00126872" w:rsidRPr="00856061">
              <w:rPr>
                <w:rFonts w:ascii="Times New Roman" w:eastAsia="SimSun" w:hAnsi="Times New Roman" w:cs="Times New Roman"/>
                <w:b/>
                <w:bCs/>
              </w:rPr>
              <w:t>_e2e</w:t>
            </w:r>
          </w:p>
        </w:tc>
      </w:tr>
      <w:tr w:rsidR="005901F3" w:rsidRPr="003245DE" w14:paraId="33D9142C" w14:textId="77777777" w:rsidTr="005901F3">
        <w:trPr>
          <w:trHeight w:val="340"/>
        </w:trPr>
        <w:tc>
          <w:tcPr>
            <w:tcW w:w="3136" w:type="dxa"/>
            <w:vMerge/>
          </w:tcPr>
          <w:p w14:paraId="237D8CDA" w14:textId="77777777" w:rsidR="003676AB" w:rsidRPr="00856061" w:rsidRDefault="003676AB" w:rsidP="0085606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1899" w:type="dxa"/>
            <w:noWrap/>
          </w:tcPr>
          <w:p w14:paraId="229154F9" w14:textId="416CB856"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sz w:val="22"/>
                <w:szCs w:val="22"/>
              </w:rPr>
              <w:t>QP0</w:t>
            </w:r>
          </w:p>
        </w:tc>
        <w:tc>
          <w:tcPr>
            <w:tcW w:w="1980" w:type="dxa"/>
            <w:noWrap/>
          </w:tcPr>
          <w:p w14:paraId="6A3FB821" w14:textId="0CF2653F"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sz w:val="22"/>
                <w:szCs w:val="22"/>
              </w:rPr>
              <w:t>QP0</w:t>
            </w:r>
          </w:p>
        </w:tc>
        <w:tc>
          <w:tcPr>
            <w:tcW w:w="1985" w:type="dxa"/>
            <w:noWrap/>
          </w:tcPr>
          <w:p w14:paraId="56035266" w14:textId="1D1B394F"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sz w:val="22"/>
                <w:szCs w:val="22"/>
              </w:rPr>
              <w:t>QP0</w:t>
            </w:r>
          </w:p>
        </w:tc>
      </w:tr>
      <w:tr w:rsidR="005901F3" w:rsidRPr="003245DE" w14:paraId="71B3CA84" w14:textId="77777777" w:rsidTr="005901F3">
        <w:trPr>
          <w:trHeight w:val="340"/>
        </w:trPr>
        <w:tc>
          <w:tcPr>
            <w:tcW w:w="3136" w:type="dxa"/>
            <w:hideMark/>
          </w:tcPr>
          <w:p w14:paraId="301C33E0"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TVD-01-1</w:t>
            </w:r>
          </w:p>
        </w:tc>
        <w:tc>
          <w:tcPr>
            <w:tcW w:w="1899" w:type="dxa"/>
            <w:shd w:val="clear" w:color="auto" w:fill="auto"/>
            <w:noWrap/>
          </w:tcPr>
          <w:p w14:paraId="44FEE2EE" w14:textId="7EE30744"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1980" w:type="dxa"/>
            <w:shd w:val="clear" w:color="auto" w:fill="auto"/>
            <w:noWrap/>
          </w:tcPr>
          <w:p w14:paraId="72E8054F" w14:textId="23738355"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14</w:t>
            </w:r>
          </w:p>
        </w:tc>
        <w:tc>
          <w:tcPr>
            <w:tcW w:w="1985" w:type="dxa"/>
            <w:shd w:val="clear" w:color="auto" w:fill="auto"/>
            <w:noWrap/>
          </w:tcPr>
          <w:p w14:paraId="5FE0811E" w14:textId="67777860"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5901F3" w:rsidRPr="003245DE" w14:paraId="7ED96F37" w14:textId="77777777" w:rsidTr="005901F3">
        <w:trPr>
          <w:trHeight w:val="340"/>
        </w:trPr>
        <w:tc>
          <w:tcPr>
            <w:tcW w:w="3136" w:type="dxa"/>
            <w:hideMark/>
          </w:tcPr>
          <w:p w14:paraId="196D249D"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TVD-01-2</w:t>
            </w:r>
          </w:p>
        </w:tc>
        <w:tc>
          <w:tcPr>
            <w:tcW w:w="1899" w:type="dxa"/>
            <w:shd w:val="clear" w:color="auto" w:fill="auto"/>
            <w:noWrap/>
          </w:tcPr>
          <w:p w14:paraId="0B225BDA" w14:textId="632924AC"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1980" w:type="dxa"/>
            <w:shd w:val="clear" w:color="auto" w:fill="auto"/>
            <w:noWrap/>
          </w:tcPr>
          <w:p w14:paraId="0037E041" w14:textId="7AFD983F"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18</w:t>
            </w:r>
          </w:p>
        </w:tc>
        <w:tc>
          <w:tcPr>
            <w:tcW w:w="1985" w:type="dxa"/>
            <w:shd w:val="clear" w:color="auto" w:fill="auto"/>
            <w:noWrap/>
          </w:tcPr>
          <w:p w14:paraId="54EB5DA1" w14:textId="4C04DE5A"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5901F3" w:rsidRPr="003245DE" w14:paraId="5D216739" w14:textId="77777777" w:rsidTr="005901F3">
        <w:trPr>
          <w:trHeight w:val="340"/>
        </w:trPr>
        <w:tc>
          <w:tcPr>
            <w:tcW w:w="3136" w:type="dxa"/>
            <w:hideMark/>
          </w:tcPr>
          <w:p w14:paraId="768C9573"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TVD-01-3</w:t>
            </w:r>
          </w:p>
        </w:tc>
        <w:tc>
          <w:tcPr>
            <w:tcW w:w="1899" w:type="dxa"/>
            <w:shd w:val="clear" w:color="auto" w:fill="auto"/>
            <w:noWrap/>
          </w:tcPr>
          <w:p w14:paraId="0A4E6261" w14:textId="4566724F"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22</w:t>
            </w:r>
          </w:p>
        </w:tc>
        <w:tc>
          <w:tcPr>
            <w:tcW w:w="1980" w:type="dxa"/>
            <w:shd w:val="clear" w:color="auto" w:fill="auto"/>
            <w:noWrap/>
          </w:tcPr>
          <w:p w14:paraId="04F71CFF" w14:textId="45A20BC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1985" w:type="dxa"/>
            <w:shd w:val="clear" w:color="auto" w:fill="auto"/>
            <w:noWrap/>
          </w:tcPr>
          <w:p w14:paraId="452E0602" w14:textId="44FBDDA0"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16</w:t>
            </w:r>
          </w:p>
        </w:tc>
      </w:tr>
      <w:tr w:rsidR="005901F3" w:rsidRPr="003245DE" w14:paraId="702EE31A" w14:textId="77777777" w:rsidTr="005901F3">
        <w:trPr>
          <w:trHeight w:val="340"/>
        </w:trPr>
        <w:tc>
          <w:tcPr>
            <w:tcW w:w="3136" w:type="dxa"/>
            <w:hideMark/>
          </w:tcPr>
          <w:p w14:paraId="6581ECEA"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TVD-02-1</w:t>
            </w:r>
          </w:p>
        </w:tc>
        <w:tc>
          <w:tcPr>
            <w:tcW w:w="1899" w:type="dxa"/>
            <w:shd w:val="clear" w:color="auto" w:fill="auto"/>
            <w:noWrap/>
          </w:tcPr>
          <w:p w14:paraId="446ACCD6" w14:textId="79E2047B"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1980" w:type="dxa"/>
            <w:shd w:val="clear" w:color="auto" w:fill="auto"/>
            <w:noWrap/>
          </w:tcPr>
          <w:p w14:paraId="3799DCA4" w14:textId="6C13555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20</w:t>
            </w:r>
          </w:p>
        </w:tc>
        <w:tc>
          <w:tcPr>
            <w:tcW w:w="1985" w:type="dxa"/>
            <w:shd w:val="clear" w:color="auto" w:fill="auto"/>
            <w:noWrap/>
          </w:tcPr>
          <w:p w14:paraId="69A44976" w14:textId="64EA53F8"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22</w:t>
            </w:r>
          </w:p>
        </w:tc>
      </w:tr>
      <w:tr w:rsidR="005901F3" w:rsidRPr="003245DE" w14:paraId="31E705AD" w14:textId="77777777" w:rsidTr="005901F3">
        <w:trPr>
          <w:trHeight w:val="340"/>
        </w:trPr>
        <w:tc>
          <w:tcPr>
            <w:tcW w:w="3136" w:type="dxa"/>
            <w:hideMark/>
          </w:tcPr>
          <w:p w14:paraId="51CB6078"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TVD-03-1</w:t>
            </w:r>
          </w:p>
        </w:tc>
        <w:tc>
          <w:tcPr>
            <w:tcW w:w="1899" w:type="dxa"/>
            <w:shd w:val="clear" w:color="auto" w:fill="auto"/>
            <w:noWrap/>
          </w:tcPr>
          <w:p w14:paraId="0240B763" w14:textId="3F7011C6"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1980" w:type="dxa"/>
            <w:shd w:val="clear" w:color="auto" w:fill="auto"/>
            <w:noWrap/>
          </w:tcPr>
          <w:p w14:paraId="036CBB0A" w14:textId="14EF97E2"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1985" w:type="dxa"/>
            <w:shd w:val="clear" w:color="auto" w:fill="auto"/>
            <w:noWrap/>
          </w:tcPr>
          <w:p w14:paraId="03FEC785" w14:textId="102162FE"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r w:rsidR="005901F3" w:rsidRPr="003245DE" w14:paraId="097C46BC" w14:textId="77777777" w:rsidTr="005901F3">
        <w:trPr>
          <w:trHeight w:val="340"/>
        </w:trPr>
        <w:tc>
          <w:tcPr>
            <w:tcW w:w="3136" w:type="dxa"/>
            <w:hideMark/>
          </w:tcPr>
          <w:p w14:paraId="06D194B2"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TVD-03-2</w:t>
            </w:r>
          </w:p>
        </w:tc>
        <w:tc>
          <w:tcPr>
            <w:tcW w:w="1899" w:type="dxa"/>
            <w:shd w:val="clear" w:color="auto" w:fill="auto"/>
            <w:noWrap/>
          </w:tcPr>
          <w:p w14:paraId="314211C9" w14:textId="4F33790E"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1980" w:type="dxa"/>
            <w:shd w:val="clear" w:color="auto" w:fill="auto"/>
            <w:noWrap/>
          </w:tcPr>
          <w:p w14:paraId="4A574EA0" w14:textId="73477E7B"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26</w:t>
            </w:r>
          </w:p>
        </w:tc>
        <w:tc>
          <w:tcPr>
            <w:tcW w:w="1985" w:type="dxa"/>
            <w:shd w:val="clear" w:color="auto" w:fill="auto"/>
            <w:noWrap/>
          </w:tcPr>
          <w:p w14:paraId="74BEB21F" w14:textId="6C0F657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r w:rsidR="005901F3" w:rsidRPr="003245DE" w14:paraId="687D5D1C" w14:textId="77777777" w:rsidTr="005901F3">
        <w:trPr>
          <w:trHeight w:val="63"/>
        </w:trPr>
        <w:tc>
          <w:tcPr>
            <w:tcW w:w="3136" w:type="dxa"/>
            <w:hideMark/>
          </w:tcPr>
          <w:p w14:paraId="7FB258DC" w14:textId="77777777"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TVD-03-3</w:t>
            </w:r>
          </w:p>
        </w:tc>
        <w:tc>
          <w:tcPr>
            <w:tcW w:w="1899" w:type="dxa"/>
            <w:shd w:val="clear" w:color="auto" w:fill="auto"/>
            <w:noWrap/>
          </w:tcPr>
          <w:p w14:paraId="7807E375" w14:textId="4E00709B"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c>
          <w:tcPr>
            <w:tcW w:w="1980" w:type="dxa"/>
            <w:shd w:val="clear" w:color="auto" w:fill="auto"/>
            <w:noWrap/>
          </w:tcPr>
          <w:p w14:paraId="1EEFD9D5" w14:textId="76263A38"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c>
          <w:tcPr>
            <w:tcW w:w="1985" w:type="dxa"/>
            <w:shd w:val="clear" w:color="auto" w:fill="auto"/>
            <w:noWrap/>
          </w:tcPr>
          <w:p w14:paraId="5E96E7A4" w14:textId="3D24C431" w:rsidR="003676AB" w:rsidRPr="00856061" w:rsidRDefault="003676AB"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24</w:t>
            </w:r>
          </w:p>
        </w:tc>
      </w:tr>
    </w:tbl>
    <w:p w14:paraId="701AA5C4" w14:textId="444D8783" w:rsidR="00270A2E" w:rsidRPr="00240BA3" w:rsidRDefault="00270A2E" w:rsidP="00D55188">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288" w:name="_Ref166358998"/>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ins w:id="289" w:author="Shan Liu" w:date="2024-11-09T15:11:00Z">
        <w:r w:rsidR="00222794">
          <w:rPr>
            <w:rFonts w:ascii="Times New Roman" w:eastAsia="SimSun" w:hAnsi="Times New Roman" w:cs="Times New Roman"/>
            <w:noProof/>
            <w:color w:val="000000"/>
          </w:rPr>
          <w:t>10</w:t>
        </w:r>
      </w:ins>
      <w:del w:id="290" w:author="Shan Liu" w:date="2024-11-09T15:11:00Z">
        <w:r w:rsidR="006D06E2" w:rsidDel="00222794">
          <w:rPr>
            <w:rFonts w:ascii="Times New Roman" w:eastAsia="SimSun" w:hAnsi="Times New Roman" w:cs="Times New Roman"/>
            <w:noProof/>
            <w:color w:val="000000"/>
          </w:rPr>
          <w:delText>11</w:delText>
        </w:r>
      </w:del>
      <w:r w:rsidRPr="00240BA3">
        <w:rPr>
          <w:rFonts w:ascii="Times New Roman" w:eastAsia="SimSun" w:hAnsi="Times New Roman" w:cs="Times New Roman"/>
          <w:color w:val="000000"/>
        </w:rPr>
        <w:fldChar w:fldCharType="end"/>
      </w:r>
      <w:bookmarkEnd w:id="288"/>
      <w:r w:rsidRPr="00240BA3">
        <w:rPr>
          <w:rFonts w:ascii="Times New Roman" w:eastAsia="SimSun" w:hAnsi="Times New Roman" w:cs="Times New Roman"/>
          <w:color w:val="000000"/>
        </w:rPr>
        <w:t xml:space="preserve">. QPs for </w:t>
      </w:r>
      <w:r>
        <w:rPr>
          <w:rFonts w:ascii="Times New Roman" w:eastAsia="SimSun" w:hAnsi="Times New Roman" w:cs="Times New Roman"/>
          <w:color w:val="000000"/>
        </w:rPr>
        <w:t>Panda</w:t>
      </w:r>
      <w:r w:rsidRPr="00240BA3">
        <w:rPr>
          <w:rFonts w:ascii="Times New Roman" w:eastAsia="SimSun" w:hAnsi="Times New Roman" w:cs="Times New Roman"/>
          <w:color w:val="000000"/>
        </w:rPr>
        <w:t xml:space="preserve"> datasets</w:t>
      </w:r>
      <w:r w:rsidRPr="00BC5B33">
        <w:rPr>
          <w:rFonts w:ascii="Times New Roman" w:eastAsia="SimSun" w:hAnsi="Times New Roman" w:cs="Times New Roman"/>
          <w:color w:val="000000"/>
        </w:rPr>
        <w:t xml:space="preserve"> </w:t>
      </w:r>
      <w:r>
        <w:rPr>
          <w:rFonts w:ascii="Times New Roman" w:eastAsia="SimSun" w:hAnsi="Times New Roman" w:cs="Times New Roman"/>
          <w:color w:val="000000"/>
        </w:rPr>
        <w:t>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270A2E" w:rsidRPr="003245DE" w14:paraId="70F42343" w14:textId="77777777" w:rsidTr="00856061">
        <w:trPr>
          <w:jc w:val="center"/>
        </w:trPr>
        <w:tc>
          <w:tcPr>
            <w:tcW w:w="1885" w:type="dxa"/>
            <w:vMerge w:val="restart"/>
            <w:vAlign w:val="center"/>
          </w:tcPr>
          <w:p w14:paraId="49563CA0" w14:textId="00D05F9C" w:rsidR="00270A2E" w:rsidRPr="003245DE" w:rsidRDefault="00270A2E"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Class</w:t>
            </w:r>
          </w:p>
        </w:tc>
        <w:tc>
          <w:tcPr>
            <w:tcW w:w="7125" w:type="dxa"/>
            <w:gridSpan w:val="6"/>
            <w:vAlign w:val="center"/>
          </w:tcPr>
          <w:p w14:paraId="0C6099AC" w14:textId="6FB086BA" w:rsidR="00270A2E" w:rsidRPr="003245DE" w:rsidRDefault="00126872"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All</w:t>
            </w:r>
            <w:r w:rsidR="00270A2E" w:rsidRPr="003245DE">
              <w:rPr>
                <w:rFonts w:ascii="Times New Roman" w:eastAsia="SimSun" w:hAnsi="Times New Roman" w:cs="Times New Roman"/>
                <w:b/>
                <w:sz w:val="22"/>
                <w:szCs w:val="22"/>
              </w:rPr>
              <w:t xml:space="preserve"> Configuration</w:t>
            </w:r>
          </w:p>
        </w:tc>
      </w:tr>
      <w:tr w:rsidR="00270A2E" w:rsidRPr="003245DE" w14:paraId="271CA060" w14:textId="77777777" w:rsidTr="005C3CD5">
        <w:trPr>
          <w:jc w:val="center"/>
        </w:trPr>
        <w:tc>
          <w:tcPr>
            <w:tcW w:w="1885" w:type="dxa"/>
            <w:vMerge/>
          </w:tcPr>
          <w:p w14:paraId="60F9C1FD" w14:textId="77777777" w:rsidR="00270A2E" w:rsidRPr="003245DE" w:rsidRDefault="00270A2E" w:rsidP="005C3CD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tcPr>
          <w:p w14:paraId="6894027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QP0</w:t>
            </w:r>
          </w:p>
        </w:tc>
        <w:tc>
          <w:tcPr>
            <w:tcW w:w="1170" w:type="dxa"/>
          </w:tcPr>
          <w:p w14:paraId="112F7D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QP1</w:t>
            </w:r>
          </w:p>
        </w:tc>
        <w:tc>
          <w:tcPr>
            <w:tcW w:w="1170" w:type="dxa"/>
          </w:tcPr>
          <w:p w14:paraId="65E3E66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QP2</w:t>
            </w:r>
          </w:p>
        </w:tc>
        <w:tc>
          <w:tcPr>
            <w:tcW w:w="1170" w:type="dxa"/>
          </w:tcPr>
          <w:p w14:paraId="730B9A9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QP3</w:t>
            </w:r>
          </w:p>
        </w:tc>
        <w:tc>
          <w:tcPr>
            <w:tcW w:w="1170" w:type="dxa"/>
          </w:tcPr>
          <w:p w14:paraId="1F369F80"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QP4</w:t>
            </w:r>
          </w:p>
        </w:tc>
        <w:tc>
          <w:tcPr>
            <w:tcW w:w="1185" w:type="dxa"/>
          </w:tcPr>
          <w:p w14:paraId="0D91A2B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QP5</w:t>
            </w:r>
          </w:p>
        </w:tc>
      </w:tr>
      <w:tr w:rsidR="00270A2E" w:rsidRPr="003245DE" w14:paraId="141ED4C9" w14:textId="77777777" w:rsidTr="005C3CD5">
        <w:trPr>
          <w:jc w:val="center"/>
        </w:trPr>
        <w:tc>
          <w:tcPr>
            <w:tcW w:w="1885" w:type="dxa"/>
          </w:tcPr>
          <w:p w14:paraId="10413E72" w14:textId="7172A69A"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A1</w:t>
            </w:r>
          </w:p>
        </w:tc>
        <w:tc>
          <w:tcPr>
            <w:tcW w:w="1260" w:type="dxa"/>
          </w:tcPr>
          <w:p w14:paraId="32055E6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130357B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0249714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568AC00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3F598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FDD9EB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799751BA" w14:textId="77777777" w:rsidTr="005C3CD5">
        <w:trPr>
          <w:jc w:val="center"/>
        </w:trPr>
        <w:tc>
          <w:tcPr>
            <w:tcW w:w="1885" w:type="dxa"/>
          </w:tcPr>
          <w:p w14:paraId="7DD5D19F" w14:textId="43F77CB8"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B1</w:t>
            </w:r>
          </w:p>
        </w:tc>
        <w:tc>
          <w:tcPr>
            <w:tcW w:w="1260" w:type="dxa"/>
          </w:tcPr>
          <w:p w14:paraId="0ED7C03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5F5D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433D2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1C05404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10801FDE"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E5337F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0342677E" w14:textId="77777777" w:rsidTr="005C3CD5">
        <w:trPr>
          <w:jc w:val="center"/>
        </w:trPr>
        <w:tc>
          <w:tcPr>
            <w:tcW w:w="1885" w:type="dxa"/>
          </w:tcPr>
          <w:p w14:paraId="3D273997" w14:textId="7C414995"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C1</w:t>
            </w:r>
          </w:p>
        </w:tc>
        <w:tc>
          <w:tcPr>
            <w:tcW w:w="1260" w:type="dxa"/>
          </w:tcPr>
          <w:p w14:paraId="24D93AC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3CB0FE3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D14A17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4B82981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C115FA1"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18E82F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0D5295" w:rsidRPr="003245DE" w14:paraId="54E7A0D3" w14:textId="77777777" w:rsidTr="005C3CD5">
        <w:trPr>
          <w:jc w:val="center"/>
        </w:trPr>
        <w:tc>
          <w:tcPr>
            <w:tcW w:w="1885" w:type="dxa"/>
          </w:tcPr>
          <w:p w14:paraId="2F71A868" w14:textId="604E31BF"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A2</w:t>
            </w:r>
          </w:p>
        </w:tc>
        <w:tc>
          <w:tcPr>
            <w:tcW w:w="1260" w:type="dxa"/>
          </w:tcPr>
          <w:p w14:paraId="365674B3" w14:textId="08965B7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2DC7C57B" w14:textId="0B3FD7D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3EFB9FA" w14:textId="2B485DB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7EBE91CB" w14:textId="12405D66"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FEC211D" w14:textId="4A4BC7B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50BF45DA" w14:textId="5839205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2EA9FAF9" w14:textId="77777777" w:rsidTr="005C3CD5">
        <w:trPr>
          <w:jc w:val="center"/>
        </w:trPr>
        <w:tc>
          <w:tcPr>
            <w:tcW w:w="1885" w:type="dxa"/>
          </w:tcPr>
          <w:p w14:paraId="55119651" w14:textId="5F7C50D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B2</w:t>
            </w:r>
          </w:p>
        </w:tc>
        <w:tc>
          <w:tcPr>
            <w:tcW w:w="1260" w:type="dxa"/>
          </w:tcPr>
          <w:p w14:paraId="1EC08F33" w14:textId="229A0B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5C424EF9" w14:textId="0AB76D2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76DC902E" w14:textId="39E2B06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69419DE" w14:textId="4897483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7AB1155D" w14:textId="6EB997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68D8811" w14:textId="60E2F055"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0CD6F890" w14:textId="77777777" w:rsidTr="005C3CD5">
        <w:trPr>
          <w:jc w:val="center"/>
        </w:trPr>
        <w:tc>
          <w:tcPr>
            <w:tcW w:w="1885" w:type="dxa"/>
          </w:tcPr>
          <w:p w14:paraId="4A0DF39B" w14:textId="313C36F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C2</w:t>
            </w:r>
          </w:p>
        </w:tc>
        <w:tc>
          <w:tcPr>
            <w:tcW w:w="1260" w:type="dxa"/>
          </w:tcPr>
          <w:p w14:paraId="14475049" w14:textId="7D2AC72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EDFC53B" w14:textId="6D2791B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399E3190" w14:textId="220EE6B0"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4E045F2" w14:textId="30B4BE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AE80638" w14:textId="20FC7F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224359C1" w14:textId="11A108A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bl>
    <w:p w14:paraId="0BC0F8D3" w14:textId="09697BD5" w:rsidR="00D55188" w:rsidRPr="00240BA3"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291" w:name="_Ref166359020"/>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ins w:id="292" w:author="Shan Liu" w:date="2024-11-09T15:11:00Z">
        <w:r w:rsidR="00222794">
          <w:rPr>
            <w:rFonts w:ascii="Times New Roman" w:eastAsia="SimSun" w:hAnsi="Times New Roman" w:cs="Times New Roman"/>
            <w:noProof/>
            <w:color w:val="000000"/>
          </w:rPr>
          <w:t>11</w:t>
        </w:r>
      </w:ins>
      <w:del w:id="293" w:author="Shan Liu" w:date="2024-11-09T15:11:00Z">
        <w:r w:rsidR="00DC1BAD" w:rsidDel="00222794">
          <w:rPr>
            <w:rFonts w:ascii="Times New Roman" w:eastAsia="SimSun" w:hAnsi="Times New Roman" w:cs="Times New Roman"/>
            <w:noProof/>
            <w:color w:val="000000"/>
          </w:rPr>
          <w:delText>12</w:delText>
        </w:r>
      </w:del>
      <w:r w:rsidRPr="00240BA3">
        <w:rPr>
          <w:rFonts w:ascii="Times New Roman" w:eastAsia="SimSun" w:hAnsi="Times New Roman" w:cs="Times New Roman"/>
          <w:color w:val="000000"/>
        </w:rPr>
        <w:fldChar w:fldCharType="end"/>
      </w:r>
      <w:bookmarkEnd w:id="287"/>
      <w:bookmarkEnd w:id="291"/>
      <w:r w:rsidRPr="00240BA3">
        <w:rPr>
          <w:rFonts w:ascii="Times New Roman" w:eastAsia="SimSun" w:hAnsi="Times New Roman" w:cs="Times New Roman"/>
          <w:color w:val="000000"/>
        </w:rPr>
        <w:t>. QPs for image datasets</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642319" w:rsidRPr="003245DE" w14:paraId="6C438ABC" w14:textId="77777777" w:rsidTr="00856061">
        <w:trPr>
          <w:jc w:val="center"/>
        </w:trPr>
        <w:tc>
          <w:tcPr>
            <w:tcW w:w="1885" w:type="dxa"/>
            <w:vMerge w:val="restart"/>
            <w:vAlign w:val="center"/>
          </w:tcPr>
          <w:p w14:paraId="6B779262" w14:textId="043BD5DB" w:rsidR="00B15A60" w:rsidRPr="003245DE" w:rsidRDefault="00642319" w:rsidP="00B15A60">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Dataset</w:t>
            </w:r>
          </w:p>
        </w:tc>
        <w:tc>
          <w:tcPr>
            <w:tcW w:w="7125" w:type="dxa"/>
            <w:gridSpan w:val="6"/>
            <w:vAlign w:val="center"/>
          </w:tcPr>
          <w:p w14:paraId="2555EBCB" w14:textId="03B580A5" w:rsidR="00642319" w:rsidRPr="003245DE" w:rsidRDefault="00642319" w:rsidP="005C3CD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AI Configuration</w:t>
            </w:r>
          </w:p>
        </w:tc>
      </w:tr>
      <w:tr w:rsidR="00642319" w:rsidRPr="003245DE" w14:paraId="29F9182D" w14:textId="77777777" w:rsidTr="00856061">
        <w:trPr>
          <w:jc w:val="center"/>
        </w:trPr>
        <w:tc>
          <w:tcPr>
            <w:tcW w:w="1885" w:type="dxa"/>
            <w:vMerge/>
            <w:vAlign w:val="center"/>
          </w:tcPr>
          <w:p w14:paraId="3FD8167B" w14:textId="77777777" w:rsidR="00642319" w:rsidRPr="003245DE"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vAlign w:val="center"/>
          </w:tcPr>
          <w:p w14:paraId="55582A8E" w14:textId="0942AC1B"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QP0</w:t>
            </w:r>
          </w:p>
        </w:tc>
        <w:tc>
          <w:tcPr>
            <w:tcW w:w="1170" w:type="dxa"/>
            <w:vAlign w:val="center"/>
          </w:tcPr>
          <w:p w14:paraId="326562D4" w14:textId="5DD12AB9"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QP1</w:t>
            </w:r>
          </w:p>
        </w:tc>
        <w:tc>
          <w:tcPr>
            <w:tcW w:w="1170" w:type="dxa"/>
            <w:vAlign w:val="center"/>
          </w:tcPr>
          <w:p w14:paraId="768D1F4D" w14:textId="3C60EDC6"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QP2</w:t>
            </w:r>
          </w:p>
        </w:tc>
        <w:tc>
          <w:tcPr>
            <w:tcW w:w="1170" w:type="dxa"/>
            <w:vAlign w:val="center"/>
          </w:tcPr>
          <w:p w14:paraId="6C6CF3AE" w14:textId="6D8E945A"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QP3</w:t>
            </w:r>
          </w:p>
        </w:tc>
        <w:tc>
          <w:tcPr>
            <w:tcW w:w="1170" w:type="dxa"/>
            <w:vAlign w:val="center"/>
          </w:tcPr>
          <w:p w14:paraId="57DB9223" w14:textId="11DE2F38"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QP4</w:t>
            </w:r>
          </w:p>
        </w:tc>
        <w:tc>
          <w:tcPr>
            <w:tcW w:w="1185" w:type="dxa"/>
            <w:vAlign w:val="center"/>
          </w:tcPr>
          <w:p w14:paraId="5FE331C4" w14:textId="13C627D3"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QP5</w:t>
            </w:r>
          </w:p>
        </w:tc>
      </w:tr>
      <w:tr w:rsidR="007F4B05" w:rsidRPr="003245DE" w14:paraId="280D129E" w14:textId="77777777" w:rsidTr="00856061">
        <w:trPr>
          <w:jc w:val="center"/>
        </w:trPr>
        <w:tc>
          <w:tcPr>
            <w:tcW w:w="1885" w:type="dxa"/>
            <w:vAlign w:val="center"/>
          </w:tcPr>
          <w:p w14:paraId="762E2CC7"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OpenImageV6</w:t>
            </w:r>
          </w:p>
        </w:tc>
        <w:tc>
          <w:tcPr>
            <w:tcW w:w="1260" w:type="dxa"/>
            <w:vAlign w:val="center"/>
          </w:tcPr>
          <w:p w14:paraId="7C49D32E" w14:textId="24C6C03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37377A9B" w14:textId="71E7C388"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66675F8D" w14:textId="47851C55"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1FED8A78" w14:textId="256BD57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27938F4F" w14:textId="784A305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09E16C86" w14:textId="2AD0F5D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67E32991" w14:textId="77777777" w:rsidTr="00856061">
        <w:trPr>
          <w:jc w:val="center"/>
        </w:trPr>
        <w:tc>
          <w:tcPr>
            <w:tcW w:w="1885" w:type="dxa"/>
            <w:vAlign w:val="center"/>
          </w:tcPr>
          <w:p w14:paraId="18900B3F"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lastRenderedPageBreak/>
              <w:t>FLIR (IR)</w:t>
            </w:r>
          </w:p>
        </w:tc>
        <w:tc>
          <w:tcPr>
            <w:tcW w:w="1260" w:type="dxa"/>
            <w:vAlign w:val="center"/>
          </w:tcPr>
          <w:p w14:paraId="1F936855" w14:textId="4DCD39D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516587F" w14:textId="5530B3C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754DF53F" w14:textId="486D24B1"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6AFF80C9" w14:textId="1E2586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4C9FF0BE" w14:textId="20B3FA6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132E0785" w14:textId="58A613A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41AD60A3" w14:textId="77777777" w:rsidTr="00856061">
        <w:trPr>
          <w:jc w:val="center"/>
        </w:trPr>
        <w:tc>
          <w:tcPr>
            <w:tcW w:w="1885" w:type="dxa"/>
            <w:vAlign w:val="center"/>
          </w:tcPr>
          <w:p w14:paraId="10BE9EFB"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TVD-I</w:t>
            </w:r>
          </w:p>
        </w:tc>
        <w:tc>
          <w:tcPr>
            <w:tcW w:w="1260" w:type="dxa"/>
            <w:vAlign w:val="center"/>
          </w:tcPr>
          <w:p w14:paraId="3989B450" w14:textId="0528AF24"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2D7210C" w14:textId="04D3988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421BCE35" w14:textId="448F191B"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00B50AA7" w14:textId="40C3052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69C6E274" w14:textId="14A8F1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3A1B3AD9" w14:textId="6932228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bl>
    <w:p w14:paraId="129DE9A0" w14:textId="55164A40" w:rsidR="00A341C0" w:rsidRPr="00927972" w:rsidRDefault="00927972">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27972">
        <w:rPr>
          <w:rFonts w:ascii="Times New Roman" w:eastAsia="Malgun Gothic" w:hAnsi="Times New Roman"/>
          <w:b/>
          <w:bCs/>
          <w:kern w:val="32"/>
          <w:sz w:val="32"/>
          <w:szCs w:val="32"/>
          <w:lang w:val="en-CA"/>
        </w:rPr>
        <w:t>Evaluation</w:t>
      </w:r>
    </w:p>
    <w:p w14:paraId="4898D1BE" w14:textId="77777777" w:rsidR="007A7F5C" w:rsidRPr="00211629" w:rsidRDefault="007A7F5C" w:rsidP="00090EF4">
      <w:pPr>
        <w:pStyle w:val="Heading2"/>
        <w:keepLines w:val="0"/>
        <w:widowControl/>
        <w:numPr>
          <w:ilvl w:val="1"/>
          <w:numId w:val="35"/>
        </w:numPr>
        <w:autoSpaceDE/>
        <w:autoSpaceDN/>
        <w:spacing w:before="240" w:after="60" w:line="240" w:lineRule="auto"/>
        <w:ind w:left="576" w:hanging="576"/>
        <w:rPr>
          <w:rFonts w:ascii="Times New Roman" w:eastAsia="Malgun Gothic" w:hAnsi="Times New Roman" w:cs="Times New Roman"/>
          <w:i/>
          <w:iCs/>
          <w:sz w:val="28"/>
          <w:szCs w:val="28"/>
        </w:rPr>
      </w:pPr>
      <w:r w:rsidRPr="00211629">
        <w:rPr>
          <w:rFonts w:ascii="Times New Roman" w:eastAsia="Malgun Gothic" w:hAnsi="Times New Roman" w:cs="Times New Roman"/>
          <w:i/>
          <w:iCs/>
          <w:sz w:val="28"/>
          <w:szCs w:val="28"/>
        </w:rPr>
        <w:t>Evaluation pipeline</w:t>
      </w:r>
    </w:p>
    <w:p w14:paraId="29B33FF0" w14:textId="0769BF73" w:rsidR="007A7F5C" w:rsidRDefault="00BA44FE"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fldChar w:fldCharType="begin"/>
      </w:r>
      <w:r w:rsidRPr="00BA44FE">
        <w:rPr>
          <w:rFonts w:ascii="Times New Roman" w:eastAsia="Malgun Gothic" w:hAnsi="Times New Roman" w:cs="Times New Roman"/>
          <w:lang w:val="en-CA"/>
        </w:rPr>
        <w:instrText xml:space="preserve"> REF _Ref158969624 \h </w:instrText>
      </w:r>
      <w:r>
        <w:rPr>
          <w:rFonts w:ascii="Times New Roman" w:eastAsia="Malgun Gothic" w:hAnsi="Times New Roman" w:cs="Times New Roman"/>
          <w:lang w:val="en-CA"/>
        </w:rPr>
        <w:instrText xml:space="preserve">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1</w:t>
      </w:r>
      <w:r>
        <w:rPr>
          <w:rFonts w:ascii="Times New Roman" w:eastAsia="Malgun Gothic" w:hAnsi="Times New Roman" w:cs="Times New Roman"/>
          <w:lang w:val="en-CA"/>
        </w:rPr>
        <w:fldChar w:fldCharType="end"/>
      </w:r>
      <w:r>
        <w:rPr>
          <w:rFonts w:ascii="Times New Roman" w:eastAsia="Malgun Gothic" w:hAnsi="Times New Roman" w:cs="Times New Roman"/>
          <w:lang w:val="en-CA"/>
        </w:rPr>
        <w:t xml:space="preserve"> and </w:t>
      </w:r>
      <w:r>
        <w:rPr>
          <w:rFonts w:ascii="Times New Roman" w:eastAsia="Malgun Gothic" w:hAnsi="Times New Roman" w:cs="Times New Roman"/>
          <w:lang w:val="en-CA"/>
        </w:rPr>
        <w:fldChar w:fldCharType="begin"/>
      </w:r>
      <w:r>
        <w:rPr>
          <w:rFonts w:ascii="Times New Roman" w:eastAsia="Malgun Gothic" w:hAnsi="Times New Roman" w:cs="Times New Roman"/>
          <w:lang w:val="en-CA"/>
        </w:rPr>
        <w:instrText xml:space="preserve"> REF _Ref158969665 \h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2</w:t>
      </w:r>
      <w:r>
        <w:rPr>
          <w:rFonts w:ascii="Times New Roman" w:eastAsia="Malgun Gothic" w:hAnsi="Times New Roman" w:cs="Times New Roman"/>
          <w:lang w:val="en-CA"/>
        </w:rPr>
        <w:fldChar w:fldCharType="end"/>
      </w:r>
      <w:r w:rsidRPr="00BA44FE">
        <w:rPr>
          <w:rFonts w:ascii="Times New Roman" w:eastAsia="Malgun Gothic" w:hAnsi="Times New Roman" w:cs="Times New Roman"/>
          <w:lang w:val="en-CA"/>
        </w:rPr>
        <w:t xml:space="preserve"> show</w:t>
      </w:r>
      <w:r w:rsidR="007A7F5C" w:rsidRPr="00B04ED9">
        <w:rPr>
          <w:rFonts w:ascii="Times New Roman" w:eastAsia="Malgun Gothic" w:hAnsi="Times New Roman" w:cs="Times New Roman"/>
          <w:lang w:val="en-CA"/>
        </w:rPr>
        <w:t xml:space="preserve"> the </w:t>
      </w:r>
      <w:r w:rsidR="007A7F5C">
        <w:rPr>
          <w:rFonts w:ascii="Times New Roman" w:eastAsia="Malgun Gothic" w:hAnsi="Times New Roman" w:cs="Times New Roman"/>
          <w:lang w:val="en-CA"/>
        </w:rPr>
        <w:t xml:space="preserve">pipeline for </w:t>
      </w:r>
      <w:r w:rsidR="007A7F5C" w:rsidRPr="00B04ED9">
        <w:rPr>
          <w:rFonts w:ascii="Times New Roman" w:eastAsia="Malgun Gothic" w:hAnsi="Times New Roman" w:cs="Times New Roman"/>
          <w:lang w:val="en-CA"/>
        </w:rPr>
        <w:t xml:space="preserve">evaluation </w:t>
      </w:r>
      <w:r w:rsidR="00A17541">
        <w:rPr>
          <w:rFonts w:ascii="Times New Roman" w:eastAsia="Malgun Gothic" w:hAnsi="Times New Roman" w:cs="Times New Roman"/>
          <w:lang w:val="en-CA"/>
        </w:rPr>
        <w:t>of</w:t>
      </w:r>
      <w:r w:rsidR="007A7F5C" w:rsidRPr="00B04ED9">
        <w:rPr>
          <w:rFonts w:ascii="Times New Roman" w:eastAsia="Malgun Gothic" w:hAnsi="Times New Roman" w:cs="Times New Roman"/>
          <w:lang w:val="en-CA"/>
        </w:rPr>
        <w:t xml:space="preserve"> </w:t>
      </w:r>
      <w:r w:rsidR="007A7F5C">
        <w:rPr>
          <w:rFonts w:ascii="Times New Roman" w:eastAsia="Malgun Gothic" w:hAnsi="Times New Roman" w:cs="Times New Roman"/>
          <w:lang w:val="en-CA"/>
        </w:rPr>
        <w:t xml:space="preserve">proposed </w:t>
      </w:r>
      <w:r w:rsidR="007A7F5C" w:rsidRPr="00B04ED9">
        <w:rPr>
          <w:rFonts w:ascii="Times New Roman" w:eastAsia="Malgun Gothic" w:hAnsi="Times New Roman" w:cs="Times New Roman"/>
          <w:lang w:val="en-CA"/>
        </w:rPr>
        <w:t xml:space="preserve">VCM </w:t>
      </w:r>
      <w:r w:rsidR="007A7F5C">
        <w:rPr>
          <w:rFonts w:ascii="Times New Roman" w:eastAsia="Malgun Gothic" w:hAnsi="Times New Roman" w:cs="Times New Roman"/>
          <w:lang w:val="en-CA"/>
        </w:rPr>
        <w:t>technologies</w:t>
      </w:r>
      <w:r w:rsidR="0089561F">
        <w:rPr>
          <w:rFonts w:ascii="Times New Roman" w:eastAsia="Malgun Gothic" w:hAnsi="Times New Roman" w:cs="Times New Roman"/>
          <w:lang w:val="en-CA"/>
        </w:rPr>
        <w:t xml:space="preserve"> for image and video datasets, respectively. These pipelines</w:t>
      </w:r>
      <w:r w:rsidR="00A17541">
        <w:rPr>
          <w:rFonts w:ascii="Times New Roman" w:eastAsia="Malgun Gothic" w:hAnsi="Times New Roman" w:cs="Times New Roman"/>
          <w:lang w:val="en-CA"/>
        </w:rPr>
        <w:t xml:space="preserve"> </w:t>
      </w:r>
      <w:r w:rsidR="00B0060E">
        <w:rPr>
          <w:rFonts w:ascii="Times New Roman" w:eastAsia="Malgun Gothic" w:hAnsi="Times New Roman" w:cs="Times New Roman"/>
          <w:lang w:val="en-CA"/>
        </w:rPr>
        <w:t>consist</w:t>
      </w:r>
      <w:r w:rsidR="00A17541">
        <w:rPr>
          <w:rFonts w:ascii="Times New Roman" w:eastAsia="Malgun Gothic" w:hAnsi="Times New Roman" w:cs="Times New Roman"/>
          <w:lang w:val="en-CA"/>
        </w:rPr>
        <w:t xml:space="preserve"> of</w:t>
      </w:r>
      <w:r w:rsidR="007A7F5C">
        <w:rPr>
          <w:rFonts w:ascii="Times New Roman" w:eastAsia="Malgun Gothic" w:hAnsi="Times New Roman" w:cs="Times New Roman"/>
          <w:lang w:val="en-CA"/>
        </w:rPr>
        <w:t xml:space="preserve"> the following stages:</w:t>
      </w:r>
    </w:p>
    <w:p w14:paraId="5CA8B2D4" w14:textId="40F940D1" w:rsidR="007A7F5C" w:rsidRPr="00211629" w:rsidRDefault="0089561F">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For video datasets, t</w:t>
      </w:r>
      <w:r w:rsidR="007A7F5C" w:rsidRPr="00211629">
        <w:rPr>
          <w:rFonts w:ascii="Times New Roman" w:eastAsia="Malgun Gothic" w:hAnsi="Times New Roman" w:cs="Times New Roman"/>
          <w:lang w:val="en-CA"/>
        </w:rPr>
        <w:t xml:space="preserve">he original </w:t>
      </w:r>
      <w:r w:rsidR="007A7F5C">
        <w:rPr>
          <w:rFonts w:ascii="Times New Roman" w:eastAsia="Malgun Gothic" w:hAnsi="Times New Roman" w:cs="Times New Roman"/>
          <w:lang w:val="en-CA"/>
        </w:rPr>
        <w:t xml:space="preserve">video </w:t>
      </w:r>
      <w:r w:rsidR="00F503C2">
        <w:rPr>
          <w:rFonts w:ascii="Times New Roman" w:eastAsia="Malgun Gothic" w:hAnsi="Times New Roman" w:cs="Times New Roman"/>
          <w:lang w:val="en-CA"/>
        </w:rPr>
        <w:t xml:space="preserve">(in YUV420 format) and </w:t>
      </w:r>
      <w:r>
        <w:rPr>
          <w:rFonts w:ascii="Times New Roman" w:eastAsia="Malgun Gothic" w:hAnsi="Times New Roman" w:cs="Times New Roman"/>
          <w:lang w:val="en-CA"/>
        </w:rPr>
        <w:t xml:space="preserve">for image datasets, </w:t>
      </w:r>
      <w:r w:rsidR="00F503C2">
        <w:rPr>
          <w:rFonts w:ascii="Times New Roman" w:eastAsia="Malgun Gothic" w:hAnsi="Times New Roman" w:cs="Times New Roman"/>
          <w:lang w:val="en-CA"/>
        </w:rPr>
        <w:t xml:space="preserve">images </w:t>
      </w:r>
      <w:r w:rsidR="007A7F5C">
        <w:rPr>
          <w:rFonts w:ascii="Times New Roman" w:eastAsia="Malgun Gothic" w:hAnsi="Times New Roman" w:cs="Times New Roman"/>
          <w:lang w:val="en-CA"/>
        </w:rPr>
        <w:t>(in PNG f</w:t>
      </w:r>
      <w:r w:rsidR="00F503C2">
        <w:rPr>
          <w:rFonts w:ascii="Times New Roman" w:eastAsia="Malgun Gothic" w:hAnsi="Times New Roman" w:cs="Times New Roman"/>
          <w:lang w:val="en-CA"/>
        </w:rPr>
        <w:t>or</w:t>
      </w:r>
      <w:r w:rsidR="007A7F5C">
        <w:rPr>
          <w:rFonts w:ascii="Times New Roman" w:eastAsia="Malgun Gothic" w:hAnsi="Times New Roman" w:cs="Times New Roman"/>
          <w:lang w:val="en-CA"/>
        </w:rPr>
        <w:t>m</w:t>
      </w:r>
      <w:r w:rsidR="00F503C2">
        <w:rPr>
          <w:rFonts w:ascii="Times New Roman" w:eastAsia="Malgun Gothic" w:hAnsi="Times New Roman" w:cs="Times New Roman"/>
          <w:lang w:val="en-CA"/>
        </w:rPr>
        <w:t>at</w:t>
      </w:r>
      <w:r w:rsidR="007A7F5C">
        <w:rPr>
          <w:rFonts w:ascii="Times New Roman" w:eastAsia="Malgun Gothic" w:hAnsi="Times New Roman" w:cs="Times New Roman"/>
          <w:lang w:val="en-CA"/>
        </w:rPr>
        <w:t>)</w:t>
      </w:r>
      <w:r w:rsidR="007A7F5C" w:rsidRPr="00211629">
        <w:rPr>
          <w:rFonts w:ascii="Times New Roman" w:eastAsia="Malgun Gothic" w:hAnsi="Times New Roman" w:cs="Times New Roman"/>
          <w:lang w:val="en-CA"/>
        </w:rPr>
        <w:t xml:space="preserve"> are encoded by the </w:t>
      </w:r>
      <w:r w:rsidR="007A7F5C">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007A7F5C" w:rsidRPr="00211629">
        <w:rPr>
          <w:rFonts w:ascii="Times New Roman" w:eastAsia="Malgun Gothic" w:hAnsi="Times New Roman" w:cs="Times New Roman"/>
          <w:lang w:val="en-CA"/>
        </w:rPr>
        <w:t xml:space="preserve"> encoder into bitstream</w:t>
      </w:r>
      <w:r w:rsidR="007A7F5C">
        <w:rPr>
          <w:rFonts w:ascii="Times New Roman" w:eastAsia="Malgun Gothic" w:hAnsi="Times New Roman" w:cs="Times New Roman"/>
          <w:lang w:val="en-CA"/>
        </w:rPr>
        <w:t>s.</w:t>
      </w:r>
      <w:r w:rsidR="00EF276C" w:rsidRPr="00EF276C">
        <w:rPr>
          <w:rFonts w:ascii="Times New Roman" w:eastAsia="Malgun Gothic" w:hAnsi="Times New Roman" w:cs="Times New Roman"/>
          <w:lang w:val="en-CA"/>
        </w:rPr>
        <w:t xml:space="preserve"> </w:t>
      </w:r>
      <w:r w:rsidR="00EF276C" w:rsidRPr="00967E70">
        <w:rPr>
          <w:rFonts w:ascii="Times New Roman" w:eastAsia="Malgun Gothic" w:hAnsi="Times New Roman" w:cs="Times New Roman"/>
          <w:lang w:val="en-CA"/>
        </w:rPr>
        <w:t xml:space="preserve">Encoding can be </w:t>
      </w:r>
      <w:r w:rsidR="00EF276C">
        <w:rPr>
          <w:rFonts w:ascii="Times New Roman" w:eastAsia="Malgun Gothic" w:hAnsi="Times New Roman" w:cs="Times New Roman"/>
          <w:lang w:val="en-CA"/>
        </w:rPr>
        <w:t>conducted</w:t>
      </w:r>
      <w:r w:rsidR="00EF276C" w:rsidRPr="00967E70">
        <w:rPr>
          <w:rFonts w:ascii="Times New Roman" w:eastAsia="Malgun Gothic" w:hAnsi="Times New Roman" w:cs="Times New Roman"/>
          <w:lang w:val="en-CA"/>
        </w:rPr>
        <w:t xml:space="preserve"> on </w:t>
      </w:r>
      <w:r w:rsidR="00EF276C">
        <w:rPr>
          <w:rFonts w:ascii="Times New Roman" w:eastAsia="Malgun Gothic" w:hAnsi="Times New Roman" w:cs="Times New Roman"/>
          <w:lang w:val="en-CA"/>
        </w:rPr>
        <w:t>one</w:t>
      </w:r>
      <w:r w:rsidR="00EF276C" w:rsidRPr="00967E70">
        <w:rPr>
          <w:rFonts w:ascii="Times New Roman" w:eastAsia="Malgun Gothic" w:hAnsi="Times New Roman" w:cs="Times New Roman"/>
          <w:lang w:val="en-CA"/>
        </w:rPr>
        <w:t xml:space="preserve"> GPU, or </w:t>
      </w:r>
      <w:r w:rsidR="00EF276C">
        <w:rPr>
          <w:rFonts w:ascii="Times New Roman" w:eastAsia="Malgun Gothic" w:hAnsi="Times New Roman" w:cs="Times New Roman"/>
          <w:lang w:val="en-CA"/>
        </w:rPr>
        <w:t>more than one</w:t>
      </w:r>
      <w:r w:rsidR="00EF276C" w:rsidRPr="00967E70">
        <w:rPr>
          <w:rFonts w:ascii="Times New Roman" w:eastAsia="Malgun Gothic" w:hAnsi="Times New Roman" w:cs="Times New Roman"/>
          <w:lang w:val="en-CA"/>
        </w:rPr>
        <w:t xml:space="preserve"> GPUs</w:t>
      </w:r>
      <w:r w:rsidR="00EF276C">
        <w:rPr>
          <w:rFonts w:ascii="Times New Roman" w:eastAsia="Malgun Gothic" w:hAnsi="Times New Roman" w:cs="Times New Roman"/>
          <w:lang w:val="en-CA"/>
        </w:rPr>
        <w:t xml:space="preserve"> simultaneously</w:t>
      </w:r>
      <w:r w:rsidR="00EF276C" w:rsidRPr="00967E70">
        <w:rPr>
          <w:rFonts w:ascii="Times New Roman" w:eastAsia="Malgun Gothic" w:hAnsi="Times New Roman" w:cs="Times New Roman"/>
          <w:lang w:val="en-CA"/>
        </w:rPr>
        <w:t xml:space="preserve">. </w:t>
      </w:r>
      <w:r w:rsidR="00EF276C">
        <w:rPr>
          <w:rFonts w:ascii="Times New Roman" w:eastAsia="Malgun Gothic" w:hAnsi="Times New Roman" w:cs="Times New Roman"/>
          <w:lang w:val="en-CA"/>
        </w:rPr>
        <w:t xml:space="preserve">The scripts for enabling </w:t>
      </w:r>
      <w:r w:rsidR="00EF276C" w:rsidRPr="00967E70">
        <w:rPr>
          <w:rFonts w:ascii="Times New Roman" w:eastAsia="Malgun Gothic" w:hAnsi="Times New Roman" w:cs="Times New Roman"/>
          <w:lang w:val="en-CA"/>
        </w:rPr>
        <w:t xml:space="preserve">multi-GPU </w:t>
      </w:r>
      <w:r w:rsidR="00EF276C">
        <w:rPr>
          <w:rFonts w:ascii="Times New Roman" w:eastAsia="Malgun Gothic" w:hAnsi="Times New Roman" w:cs="Times New Roman"/>
          <w:lang w:val="en-CA"/>
        </w:rPr>
        <w:t>encoding are</w:t>
      </w:r>
      <w:r w:rsidR="00C9587B">
        <w:rPr>
          <w:rFonts w:ascii="Times New Roman" w:eastAsia="Malgun Gothic" w:hAnsi="Times New Roman" w:cs="Times New Roman"/>
          <w:lang w:val="en-CA"/>
        </w:rPr>
        <w:t xml:space="preserve"> </w:t>
      </w:r>
      <w:r w:rsidR="00E707FF">
        <w:rPr>
          <w:rFonts w:ascii="Times New Roman" w:eastAsia="Malgun Gothic" w:hAnsi="Times New Roman" w:cs="Times New Roman"/>
          <w:lang w:val="en-CA"/>
        </w:rPr>
        <w:t>available</w:t>
      </w:r>
      <w:r w:rsidR="00EF276C">
        <w:rPr>
          <w:rFonts w:ascii="Times New Roman" w:eastAsia="Malgun Gothic" w:hAnsi="Times New Roman" w:cs="Times New Roman"/>
          <w:lang w:val="en-CA"/>
        </w:rPr>
        <w:t xml:space="preserve"> </w:t>
      </w:r>
      <w:r w:rsidR="00C6234C">
        <w:rPr>
          <w:rFonts w:ascii="Times New Roman" w:eastAsia="Malgun Gothic" w:hAnsi="Times New Roman" w:cs="Times New Roman"/>
          <w:lang w:val="en-CA"/>
        </w:rPr>
        <w:t xml:space="preserve">at </w:t>
      </w:r>
      <w:r w:rsidR="002C6123" w:rsidRPr="002C6123">
        <w:rPr>
          <w:rFonts w:ascii="Times New Roman" w:eastAsia="Malgun Gothic" w:hAnsi="Times New Roman" w:cs="Times New Roman"/>
          <w:lang w:val="en-CA"/>
        </w:rPr>
        <w:t>https://git.mpeg.expert/MPEG/Video/VCM</w:t>
      </w:r>
      <w:r w:rsidR="007B3019" w:rsidRPr="000B5D31">
        <w:rPr>
          <w:rFonts w:ascii="Times New Roman" w:eastAsia="Malgun Gothic" w:hAnsi="Times New Roman" w:cs="Times New Roman"/>
          <w:lang w:val="en-CA"/>
        </w:rPr>
        <w:t>/VCM-RS/-/blob/main/Scripts/VTM_InnerCodec/run_all.sh</w:t>
      </w:r>
      <w:r w:rsidR="00EF276C" w:rsidRPr="00967E70">
        <w:rPr>
          <w:rFonts w:ascii="Times New Roman" w:eastAsia="Malgun Gothic" w:hAnsi="Times New Roman" w:cs="Times New Roman"/>
          <w:lang w:val="en-CA"/>
        </w:rPr>
        <w:t>.</w:t>
      </w:r>
    </w:p>
    <w:p w14:paraId="4EE14449" w14:textId="7B433549" w:rsidR="007A7F5C" w:rsidRPr="00211629"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 xml:space="preserve">Bitstreams are </w:t>
      </w:r>
      <w:r w:rsidRPr="00211629">
        <w:rPr>
          <w:rFonts w:ascii="Times New Roman" w:eastAsia="Malgun Gothic" w:hAnsi="Times New Roman" w:cs="Times New Roman"/>
          <w:lang w:val="en-CA"/>
        </w:rPr>
        <w:t xml:space="preserve">decoded by the </w:t>
      </w:r>
      <w:r>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Pr="00211629">
        <w:rPr>
          <w:rFonts w:ascii="Times New Roman" w:eastAsia="Malgun Gothic" w:hAnsi="Times New Roman" w:cs="Times New Roman"/>
          <w:lang w:val="en-CA"/>
        </w:rPr>
        <w:t xml:space="preserve"> decoder to </w:t>
      </w:r>
      <w:r>
        <w:rPr>
          <w:rFonts w:ascii="Times New Roman" w:eastAsia="Malgun Gothic" w:hAnsi="Times New Roman" w:cs="Times New Roman"/>
          <w:lang w:val="en-CA"/>
        </w:rPr>
        <w:t>produce decoded</w:t>
      </w:r>
      <w:r w:rsidRPr="00211629">
        <w:rPr>
          <w:rFonts w:ascii="Times New Roman" w:eastAsia="Malgun Gothic" w:hAnsi="Times New Roman" w:cs="Times New Roman"/>
          <w:lang w:val="en-CA"/>
        </w:rPr>
        <w:t xml:space="preserve"> video</w:t>
      </w:r>
      <w:r>
        <w:rPr>
          <w:rFonts w:ascii="Times New Roman" w:eastAsia="Malgun Gothic" w:hAnsi="Times New Roman" w:cs="Times New Roman"/>
          <w:lang w:val="en-CA"/>
        </w:rPr>
        <w:t xml:space="preserve"> </w:t>
      </w:r>
      <w:r w:rsidR="00F503C2">
        <w:rPr>
          <w:rFonts w:ascii="Times New Roman" w:eastAsia="Malgun Gothic" w:hAnsi="Times New Roman" w:cs="Times New Roman"/>
          <w:lang w:val="en-CA"/>
        </w:rPr>
        <w:t xml:space="preserve">(in YUV420 format) and images </w:t>
      </w:r>
      <w:r>
        <w:rPr>
          <w:rFonts w:ascii="Times New Roman" w:eastAsia="Malgun Gothic" w:hAnsi="Times New Roman" w:cs="Times New Roman"/>
          <w:lang w:val="en-CA"/>
        </w:rPr>
        <w:t>(in PNG form</w:t>
      </w:r>
      <w:r w:rsidR="004D14E1">
        <w:rPr>
          <w:rFonts w:ascii="Times New Roman" w:eastAsia="Malgun Gothic" w:hAnsi="Times New Roman" w:cs="Times New Roman"/>
          <w:lang w:val="en-CA"/>
        </w:rPr>
        <w:t>at</w:t>
      </w:r>
      <w:r>
        <w:rPr>
          <w:rFonts w:ascii="Times New Roman" w:eastAsia="Malgun Gothic" w:hAnsi="Times New Roman" w:cs="Times New Roman"/>
          <w:lang w:val="en-CA"/>
        </w:rPr>
        <w:t>)</w:t>
      </w:r>
      <w:r w:rsidRPr="00211629">
        <w:rPr>
          <w:rFonts w:ascii="Times New Roman" w:eastAsia="Malgun Gothic" w:hAnsi="Times New Roman" w:cs="Times New Roman"/>
          <w:lang w:val="en-CA"/>
        </w:rPr>
        <w:t>.</w:t>
      </w:r>
    </w:p>
    <w:p w14:paraId="3305731F" w14:textId="0D63E143" w:rsidR="007A7F5C" w:rsidRPr="00FB798F" w:rsidRDefault="00E85B51">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For video datasets, t</w:t>
      </w:r>
      <w:r w:rsidR="007A7F5C" w:rsidRPr="00211629">
        <w:rPr>
          <w:rFonts w:ascii="Times New Roman" w:eastAsia="SimSun" w:hAnsi="Times New Roman" w:cs="Times New Roman"/>
          <w:bCs/>
          <w:lang w:eastAsia="zh-CN"/>
        </w:rPr>
        <w:t xml:space="preserve">he task </w:t>
      </w:r>
      <w:r w:rsidR="007A7F5C" w:rsidRPr="00FB798F">
        <w:rPr>
          <w:rFonts w:ascii="Times New Roman" w:eastAsia="SimSun" w:hAnsi="Times New Roman" w:cs="Times New Roman"/>
          <w:bCs/>
          <w:lang w:eastAsia="zh-CN"/>
        </w:rPr>
        <w:t xml:space="preserve">network is performed using the decoded </w:t>
      </w:r>
      <w:r w:rsidR="00F503C2">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 xml:space="preserve">after conversion from YUV420 to PNG format. For image </w:t>
      </w:r>
      <w:r w:rsidR="004040D9">
        <w:rPr>
          <w:rFonts w:ascii="Times New Roman" w:eastAsia="SimSun" w:hAnsi="Times New Roman" w:cs="Times New Roman"/>
          <w:bCs/>
          <w:lang w:eastAsia="zh-CN"/>
        </w:rPr>
        <w:t>datasets</w:t>
      </w:r>
      <w:r>
        <w:rPr>
          <w:rFonts w:ascii="Times New Roman" w:eastAsia="SimSun" w:hAnsi="Times New Roman" w:cs="Times New Roman"/>
          <w:bCs/>
          <w:lang w:eastAsia="zh-CN"/>
        </w:rPr>
        <w:t xml:space="preserve"> decoded </w:t>
      </w:r>
      <w:r w:rsidR="007A7F5C" w:rsidRPr="00FB798F">
        <w:rPr>
          <w:rFonts w:ascii="Times New Roman" w:eastAsia="SimSun" w:hAnsi="Times New Roman" w:cs="Times New Roman"/>
          <w:bCs/>
          <w:lang w:eastAsia="zh-CN"/>
        </w:rPr>
        <w:t xml:space="preserve">PNGs </w:t>
      </w:r>
      <w:r>
        <w:rPr>
          <w:rFonts w:ascii="Times New Roman" w:eastAsia="SimSun" w:hAnsi="Times New Roman" w:cs="Times New Roman"/>
          <w:bCs/>
          <w:lang w:eastAsia="zh-CN"/>
        </w:rPr>
        <w:t xml:space="preserve">are directly supplied to the task network </w:t>
      </w:r>
      <w:r w:rsidR="007A7F5C" w:rsidRPr="00FB798F">
        <w:rPr>
          <w:rFonts w:ascii="Times New Roman" w:eastAsia="SimSun" w:hAnsi="Times New Roman" w:cs="Times New Roman"/>
          <w:bCs/>
          <w:lang w:eastAsia="zh-CN"/>
        </w:rPr>
        <w:t>to produce a task network output</w:t>
      </w:r>
      <w:r w:rsidR="00C81A58">
        <w:rPr>
          <w:rFonts w:ascii="Times New Roman" w:eastAsia="SimSun" w:hAnsi="Times New Roman" w:cs="Times New Roman"/>
          <w:bCs/>
          <w:lang w:eastAsia="zh-CN"/>
        </w:rPr>
        <w:t>.</w:t>
      </w:r>
    </w:p>
    <w:p w14:paraId="731E347D" w14:textId="160A1017" w:rsidR="007A7F5C"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A task evaluat</w:t>
      </w:r>
      <w:r w:rsidR="00C81A58">
        <w:rPr>
          <w:rFonts w:ascii="Times New Roman" w:eastAsia="SimSun" w:hAnsi="Times New Roman" w:cs="Times New Roman"/>
          <w:bCs/>
          <w:lang w:eastAsia="zh-CN"/>
        </w:rPr>
        <w:t>or</w:t>
      </w:r>
      <w:r>
        <w:rPr>
          <w:rFonts w:ascii="Times New Roman" w:eastAsia="SimSun" w:hAnsi="Times New Roman" w:cs="Times New Roman"/>
          <w:bCs/>
          <w:lang w:eastAsia="zh-CN"/>
        </w:rPr>
        <w:t xml:space="preserve"> produces a task result using the task network output and the ground truth.</w:t>
      </w:r>
    </w:p>
    <w:p w14:paraId="68D0A382" w14:textId="3C08DD73" w:rsidR="007A7F5C" w:rsidRPr="003F24BA"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sidRPr="003F24BA">
        <w:rPr>
          <w:rFonts w:ascii="Times New Roman" w:eastAsia="SimSun" w:hAnsi="Times New Roman" w:cs="Times New Roman"/>
          <w:bCs/>
          <w:lang w:eastAsia="zh-CN"/>
        </w:rPr>
        <w:t>A</w:t>
      </w:r>
      <w:r w:rsidR="00C81A58">
        <w:rPr>
          <w:rFonts w:ascii="Times New Roman" w:eastAsia="SimSun" w:hAnsi="Times New Roman" w:cs="Times New Roman"/>
          <w:bCs/>
          <w:lang w:eastAsia="zh-CN"/>
        </w:rPr>
        <w:t xml:space="preserve">n objective visual </w:t>
      </w:r>
      <w:r w:rsidRPr="003F24BA">
        <w:rPr>
          <w:rFonts w:ascii="Times New Roman" w:eastAsia="SimSun" w:hAnsi="Times New Roman" w:cs="Times New Roman"/>
          <w:bCs/>
          <w:lang w:eastAsia="zh-CN"/>
        </w:rPr>
        <w:t xml:space="preserve">evaluator produces </w:t>
      </w:r>
      <w:r w:rsidR="00B40539" w:rsidRPr="000B5D31">
        <w:rPr>
          <w:rFonts w:ascii="Times New Roman" w:eastAsia="SimSun" w:hAnsi="Times New Roman" w:cs="Times New Roman"/>
          <w:bCs/>
          <w:lang w:eastAsia="zh-CN"/>
        </w:rPr>
        <w:t xml:space="preserve">Y-PSNR, U-PSNR, V-PSNR, and RGB-PSNR results </w:t>
      </w:r>
      <w:r w:rsidRPr="003F24BA">
        <w:rPr>
          <w:rFonts w:ascii="Times New Roman" w:eastAsia="SimSun" w:hAnsi="Times New Roman" w:cs="Times New Roman"/>
          <w:bCs/>
          <w:lang w:eastAsia="zh-CN"/>
        </w:rPr>
        <w:t>using the decoded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and the original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w:t>
      </w:r>
    </w:p>
    <w:p w14:paraId="37FA506F" w14:textId="05D1B217" w:rsidR="0089561F" w:rsidRDefault="005412C1" w:rsidP="00090EF4">
      <w:pPr>
        <w:pStyle w:val="ListParagraph"/>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lang w:val="en-CA" w:eastAsia="zh-CN"/>
        </w:rPr>
      </w:pPr>
      <w:r>
        <w:rPr>
          <w:rFonts w:ascii="Times New Roman" w:eastAsia="SimSun" w:hAnsi="Times New Roman" w:cs="Times New Roman"/>
          <w:noProof/>
          <w:lang w:val="en-CA" w:eastAsia="zh-CN"/>
        </w:rPr>
        <w:drawing>
          <wp:inline distT="0" distB="0" distL="0" distR="0" wp14:anchorId="2DB26CF7" wp14:editId="46ACB3A8">
            <wp:extent cx="5669280" cy="15087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69280" cy="1508760"/>
                    </a:xfrm>
                    <a:prstGeom prst="rect">
                      <a:avLst/>
                    </a:prstGeom>
                    <a:noFill/>
                  </pic:spPr>
                </pic:pic>
              </a:graphicData>
            </a:graphic>
          </wp:inline>
        </w:drawing>
      </w:r>
    </w:p>
    <w:p w14:paraId="58A9C172" w14:textId="549067A0" w:rsidR="00BA44FE" w:rsidRPr="00BA44FE" w:rsidRDefault="00BA44FE" w:rsidP="00BA44FE">
      <w:pPr>
        <w:pStyle w:val="Caption"/>
        <w:rPr>
          <w:rFonts w:eastAsia="SimSun"/>
          <w:b w:val="0"/>
          <w:bCs w:val="0"/>
          <w:sz w:val="22"/>
          <w:szCs w:val="22"/>
          <w:lang w:val="en-CA" w:eastAsia="zh-CN"/>
        </w:rPr>
      </w:pPr>
      <w:bookmarkStart w:id="294" w:name="_Ref158969624"/>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Pr>
          <w:b w:val="0"/>
          <w:bCs w:val="0"/>
          <w:noProof/>
          <w:sz w:val="22"/>
          <w:szCs w:val="22"/>
        </w:rPr>
        <w:t>1</w:t>
      </w:r>
      <w:r w:rsidRPr="00BA44FE">
        <w:rPr>
          <w:b w:val="0"/>
          <w:bCs w:val="0"/>
          <w:sz w:val="22"/>
          <w:szCs w:val="22"/>
        </w:rPr>
        <w:fldChar w:fldCharType="end"/>
      </w:r>
      <w:bookmarkEnd w:id="294"/>
      <w:r w:rsidRPr="00BA44FE">
        <w:rPr>
          <w:b w:val="0"/>
          <w:bCs w:val="0"/>
          <w:sz w:val="22"/>
          <w:szCs w:val="22"/>
        </w:rPr>
        <w:t>. Pipeline of VCM evaluation framework for video datasets.</w:t>
      </w:r>
    </w:p>
    <w:p w14:paraId="726A0B87" w14:textId="77777777" w:rsidR="004040D9" w:rsidRPr="00B04ED9" w:rsidRDefault="004040D9" w:rsidP="00090EF4">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lang w:val="en-CA"/>
        </w:rPr>
      </w:pPr>
      <w:r>
        <w:rPr>
          <w:rFonts w:ascii="Times New Roman" w:eastAsia="Malgun Gothic" w:hAnsi="Times New Roman" w:cs="Times New Roman"/>
          <w:noProof/>
          <w:lang w:val="en-CA"/>
        </w:rPr>
        <w:drawing>
          <wp:inline distT="0" distB="0" distL="0" distR="0" wp14:anchorId="392F95ED" wp14:editId="4654217E">
            <wp:extent cx="5435751" cy="18792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514662" cy="1906523"/>
                    </a:xfrm>
                    <a:prstGeom prst="rect">
                      <a:avLst/>
                    </a:prstGeom>
                    <a:noFill/>
                  </pic:spPr>
                </pic:pic>
              </a:graphicData>
            </a:graphic>
          </wp:inline>
        </w:drawing>
      </w:r>
    </w:p>
    <w:p w14:paraId="19A664FC" w14:textId="51B99C99" w:rsidR="00BA44FE" w:rsidRPr="00BA44FE" w:rsidRDefault="00BA44FE" w:rsidP="00BA44FE">
      <w:pPr>
        <w:pStyle w:val="Caption"/>
        <w:rPr>
          <w:rFonts w:eastAsia="SimSun"/>
          <w:b w:val="0"/>
          <w:bCs w:val="0"/>
          <w:sz w:val="22"/>
          <w:szCs w:val="22"/>
          <w:lang w:val="en-CA" w:eastAsia="zh-CN"/>
        </w:rPr>
      </w:pPr>
      <w:bookmarkStart w:id="295" w:name="_Ref158969665"/>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sidRPr="00BA44FE">
        <w:rPr>
          <w:b w:val="0"/>
          <w:bCs w:val="0"/>
          <w:noProof/>
          <w:sz w:val="22"/>
          <w:szCs w:val="22"/>
        </w:rPr>
        <w:t>2</w:t>
      </w:r>
      <w:r w:rsidRPr="00BA44FE">
        <w:rPr>
          <w:b w:val="0"/>
          <w:bCs w:val="0"/>
          <w:sz w:val="22"/>
          <w:szCs w:val="22"/>
        </w:rPr>
        <w:fldChar w:fldCharType="end"/>
      </w:r>
      <w:bookmarkEnd w:id="295"/>
      <w:r w:rsidRPr="00BA44FE">
        <w:rPr>
          <w:b w:val="0"/>
          <w:bCs w:val="0"/>
          <w:sz w:val="22"/>
          <w:szCs w:val="22"/>
        </w:rPr>
        <w:t>. Pipeline of VCM evaluation framework for image datasets.</w:t>
      </w:r>
    </w:p>
    <w:p w14:paraId="48EB5E7C" w14:textId="61CB8FA4" w:rsidR="004040D9" w:rsidRDefault="004040D9" w:rsidP="004040D9">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video dataset pipeline of Fig. 1 is applied to the following datasets:</w:t>
      </w:r>
    </w:p>
    <w:p w14:paraId="0894A3CD" w14:textId="77777777" w:rsidR="004040D9" w:rsidRPr="00762E1D"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lastRenderedPageBreak/>
        <w:t>SFU-HW Dataset</w:t>
      </w:r>
    </w:p>
    <w:p w14:paraId="495CA067" w14:textId="77777777" w:rsidR="004040D9"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ins w:id="296" w:author="Chris Rosewarne (Canon)" w:date="2024-11-12T11:28:00Z"/>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(TVD)</w:t>
      </w:r>
    </w:p>
    <w:p w14:paraId="6E822D4B" w14:textId="0E10DAA4" w:rsidR="00A22F96" w:rsidRPr="005412C1" w:rsidRDefault="00A22F96"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ins w:id="297" w:author="Chris Rosewarne (Canon)" w:date="2024-11-12T11:28:00Z">
        <w:r>
          <w:rPr>
            <w:rFonts w:ascii="Times New Roman" w:eastAsia="SimSun" w:hAnsi="Times New Roman" w:cs="Times New Roman"/>
            <w:bCs/>
            <w:lang w:val="en-CA" w:eastAsia="zh-CN"/>
          </w:rPr>
          <w:t>PandaSet</w:t>
        </w:r>
      </w:ins>
      <w:proofErr w:type="spellEnd"/>
    </w:p>
    <w:p w14:paraId="6E3B009A" w14:textId="59527E3D"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The image dataset pipeline of Fig. </w:t>
      </w:r>
      <w:r w:rsidR="004040D9">
        <w:rPr>
          <w:rFonts w:ascii="Times New Roman" w:eastAsia="SimSun" w:hAnsi="Times New Roman" w:cs="Times New Roman"/>
          <w:bCs/>
          <w:lang w:val="en-CA" w:eastAsia="zh-CN"/>
        </w:rPr>
        <w:t>2</w:t>
      </w:r>
      <w:r>
        <w:rPr>
          <w:rFonts w:ascii="Times New Roman" w:eastAsia="SimSun" w:hAnsi="Times New Roman" w:cs="Times New Roman"/>
          <w:bCs/>
          <w:lang w:val="en-CA" w:eastAsia="zh-CN"/>
        </w:rPr>
        <w:t xml:space="preserve"> is applied to the following datasets:</w:t>
      </w:r>
    </w:p>
    <w:p w14:paraId="49EE6EBD"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(Image)</w:t>
      </w:r>
    </w:p>
    <w:p w14:paraId="5B1B1B88"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sidRPr="00762E1D">
        <w:rPr>
          <w:rFonts w:ascii="Times New Roman" w:eastAsia="SimSun" w:hAnsi="Times New Roman" w:cs="Times New Roman"/>
          <w:bCs/>
          <w:lang w:val="en-CA" w:eastAsia="zh-CN"/>
        </w:rPr>
        <w:t>OpenImages</w:t>
      </w:r>
      <w:proofErr w:type="spellEnd"/>
      <w:r w:rsidRPr="00762E1D">
        <w:rPr>
          <w:rFonts w:ascii="Times New Roman" w:eastAsia="SimSun" w:hAnsi="Times New Roman" w:cs="Times New Roman"/>
          <w:bCs/>
          <w:lang w:val="en-CA" w:eastAsia="zh-CN"/>
        </w:rPr>
        <w:t xml:space="preserve"> v6</w:t>
      </w:r>
    </w:p>
    <w:p w14:paraId="39FC0633"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FLIR</w:t>
      </w:r>
    </w:p>
    <w:p w14:paraId="2CF34638" w14:textId="0003A703" w:rsidR="00677B75" w:rsidRDefault="005412C1" w:rsidP="005412C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Note that the SFU-HW videos are provided in YUV420 format</w:t>
      </w:r>
      <w:r w:rsidR="007E1922">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while </w:t>
      </w:r>
      <w:r w:rsidR="00F66A34">
        <w:rPr>
          <w:rFonts w:ascii="Times New Roman" w:eastAsia="SimSun" w:hAnsi="Times New Roman" w:cs="Times New Roman"/>
          <w:bCs/>
          <w:lang w:val="en-CA" w:eastAsia="zh-CN"/>
        </w:rPr>
        <w:t>the TVD videos are provided in MP4 format</w:t>
      </w:r>
      <w:r w:rsidR="007E1922">
        <w:rPr>
          <w:rFonts w:ascii="Times New Roman" w:eastAsia="SimSun" w:hAnsi="Times New Roman" w:cs="Times New Roman"/>
          <w:bCs/>
          <w:lang w:val="en-CA" w:eastAsia="zh-CN"/>
        </w:rPr>
        <w:t xml:space="preserve"> and</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require </w:t>
      </w:r>
      <w:r w:rsidR="00F66A34">
        <w:rPr>
          <w:rFonts w:ascii="Times New Roman" w:eastAsia="SimSun" w:hAnsi="Times New Roman" w:cs="Times New Roman"/>
          <w:bCs/>
          <w:lang w:val="en-CA" w:eastAsia="zh-CN"/>
        </w:rPr>
        <w:t>conversion to YUV420 before encoding by VCM</w:t>
      </w:r>
      <w:r w:rsidR="002C6123">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RS</w:t>
      </w:r>
      <w:r>
        <w:rPr>
          <w:rFonts w:ascii="Times New Roman" w:eastAsia="SimSun" w:hAnsi="Times New Roman" w:cs="Times New Roman"/>
          <w:bCs/>
          <w:lang w:val="en-CA" w:eastAsia="zh-CN"/>
        </w:rPr>
        <w:t>.</w:t>
      </w:r>
    </w:p>
    <w:p w14:paraId="765E4271" w14:textId="647CCAB6" w:rsidR="00677B75" w:rsidRPr="00605A43" w:rsidRDefault="00677B75" w:rsidP="00677B7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bCs/>
          <w:lang w:val="en-CA"/>
        </w:rPr>
        <w:t>FFmpeg</w:t>
      </w:r>
      <w:proofErr w:type="spellEnd"/>
      <w:r w:rsidRPr="00605A43">
        <w:rPr>
          <w:rFonts w:ascii="Times New Roman" w:eastAsia="Malgun Gothic" w:hAnsi="Times New Roman" w:cs="Times New Roman"/>
          <w:bCs/>
          <w:lang w:val="en-CA"/>
        </w:rPr>
        <w:t xml:space="preserve"> [3]</w:t>
      </w:r>
      <w:r>
        <w:rPr>
          <w:rFonts w:ascii="Times New Roman" w:eastAsia="Malgun Gothic" w:hAnsi="Times New Roman" w:cs="Times New Roman"/>
          <w:bCs/>
          <w:lang w:val="en-CA"/>
        </w:rPr>
        <w:t xml:space="preserve"> should be used when format conversion is needed </w:t>
      </w:r>
      <w:r w:rsidRPr="00605A43">
        <w:rPr>
          <w:rFonts w:ascii="Times New Roman" w:eastAsia="Malgun Gothic" w:hAnsi="Times New Roman" w:cs="Times New Roman"/>
          <w:bCs/>
          <w:lang w:val="en-CA"/>
        </w:rPr>
        <w:t xml:space="preserve">for coding and evaluation. </w:t>
      </w:r>
      <w:r>
        <w:rPr>
          <w:rFonts w:ascii="Times New Roman" w:eastAsia="Malgun Gothic" w:hAnsi="Times New Roman" w:cs="Times New Roman"/>
          <w:bCs/>
          <w:lang w:val="en-CA"/>
        </w:rPr>
        <w:t>Some example command lines are as follows.</w:t>
      </w:r>
    </w:p>
    <w:p w14:paraId="2885D2E2"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proofErr w:type="spellStart"/>
      <w:r w:rsidRPr="00605A43">
        <w:rPr>
          <w:rFonts w:ascii="Times New Roman" w:eastAsia="Malgun Gothic" w:hAnsi="Times New Roman" w:cs="Times New Roman" w:hint="eastAsia"/>
          <w:szCs w:val="20"/>
          <w:lang w:val="en-CA"/>
        </w:rPr>
        <w:t>p</w:t>
      </w:r>
      <w:r w:rsidRPr="00605A43">
        <w:rPr>
          <w:rFonts w:ascii="Times New Roman" w:eastAsia="Malgun Gothic" w:hAnsi="Times New Roman" w:cs="Times New Roman"/>
          <w:szCs w:val="20"/>
          <w:lang w:val="en-CA"/>
        </w:rPr>
        <w:t>ng</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{input.png}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 -</w:t>
      </w:r>
      <w:proofErr w:type="spellStart"/>
      <w:r w:rsidRPr="00605A43">
        <w:rPr>
          <w:rFonts w:ascii="Times New Roman" w:eastAsia="Malgun Gothic" w:hAnsi="Times New Roman" w:cs="Times New Roman"/>
          <w:szCs w:val="20"/>
          <w:lang w:val="en-CA"/>
        </w:rPr>
        <w:t>dst_range</w:t>
      </w:r>
      <w:proofErr w:type="spellEnd"/>
      <w:r w:rsidRPr="00605A43">
        <w:rPr>
          <w:rFonts w:ascii="Times New Roman" w:eastAsia="Malgun Gothic" w:hAnsi="Times New Roman" w:cs="Times New Roman"/>
          <w:szCs w:val="20"/>
          <w:lang w:val="en-CA"/>
        </w:rPr>
        <w:t xml:space="preserve"> 1 {</w:t>
      </w:r>
      <w:proofErr w:type="spellStart"/>
      <w:r w:rsidRPr="00605A43">
        <w:rPr>
          <w:rFonts w:ascii="Times New Roman" w:eastAsia="Malgun Gothic" w:hAnsi="Times New Roman" w:cs="Times New Roman"/>
          <w:szCs w:val="20"/>
          <w:lang w:val="en-CA"/>
        </w:rPr>
        <w:t>output.yuv</w:t>
      </w:r>
      <w:proofErr w:type="spellEnd"/>
      <w:r w:rsidRPr="00605A43">
        <w:rPr>
          <w:rFonts w:ascii="Times New Roman" w:eastAsia="Malgun Gothic" w:hAnsi="Times New Roman" w:cs="Times New Roman"/>
          <w:szCs w:val="20"/>
          <w:lang w:val="en-CA"/>
        </w:rPr>
        <w:t>}</w:t>
      </w:r>
    </w:p>
    <w:p w14:paraId="4671A284" w14:textId="78BB74E2" w:rsidR="00677B75" w:rsidRPr="00D3487A" w:rsidRDefault="00677B75" w:rsidP="00D3487A">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(per frame):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-s {width}x{height}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yuv420p10le -</w:t>
      </w:r>
      <w:proofErr w:type="spellStart"/>
      <w:r w:rsidRPr="00605A43">
        <w:rPr>
          <w:rFonts w:ascii="Times New Roman" w:eastAsia="Malgun Gothic" w:hAnsi="Times New Roman" w:cs="Times New Roman"/>
          <w:szCs w:val="20"/>
          <w:lang w:val="en-CA"/>
        </w:rPr>
        <w:t>i</w:t>
      </w:r>
      <w:proofErr w:type="spellEnd"/>
      <w:r w:rsidRPr="00605A43">
        <w:rPr>
          <w:rFonts w:ascii="Times New Roman" w:hAnsi="Times New Roman" w:cs="Times New Roman"/>
        </w:rPr>
        <w:t xml:space="preserve"> {</w:t>
      </w:r>
      <w:proofErr w:type="spellStart"/>
      <w:r w:rsidRPr="00605A43">
        <w:rPr>
          <w:rFonts w:ascii="Times New Roman" w:hAnsi="Times New Roman" w:cs="Times New Roman"/>
        </w:rPr>
        <w:t>input.yuv</w:t>
      </w:r>
      <w:proofErr w:type="spellEnd"/>
      <w:r w:rsidRPr="00605A43">
        <w:rPr>
          <w:rFonts w:ascii="Times New Roman" w:hAnsi="Times New Roman" w:cs="Times New Roman"/>
        </w:rPr>
        <w:t>} -</w:t>
      </w:r>
      <w:proofErr w:type="spellStart"/>
      <w:r w:rsidRPr="00605A43">
        <w:rPr>
          <w:rFonts w:ascii="Times New Roman" w:hAnsi="Times New Roman" w:cs="Times New Roman"/>
        </w:rPr>
        <w:t>vsync</w:t>
      </w:r>
      <w:proofErr w:type="spellEnd"/>
      <w:r w:rsidRPr="00605A43">
        <w:rPr>
          <w:rFonts w:ascii="Times New Roman" w:hAnsi="Times New Roman" w:cs="Times New Roman"/>
        </w:rPr>
        <w:t xml:space="preserve"> 1 -y -</w:t>
      </w:r>
      <w:proofErr w:type="spellStart"/>
      <w:r w:rsidRPr="00605A43">
        <w:rPr>
          <w:rFonts w:ascii="Times New Roman" w:hAnsi="Times New Roman" w:cs="Times New Roman"/>
        </w:rPr>
        <w:t>pix_fmt</w:t>
      </w:r>
      <w:proofErr w:type="spellEnd"/>
      <w:r w:rsidRPr="00605A43">
        <w:rPr>
          <w:rFonts w:ascii="Times New Roman" w:hAnsi="Times New Roman" w:cs="Times New Roman"/>
        </w:rPr>
        <w:t xml:space="preserve"> rgb24 {</w:t>
      </w:r>
      <w:proofErr w:type="spellStart"/>
      <w:r w:rsidRPr="00605A43">
        <w:rPr>
          <w:rFonts w:ascii="Times New Roman" w:hAnsi="Times New Roman" w:cs="Times New Roman"/>
        </w:rPr>
        <w:t>outputPngfolder</w:t>
      </w:r>
      <w:proofErr w:type="spellEnd"/>
      <w:r w:rsidRPr="00605A43">
        <w:rPr>
          <w:rFonts w:ascii="Times New Roman" w:hAnsi="Times New Roman" w:cs="Times New Roman"/>
        </w:rPr>
        <w:t>}/%06d.png</w:t>
      </w:r>
    </w:p>
    <w:p w14:paraId="71BC36B8" w14:textId="77777777" w:rsidR="00A27DFE"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Task networks</w:t>
      </w:r>
    </w:p>
    <w:p w14:paraId="0FC0EB4E" w14:textId="7863B75D"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detection</w:t>
      </w:r>
    </w:p>
    <w:p w14:paraId="4D63973E" w14:textId="49836D91" w:rsidR="00DF08DD" w:rsidRDefault="00DF08DD"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val="en-CA" w:eastAsia="zh-CN"/>
        </w:rPr>
        <w:t xml:space="preserve">The following network </w:t>
      </w:r>
      <w:r>
        <w:rPr>
          <w:rFonts w:ascii="Times New Roman" w:eastAsia="SimSun" w:hAnsi="Times New Roman" w:cs="Times New Roman"/>
          <w:bCs/>
          <w:lang w:eastAsia="zh-CN"/>
        </w:rPr>
        <w:t xml:space="preserve">architecture </w:t>
      </w:r>
      <w:r w:rsidR="007413E0">
        <w:rPr>
          <w:rFonts w:ascii="Times New Roman" w:eastAsia="SimSun" w:hAnsi="Times New Roman" w:cs="Times New Roman"/>
          <w:bCs/>
          <w:lang w:eastAsia="zh-CN"/>
        </w:rPr>
        <w:t>is</w:t>
      </w:r>
      <w:r>
        <w:rPr>
          <w:rFonts w:ascii="Times New Roman" w:eastAsia="SimSun" w:hAnsi="Times New Roman" w:cs="Times New Roman"/>
          <w:bCs/>
          <w:lang w:eastAsia="zh-CN"/>
        </w:rPr>
        <w:t xml:space="preserve"> used for the evaluation of object detection task.</w:t>
      </w:r>
    </w:p>
    <w:p w14:paraId="13FD35D6" w14:textId="237B5081" w:rsidR="00DF08DD" w:rsidRPr="007413E0" w:rsidRDefault="00DF08DD">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Faster R-CNN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_Ref123159601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[3]</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xml:space="preserve"> X101-FPN (part of Facebook AI Research’s Detectron2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_Ref123159610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[4]</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w:t>
      </w:r>
    </w:p>
    <w:p w14:paraId="1BF108C9" w14:textId="3AD66BB2" w:rsidR="005222FE" w:rsidRPr="007413E0" w:rsidRDefault="00DF08DD" w:rsidP="007413E0">
      <w:pPr>
        <w:widowControl/>
        <w:autoSpaceDE/>
        <w:autoSpaceDN/>
        <w:spacing w:before="120" w:after="120"/>
        <w:contextualSpacing/>
        <w:jc w:val="both"/>
        <w:rPr>
          <w:rFonts w:ascii="Times New Roman" w:hAnsi="Times New Roman" w:cs="Times New Roman"/>
        </w:rPr>
      </w:pPr>
      <w:r w:rsidRPr="00BF587E">
        <w:rPr>
          <w:rFonts w:ascii="Times New Roman" w:eastAsia="SimSun" w:hAnsi="Times New Roman" w:cs="Times New Roman" w:hint="eastAsia"/>
          <w:lang w:eastAsia="zh-CN"/>
        </w:rPr>
        <w:t>M</w:t>
      </w:r>
      <w:r w:rsidRPr="00BF587E">
        <w:rPr>
          <w:rFonts w:ascii="Times New Roman" w:eastAsia="SimSun" w:hAnsi="Times New Roman" w:cs="Times New Roman"/>
          <w:lang w:eastAsia="zh-CN"/>
        </w:rPr>
        <w:t xml:space="preserve">odel parameters file is ‘model_final_68b088.pkl’ available </w:t>
      </w:r>
      <w:hyperlink r:id="rId27" w:history="1">
        <w:r w:rsidRPr="00BF587E">
          <w:rPr>
            <w:rStyle w:val="Hyperlink"/>
            <w:rFonts w:ascii="Times New Roman" w:eastAsia="SimSun" w:hAnsi="Times New Roman" w:cs="Times New Roman"/>
            <w:lang w:eastAsia="zh-CN"/>
          </w:rPr>
          <w:t>here</w:t>
        </w:r>
      </w:hyperlink>
      <w:r w:rsidRPr="00BF587E">
        <w:rPr>
          <w:rFonts w:ascii="Times New Roman" w:eastAsia="SimSun" w:hAnsi="Times New Roman" w:cs="Times New Roman"/>
          <w:lang w:eastAsia="zh-CN"/>
        </w:rPr>
        <w:t>.</w:t>
      </w:r>
      <w:bookmarkStart w:id="298" w:name="_Hlk118916639"/>
      <w:r w:rsidR="007413E0">
        <w:rPr>
          <w:rFonts w:ascii="Times New Roman" w:hAnsi="Times New Roman" w:cs="Times New Roman"/>
        </w:rPr>
        <w:t xml:space="preserve"> </w:t>
      </w:r>
      <w:r w:rsidR="007413E0" w:rsidRPr="007413E0">
        <w:rPr>
          <w:rFonts w:ascii="Times New Roman" w:eastAsia="Malgun Gothic" w:hAnsi="Times New Roman" w:cs="Times New Roman"/>
          <w:bCs/>
          <w:szCs w:val="20"/>
          <w:lang w:val="en-CA"/>
        </w:rPr>
        <w:t>Note that FLIR anchor is generated using retrained model parameters that are available</w:t>
      </w:r>
      <w:r w:rsidR="007413E0" w:rsidRPr="00BF587E">
        <w:rPr>
          <w:rFonts w:ascii="Times New Roman" w:eastAsia="SimSun" w:hAnsi="Times New Roman" w:cs="Times New Roman" w:hint="eastAsia"/>
          <w:lang w:eastAsia="zh-CN"/>
        </w:rPr>
        <w:t xml:space="preserve"> </w:t>
      </w:r>
      <w:r w:rsidR="00CD1A59" w:rsidRPr="00BF587E">
        <w:rPr>
          <w:rFonts w:ascii="Times New Roman" w:eastAsia="SimSun" w:hAnsi="Times New Roman" w:cs="Times New Roman"/>
          <w:lang w:eastAsia="zh-CN"/>
        </w:rPr>
        <w:t xml:space="preserve">in the </w:t>
      </w:r>
      <w:r w:rsidR="00CD1A59" w:rsidRPr="00BF587E">
        <w:rPr>
          <w:rFonts w:ascii="Times New Roman" w:eastAsia="Malgun Gothic" w:hAnsi="Times New Roman" w:cs="Times New Roman"/>
          <w:lang w:val="en-GB"/>
        </w:rPr>
        <w:t>MPEG Content Repository.</w:t>
      </w:r>
      <w:bookmarkEnd w:id="298"/>
    </w:p>
    <w:p w14:paraId="72006951" w14:textId="29296084"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tracking</w:t>
      </w:r>
    </w:p>
    <w:p w14:paraId="0EB13998" w14:textId="522BB53F" w:rsidR="00AC2221" w:rsidRDefault="00AC2221"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following network architecture is used for the evaluation of object tracking task.</w:t>
      </w:r>
    </w:p>
    <w:p w14:paraId="517827BA" w14:textId="4DB47DB1" w:rsidR="00AC2221" w:rsidRPr="007413E0" w:rsidRDefault="00AC2221">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JDE-1088x608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_Ref123159629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7413E0">
        <w:rPr>
          <w:rFonts w:ascii="Times New Roman" w:eastAsia="Malgun Gothic" w:hAnsi="Times New Roman" w:cs="Times New Roman"/>
          <w:lang w:val="en-CA"/>
        </w:rPr>
        <w:t>[5]</w:t>
      </w:r>
      <w:r w:rsidR="00D14EC9" w:rsidRPr="007413E0">
        <w:rPr>
          <w:rFonts w:ascii="Times New Roman" w:eastAsia="Malgun Gothic" w:hAnsi="Times New Roman" w:cs="Times New Roman"/>
          <w:lang w:val="en-CA"/>
        </w:rPr>
        <w:fldChar w:fldCharType="end"/>
      </w:r>
    </w:p>
    <w:p w14:paraId="749862E2" w14:textId="49766F5E" w:rsidR="005222FE" w:rsidRDefault="00AC2221" w:rsidP="007413E0">
      <w:pPr>
        <w:widowControl/>
        <w:autoSpaceDE/>
        <w:autoSpaceDN/>
        <w:spacing w:before="120" w:after="120"/>
        <w:contextualSpacing/>
        <w:rPr>
          <w:rFonts w:ascii="Times New Roman" w:hAnsi="Times New Roman" w:cs="Times New Roman"/>
        </w:rPr>
      </w:pPr>
      <w:r w:rsidRPr="001C4802">
        <w:rPr>
          <w:rFonts w:ascii="Times New Roman" w:hAnsi="Times New Roman" w:cs="Times New Roman"/>
        </w:rPr>
        <w:t>Model parameters file is ‘jde.1088x608.uncertainty.pt’ available</w:t>
      </w:r>
      <w:r>
        <w:rPr>
          <w:rFonts w:ascii="Times New Roman" w:hAnsi="Times New Roman" w:cs="Times New Roman"/>
        </w:rPr>
        <w:t xml:space="preserve"> </w:t>
      </w:r>
      <w:hyperlink r:id="rId28" w:history="1">
        <w:r w:rsidRPr="001C4802">
          <w:rPr>
            <w:rStyle w:val="Hyperlink"/>
            <w:rFonts w:ascii="Times New Roman" w:hAnsi="Times New Roman" w:cs="Times New Roman"/>
          </w:rPr>
          <w:t>here</w:t>
        </w:r>
      </w:hyperlink>
      <w:r>
        <w:rPr>
          <w:rFonts w:ascii="Times New Roman" w:hAnsi="Times New Roman" w:cs="Times New Roman"/>
        </w:rPr>
        <w:t xml:space="preserve"> or </w:t>
      </w:r>
      <w:hyperlink r:id="rId29" w:history="1">
        <w:r w:rsidRPr="00262B48">
          <w:rPr>
            <w:rStyle w:val="Hyperlink"/>
            <w:rFonts w:ascii="Times New Roman" w:hAnsi="Times New Roman" w:cs="Times New Roman"/>
          </w:rPr>
          <w:t>here</w:t>
        </w:r>
      </w:hyperlink>
      <w:r>
        <w:rPr>
          <w:rFonts w:ascii="Times New Roman" w:hAnsi="Times New Roman" w:cs="Times New Roman"/>
        </w:rPr>
        <w:t>.</w:t>
      </w:r>
    </w:p>
    <w:p w14:paraId="392C54D7" w14:textId="77777777" w:rsidR="001401D0" w:rsidRPr="009321E1" w:rsidRDefault="001401D0" w:rsidP="00B5716E">
      <w:pPr>
        <w:pStyle w:val="Heading2"/>
        <w:keepLines w:val="0"/>
        <w:widowControl/>
        <w:numPr>
          <w:ilvl w:val="2"/>
          <w:numId w:val="52"/>
        </w:numPr>
        <w:autoSpaceDE/>
        <w:autoSpaceDN/>
        <w:spacing w:before="240" w:after="60" w:line="240" w:lineRule="auto"/>
        <w:rPr>
          <w:rFonts w:ascii="Times New Roman" w:eastAsia="Malgun Gothic" w:hAnsi="Times New Roman" w:cs="Times New Roman"/>
          <w:sz w:val="26"/>
          <w:szCs w:val="26"/>
        </w:rPr>
      </w:pPr>
      <w:r w:rsidRPr="009321E1">
        <w:rPr>
          <w:rFonts w:ascii="Times New Roman" w:eastAsia="Malgun Gothic" w:hAnsi="Times New Roman" w:cs="Times New Roman"/>
          <w:sz w:val="26"/>
          <w:szCs w:val="26"/>
        </w:rPr>
        <w:t>Semantic segmentation</w:t>
      </w:r>
    </w:p>
    <w:p w14:paraId="74BF9903" w14:textId="5A0A374E" w:rsidR="001401D0" w:rsidRPr="009321E1" w:rsidRDefault="001401D0" w:rsidP="001401D0">
      <w:pPr>
        <w:widowControl/>
        <w:autoSpaceDE/>
        <w:autoSpaceDN/>
        <w:spacing w:before="120" w:after="120"/>
        <w:contextualSpacing/>
        <w:rPr>
          <w:rFonts w:ascii="Times New Roman" w:eastAsia="SimSun" w:hAnsi="Times New Roman" w:cs="Times New Roman"/>
          <w:bCs/>
          <w:lang w:val="en-CA" w:eastAsia="zh-CN"/>
        </w:rPr>
      </w:pPr>
      <w:r w:rsidRPr="009321E1">
        <w:rPr>
          <w:rFonts w:ascii="Times New Roman" w:eastAsia="SimSun" w:hAnsi="Times New Roman" w:cs="Times New Roman"/>
          <w:bCs/>
          <w:lang w:val="en-CA" w:eastAsia="zh-CN"/>
        </w:rPr>
        <w:t xml:space="preserve">The following network architecture is used for the evaluation of </w:t>
      </w:r>
      <w:r w:rsidR="007224ED">
        <w:rPr>
          <w:rFonts w:ascii="Times New Roman" w:eastAsia="SimSun" w:hAnsi="Times New Roman" w:cs="Times New Roman"/>
          <w:bCs/>
          <w:lang w:val="en-CA" w:eastAsia="zh-CN"/>
        </w:rPr>
        <w:t xml:space="preserve">semantic </w:t>
      </w:r>
      <w:r w:rsidR="001D70A4">
        <w:rPr>
          <w:rFonts w:ascii="Times New Roman" w:eastAsia="SimSun" w:hAnsi="Times New Roman" w:cs="Times New Roman"/>
          <w:bCs/>
          <w:lang w:val="en-CA" w:eastAsia="zh-CN"/>
        </w:rPr>
        <w:t>segmentation</w:t>
      </w:r>
      <w:r w:rsidRPr="009321E1">
        <w:rPr>
          <w:rFonts w:ascii="Times New Roman" w:eastAsia="SimSun" w:hAnsi="Times New Roman" w:cs="Times New Roman"/>
          <w:bCs/>
          <w:lang w:val="en-CA" w:eastAsia="zh-CN"/>
        </w:rPr>
        <w:t xml:space="preserve"> task.</w:t>
      </w:r>
    </w:p>
    <w:p w14:paraId="755E1148" w14:textId="77777777" w:rsidR="001401D0" w:rsidRPr="009321E1" w:rsidRDefault="001401D0" w:rsidP="001401D0">
      <w:pPr>
        <w:pStyle w:val="ListParagraph"/>
        <w:widowControl/>
        <w:numPr>
          <w:ilvl w:val="0"/>
          <w:numId w:val="51"/>
        </w:numPr>
        <w:autoSpaceDE/>
        <w:autoSpaceDN/>
        <w:spacing w:before="120" w:after="120"/>
        <w:contextualSpacing/>
        <w:rPr>
          <w:rFonts w:ascii="Times New Roman" w:hAnsi="Times New Roman" w:cs="Times New Roman"/>
          <w:bCs/>
          <w:lang w:val="en-CA"/>
        </w:rPr>
      </w:pPr>
      <w:r w:rsidRPr="009321E1">
        <w:rPr>
          <w:rFonts w:ascii="Times New Roman" w:hAnsi="Times New Roman" w:cs="Times New Roman"/>
        </w:rPr>
        <w:t>Panoptic FPN R-101-FPN 3x</w:t>
      </w:r>
      <w:r w:rsidRPr="009321E1">
        <w:rPr>
          <w:rFonts w:ascii="Times New Roman" w:hAnsi="Times New Roman" w:cs="Times New Roman"/>
          <w:bCs/>
          <w:lang w:val="en-CA"/>
        </w:rPr>
        <w:t xml:space="preserve"> (part of Facebook AI Research’s Detectron2 [4])</w:t>
      </w:r>
    </w:p>
    <w:p w14:paraId="7E75605F" w14:textId="6B7453A4" w:rsidR="001401D0" w:rsidRDefault="001401D0" w:rsidP="007413E0">
      <w:pPr>
        <w:widowControl/>
        <w:autoSpaceDE/>
        <w:autoSpaceDN/>
        <w:spacing w:before="120" w:after="120"/>
        <w:contextualSpacing/>
        <w:rPr>
          <w:rFonts w:ascii="Times New Roman" w:hAnsi="Times New Roman" w:cs="Times New Roman"/>
        </w:rPr>
      </w:pPr>
      <w:r w:rsidRPr="009321E1">
        <w:rPr>
          <w:rFonts w:ascii="Times New Roman" w:hAnsi="Times New Roman" w:cs="Times New Roman"/>
          <w:bCs/>
          <w:lang w:val="en-CA"/>
        </w:rPr>
        <w:t xml:space="preserve">Model parameter file is available </w:t>
      </w:r>
      <w:hyperlink r:id="rId30" w:history="1">
        <w:r w:rsidRPr="009321E1">
          <w:rPr>
            <w:rStyle w:val="Hyperlink"/>
            <w:rFonts w:ascii="Times New Roman" w:hAnsi="Times New Roman" w:cs="Times New Roman"/>
            <w:bCs/>
            <w:lang w:val="en-CA"/>
          </w:rPr>
          <w:t>here</w:t>
        </w:r>
      </w:hyperlink>
      <w:r w:rsidRPr="009321E1">
        <w:rPr>
          <w:rFonts w:ascii="Times New Roman" w:hAnsi="Times New Roman" w:cs="Times New Roman"/>
          <w:bCs/>
          <w:lang w:val="en-CA"/>
        </w:rPr>
        <w:t>.</w:t>
      </w:r>
    </w:p>
    <w:p w14:paraId="207CEFF4" w14:textId="77777777" w:rsidR="00A341C0"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Test conditions</w:t>
      </w:r>
    </w:p>
    <w:p w14:paraId="2A1FA09E" w14:textId="2D46480D" w:rsidR="00A341C0" w:rsidRPr="00A341C0" w:rsidRDefault="00A341C0">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A341C0">
        <w:rPr>
          <w:rFonts w:ascii="Times New Roman" w:eastAsia="Malgun Gothic" w:hAnsi="Times New Roman" w:cs="Times New Roman"/>
          <w:i/>
          <w:iCs/>
          <w:sz w:val="28"/>
          <w:szCs w:val="28"/>
        </w:rPr>
        <w:t>Fixed QP</w:t>
      </w:r>
    </w:p>
    <w:p w14:paraId="183CBE07" w14:textId="5FFB9DB3" w:rsidR="00A341C0" w:rsidRDefault="004A6420" w:rsidP="004A642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4A6420">
        <w:rPr>
          <w:rFonts w:ascii="Times New Roman" w:eastAsia="Malgun Gothic" w:hAnsi="Times New Roman" w:cs="Times New Roman"/>
          <w:bCs/>
          <w:lang w:val="en-CA"/>
        </w:rPr>
        <w:t xml:space="preserve">For the proposals with a quantization concept, results shall be provided using the </w:t>
      </w:r>
      <w:r>
        <w:rPr>
          <w:rFonts w:ascii="Times New Roman" w:eastAsia="Malgun Gothic" w:hAnsi="Times New Roman" w:cs="Times New Roman"/>
          <w:bCs/>
          <w:lang w:val="en-CA"/>
        </w:rPr>
        <w:t>six</w:t>
      </w:r>
      <w:r w:rsidRPr="004A6420">
        <w:rPr>
          <w:rFonts w:ascii="Times New Roman" w:eastAsia="Malgun Gothic" w:hAnsi="Times New Roman" w:cs="Times New Roman"/>
          <w:bCs/>
          <w:lang w:val="en-CA"/>
        </w:rPr>
        <w:t xml:space="preserve"> quantization parameter values</w:t>
      </w:r>
      <w:r w:rsidR="00FC506E">
        <w:rPr>
          <w:rFonts w:ascii="Times New Roman" w:eastAsia="Malgun Gothic" w:hAnsi="Times New Roman" w:cs="Times New Roman"/>
          <w:bCs/>
          <w:lang w:val="en-CA"/>
        </w:rPr>
        <w:t xml:space="preserve"> that match to the anchor’s QP values</w:t>
      </w:r>
      <w:r w:rsidRPr="004A6420">
        <w:rPr>
          <w:rFonts w:ascii="Times New Roman" w:eastAsia="Malgun Gothic" w:hAnsi="Times New Roman" w:cs="Times New Roman"/>
          <w:bCs/>
          <w:lang w:val="en-CA"/>
        </w:rPr>
        <w:t xml:space="preserve">. These values define the initial QP values that are specified as the input QP of </w:t>
      </w:r>
      <w:r>
        <w:rPr>
          <w:rFonts w:ascii="Times New Roman" w:eastAsia="Malgun Gothic" w:hAnsi="Times New Roman" w:cs="Times New Roman"/>
          <w:bCs/>
          <w:lang w:val="en-CA"/>
        </w:rPr>
        <w:t>the proposals</w:t>
      </w:r>
      <w:r w:rsidRPr="004A6420">
        <w:rPr>
          <w:rFonts w:ascii="Times New Roman" w:eastAsia="Malgun Gothic" w:hAnsi="Times New Roman" w:cs="Times New Roman"/>
          <w:bCs/>
          <w:lang w:val="en-CA"/>
        </w:rPr>
        <w:t xml:space="preserve">. Adaptation of QP </w:t>
      </w:r>
      <w:r>
        <w:rPr>
          <w:rFonts w:ascii="Times New Roman" w:eastAsia="Malgun Gothic" w:hAnsi="Times New Roman" w:cs="Times New Roman"/>
          <w:bCs/>
          <w:lang w:val="en-CA"/>
        </w:rPr>
        <w:t>during compression and processing shall be described in the proposals</w:t>
      </w:r>
      <w:r w:rsidRPr="004A6420">
        <w:rPr>
          <w:rFonts w:ascii="Times New Roman" w:eastAsia="Malgun Gothic" w:hAnsi="Times New Roman" w:cs="Times New Roman"/>
          <w:bCs/>
          <w:lang w:val="en-CA"/>
        </w:rPr>
        <w:t>.</w:t>
      </w:r>
      <w:r w:rsidR="008C7061">
        <w:rPr>
          <w:rFonts w:ascii="Times New Roman" w:eastAsia="Malgun Gothic" w:hAnsi="Times New Roman" w:cs="Times New Roman"/>
          <w:bCs/>
          <w:lang w:val="en-CA"/>
        </w:rPr>
        <w:t xml:space="preserve"> </w:t>
      </w:r>
      <w:r w:rsidR="001D0838" w:rsidRPr="001D0838">
        <w:rPr>
          <w:rFonts w:ascii="Times New Roman" w:eastAsia="Malgun Gothic" w:hAnsi="Times New Roman" w:cs="Times New Roman"/>
          <w:bCs/>
          <w:lang w:val="en-CA"/>
        </w:rPr>
        <w:t>If the task</w:t>
      </w:r>
      <w:r w:rsidR="00C6234C">
        <w:rPr>
          <w:rFonts w:ascii="Times New Roman" w:eastAsia="Malgun Gothic" w:hAnsi="Times New Roman" w:cs="Times New Roman"/>
          <w:bCs/>
          <w:lang w:val="en-CA"/>
        </w:rPr>
        <w:t xml:space="preserve"> R-D</w:t>
      </w:r>
      <w:r w:rsidR="001D0838" w:rsidRPr="001D0838">
        <w:rPr>
          <w:rFonts w:ascii="Times New Roman" w:eastAsia="Malgun Gothic" w:hAnsi="Times New Roman" w:cs="Times New Roman"/>
          <w:bCs/>
          <w:lang w:val="en-CA"/>
        </w:rPr>
        <w:t xml:space="preserve"> performance of </w:t>
      </w:r>
      <w:r w:rsidR="00C6234C">
        <w:rPr>
          <w:rFonts w:ascii="Times New Roman" w:eastAsia="Malgun Gothic" w:hAnsi="Times New Roman" w:cs="Times New Roman"/>
          <w:bCs/>
          <w:lang w:val="en-CA"/>
        </w:rPr>
        <w:t>a</w:t>
      </w:r>
      <w:r w:rsidR="001D0838" w:rsidRPr="001D0838">
        <w:rPr>
          <w:rFonts w:ascii="Times New Roman" w:eastAsia="Malgun Gothic" w:hAnsi="Times New Roman" w:cs="Times New Roman"/>
          <w:bCs/>
          <w:lang w:val="en-CA"/>
        </w:rPr>
        <w:t xml:space="preserve"> propos</w:t>
      </w:r>
      <w:r w:rsidR="00C6234C">
        <w:rPr>
          <w:rFonts w:ascii="Times New Roman" w:eastAsia="Malgun Gothic" w:hAnsi="Times New Roman" w:cs="Times New Roman"/>
          <w:bCs/>
          <w:lang w:val="en-CA"/>
        </w:rPr>
        <w:t>ed method</w:t>
      </w:r>
      <w:r w:rsidR="001D0838" w:rsidRPr="001D0838">
        <w:rPr>
          <w:rFonts w:ascii="Times New Roman" w:eastAsia="Malgun Gothic" w:hAnsi="Times New Roman" w:cs="Times New Roman"/>
          <w:bCs/>
          <w:lang w:val="en-CA"/>
        </w:rPr>
        <w:t xml:space="preserve"> does not overlap with </w:t>
      </w:r>
      <w:r w:rsidR="00C6234C">
        <w:rPr>
          <w:rFonts w:ascii="Times New Roman" w:eastAsia="Malgun Gothic" w:hAnsi="Times New Roman" w:cs="Times New Roman"/>
          <w:bCs/>
          <w:lang w:val="en-CA"/>
        </w:rPr>
        <w:t xml:space="preserve">that of </w:t>
      </w:r>
      <w:r w:rsidR="001D0838" w:rsidRPr="001D0838">
        <w:rPr>
          <w:rFonts w:ascii="Times New Roman" w:eastAsia="Malgun Gothic" w:hAnsi="Times New Roman" w:cs="Times New Roman"/>
          <w:bCs/>
          <w:lang w:val="en-CA"/>
        </w:rPr>
        <w:t xml:space="preserve">the anchor, </w:t>
      </w:r>
      <w:r w:rsidR="00C6234C">
        <w:rPr>
          <w:rFonts w:ascii="Times New Roman" w:eastAsia="Malgun Gothic" w:hAnsi="Times New Roman" w:cs="Times New Roman"/>
          <w:bCs/>
          <w:lang w:val="en-CA"/>
        </w:rPr>
        <w:t xml:space="preserve">and </w:t>
      </w:r>
      <w:r w:rsidR="001D0838" w:rsidRPr="001D0838">
        <w:rPr>
          <w:rFonts w:ascii="Times New Roman" w:eastAsia="Malgun Gothic" w:hAnsi="Times New Roman" w:cs="Times New Roman"/>
          <w:bCs/>
          <w:lang w:val="en-CA"/>
        </w:rPr>
        <w:t xml:space="preserve">thus </w:t>
      </w:r>
      <w:r w:rsidR="00C6234C">
        <w:rPr>
          <w:rFonts w:ascii="Times New Roman" w:eastAsia="Malgun Gothic" w:hAnsi="Times New Roman" w:cs="Times New Roman"/>
          <w:bCs/>
          <w:lang w:val="en-CA"/>
        </w:rPr>
        <w:t>impacting</w:t>
      </w:r>
      <w:r w:rsidR="001D0838" w:rsidRPr="001D0838">
        <w:rPr>
          <w:rFonts w:ascii="Times New Roman" w:eastAsia="Malgun Gothic" w:hAnsi="Times New Roman" w:cs="Times New Roman"/>
          <w:bCs/>
          <w:lang w:val="en-CA"/>
        </w:rPr>
        <w:t xml:space="preserve"> the BD-rate calculation, extra QP points shall be </w:t>
      </w:r>
      <w:r w:rsidR="00C6234C">
        <w:rPr>
          <w:rFonts w:ascii="Times New Roman" w:eastAsia="Malgun Gothic" w:hAnsi="Times New Roman" w:cs="Times New Roman"/>
          <w:bCs/>
          <w:lang w:val="en-CA"/>
        </w:rPr>
        <w:t xml:space="preserve">used to </w:t>
      </w:r>
      <w:proofErr w:type="gramStart"/>
      <w:r w:rsidR="00C6234C">
        <w:rPr>
          <w:rFonts w:ascii="Times New Roman" w:eastAsia="Malgun Gothic" w:hAnsi="Times New Roman" w:cs="Times New Roman"/>
          <w:bCs/>
          <w:lang w:val="en-CA"/>
        </w:rPr>
        <w:t xml:space="preserve">generate </w:t>
      </w:r>
      <w:r w:rsidR="001D0838" w:rsidRPr="001D0838">
        <w:rPr>
          <w:rFonts w:ascii="Times New Roman" w:eastAsia="Malgun Gothic" w:hAnsi="Times New Roman" w:cs="Times New Roman"/>
          <w:bCs/>
          <w:lang w:val="en-CA"/>
        </w:rPr>
        <w:t xml:space="preserve"> R</w:t>
      </w:r>
      <w:proofErr w:type="gramEnd"/>
      <w:r w:rsidR="00C6234C">
        <w:rPr>
          <w:rFonts w:ascii="Times New Roman" w:eastAsia="Malgun Gothic" w:hAnsi="Times New Roman" w:cs="Times New Roman"/>
          <w:bCs/>
          <w:lang w:val="en-CA"/>
        </w:rPr>
        <w:t>-</w:t>
      </w:r>
      <w:r w:rsidR="001D0838" w:rsidRPr="001D0838">
        <w:rPr>
          <w:rFonts w:ascii="Times New Roman" w:eastAsia="Malgun Gothic" w:hAnsi="Times New Roman" w:cs="Times New Roman"/>
          <w:bCs/>
          <w:lang w:val="en-CA"/>
        </w:rPr>
        <w:t xml:space="preserve">D task performance </w:t>
      </w:r>
      <w:r w:rsidR="00C6234C">
        <w:rPr>
          <w:rFonts w:ascii="Times New Roman" w:eastAsia="Malgun Gothic" w:hAnsi="Times New Roman" w:cs="Times New Roman"/>
          <w:bCs/>
          <w:lang w:val="en-CA"/>
        </w:rPr>
        <w:t>results with</w:t>
      </w:r>
      <w:r w:rsidR="00B56F7F">
        <w:rPr>
          <w:rFonts w:ascii="Times New Roman" w:eastAsia="Malgun Gothic" w:hAnsi="Times New Roman" w:cs="Times New Roman"/>
          <w:bCs/>
          <w:lang w:val="en-CA"/>
        </w:rPr>
        <w:t>in</w:t>
      </w:r>
      <w:r w:rsidR="00C6234C">
        <w:rPr>
          <w:rFonts w:ascii="Times New Roman" w:eastAsia="Malgun Gothic" w:hAnsi="Times New Roman" w:cs="Times New Roman"/>
          <w:bCs/>
          <w:lang w:val="en-CA"/>
        </w:rPr>
        <w:t xml:space="preserve"> a </w:t>
      </w:r>
      <w:r w:rsidR="001D0838" w:rsidRPr="001D0838">
        <w:rPr>
          <w:rFonts w:ascii="Times New Roman" w:eastAsia="Malgun Gothic" w:hAnsi="Times New Roman" w:cs="Times New Roman"/>
          <w:bCs/>
          <w:lang w:val="en-CA"/>
        </w:rPr>
        <w:t xml:space="preserve">range </w:t>
      </w:r>
      <w:r w:rsidR="00B56F7F">
        <w:rPr>
          <w:rFonts w:ascii="Times New Roman" w:eastAsia="Malgun Gothic" w:hAnsi="Times New Roman" w:cs="Times New Roman"/>
          <w:bCs/>
          <w:lang w:val="en-CA"/>
        </w:rPr>
        <w:t xml:space="preserve">that </w:t>
      </w:r>
      <w:r w:rsidR="001D0838" w:rsidRPr="001D0838">
        <w:rPr>
          <w:rFonts w:ascii="Times New Roman" w:eastAsia="Malgun Gothic" w:hAnsi="Times New Roman" w:cs="Times New Roman"/>
          <w:bCs/>
          <w:lang w:val="en-CA"/>
        </w:rPr>
        <w:t>overlaps sufficiently with the anchor.</w:t>
      </w:r>
    </w:p>
    <w:p w14:paraId="2B2EFBF0" w14:textId="1D37EBC8" w:rsidR="0075321E" w:rsidRPr="0075321E" w:rsidRDefault="0075321E">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75321E">
        <w:rPr>
          <w:rFonts w:ascii="Times New Roman" w:eastAsia="Malgun Gothic" w:hAnsi="Times New Roman" w:cs="Times New Roman"/>
          <w:i/>
          <w:iCs/>
          <w:sz w:val="28"/>
          <w:szCs w:val="28"/>
        </w:rPr>
        <w:lastRenderedPageBreak/>
        <w:t>Bit-rate Target</w:t>
      </w:r>
    </w:p>
    <w:p w14:paraId="38E7AEF0" w14:textId="617F3F1B" w:rsidR="0075321E" w:rsidRPr="001258DE" w:rsidRDefault="0075321E" w:rsidP="0075321E">
      <w:pPr>
        <w:pStyle w:val="PlainText"/>
        <w:spacing w:after="120"/>
        <w:jc w:val="both"/>
        <w:rPr>
          <w:highlight w:val="yellow"/>
        </w:rPr>
      </w:pPr>
      <w:r w:rsidRPr="00CD3149">
        <w:rPr>
          <w:rStyle w:val="hp"/>
          <w:rFonts w:ascii="Times New Roman" w:hAnsi="Times New Roman" w:cs="Times New Roman"/>
          <w:color w:val="000000"/>
          <w:szCs w:val="22"/>
          <w:lang w:val="en-GB"/>
        </w:rPr>
        <w:t xml:space="preserve">For proposals that do not have a quantization concept substantially </w:t>
      </w:r>
      <w:proofErr w:type="gramStart"/>
      <w:r w:rsidRPr="00CD3149">
        <w:rPr>
          <w:rStyle w:val="hp"/>
          <w:rFonts w:ascii="Times New Roman" w:hAnsi="Times New Roman" w:cs="Times New Roman"/>
          <w:color w:val="000000"/>
          <w:szCs w:val="22"/>
          <w:lang w:val="en-GB"/>
        </w:rPr>
        <w:t>similar to</w:t>
      </w:r>
      <w:proofErr w:type="gramEnd"/>
      <w:r w:rsidRPr="00CD3149">
        <w:rPr>
          <w:rStyle w:val="hp"/>
          <w:rFonts w:ascii="Times New Roman" w:hAnsi="Times New Roman" w:cs="Times New Roman"/>
          <w:color w:val="000000"/>
          <w:szCs w:val="22"/>
          <w:lang w:val="en-GB"/>
        </w:rPr>
        <w:t xml:space="preserve"> the anchor, such as so-called super-resolution and/or end-to-end (E2E) architectures, results shall be provided for six rate-distortion points for each sequence corresponding to the anchor quantization values. Each of the six provided points is requested to be ±10% of the rate of the corresponding quantization parameter of the anchor.  This rate comparison shall be performed on a sequence basis.</w:t>
      </w:r>
    </w:p>
    <w:p w14:paraId="12E4A867" w14:textId="1FDF449C"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Training conditions</w:t>
      </w:r>
    </w:p>
    <w:p w14:paraId="603DA439" w14:textId="77777777"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A proposal can train the compressor with various training materials. The training materials shall be publicly available with license terms that allow commercial usage or can be used by standards committees or standardization activities. No images or videos from the VCM validation dataset shall be used in training. It is required that the usage of any training materials be described in the contribution for reproducing training results. </w:t>
      </w:r>
    </w:p>
    <w:p w14:paraId="37D1FACB" w14:textId="7DB62069" w:rsidR="000C191C" w:rsidRPr="000C191C" w:rsidRDefault="00F52C82"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bCs/>
          <w:lang w:val="en-CA"/>
        </w:rPr>
        <w:fldChar w:fldCharType="begin"/>
      </w:r>
      <w:r>
        <w:rPr>
          <w:rFonts w:ascii="Times New Roman" w:eastAsia="Malgun Gothic" w:hAnsi="Times New Roman" w:cs="Times New Roman"/>
          <w:bCs/>
          <w:lang w:val="en-CA"/>
        </w:rPr>
        <w:instrText xml:space="preserve"> REF _Ref166402864 \h  \* MERGEFORMAT </w:instrText>
      </w:r>
      <w:r>
        <w:rPr>
          <w:rFonts w:ascii="Times New Roman" w:eastAsia="Malgun Gothic" w:hAnsi="Times New Roman" w:cs="Times New Roman"/>
          <w:bCs/>
          <w:lang w:val="en-CA"/>
        </w:rPr>
      </w:r>
      <w:r>
        <w:rPr>
          <w:rFonts w:ascii="Times New Roman" w:eastAsia="Malgun Gothic" w:hAnsi="Times New Roman" w:cs="Times New Roman"/>
          <w:bCs/>
          <w:lang w:val="en-CA"/>
        </w:rPr>
        <w:fldChar w:fldCharType="separate"/>
      </w:r>
      <w:r w:rsidRPr="00B5716E">
        <w:rPr>
          <w:rFonts w:ascii="Times New Roman" w:eastAsia="Malgun Gothic" w:hAnsi="Times New Roman" w:cs="Times New Roman"/>
          <w:bCs/>
          <w:lang w:val="en-CA"/>
        </w:rPr>
        <w:t>Table 11</w:t>
      </w:r>
      <w:r>
        <w:rPr>
          <w:rFonts w:ascii="Times New Roman" w:eastAsia="Malgun Gothic" w:hAnsi="Times New Roman" w:cs="Times New Roman"/>
          <w:bCs/>
          <w:lang w:val="en-CA"/>
        </w:rPr>
        <w:fldChar w:fldCharType="end"/>
      </w:r>
      <w:r w:rsidR="000C191C" w:rsidRPr="000C191C">
        <w:rPr>
          <w:rFonts w:ascii="Times New Roman" w:eastAsia="Malgun Gothic" w:hAnsi="Times New Roman" w:cs="Times New Roman"/>
          <w:bCs/>
          <w:lang w:val="en-CA"/>
        </w:rPr>
        <w:t xml:space="preserve"> describes a list of recommended training sets. It is desirable that all proposals use the specific training sets.  Results using sequences not in the list of specific sequences may also be provided as supplemental information.</w:t>
      </w:r>
    </w:p>
    <w:p w14:paraId="0D8F20A8" w14:textId="65A2294B" w:rsidR="000C191C" w:rsidRPr="00856061" w:rsidRDefault="00721AE0" w:rsidP="0085606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Cs/>
          <w:color w:val="000000"/>
        </w:rPr>
      </w:pPr>
      <w:bookmarkStart w:id="299" w:name="_Ref166402864"/>
      <w:r w:rsidRPr="00856061">
        <w:rPr>
          <w:rFonts w:ascii="Times New Roman" w:eastAsia="SimSun" w:hAnsi="Times New Roman" w:cs="Times New Roman"/>
          <w:color w:val="000000"/>
        </w:rPr>
        <w:t xml:space="preserve">Table </w:t>
      </w:r>
      <w:r w:rsidRPr="00856061">
        <w:rPr>
          <w:rFonts w:ascii="Times New Roman" w:eastAsia="SimSun" w:hAnsi="Times New Roman" w:cs="Times New Roman"/>
          <w:color w:val="000000"/>
        </w:rPr>
        <w:fldChar w:fldCharType="begin"/>
      </w:r>
      <w:r w:rsidRPr="00856061">
        <w:rPr>
          <w:rFonts w:ascii="Times New Roman" w:eastAsia="SimSun" w:hAnsi="Times New Roman" w:cs="Times New Roman"/>
          <w:color w:val="000000"/>
        </w:rPr>
        <w:instrText xml:space="preserve"> SEQ Table \* ARABIC </w:instrText>
      </w:r>
      <w:r w:rsidRPr="00856061">
        <w:rPr>
          <w:rFonts w:ascii="Times New Roman" w:eastAsia="SimSun" w:hAnsi="Times New Roman" w:cs="Times New Roman"/>
          <w:color w:val="000000"/>
        </w:rPr>
        <w:fldChar w:fldCharType="separate"/>
      </w:r>
      <w:r w:rsidRPr="00856061">
        <w:rPr>
          <w:rFonts w:ascii="Times New Roman" w:eastAsia="SimSun" w:hAnsi="Times New Roman" w:cs="Times New Roman"/>
          <w:color w:val="000000"/>
        </w:rPr>
        <w:t>11</w:t>
      </w:r>
      <w:r w:rsidRPr="00856061">
        <w:rPr>
          <w:rFonts w:ascii="Times New Roman" w:eastAsia="SimSun" w:hAnsi="Times New Roman" w:cs="Times New Roman"/>
          <w:color w:val="000000"/>
        </w:rPr>
        <w:fldChar w:fldCharType="end"/>
      </w:r>
      <w:bookmarkEnd w:id="299"/>
      <w:r w:rsidRPr="00856061">
        <w:rPr>
          <w:rFonts w:ascii="Times New Roman" w:eastAsia="SimSun" w:hAnsi="Times New Roman" w:cs="Times New Roman"/>
          <w:color w:val="000000"/>
        </w:rPr>
        <w:t xml:space="preserve"> </w:t>
      </w:r>
      <w:r w:rsidR="000C191C" w:rsidRPr="00856061">
        <w:rPr>
          <w:rFonts w:ascii="Times New Roman" w:eastAsia="SimSun" w:hAnsi="Times New Roman" w:cs="Times New Roman"/>
          <w:color w:val="000000"/>
        </w:rPr>
        <w:t>Recommended source for training datasets</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6481"/>
      </w:tblGrid>
      <w:tr w:rsidR="005D48BF" w:rsidRPr="00884AEE" w14:paraId="3469B5CF" w14:textId="77777777" w:rsidTr="005D48BF">
        <w:trPr>
          <w:jc w:val="center"/>
        </w:trPr>
        <w:tc>
          <w:tcPr>
            <w:tcW w:w="1398" w:type="pct"/>
            <w:shd w:val="clear" w:color="auto" w:fill="auto"/>
          </w:tcPr>
          <w:p w14:paraId="46E47784"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Database</w:t>
            </w:r>
          </w:p>
        </w:tc>
        <w:tc>
          <w:tcPr>
            <w:tcW w:w="3602" w:type="pct"/>
            <w:shd w:val="clear" w:color="auto" w:fill="auto"/>
          </w:tcPr>
          <w:p w14:paraId="45C9DC6B"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Location </w:t>
            </w:r>
          </w:p>
        </w:tc>
      </w:tr>
      <w:tr w:rsidR="005D48BF" w:rsidRPr="00884AEE" w14:paraId="11FDC74D" w14:textId="77777777" w:rsidTr="005D48BF">
        <w:trPr>
          <w:jc w:val="center"/>
        </w:trPr>
        <w:tc>
          <w:tcPr>
            <w:tcW w:w="1398" w:type="pct"/>
            <w:shd w:val="clear" w:color="auto" w:fill="auto"/>
            <w:vAlign w:val="center"/>
          </w:tcPr>
          <w:p w14:paraId="5670928D"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OpenImageV6-train+</w:t>
            </w:r>
          </w:p>
        </w:tc>
        <w:tc>
          <w:tcPr>
            <w:tcW w:w="3602" w:type="pct"/>
            <w:shd w:val="clear" w:color="auto" w:fill="auto"/>
          </w:tcPr>
          <w:p w14:paraId="37B30896" w14:textId="77777777" w:rsidR="005D48BF" w:rsidRPr="00887E57" w:rsidRDefault="005D48BF" w:rsidP="005C3CD5">
            <w:pPr>
              <w:jc w:val="center"/>
              <w:rPr>
                <w:rFonts w:ascii="Times New Roman" w:eastAsia="SimSun" w:hAnsi="Times New Roman" w:cs="Times New Roman"/>
                <w:lang w:eastAsia="zh-CN"/>
              </w:rPr>
            </w:pPr>
            <w:hyperlink r:id="rId31" w:history="1">
              <w:r w:rsidRPr="00887E57">
                <w:rPr>
                  <w:rStyle w:val="Hyperlink"/>
                  <w:rFonts w:ascii="Times New Roman" w:hAnsi="Times New Roman" w:cs="Times New Roman"/>
                </w:rPr>
                <w:t>https://storage.googleapis.com/openimages/web/index.html</w:t>
              </w:r>
            </w:hyperlink>
          </w:p>
        </w:tc>
      </w:tr>
      <w:tr w:rsidR="005D48BF" w:rsidRPr="00884AEE" w14:paraId="0A8ACE13" w14:textId="77777777" w:rsidTr="005D48BF">
        <w:trPr>
          <w:jc w:val="center"/>
        </w:trPr>
        <w:tc>
          <w:tcPr>
            <w:tcW w:w="1398" w:type="pct"/>
            <w:shd w:val="clear" w:color="auto" w:fill="auto"/>
            <w:vAlign w:val="center"/>
          </w:tcPr>
          <w:p w14:paraId="4FD38E71"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TVD-train*</w:t>
            </w:r>
          </w:p>
        </w:tc>
        <w:tc>
          <w:tcPr>
            <w:tcW w:w="3602" w:type="pct"/>
            <w:shd w:val="clear" w:color="auto" w:fill="auto"/>
          </w:tcPr>
          <w:p w14:paraId="020C6B1B" w14:textId="77777777" w:rsidR="005D48BF" w:rsidRPr="00887E57" w:rsidRDefault="005D48BF" w:rsidP="005C3CD5">
            <w:pPr>
              <w:jc w:val="center"/>
              <w:rPr>
                <w:rFonts w:ascii="Times New Roman" w:hAnsi="Times New Roman" w:cs="Times New Roman"/>
              </w:rPr>
            </w:pPr>
            <w:hyperlink r:id="rId32" w:history="1">
              <w:r w:rsidRPr="00887E57">
                <w:rPr>
                  <w:rStyle w:val="Hyperlink"/>
                  <w:rFonts w:ascii="Times New Roman" w:hAnsi="Times New Roman" w:cs="Times New Roman"/>
                  <w:lang w:val="en-GB"/>
                </w:rPr>
                <w:t>https://multimedia.tencent.com/resources/tvd</w:t>
              </w:r>
            </w:hyperlink>
          </w:p>
        </w:tc>
      </w:tr>
      <w:tr w:rsidR="005D48BF" w:rsidRPr="00884AEE" w14:paraId="2CD274BB" w14:textId="77777777" w:rsidTr="005D48BF">
        <w:trPr>
          <w:jc w:val="center"/>
        </w:trPr>
        <w:tc>
          <w:tcPr>
            <w:tcW w:w="1398" w:type="pct"/>
            <w:shd w:val="clear" w:color="auto" w:fill="auto"/>
            <w:vAlign w:val="center"/>
          </w:tcPr>
          <w:p w14:paraId="0CFE5E36" w14:textId="5E68F740" w:rsidR="005D48BF" w:rsidRPr="001442E3" w:rsidRDefault="005D48BF" w:rsidP="00E70F56">
            <w:pPr>
              <w:jc w:val="center"/>
              <w:rPr>
                <w:rFonts w:ascii="Times New Roman" w:eastAsia="Malgun Gothic" w:hAnsi="Times New Roman" w:cs="Times New Roman"/>
                <w:bCs/>
                <w:lang w:val="en-CA"/>
              </w:rPr>
            </w:pPr>
            <w:r w:rsidRPr="001442E3">
              <w:rPr>
                <w:rFonts w:ascii="Times New Roman" w:eastAsia="Malgun Gothic" w:hAnsi="Times New Roman" w:cs="Times New Roman"/>
                <w:bCs/>
                <w:lang w:val="en-CA"/>
              </w:rPr>
              <w:t>BVI-DVC dataset</w:t>
            </w:r>
          </w:p>
        </w:tc>
        <w:tc>
          <w:tcPr>
            <w:tcW w:w="3602" w:type="pct"/>
            <w:shd w:val="clear" w:color="auto" w:fill="auto"/>
          </w:tcPr>
          <w:p w14:paraId="15710447" w14:textId="7AF12B36" w:rsidR="005D48BF" w:rsidRPr="0019415C" w:rsidRDefault="005D48BF" w:rsidP="00E70F56">
            <w:pPr>
              <w:jc w:val="center"/>
              <w:rPr>
                <w:rFonts w:ascii="Times New Roman" w:hAnsi="Times New Roman" w:cs="Times New Roman"/>
              </w:rPr>
            </w:pPr>
            <w:hyperlink r:id="rId33" w:history="1">
              <w:r w:rsidRPr="0019415C">
                <w:rPr>
                  <w:rStyle w:val="Hyperlink"/>
                  <w:rFonts w:ascii="Times New Roman" w:hAnsi="Times New Roman" w:cs="Times New Roman"/>
                  <w:color w:val="954F72"/>
                </w:rPr>
                <w:t>https://vcgit.hhi.fraunhofer.de/jvet-ahg-nnvc/nnvc-ctc</w:t>
              </w:r>
            </w:hyperlink>
          </w:p>
        </w:tc>
      </w:tr>
    </w:tbl>
    <w:p w14:paraId="0A105E1C" w14:textId="77777777"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+OpenImageV6-train: the “train” subset of OpenImageV6. </w:t>
      </w:r>
    </w:p>
    <w:p w14:paraId="1304D445" w14:textId="297194D2"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*TVD-train: TVD video dataset excluding sequences listed in Appendix. </w:t>
      </w:r>
    </w:p>
    <w:p w14:paraId="20B08EBB" w14:textId="3114E010" w:rsidR="00887E57"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In general, if an image or video, or part of it is used for testing, it shall not be used for training.</w:t>
      </w:r>
    </w:p>
    <w:p w14:paraId="37B4E3B4" w14:textId="10FEB863"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Reporting</w:t>
      </w:r>
    </w:p>
    <w:p w14:paraId="66372199" w14:textId="1B4A1C54" w:rsidR="00460269" w:rsidRPr="00460269" w:rsidRDefault="00DF79DB">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Machine task performance</w:t>
      </w:r>
    </w:p>
    <w:p w14:paraId="30DC7B51" w14:textId="38832AB3"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Bitrate measurement</w:t>
      </w:r>
    </w:p>
    <w:p w14:paraId="0E3D2DC4" w14:textId="447643A2" w:rsidR="00D24003" w:rsidRPr="00BF587E" w:rsidRDefault="00D24003"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lang w:eastAsia="zh-TW"/>
        </w:rPr>
        <w:t>For image datasets, bits per pixel (BPP) shall be used.</w:t>
      </w:r>
      <w:r>
        <w:rPr>
          <w:rFonts w:ascii="Times New Roman" w:hAnsi="Times New Roman" w:cs="Times New Roman"/>
          <w:lang w:val="en-GB" w:eastAsia="zh-TW"/>
        </w:rPr>
        <w:t xml:space="preserve"> </w:t>
      </w:r>
      <w:r w:rsidRPr="001C5CE6">
        <w:rPr>
          <w:rFonts w:ascii="Times New Roman" w:hAnsi="Times New Roman" w:cs="Times New Roman"/>
          <w:lang w:val="en-GB" w:eastAsia="zh-TW"/>
        </w:rPr>
        <w:t xml:space="preserve">For video sequences, the bitrate shall be measured in kilobits </w:t>
      </w:r>
      <w:r w:rsidRPr="00BF587E">
        <w:rPr>
          <w:rFonts w:ascii="Times New Roman" w:hAnsi="Times New Roman" w:cs="Times New Roman"/>
          <w:color w:val="000000"/>
        </w:rPr>
        <w:t>per</w:t>
      </w:r>
      <w:r w:rsidRPr="001C5CE6">
        <w:rPr>
          <w:rFonts w:ascii="Times New Roman" w:hAnsi="Times New Roman" w:cs="Times New Roman"/>
          <w:lang w:val="en-GB" w:eastAsia="zh-TW"/>
        </w:rPr>
        <w:t xml:space="preserve"> second (kbps).</w:t>
      </w:r>
    </w:p>
    <w:p w14:paraId="4B23F157" w14:textId="393A572D"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PSNR</w:t>
      </w:r>
    </w:p>
    <w:p w14:paraId="0E2F1D63" w14:textId="6E0EBE6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Peak Signal to Noise Ratio</w:t>
      </w:r>
      <w:r>
        <w:rPr>
          <w:rFonts w:ascii="Times New Roman" w:hAnsi="Times New Roman" w:cs="Times New Roman"/>
          <w:lang w:eastAsia="zh-TW"/>
        </w:rPr>
        <w:t>.</w:t>
      </w:r>
    </w:p>
    <w:p w14:paraId="71D37565" w14:textId="46AC3164"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SSIM</w:t>
      </w:r>
    </w:p>
    <w:p w14:paraId="56EFA26B" w14:textId="51F28C61"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Structural Similarity</w:t>
      </w:r>
      <w:r>
        <w:rPr>
          <w:rFonts w:ascii="Times New Roman" w:hAnsi="Times New Roman" w:cs="Times New Roman"/>
          <w:lang w:eastAsia="zh-TW"/>
        </w:rPr>
        <w:t>.</w:t>
      </w:r>
    </w:p>
    <w:p w14:paraId="26C16865" w14:textId="2256E6C5"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MS-SSIM</w:t>
      </w:r>
    </w:p>
    <w:p w14:paraId="0B4AA265" w14:textId="34C057B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sidRPr="00BF587E">
        <w:rPr>
          <w:rFonts w:ascii="Times New Roman" w:hAnsi="Times New Roman" w:cs="Times New Roman"/>
          <w:lang w:eastAsia="zh-TW"/>
        </w:rPr>
        <w:t>The Multi-scale Structural Similarity.</w:t>
      </w:r>
    </w:p>
    <w:p w14:paraId="042A55F2" w14:textId="6B71AC70"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mAP for detection and segmentation tasks</w:t>
      </w:r>
    </w:p>
    <w:p w14:paraId="02F13469" w14:textId="2913A5C3" w:rsidR="00D37161" w:rsidRPr="00B5716E" w:rsidRDefault="00D37161"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 xml:space="preserve">For both </w:t>
      </w:r>
      <w:r w:rsidRPr="00BF587E">
        <w:rPr>
          <w:rFonts w:ascii="Times New Roman" w:eastAsia="Malgun Gothic" w:hAnsi="Times New Roman" w:cs="Times New Roman"/>
          <w:bCs/>
          <w:lang w:val="en-CA"/>
        </w:rPr>
        <w:t>object</w:t>
      </w:r>
      <w:r w:rsidRPr="001C5CE6">
        <w:rPr>
          <w:rFonts w:ascii="Times New Roman" w:hAnsi="Times New Roman" w:cs="Times New Roman"/>
          <w:color w:val="000000"/>
        </w:rPr>
        <w:t xml:space="preserve"> detection and object segmentation, mean Average Precision (mAP)</w:t>
      </w:r>
      <w:r>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 xml:space="preserve">hall be used to </w:t>
      </w:r>
      <w:r w:rsidRPr="00BF587E">
        <w:rPr>
          <w:rFonts w:ascii="Times New Roman" w:hAnsi="Times New Roman" w:cs="Times New Roman"/>
          <w:lang w:eastAsia="zh-TW"/>
        </w:rPr>
        <w:t>measure</w:t>
      </w:r>
      <w:r w:rsidRPr="001C5CE6">
        <w:rPr>
          <w:rFonts w:ascii="Times New Roman" w:hAnsi="Times New Roman" w:cs="Times New Roman"/>
          <w:color w:val="000000"/>
        </w:rPr>
        <w:t xml:space="preserve"> the performance of the </w:t>
      </w:r>
      <w:r w:rsidR="0054310B">
        <w:rPr>
          <w:rFonts w:ascii="Times New Roman" w:hAnsi="Times New Roman" w:cs="Times New Roman"/>
          <w:color w:val="000000"/>
        </w:rPr>
        <w:t>detection results</w:t>
      </w:r>
      <w:r w:rsidRPr="001C5CE6">
        <w:rPr>
          <w:rFonts w:ascii="Times New Roman" w:hAnsi="Times New Roman" w:cs="Times New Roman"/>
          <w:color w:val="000000"/>
        </w:rPr>
        <w:t>.</w:t>
      </w:r>
      <w:r w:rsidR="00D60704">
        <w:rPr>
          <w:rFonts w:ascii="Times New Roman" w:hAnsi="Times New Roman" w:cs="Times New Roman"/>
          <w:color w:val="000000"/>
        </w:rPr>
        <w:t xml:space="preserve"> Please refer to </w:t>
      </w:r>
      <w:r w:rsidR="00D60704">
        <w:rPr>
          <w:rFonts w:ascii="Times New Roman" w:eastAsia="SimSun" w:hAnsi="Times New Roman" w:cs="Times New Roman"/>
          <w:lang w:eastAsia="zh-CN"/>
        </w:rPr>
        <w:fldChar w:fldCharType="begin"/>
      </w:r>
      <w:r w:rsidR="00D60704">
        <w:rPr>
          <w:rFonts w:ascii="Times New Roman" w:eastAsia="SimSun" w:hAnsi="Times New Roman" w:cs="Times New Roman"/>
          <w:lang w:eastAsia="zh-CN"/>
        </w:rPr>
        <w:instrText xml:space="preserve"> REF _Ref123159650 \r \h </w:instrText>
      </w:r>
      <w:r w:rsidR="00D60704">
        <w:rPr>
          <w:rFonts w:ascii="Times New Roman" w:eastAsia="SimSun" w:hAnsi="Times New Roman" w:cs="Times New Roman"/>
          <w:lang w:eastAsia="zh-CN"/>
        </w:rPr>
      </w:r>
      <w:r w:rsidR="00D60704">
        <w:rPr>
          <w:rFonts w:ascii="Times New Roman" w:eastAsia="SimSun" w:hAnsi="Times New Roman" w:cs="Times New Roman"/>
          <w:lang w:eastAsia="zh-CN"/>
        </w:rPr>
        <w:fldChar w:fldCharType="separate"/>
      </w:r>
      <w:r w:rsidR="00D60704">
        <w:rPr>
          <w:rFonts w:ascii="Times New Roman" w:eastAsia="SimSun" w:hAnsi="Times New Roman" w:cs="Times New Roman"/>
          <w:lang w:eastAsia="zh-CN"/>
        </w:rPr>
        <w:t>[6]</w:t>
      </w:r>
      <w:r w:rsidR="00D60704">
        <w:rPr>
          <w:rFonts w:ascii="Times New Roman" w:eastAsia="SimSun" w:hAnsi="Times New Roman" w:cs="Times New Roman"/>
          <w:lang w:eastAsia="zh-CN"/>
        </w:rPr>
        <w:fldChar w:fldCharType="end"/>
      </w:r>
      <w:r w:rsidR="00D60704" w:rsidRPr="00D60704">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for m</w:t>
      </w:r>
      <w:r w:rsidR="00D60704" w:rsidRPr="00BF587E">
        <w:rPr>
          <w:rFonts w:ascii="Times New Roman" w:eastAsia="SimSun" w:hAnsi="Times New Roman" w:cs="Times New Roman"/>
          <w:lang w:eastAsia="zh-CN"/>
        </w:rPr>
        <w:t xml:space="preserve">ore information about </w:t>
      </w:r>
      <w:r w:rsidR="00D60704">
        <w:rPr>
          <w:rFonts w:ascii="Times New Roman" w:eastAsia="SimSun" w:hAnsi="Times New Roman" w:cs="Times New Roman"/>
          <w:lang w:eastAsia="zh-CN"/>
        </w:rPr>
        <w:t>mAP</w:t>
      </w:r>
      <w:r w:rsidR="00D60704" w:rsidRPr="00BF587E">
        <w:rPr>
          <w:rFonts w:ascii="Times New Roman" w:eastAsia="SimSun" w:hAnsi="Times New Roman" w:cs="Times New Roman"/>
          <w:lang w:eastAsia="zh-CN"/>
        </w:rPr>
        <w:t>.</w:t>
      </w:r>
    </w:p>
    <w:p w14:paraId="4B95EFE8" w14:textId="5F73E837"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MOTA for tracking tasks</w:t>
      </w:r>
    </w:p>
    <w:p w14:paraId="707BD9BF" w14:textId="269FF250" w:rsidR="00A8306B" w:rsidRDefault="00D37161"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lastRenderedPageBreak/>
        <w:t>For the object tracking task, Multiple Object Tracking Accuracy (MOTA) shall be used to measure</w:t>
      </w:r>
      <w:r w:rsidR="0054310B">
        <w:rPr>
          <w:rFonts w:ascii="Times New Roman" w:hAnsi="Times New Roman" w:cs="Times New Roman"/>
          <w:color w:val="000000"/>
        </w:rPr>
        <w:t xml:space="preserve"> the </w:t>
      </w:r>
      <w:r w:rsidR="0054310B" w:rsidRPr="00BF587E">
        <w:rPr>
          <w:rFonts w:ascii="Times New Roman" w:hAnsi="Times New Roman" w:cs="Times New Roman"/>
          <w:lang w:eastAsia="zh-TW"/>
        </w:rPr>
        <w:t>tracking</w:t>
      </w:r>
      <w:r w:rsidRPr="001C5CE6">
        <w:rPr>
          <w:rFonts w:ascii="Times New Roman" w:hAnsi="Times New Roman" w:cs="Times New Roman"/>
          <w:color w:val="000000"/>
        </w:rPr>
        <w:t xml:space="preserve"> performance.</w:t>
      </w:r>
      <w:r w:rsidR="003763E2">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P</w:t>
      </w:r>
      <w:r w:rsidR="00A8306B" w:rsidRPr="00BF587E">
        <w:rPr>
          <w:rFonts w:ascii="Times New Roman" w:eastAsia="SimSun" w:hAnsi="Times New Roman" w:cs="Times New Roman"/>
          <w:lang w:eastAsia="zh-CN"/>
        </w:rPr>
        <w:t xml:space="preserve">lease refer to </w:t>
      </w:r>
      <w:r w:rsidR="00D14EC9">
        <w:rPr>
          <w:rFonts w:ascii="Times New Roman" w:eastAsia="SimSun" w:hAnsi="Times New Roman" w:cs="Times New Roman"/>
          <w:lang w:eastAsia="zh-CN"/>
        </w:rPr>
        <w:fldChar w:fldCharType="begin"/>
      </w:r>
      <w:r w:rsidR="00D14EC9">
        <w:rPr>
          <w:rFonts w:ascii="Times New Roman" w:eastAsia="SimSun" w:hAnsi="Times New Roman" w:cs="Times New Roman"/>
          <w:lang w:eastAsia="zh-CN"/>
        </w:rPr>
        <w:instrText xml:space="preserve"> REF _Ref123159650 \r \h </w:instrText>
      </w:r>
      <w:r w:rsidR="00D14EC9">
        <w:rPr>
          <w:rFonts w:ascii="Times New Roman" w:eastAsia="SimSun" w:hAnsi="Times New Roman" w:cs="Times New Roman"/>
          <w:lang w:eastAsia="zh-CN"/>
        </w:rPr>
      </w:r>
      <w:r w:rsidR="00D14EC9">
        <w:rPr>
          <w:rFonts w:ascii="Times New Roman" w:eastAsia="SimSun" w:hAnsi="Times New Roman" w:cs="Times New Roman"/>
          <w:lang w:eastAsia="zh-CN"/>
        </w:rPr>
        <w:fldChar w:fldCharType="separate"/>
      </w:r>
      <w:r w:rsidR="003763E2">
        <w:rPr>
          <w:rFonts w:ascii="Times New Roman" w:eastAsia="SimSun" w:hAnsi="Times New Roman" w:cs="Times New Roman"/>
          <w:lang w:eastAsia="zh-CN"/>
        </w:rPr>
        <w:t>[6]</w:t>
      </w:r>
      <w:r w:rsidR="00D14EC9">
        <w:rPr>
          <w:rFonts w:ascii="Times New Roman" w:eastAsia="SimSun" w:hAnsi="Times New Roman" w:cs="Times New Roman"/>
          <w:lang w:eastAsia="zh-CN"/>
        </w:rPr>
        <w:fldChar w:fldCharType="end"/>
      </w:r>
      <w:r w:rsidR="00D60704">
        <w:rPr>
          <w:rFonts w:ascii="Times New Roman" w:eastAsia="SimSun" w:hAnsi="Times New Roman" w:cs="Times New Roman"/>
          <w:lang w:eastAsia="zh-CN"/>
        </w:rPr>
        <w:t xml:space="preserve"> for more information about MOTA</w:t>
      </w:r>
      <w:r w:rsidRPr="00BF587E">
        <w:rPr>
          <w:rFonts w:ascii="Times New Roman" w:eastAsia="SimSun" w:hAnsi="Times New Roman" w:cs="Times New Roman"/>
          <w:lang w:eastAsia="zh-CN"/>
        </w:rPr>
        <w:t>.</w:t>
      </w:r>
    </w:p>
    <w:p w14:paraId="7D34B785" w14:textId="77777777" w:rsidR="00D60704" w:rsidRPr="00D05BBF" w:rsidRDefault="00D60704" w:rsidP="00D60704">
      <w:pPr>
        <w:pStyle w:val="ListParagraph"/>
        <w:widowControl/>
        <w:numPr>
          <w:ilvl w:val="0"/>
          <w:numId w:val="11"/>
        </w:numPr>
        <w:tabs>
          <w:tab w:val="left" w:pos="360"/>
          <w:tab w:val="left" w:pos="720"/>
          <w:tab w:val="left" w:pos="1080"/>
          <w:tab w:val="left" w:pos="1440"/>
        </w:tabs>
        <w:overflowPunct w:val="0"/>
        <w:adjustRightInd w:val="0"/>
        <w:spacing w:before="136" w:after="136"/>
        <w:ind w:left="360" w:hanging="360"/>
        <w:jc w:val="both"/>
        <w:textAlignment w:val="baseline"/>
        <w:rPr>
          <w:rFonts w:ascii="Times New Roman" w:hAnsi="Times New Roman" w:cs="Times New Roman"/>
          <w:color w:val="000000"/>
        </w:rPr>
      </w:pPr>
      <w:proofErr w:type="spellStart"/>
      <w:r w:rsidRPr="00D05BBF">
        <w:rPr>
          <w:rFonts w:ascii="Times New Roman" w:eastAsia="SimSun" w:hAnsi="Times New Roman" w:cs="Times New Roman"/>
          <w:b/>
          <w:bCs/>
          <w:i/>
          <w:iCs/>
          <w:sz w:val="24"/>
          <w:szCs w:val="24"/>
          <w:lang w:eastAsia="zh-CN"/>
        </w:rPr>
        <w:t>MIoU</w:t>
      </w:r>
      <w:proofErr w:type="spellEnd"/>
      <w:r w:rsidRPr="00D05BBF">
        <w:rPr>
          <w:rFonts w:ascii="Times New Roman" w:eastAsia="SimSun" w:hAnsi="Times New Roman" w:cs="Times New Roman"/>
          <w:b/>
          <w:bCs/>
          <w:i/>
          <w:iCs/>
          <w:sz w:val="24"/>
          <w:szCs w:val="24"/>
          <w:lang w:eastAsia="zh-CN"/>
        </w:rPr>
        <w:t xml:space="preserve"> for semantic segmentation tasks</w:t>
      </w:r>
    </w:p>
    <w:p w14:paraId="6A7161CD" w14:textId="77777777" w:rsidR="00D60704" w:rsidRPr="00122582"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For semantic segmentation task, Mean Intersection over Union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shall be used to measure the performance.</w:t>
      </w:r>
    </w:p>
    <w:p w14:paraId="2B3CFFFF" w14:textId="11AD04B6" w:rsidR="00D60704" w:rsidRPr="00D05BBF"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 xml:space="preserve">Assuming </w:t>
      </w:r>
      <w:r w:rsidRPr="00B5716E">
        <w:rPr>
          <w:rFonts w:ascii="Times New Roman" w:hAnsi="Times New Roman" w:cs="Times New Roman"/>
          <w:i/>
          <w:iCs/>
          <w:color w:val="000000"/>
        </w:rPr>
        <w:t>k</w:t>
      </w:r>
      <w:r w:rsidRPr="00D05BBF">
        <w:rPr>
          <w:rFonts w:ascii="Times New Roman" w:hAnsi="Times New Roman" w:cs="Times New Roman"/>
          <w:color w:val="000000"/>
        </w:rPr>
        <w:t xml:space="preserve"> is the number of categories,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xml:space="preserve"> is calculated as </w:t>
      </w:r>
    </w:p>
    <w:p w14:paraId="5E35AEE7" w14:textId="77777777" w:rsidR="00D60704" w:rsidRPr="007D64AD"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m:oMathPara>
        <m:oMath>
          <m:r>
            <w:rPr>
              <w:rFonts w:ascii="Cambria Math" w:hAnsi="Cambria Math" w:cs="Times New Roman"/>
              <w:color w:val="000000"/>
            </w:rPr>
            <m:t>MIoU=</m:t>
          </m:r>
          <m:f>
            <m:fPr>
              <m:ctrlPr>
                <w:rPr>
                  <w:rFonts w:ascii="Cambria Math" w:hAnsi="Cambria Math" w:cs="Times New Roman"/>
                  <w:i/>
                  <w:color w:val="000000"/>
                </w:rPr>
              </m:ctrlPr>
            </m:fPr>
            <m:num>
              <m:r>
                <w:rPr>
                  <w:rFonts w:ascii="Cambria Math" w:hAnsi="Cambria Math" w:cs="Times New Roman"/>
                  <w:color w:val="000000"/>
                </w:rPr>
                <m:t>1</m:t>
              </m:r>
            </m:num>
            <m:den>
              <m:r>
                <w:rPr>
                  <w:rFonts w:ascii="Cambria Math" w:hAnsi="Cambria Math" w:cs="Times New Roman"/>
                  <w:color w:val="000000"/>
                </w:rPr>
                <m:t>k</m:t>
              </m:r>
            </m:den>
          </m:f>
          <m:nary>
            <m:naryPr>
              <m:chr m:val="∑"/>
              <m:limLoc m:val="undOvr"/>
              <m:ctrlPr>
                <w:rPr>
                  <w:rFonts w:ascii="Cambria Math" w:hAnsi="Cambria Math" w:cs="Times New Roman"/>
                  <w:i/>
                  <w:color w:val="000000"/>
                </w:rPr>
              </m:ctrlPr>
            </m:naryPr>
            <m:sub>
              <m:r>
                <w:rPr>
                  <w:rFonts w:ascii="Cambria Math" w:hAnsi="Cambria Math" w:cs="Times New Roman"/>
                  <w:color w:val="000000"/>
                </w:rPr>
                <m:t>i=1</m:t>
              </m:r>
            </m:sub>
            <m:sup>
              <m:r>
                <w:rPr>
                  <w:rFonts w:ascii="Cambria Math" w:hAnsi="Cambria Math" w:cs="Times New Roman"/>
                  <w:color w:val="000000"/>
                </w:rPr>
                <m:t>k</m:t>
              </m:r>
            </m:sup>
            <m:e>
              <m:f>
                <m:fPr>
                  <m:ctrlPr>
                    <w:rPr>
                      <w:rFonts w:ascii="Cambria Math" w:hAnsi="Cambria Math" w:cs="Times New Roman"/>
                      <w:i/>
                      <w:color w:val="000000"/>
                    </w:rPr>
                  </m:ctrlPr>
                </m:fPr>
                <m:num>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num>
                <m:den>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e>
                  </m:nary>
                  <m:r>
                    <w:rPr>
                      <w:rFonts w:ascii="Cambria Math" w:hAnsi="Cambria Math" w:cs="Times New Roman"/>
                      <w:color w:val="000000"/>
                    </w:rPr>
                    <m:t>+</m:t>
                  </m:r>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e>
                  </m:nary>
                  <m:r>
                    <w:rPr>
                      <w:rFonts w:ascii="Cambria Math" w:hAnsi="Cambria Math" w:cs="Times New Roman"/>
                      <w:color w:val="000000"/>
                    </w:rPr>
                    <m:t>-</m:t>
                  </m:r>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den>
              </m:f>
            </m:e>
          </m:nary>
        </m:oMath>
      </m:oMathPara>
    </w:p>
    <w:p w14:paraId="6C1760EC" w14:textId="6E143704" w:rsidR="00D60704" w:rsidRPr="00B5716E" w:rsidRDefault="00D60704"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7D64AD">
        <w:rPr>
          <w:rFonts w:ascii="Times New Roman" w:hAnsi="Times New Roman" w:cs="Times New Roman"/>
          <w:color w:val="000000"/>
        </w:rPr>
        <w:t xml:space="preserve">where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refers to the number of pixels inferred from category </w:t>
      </w:r>
      <m:oMath>
        <m:r>
          <w:rPr>
            <w:rFonts w:ascii="Cambria Math" w:hAnsi="Cambria Math" w:cs="Times New Roman"/>
            <w:color w:val="000000"/>
          </w:rPr>
          <m:t>i</m:t>
        </m:r>
      </m:oMath>
      <w:r w:rsidRPr="007D64AD">
        <w:rPr>
          <w:rFonts w:ascii="Times New Roman" w:hAnsi="Times New Roman" w:cs="Times New Roman"/>
          <w:color w:val="000000"/>
        </w:rPr>
        <w:t xml:space="preserve"> as category </w:t>
      </w:r>
      <m:oMath>
        <m:r>
          <w:rPr>
            <w:rFonts w:ascii="Cambria Math" w:hAnsi="Cambria Math" w:cs="Times New Roman"/>
            <w:color w:val="000000"/>
          </w:rPr>
          <m:t>j</m:t>
        </m:r>
      </m:oMath>
      <w:r w:rsidRPr="007D64AD">
        <w:rPr>
          <w:rFonts w:ascii="Times New Roman" w:hAnsi="Times New Roman" w:cs="Times New Roman"/>
          <w:color w:val="000000"/>
        </w:rPr>
        <w:t xml:space="preser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oMath>
      <w:r w:rsidRPr="007D64AD">
        <w:rPr>
          <w:rFonts w:ascii="Times New Roman" w:hAnsi="Times New Roman" w:cs="Times New Roman"/>
          <w:color w:val="000000"/>
        </w:rPr>
        <w:t xml:space="preserve"> refers to the true positive.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and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oMath>
      <w:r w:rsidRPr="007D64AD">
        <w:rPr>
          <w:rFonts w:ascii="Times New Roman" w:hAnsi="Times New Roman" w:cs="Times New Roman"/>
          <w:color w:val="000000"/>
        </w:rPr>
        <w:t xml:space="preserve"> refer to the false positive and false negative, respectively.</w:t>
      </w:r>
    </w:p>
    <w:p w14:paraId="72612D72" w14:textId="77777777" w:rsidR="003763E2" w:rsidRPr="00D076F5" w:rsidRDefault="003763E2" w:rsidP="003763E2">
      <w:pPr>
        <w:pStyle w:val="ListParagraph"/>
        <w:numPr>
          <w:ilvl w:val="0"/>
          <w:numId w:val="11"/>
        </w:numPr>
        <w:rPr>
          <w:rFonts w:ascii="Times New Roman" w:eastAsia="SimSun" w:hAnsi="Times New Roman" w:cs="Times New Roman"/>
          <w:b/>
          <w:bCs/>
          <w:i/>
          <w:iCs/>
          <w:sz w:val="24"/>
          <w:szCs w:val="24"/>
          <w:lang w:eastAsia="zh-CN"/>
        </w:rPr>
      </w:pPr>
      <w:r w:rsidRPr="00D076F5">
        <w:rPr>
          <w:rFonts w:ascii="Times New Roman" w:eastAsia="SimSun" w:hAnsi="Times New Roman" w:cs="Times New Roman"/>
          <w:b/>
          <w:bCs/>
          <w:i/>
          <w:iCs/>
          <w:sz w:val="24"/>
          <w:szCs w:val="24"/>
          <w:lang w:eastAsia="zh-CN"/>
        </w:rPr>
        <w:t>BD-rate machine task calculation</w:t>
      </w:r>
    </w:p>
    <w:p w14:paraId="22F4C9EF" w14:textId="61A132C7" w:rsidR="003763E2" w:rsidRPr="00D076F5" w:rsidRDefault="00D144F5"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Pr>
          <w:rFonts w:ascii="Times New Roman" w:hAnsi="Times New Roman" w:cs="Times New Roman"/>
          <w:color w:val="000000"/>
        </w:rPr>
        <w:t>A</w:t>
      </w:r>
      <w:r w:rsidRPr="00A50AF3">
        <w:rPr>
          <w:rFonts w:ascii="Times New Roman" w:hAnsi="Times New Roman" w:cs="Times New Roman"/>
          <w:color w:val="000000"/>
        </w:rPr>
        <w:t xml:space="preserve"> cubic polynomial function-based curve fitting method</w:t>
      </w:r>
      <w:r w:rsidRPr="00D144F5">
        <w:rPr>
          <w:rFonts w:ascii="Times New Roman" w:hAnsi="Times New Roman" w:cs="Times New Roman"/>
          <w:color w:val="000000"/>
        </w:rPr>
        <w:t xml:space="preserve"> </w:t>
      </w:r>
      <w:ins w:id="300" w:author="Shan Liu" w:date="2024-11-09T15:27:00Z">
        <w:r w:rsidR="00580D7E">
          <w:rPr>
            <w:rFonts w:ascii="Times New Roman" w:hAnsi="Times New Roman" w:cs="Times New Roman"/>
            <w:color w:val="000000"/>
          </w:rPr>
          <w:fldChar w:fldCharType="begin"/>
        </w:r>
        <w:r w:rsidR="00580D7E">
          <w:rPr>
            <w:rFonts w:ascii="Times New Roman" w:hAnsi="Times New Roman" w:cs="Times New Roman"/>
            <w:color w:val="000000"/>
          </w:rPr>
          <w:instrText xml:space="preserve"> REF _Ref174698353 \r \h </w:instrText>
        </w:r>
      </w:ins>
      <w:r w:rsidR="00580D7E">
        <w:rPr>
          <w:rFonts w:ascii="Times New Roman" w:hAnsi="Times New Roman" w:cs="Times New Roman"/>
          <w:color w:val="000000"/>
        </w:rPr>
      </w:r>
      <w:r w:rsidR="00580D7E">
        <w:rPr>
          <w:rFonts w:ascii="Times New Roman" w:hAnsi="Times New Roman" w:cs="Times New Roman"/>
          <w:color w:val="000000"/>
        </w:rPr>
        <w:fldChar w:fldCharType="separate"/>
      </w:r>
      <w:ins w:id="301" w:author="Shan Liu" w:date="2024-11-09T15:27:00Z">
        <w:r w:rsidR="00580D7E">
          <w:rPr>
            <w:rFonts w:ascii="Times New Roman" w:hAnsi="Times New Roman" w:cs="Times New Roman"/>
            <w:color w:val="000000"/>
          </w:rPr>
          <w:t>[7]</w:t>
        </w:r>
        <w:r w:rsidR="00580D7E">
          <w:rPr>
            <w:rFonts w:ascii="Times New Roman" w:hAnsi="Times New Roman" w:cs="Times New Roman"/>
            <w:color w:val="000000"/>
          </w:rPr>
          <w:fldChar w:fldCharType="end"/>
        </w:r>
        <w:r w:rsidR="00580D7E">
          <w:rPr>
            <w:rFonts w:ascii="Times New Roman" w:hAnsi="Times New Roman" w:cs="Times New Roman"/>
            <w:color w:val="000000"/>
          </w:rPr>
          <w:t xml:space="preserve"> </w:t>
        </w:r>
      </w:ins>
      <w:r>
        <w:rPr>
          <w:rFonts w:ascii="Times New Roman" w:hAnsi="Times New Roman" w:cs="Times New Roman"/>
          <w:color w:val="000000"/>
        </w:rPr>
        <w:t>is applied to the</w:t>
      </w:r>
      <w:r w:rsidRPr="00D076F5">
        <w:rPr>
          <w:rFonts w:ascii="Times New Roman" w:hAnsi="Times New Roman" w:cs="Times New Roman"/>
          <w:color w:val="000000"/>
        </w:rPr>
        <w:t xml:space="preserve"> </w:t>
      </w:r>
      <w:proofErr w:type="spellStart"/>
      <w:r w:rsidRPr="00D076F5">
        <w:rPr>
          <w:rFonts w:ascii="Times New Roman" w:hAnsi="Times New Roman" w:cs="Times New Roman"/>
          <w:color w:val="000000"/>
        </w:rPr>
        <w:t>mAP</w:t>
      </w:r>
      <w:proofErr w:type="spellEnd"/>
      <w:r w:rsidRPr="00D076F5">
        <w:rPr>
          <w:rFonts w:ascii="Times New Roman" w:hAnsi="Times New Roman" w:cs="Times New Roman"/>
          <w:color w:val="000000"/>
        </w:rPr>
        <w:t xml:space="preserve"> or MOTA score values before </w:t>
      </w:r>
      <w:r>
        <w:rPr>
          <w:rFonts w:ascii="Times New Roman" w:hAnsi="Times New Roman" w:cs="Times New Roman"/>
          <w:color w:val="000000"/>
        </w:rPr>
        <w:t>they are used</w:t>
      </w:r>
      <w:r w:rsidRPr="00D076F5">
        <w:rPr>
          <w:rFonts w:ascii="Times New Roman" w:hAnsi="Times New Roman" w:cs="Times New Roman"/>
          <w:color w:val="000000"/>
        </w:rPr>
        <w:t xml:space="preserve"> </w:t>
      </w:r>
      <w:r>
        <w:rPr>
          <w:rFonts w:ascii="Times New Roman" w:hAnsi="Times New Roman" w:cs="Times New Roman"/>
          <w:color w:val="000000"/>
        </w:rPr>
        <w:t>to</w:t>
      </w:r>
      <w:r w:rsidRPr="00D076F5">
        <w:rPr>
          <w:rFonts w:ascii="Times New Roman" w:hAnsi="Times New Roman" w:cs="Times New Roman"/>
          <w:color w:val="000000"/>
        </w:rPr>
        <w:t xml:space="preserve"> </w:t>
      </w:r>
      <w:r>
        <w:rPr>
          <w:rFonts w:ascii="Times New Roman" w:hAnsi="Times New Roman" w:cs="Times New Roman"/>
          <w:color w:val="000000"/>
        </w:rPr>
        <w:t xml:space="preserve">calculate </w:t>
      </w:r>
      <w:r w:rsidRPr="00D076F5">
        <w:rPr>
          <w:rFonts w:ascii="Times New Roman" w:hAnsi="Times New Roman" w:cs="Times New Roman"/>
          <w:color w:val="000000"/>
        </w:rPr>
        <w:t xml:space="preserve">the </w:t>
      </w:r>
      <w:r>
        <w:rPr>
          <w:rFonts w:ascii="Times New Roman" w:hAnsi="Times New Roman" w:cs="Times New Roman"/>
          <w:color w:val="000000"/>
        </w:rPr>
        <w:t xml:space="preserve">machine task </w:t>
      </w:r>
      <w:r w:rsidRPr="00D076F5">
        <w:rPr>
          <w:rFonts w:ascii="Times New Roman" w:hAnsi="Times New Roman" w:cs="Times New Roman"/>
          <w:color w:val="000000"/>
        </w:rPr>
        <w:t>BD-rate</w:t>
      </w:r>
      <w:r>
        <w:rPr>
          <w:rFonts w:ascii="Times New Roman" w:hAnsi="Times New Roman" w:cs="Times New Roman"/>
          <w:color w:val="000000"/>
        </w:rPr>
        <w:t xml:space="preserve"> performance</w:t>
      </w:r>
      <w:r w:rsidRPr="00D076F5">
        <w:rPr>
          <w:rFonts w:ascii="Times New Roman" w:hAnsi="Times New Roman" w:cs="Times New Roman"/>
          <w:color w:val="000000"/>
        </w:rPr>
        <w:t xml:space="preserve"> in the reporting template. Th</w:t>
      </w:r>
      <w:r w:rsidR="009D151D">
        <w:rPr>
          <w:rFonts w:ascii="Times New Roman" w:hAnsi="Times New Roman" w:cs="Times New Roman"/>
          <w:color w:val="000000"/>
        </w:rPr>
        <w:t xml:space="preserve">is </w:t>
      </w:r>
      <w:r w:rsidRPr="00D076F5">
        <w:rPr>
          <w:rFonts w:ascii="Times New Roman" w:hAnsi="Times New Roman" w:cs="Times New Roman"/>
          <w:color w:val="000000"/>
        </w:rPr>
        <w:t xml:space="preserve">curve fitting </w:t>
      </w:r>
      <w:r w:rsidR="009D151D">
        <w:rPr>
          <w:rFonts w:ascii="Times New Roman" w:hAnsi="Times New Roman" w:cs="Times New Roman"/>
          <w:color w:val="000000"/>
        </w:rPr>
        <w:t>process</w:t>
      </w:r>
      <w:r w:rsidRPr="00D076F5">
        <w:rPr>
          <w:rFonts w:ascii="Times New Roman" w:hAnsi="Times New Roman" w:cs="Times New Roman"/>
          <w:color w:val="000000"/>
        </w:rPr>
        <w:t xml:space="preserve"> is automated </w:t>
      </w:r>
      <w:r w:rsidR="00E526CB">
        <w:rPr>
          <w:rFonts w:ascii="Times New Roman" w:hAnsi="Times New Roman" w:cs="Times New Roman"/>
          <w:color w:val="000000"/>
        </w:rPr>
        <w:t xml:space="preserve">using the scripts </w:t>
      </w:r>
      <w:r w:rsidR="00590BAD">
        <w:rPr>
          <w:rFonts w:ascii="Times New Roman" w:hAnsi="Times New Roman" w:cs="Times New Roman"/>
          <w:color w:val="000000"/>
        </w:rPr>
        <w:t>provided in</w:t>
      </w:r>
      <w:r w:rsidR="00E526CB">
        <w:rPr>
          <w:rFonts w:ascii="Times New Roman" w:hAnsi="Times New Roman" w:cs="Times New Roman"/>
          <w:color w:val="000000"/>
        </w:rPr>
        <w:t xml:space="preserve"> </w:t>
      </w:r>
      <w:hyperlink r:id="rId34" w:history="1">
        <w:r w:rsidR="00590BAD" w:rsidRPr="009D25B5">
          <w:rPr>
            <w:rStyle w:val="Hyperlink"/>
            <w:rFonts w:ascii="Times New Roman" w:eastAsia="Malgun Gothic" w:hAnsi="Times New Roman" w:cs="Times New Roman"/>
            <w:lang w:val="en-CA"/>
          </w:rPr>
          <w:t>http://mpegx.int-evry.fr/software/MPEG/Video/VCM/vcm-ctc/scripts</w:t>
        </w:r>
      </w:hyperlink>
      <w:r w:rsidR="00590BAD">
        <w:rPr>
          <w:rFonts w:ascii="Times New Roman" w:eastAsia="Malgun Gothic" w:hAnsi="Times New Roman" w:cs="Times New Roman"/>
          <w:lang w:val="en-CA"/>
        </w:rPr>
        <w:t xml:space="preserve"> directory</w:t>
      </w:r>
      <w:r w:rsidRPr="00D076F5">
        <w:rPr>
          <w:rFonts w:ascii="Times New Roman" w:hAnsi="Times New Roman" w:cs="Times New Roman"/>
          <w:color w:val="000000"/>
        </w:rPr>
        <w:t>.</w:t>
      </w:r>
      <w:r w:rsidR="00BE3FCC">
        <w:rPr>
          <w:rFonts w:ascii="Times New Roman" w:hAnsi="Times New Roman" w:cs="Times New Roman"/>
          <w:color w:val="000000"/>
        </w:rPr>
        <w:t xml:space="preserve"> After curve fitting, the middle four QP points are used for calculating BD-rate, i.e., the lowest and the highest QPs are excluded from the BD-rate calculation.</w:t>
      </w:r>
    </w:p>
    <w:p w14:paraId="0F68C715" w14:textId="396F3678" w:rsidR="00460269" w:rsidRP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Runtime</w:t>
      </w:r>
    </w:p>
    <w:p w14:paraId="729F73E8" w14:textId="5F4EC82B" w:rsidR="00B66614" w:rsidRDefault="001258DE" w:rsidP="00B66614">
      <w:pPr>
        <w:rPr>
          <w:rFonts w:ascii="Times New Roman" w:eastAsia="SimSun" w:hAnsi="Times New Roman" w:cs="Times New Roman"/>
          <w:lang w:eastAsia="zh-CN"/>
        </w:rPr>
      </w:pPr>
      <w:r>
        <w:rPr>
          <w:rFonts w:ascii="Times New Roman" w:eastAsia="SimSun" w:hAnsi="Times New Roman" w:cs="Times New Roman"/>
          <w:lang w:eastAsia="zh-CN"/>
        </w:rPr>
        <w:t>R</w:t>
      </w:r>
      <w:r w:rsidR="00B66614">
        <w:rPr>
          <w:rFonts w:ascii="Times New Roman" w:eastAsia="SimSun" w:hAnsi="Times New Roman" w:cs="Times New Roman"/>
          <w:lang w:eastAsia="zh-CN"/>
        </w:rPr>
        <w:t>untime including Encoding time (</w:t>
      </w:r>
      <w:proofErr w:type="spellStart"/>
      <w:r w:rsidR="00B66614">
        <w:rPr>
          <w:rFonts w:ascii="Times New Roman" w:eastAsia="SimSun" w:hAnsi="Times New Roman" w:cs="Times New Roman"/>
          <w:lang w:eastAsia="zh-CN"/>
        </w:rPr>
        <w:t>EncT</w:t>
      </w:r>
      <w:proofErr w:type="spellEnd"/>
      <w:r w:rsidR="00B66614">
        <w:rPr>
          <w:rFonts w:ascii="Times New Roman" w:eastAsia="SimSun" w:hAnsi="Times New Roman" w:cs="Times New Roman"/>
          <w:lang w:eastAsia="zh-CN"/>
        </w:rPr>
        <w:t>) and Decoding time (</w:t>
      </w:r>
      <w:proofErr w:type="spellStart"/>
      <w:r w:rsidR="00B66614">
        <w:rPr>
          <w:rFonts w:ascii="Times New Roman" w:eastAsia="SimSun" w:hAnsi="Times New Roman" w:cs="Times New Roman"/>
          <w:lang w:eastAsia="zh-CN"/>
        </w:rPr>
        <w:t>DecT</w:t>
      </w:r>
      <w:proofErr w:type="spellEnd"/>
      <w:r w:rsidR="00B66614">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shall be reported </w:t>
      </w:r>
      <w:r w:rsidR="00B66614">
        <w:rPr>
          <w:rFonts w:ascii="Times New Roman" w:eastAsia="SimSun" w:hAnsi="Times New Roman" w:cs="Times New Roman"/>
          <w:lang w:eastAsia="zh-CN"/>
        </w:rPr>
        <w:t xml:space="preserve">for complexity measurement. </w:t>
      </w:r>
      <w:r w:rsidR="00B66614" w:rsidRPr="005306C0">
        <w:rPr>
          <w:rFonts w:ascii="Times New Roman" w:eastAsia="SimSun" w:hAnsi="Times New Roman" w:cs="Times New Roman"/>
          <w:lang w:eastAsia="zh-CN"/>
        </w:rPr>
        <w:t xml:space="preserve">The proposed runtime methods for </w:t>
      </w:r>
      <w:r w:rsidR="00B66614">
        <w:rPr>
          <w:rFonts w:ascii="Times New Roman" w:eastAsia="SimSun" w:hAnsi="Times New Roman" w:cs="Times New Roman"/>
          <w:lang w:eastAsia="zh-CN"/>
        </w:rPr>
        <w:t>a VCM solution</w:t>
      </w:r>
      <w:r w:rsidR="00B66614" w:rsidRPr="005306C0">
        <w:rPr>
          <w:rFonts w:ascii="Times New Roman" w:eastAsia="SimSun" w:hAnsi="Times New Roman" w:cs="Times New Roman"/>
          <w:lang w:eastAsia="zh-CN"/>
        </w:rPr>
        <w:t xml:space="preserve"> are:</w:t>
      </w:r>
    </w:p>
    <w:p w14:paraId="6A2E9260" w14:textId="6C61F016" w:rsidR="00B66614"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Pr>
          <w:rFonts w:ascii="Times New Roman" w:eastAsia="SimSun" w:hAnsi="Times New Roman" w:cs="Times New Roman" w:hint="eastAsia"/>
          <w:lang w:eastAsia="zh-CN"/>
        </w:rPr>
        <w:t>Time</w:t>
      </w:r>
      <w:r>
        <w:rPr>
          <w:rFonts w:ascii="Times New Roman" w:eastAsia="SimSun" w:hAnsi="Times New Roman" w:cs="Times New Roman"/>
          <w:lang w:eastAsia="zh-CN"/>
        </w:rPr>
        <w:t xml:space="preserve"> needed </w:t>
      </w:r>
      <w:r w:rsidRPr="009963AA">
        <w:rPr>
          <w:rFonts w:ascii="Times New Roman" w:eastAsia="SimSun" w:hAnsi="Times New Roman" w:cs="Times New Roman"/>
          <w:lang w:eastAsia="zh-CN"/>
        </w:rPr>
        <w:t xml:space="preserve">to convert input </w:t>
      </w:r>
      <w:r w:rsidR="005B5390">
        <w:rPr>
          <w:rFonts w:ascii="Times New Roman" w:eastAsia="SimSun" w:hAnsi="Times New Roman" w:cs="Times New Roman"/>
          <w:lang w:eastAsia="zh-CN"/>
        </w:rPr>
        <w:t xml:space="preserve">video or image </w:t>
      </w:r>
      <w:r w:rsidRPr="009963AA">
        <w:rPr>
          <w:rFonts w:ascii="Times New Roman" w:eastAsia="SimSun" w:hAnsi="Times New Roman" w:cs="Times New Roman"/>
          <w:lang w:eastAsia="zh-CN"/>
        </w:rPr>
        <w:t>to bitstream</w:t>
      </w:r>
      <w:r>
        <w:rPr>
          <w:rFonts w:ascii="Times New Roman" w:eastAsia="SimSun" w:hAnsi="Times New Roman" w:cs="Times New Roman"/>
          <w:lang w:eastAsia="zh-CN"/>
        </w:rPr>
        <w:t>.</w:t>
      </w:r>
    </w:p>
    <w:p w14:paraId="17B259E6" w14:textId="04446D5D" w:rsidR="00B66614" w:rsidRPr="005306C0"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36"/>
        <w:ind w:left="714" w:hanging="357"/>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w:t>
      </w:r>
      <w:r w:rsidR="005B5390">
        <w:rPr>
          <w:rFonts w:ascii="Times New Roman" w:eastAsia="SimSun" w:hAnsi="Times New Roman" w:cs="Times New Roman"/>
          <w:lang w:eastAsia="zh-CN"/>
        </w:rPr>
        <w:t>output video or image</w:t>
      </w:r>
      <w:r>
        <w:rPr>
          <w:rFonts w:ascii="Times New Roman" w:eastAsia="SimSun" w:hAnsi="Times New Roman" w:cs="Times New Roman"/>
          <w:lang w:eastAsia="zh-CN"/>
        </w:rPr>
        <w:t>.</w:t>
      </w:r>
    </w:p>
    <w:p w14:paraId="3753AEDF" w14:textId="1E5EC5EC" w:rsidR="00F36D80" w:rsidRDefault="00B66614" w:rsidP="00B5716E">
      <w:pPr>
        <w:jc w:val="both"/>
        <w:rPr>
          <w:ins w:id="302" w:author="Chris Rosewarne (Canon)" w:date="2024-11-12T11:30:00Z"/>
          <w:rFonts w:ascii="Times New Roman" w:eastAsia="SimSun" w:hAnsi="Times New Roman" w:cs="Times New Roman"/>
          <w:lang w:eastAsia="zh-CN"/>
        </w:rPr>
      </w:pPr>
      <w:proofErr w:type="gramStart"/>
      <w:r w:rsidRPr="005306C0">
        <w:rPr>
          <w:rFonts w:ascii="Times New Roman" w:eastAsia="SimSun" w:hAnsi="Times New Roman" w:cs="Times New Roman"/>
          <w:lang w:eastAsia="zh-CN"/>
        </w:rPr>
        <w:t>For the purpose of</w:t>
      </w:r>
      <w:proofErr w:type="gramEnd"/>
      <w:r w:rsidRPr="005306C0">
        <w:rPr>
          <w:rFonts w:ascii="Times New Roman" w:eastAsia="SimSun" w:hAnsi="Times New Roman" w:cs="Times New Roman"/>
          <w:lang w:eastAsia="zh-CN"/>
        </w:rPr>
        <w:t xml:space="preserve"> reporting encoding and decoding runtimes, the anchor and proposal </w:t>
      </w:r>
      <w:r w:rsidR="00E06876">
        <w:rPr>
          <w:rFonts w:ascii="Times New Roman" w:eastAsia="SimSun" w:hAnsi="Times New Roman" w:cs="Times New Roman"/>
          <w:lang w:eastAsia="zh-CN"/>
        </w:rPr>
        <w:t>shall</w:t>
      </w:r>
      <w:r w:rsidR="00E06876" w:rsidRPr="005306C0">
        <w:rPr>
          <w:rFonts w:ascii="Times New Roman" w:eastAsia="SimSun" w:hAnsi="Times New Roman" w:cs="Times New Roman"/>
          <w:lang w:eastAsia="zh-CN"/>
        </w:rPr>
        <w:t xml:space="preserve"> </w:t>
      </w:r>
      <w:r w:rsidRPr="005306C0">
        <w:rPr>
          <w:rFonts w:ascii="Times New Roman" w:eastAsia="SimSun" w:hAnsi="Times New Roman" w:cs="Times New Roman"/>
          <w:lang w:eastAsia="zh-CN"/>
        </w:rPr>
        <w:t xml:space="preserve">be </w:t>
      </w:r>
      <w:r w:rsidRPr="00BF587E">
        <w:rPr>
          <w:rFonts w:ascii="Times New Roman" w:eastAsia="Malgun Gothic" w:hAnsi="Times New Roman" w:cs="Times New Roman"/>
          <w:lang w:val="en-GB"/>
        </w:rPr>
        <w:t>simulated</w:t>
      </w:r>
      <w:r w:rsidRPr="005306C0">
        <w:rPr>
          <w:rFonts w:ascii="Times New Roman" w:eastAsia="SimSun" w:hAnsi="Times New Roman" w:cs="Times New Roman"/>
          <w:lang w:eastAsia="zh-CN"/>
        </w:rPr>
        <w:t xml:space="preserve"> on the same platform, e.g.</w:t>
      </w:r>
      <w:ins w:id="303" w:author="Chris Rosewarne (Canon)" w:date="2024-11-12T11:30:00Z">
        <w:r w:rsidR="00A22F96">
          <w:rPr>
            <w:rFonts w:ascii="Times New Roman" w:eastAsia="SimSun" w:hAnsi="Times New Roman" w:cs="Times New Roman"/>
            <w:lang w:eastAsia="zh-CN"/>
          </w:rPr>
          <w:t>,</w:t>
        </w:r>
      </w:ins>
      <w:r w:rsidRPr="005306C0">
        <w:rPr>
          <w:rFonts w:ascii="Times New Roman" w:eastAsia="SimSun" w:hAnsi="Times New Roman" w:cs="Times New Roman"/>
          <w:lang w:eastAsia="zh-CN"/>
        </w:rPr>
        <w:t xml:space="preserve"> similar CPU and GPU configuration, to have reliable time comparison.</w:t>
      </w:r>
      <w:r w:rsidR="00776DBE" w:rsidRPr="00776DBE">
        <w:rPr>
          <w:rFonts w:ascii="Times New Roman" w:eastAsia="SimSun" w:hAnsi="Times New Roman" w:cs="Times New Roman"/>
          <w:lang w:eastAsia="zh-CN"/>
        </w:rPr>
        <w:t xml:space="preserve"> </w:t>
      </w:r>
      <w:r w:rsidR="00776DBE">
        <w:rPr>
          <w:rFonts w:ascii="Times New Roman" w:eastAsia="SimSun" w:hAnsi="Times New Roman" w:cs="Times New Roman"/>
          <w:lang w:eastAsia="zh-CN"/>
        </w:rPr>
        <w:t xml:space="preserve">It is encouraged to report </w:t>
      </w:r>
      <w:r w:rsidR="00776DBE" w:rsidRPr="00BC3071">
        <w:rPr>
          <w:rFonts w:ascii="Times New Roman" w:eastAsia="SimSun" w:hAnsi="Times New Roman" w:cs="Times New Roman"/>
          <w:lang w:eastAsia="zh-CN"/>
        </w:rPr>
        <w:t>runtime</w:t>
      </w:r>
      <w:r w:rsidR="00EB103F">
        <w:rPr>
          <w:rFonts w:ascii="Times New Roman" w:eastAsia="SimSun" w:hAnsi="Times New Roman" w:cs="Times New Roman"/>
          <w:lang w:eastAsia="zh-CN"/>
        </w:rPr>
        <w:t>s</w:t>
      </w:r>
      <w:r w:rsidR="00776DBE" w:rsidRPr="00BC3071">
        <w:rPr>
          <w:rFonts w:ascii="Times New Roman" w:eastAsia="SimSun" w:hAnsi="Times New Roman" w:cs="Times New Roman"/>
          <w:lang w:eastAsia="zh-CN"/>
        </w:rPr>
        <w:t xml:space="preserve"> of module</w:t>
      </w:r>
      <w:r w:rsidR="00EB103F">
        <w:rPr>
          <w:rFonts w:ascii="Times New Roman" w:eastAsia="SimSun" w:hAnsi="Times New Roman" w:cs="Times New Roman"/>
          <w:lang w:eastAsia="zh-CN"/>
        </w:rPr>
        <w:t>s</w:t>
      </w:r>
      <w:r w:rsidR="00776DBE">
        <w:rPr>
          <w:rFonts w:ascii="Times New Roman" w:eastAsia="SimSun" w:hAnsi="Times New Roman" w:cs="Times New Roman"/>
          <w:lang w:eastAsia="zh-CN"/>
        </w:rPr>
        <w:t xml:space="preserve">, </w:t>
      </w:r>
      <w:r w:rsidR="00776DBE" w:rsidRPr="00BC3071">
        <w:rPr>
          <w:rFonts w:ascii="Times New Roman" w:eastAsia="SimSun" w:hAnsi="Times New Roman" w:cs="Times New Roman"/>
          <w:lang w:eastAsia="zh-CN"/>
        </w:rPr>
        <w:t xml:space="preserve">e.g., Temporal Resample, Spatial Resample, </w:t>
      </w:r>
      <w:proofErr w:type="spellStart"/>
      <w:r w:rsidR="00776DBE" w:rsidRPr="00BC3071">
        <w:rPr>
          <w:rFonts w:ascii="Times New Roman" w:eastAsia="SimSun" w:hAnsi="Times New Roman" w:cs="Times New Roman"/>
          <w:lang w:eastAsia="zh-CN"/>
        </w:rPr>
        <w:t>RoI</w:t>
      </w:r>
      <w:proofErr w:type="spellEnd"/>
      <w:r w:rsidR="00776DBE" w:rsidRPr="00BC3071">
        <w:rPr>
          <w:rFonts w:ascii="Times New Roman" w:eastAsia="SimSun" w:hAnsi="Times New Roman" w:cs="Times New Roman"/>
          <w:lang w:eastAsia="zh-CN"/>
        </w:rPr>
        <w:t>, Bit-depth truncation</w:t>
      </w:r>
      <w:r w:rsidR="00776DBE">
        <w:rPr>
          <w:rFonts w:ascii="Times New Roman" w:eastAsia="SimSun" w:hAnsi="Times New Roman" w:cs="Times New Roman"/>
          <w:lang w:eastAsia="zh-CN"/>
        </w:rPr>
        <w:t xml:space="preserve"> and</w:t>
      </w:r>
      <w:r w:rsidR="00776DBE" w:rsidRPr="00BC3071">
        <w:rPr>
          <w:rFonts w:ascii="Times New Roman" w:eastAsia="SimSun" w:hAnsi="Times New Roman" w:cs="Times New Roman"/>
          <w:lang w:eastAsia="zh-CN"/>
        </w:rPr>
        <w:t xml:space="preserve"> Inner codec</w:t>
      </w:r>
      <w:r w:rsidR="00776DBE">
        <w:rPr>
          <w:rFonts w:ascii="Times New Roman" w:eastAsia="SimSun" w:hAnsi="Times New Roman" w:cs="Times New Roman"/>
          <w:lang w:eastAsia="zh-CN"/>
        </w:rPr>
        <w:t>, etc</w:t>
      </w:r>
      <w:r w:rsidR="00776DBE" w:rsidRPr="00BC3071">
        <w:rPr>
          <w:rFonts w:ascii="Times New Roman" w:eastAsia="SimSun" w:hAnsi="Times New Roman" w:cs="Times New Roman"/>
          <w:lang w:eastAsia="zh-CN"/>
        </w:rPr>
        <w:t xml:space="preserve">. </w:t>
      </w:r>
    </w:p>
    <w:p w14:paraId="1BB9CD97" w14:textId="77777777" w:rsidR="00A22F96" w:rsidRDefault="00A22F96" w:rsidP="00B5716E">
      <w:pPr>
        <w:jc w:val="both"/>
        <w:rPr>
          <w:ins w:id="304" w:author="Chris Rosewarne (Canon)" w:date="2024-11-12T11:30:00Z"/>
          <w:rFonts w:ascii="Times New Roman" w:eastAsia="SimSun" w:hAnsi="Times New Roman" w:cs="Times New Roman"/>
          <w:lang w:eastAsia="zh-CN"/>
        </w:rPr>
      </w:pPr>
    </w:p>
    <w:p w14:paraId="2DC331D9" w14:textId="39FF576A" w:rsidR="00A22F96" w:rsidRPr="00BF587E" w:rsidRDefault="00A22F96" w:rsidP="00B5716E">
      <w:pPr>
        <w:jc w:val="both"/>
        <w:rPr>
          <w:rFonts w:ascii="Times New Roman" w:eastAsia="SimSun" w:hAnsi="Times New Roman" w:cs="Times New Roman"/>
          <w:lang w:eastAsia="zh-CN"/>
        </w:rPr>
      </w:pPr>
      <w:ins w:id="305" w:author="Chris Rosewarne (Canon)" w:date="2024-11-12T11:30:00Z">
        <w:r>
          <w:rPr>
            <w:rFonts w:ascii="Times New Roman" w:eastAsia="SimSun" w:hAnsi="Times New Roman" w:cs="Times New Roman"/>
            <w:lang w:eastAsia="zh-CN"/>
          </w:rPr>
          <w:t xml:space="preserve">From the anchor and proposal </w:t>
        </w:r>
        <w:proofErr w:type="spellStart"/>
        <w:r>
          <w:rPr>
            <w:rFonts w:ascii="Times New Roman" w:eastAsia="SimSun" w:hAnsi="Times New Roman" w:cs="Times New Roman"/>
            <w:lang w:eastAsia="zh-CN"/>
          </w:rPr>
          <w:t>EncT</w:t>
        </w:r>
        <w:proofErr w:type="spellEnd"/>
        <w:r>
          <w:rPr>
            <w:rFonts w:ascii="Times New Roman" w:eastAsia="SimSun" w:hAnsi="Times New Roman" w:cs="Times New Roman"/>
            <w:lang w:eastAsia="zh-CN"/>
          </w:rPr>
          <w:t xml:space="preserve"> and </w:t>
        </w:r>
        <w:proofErr w:type="spellStart"/>
        <w:r>
          <w:rPr>
            <w:rFonts w:ascii="Times New Roman" w:eastAsia="SimSun" w:hAnsi="Times New Roman" w:cs="Times New Roman"/>
            <w:lang w:eastAsia="zh-CN"/>
          </w:rPr>
          <w:t>DecT</w:t>
        </w:r>
        <w:proofErr w:type="spellEnd"/>
        <w:r>
          <w:rPr>
            <w:rFonts w:ascii="Times New Roman" w:eastAsia="SimSun" w:hAnsi="Times New Roman" w:cs="Times New Roman"/>
            <w:lang w:eastAsia="zh-CN"/>
          </w:rPr>
          <w:t>, encoder run</w:t>
        </w:r>
      </w:ins>
      <w:ins w:id="306" w:author="Chris Rosewarne (Canon)" w:date="2024-11-12T11:31:00Z">
        <w:r>
          <w:rPr>
            <w:rFonts w:ascii="Times New Roman" w:eastAsia="SimSun" w:hAnsi="Times New Roman" w:cs="Times New Roman"/>
            <w:lang w:eastAsia="zh-CN"/>
          </w:rPr>
          <w:t>time ratio (</w:t>
        </w:r>
        <w:proofErr w:type="spellStart"/>
        <w:r>
          <w:rPr>
            <w:rFonts w:ascii="Times New Roman" w:eastAsia="SimSun" w:hAnsi="Times New Roman" w:cs="Times New Roman"/>
            <w:lang w:eastAsia="zh-CN"/>
          </w:rPr>
          <w:t>EncR</w:t>
        </w:r>
        <w:proofErr w:type="spellEnd"/>
        <w:r>
          <w:rPr>
            <w:rFonts w:ascii="Times New Roman" w:eastAsia="SimSun" w:hAnsi="Times New Roman" w:cs="Times New Roman"/>
            <w:lang w:eastAsia="zh-CN"/>
          </w:rPr>
          <w:t>) and decoder runtime ratio (</w:t>
        </w:r>
        <w:proofErr w:type="spellStart"/>
        <w:r>
          <w:rPr>
            <w:rFonts w:ascii="Times New Roman" w:eastAsia="SimSun" w:hAnsi="Times New Roman" w:cs="Times New Roman"/>
            <w:lang w:eastAsia="zh-CN"/>
          </w:rPr>
          <w:t>DecR</w:t>
        </w:r>
        <w:proofErr w:type="spellEnd"/>
        <w:r>
          <w:rPr>
            <w:rFonts w:ascii="Times New Roman" w:eastAsia="SimSun" w:hAnsi="Times New Roman" w:cs="Times New Roman"/>
            <w:lang w:eastAsia="zh-CN"/>
          </w:rPr>
          <w:t>) are computed in the result template.</w:t>
        </w:r>
      </w:ins>
    </w:p>
    <w:p w14:paraId="2C0D0E47" w14:textId="03857A1B" w:rsidR="00D37161" w:rsidRPr="00D37161"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Inference information</w:t>
      </w:r>
    </w:p>
    <w:p w14:paraId="05733774" w14:textId="77777777" w:rsidR="00D37161" w:rsidRPr="001C5CE6" w:rsidRDefault="00D37161" w:rsidP="00D37161">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Pr>
          <w:rFonts w:ascii="Times New Roman" w:hAnsi="Times New Roman" w:cs="Times New Roman"/>
          <w:color w:val="000000"/>
        </w:rPr>
        <w:t xml:space="preserve"> for both encoding and decoding process</w:t>
      </w:r>
      <w:r w:rsidRPr="001C5CE6">
        <w:rPr>
          <w:rFonts w:ascii="Times New Roman" w:hAnsi="Times New Roman" w:cs="Times New Roman"/>
          <w:color w:val="000000"/>
        </w:rPr>
        <w:t xml:space="preserve">.  </w:t>
      </w:r>
    </w:p>
    <w:p w14:paraId="3023151D"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4CEDC74F"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5904105E"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0BF4CADB" w14:textId="5F7B9C58"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w:t>
      </w:r>
      <w:r w:rsidR="00E70F56">
        <w:rPr>
          <w:rFonts w:ascii="Times New Roman" w:eastAsia="DengXian" w:hAnsi="Times New Roman" w:cs="Times New Roman"/>
          <w:b/>
          <w:bCs/>
          <w:color w:val="000000"/>
        </w:rPr>
        <w:t>Kilo</w:t>
      </w:r>
      <w:r w:rsidRPr="001C5CE6">
        <w:rPr>
          <w:rFonts w:ascii="Times New Roman" w:eastAsia="DengXian" w:hAnsi="Times New Roman" w:cs="Times New Roman"/>
          <w:b/>
          <w:bCs/>
          <w:color w:val="000000"/>
        </w:rPr>
        <w:t>)</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Pr>
          <w:rFonts w:ascii="Times New Roman" w:eastAsia="DengXian" w:hAnsi="Times New Roman" w:cs="Times New Roman"/>
        </w:rPr>
        <w:t xml:space="preserve">, where the </w:t>
      </w:r>
      <w:r w:rsidRPr="001C5CE6">
        <w:rPr>
          <w:rFonts w:ascii="Times New Roman" w:eastAsia="DengXian" w:hAnsi="Times New Roman" w:cs="Times New Roman"/>
        </w:rPr>
        <w:t>multiply–accumulat</w:t>
      </w:r>
      <w:r>
        <w:rPr>
          <w:rFonts w:ascii="Times New Roman" w:eastAsia="DengXian" w:hAnsi="Times New Roman" w:cs="Times New Roman"/>
        </w:rPr>
        <w:t xml:space="preserve">e </w:t>
      </w:r>
      <w:r w:rsidRPr="00787BBF">
        <w:rPr>
          <w:rFonts w:ascii="Times New Roman" w:eastAsia="DengXian" w:hAnsi="Times New Roman" w:cs="Times New Roman"/>
        </w:rPr>
        <w:t>operation is a common step that computes the product of two numbers and adds that product to an accumulator.</w:t>
      </w:r>
    </w:p>
    <w:p w14:paraId="4916EBD4"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lastRenderedPageBreak/>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619DF5C9" w14:textId="306DF65D" w:rsidR="00D37161" w:rsidRPr="00BF587E"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3B1214EF" w14:textId="3B25A842" w:rsid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Training information</w:t>
      </w:r>
    </w:p>
    <w:p w14:paraId="280B711E" w14:textId="77777777" w:rsidR="00095302" w:rsidRPr="001C5CE6" w:rsidRDefault="00095302" w:rsidP="00095302">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59FF52A1"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(e.g. 100)</w:t>
      </w:r>
    </w:p>
    <w:p w14:paraId="3311D650"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(e.g. 4Kx16frames)</w:t>
      </w:r>
    </w:p>
    <w:p w14:paraId="4E577D2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(e.g. 48h)</w:t>
      </w:r>
    </w:p>
    <w:p w14:paraId="0D68FC97"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0FAEE1E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Pr>
          <w:rFonts w:ascii="Times New Roman" w:eastAsia="DengXian" w:hAnsi="Times New Roman" w:cs="Times New Roman"/>
          <w:lang w:val="en-CA"/>
        </w:rPr>
        <w:t>. If a pre-trained model is used, the source of the pre-trained model and its training sets should be reported in detail.</w:t>
      </w:r>
    </w:p>
    <w:p w14:paraId="55F32051" w14:textId="03011A53" w:rsidR="00095302" w:rsidRPr="00C57587" w:rsidRDefault="00095302" w:rsidP="00090EF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Pr>
          <w:rFonts w:ascii="Times New Roman" w:eastAsia="DengXian" w:hAnsi="Times New Roman" w:cs="Times New Roman"/>
          <w:b/>
          <w:bCs/>
          <w:lang w:val="en-CA"/>
        </w:rPr>
        <w:t>D</w:t>
      </w:r>
      <w:r w:rsidRPr="001C5CE6">
        <w:rPr>
          <w:rFonts w:ascii="Times New Roman" w:eastAsia="DengXian" w:hAnsi="Times New Roman" w:cs="Times New Roman"/>
          <w:b/>
          <w:bCs/>
          <w:lang w:val="en-CA"/>
        </w:rPr>
        <w:t xml:space="preserve">istortion </w:t>
      </w:r>
      <w:r>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r w:rsidR="00C57587" w:rsidRPr="001C5CE6">
        <w:rPr>
          <w:rFonts w:ascii="Times New Roman" w:eastAsia="DengXian" w:hAnsi="Times New Roman" w:cs="Times New Roman"/>
          <w:lang w:val="en-CA"/>
        </w:rPr>
        <w:t>distortion</w:t>
      </w:r>
      <w:r w:rsidRPr="001C5CE6">
        <w:rPr>
          <w:rFonts w:ascii="Times New Roman" w:eastAsia="DengXian" w:hAnsi="Times New Roman" w:cs="Times New Roman"/>
          <w:lang w:val="en-CA"/>
        </w:rPr>
        <w:t xml:space="preserve"> points</w:t>
      </w:r>
      <w:r w:rsidR="00C57587">
        <w:rPr>
          <w:rFonts w:ascii="Times New Roman" w:eastAsia="DengXian" w:hAnsi="Times New Roman" w:cs="Times New Roman"/>
          <w:lang w:val="en-CA"/>
        </w:rPr>
        <w:t xml:space="preserve">. </w:t>
      </w:r>
      <w:r w:rsidRPr="00C57587">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6B2B9984"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02AD51D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4E298CB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(e.g. 5e-4)</w:t>
      </w:r>
    </w:p>
    <w:p w14:paraId="2B08C3C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(e.g. ADAM)</w:t>
      </w:r>
    </w:p>
    <w:p w14:paraId="0A4C15C5"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(e.g. L1, L2, etc.)</w:t>
      </w:r>
    </w:p>
    <w:p w14:paraId="1A8352F4" w14:textId="17FB6674" w:rsidR="00460269"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(e.g. preprocessing procedure, normalization, cropping method, rotation, zoom etc.)</w:t>
      </w:r>
    </w:p>
    <w:p w14:paraId="5E325BCB" w14:textId="74FDC11F" w:rsidR="007A1460" w:rsidRPr="00F172BB" w:rsidRDefault="007A1460" w:rsidP="007A146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F172BB">
        <w:rPr>
          <w:rFonts w:ascii="Times New Roman" w:eastAsia="Malgun Gothic" w:hAnsi="Times New Roman"/>
          <w:b/>
          <w:bCs/>
          <w:kern w:val="32"/>
          <w:sz w:val="32"/>
          <w:szCs w:val="32"/>
          <w:lang w:val="en-CA"/>
        </w:rPr>
        <w:t>Cross</w:t>
      </w:r>
      <w:r w:rsidR="00D34707">
        <w:rPr>
          <w:rFonts w:ascii="Times New Roman" w:eastAsia="Malgun Gothic" w:hAnsi="Times New Roman"/>
          <w:b/>
          <w:bCs/>
          <w:kern w:val="32"/>
          <w:sz w:val="32"/>
          <w:szCs w:val="32"/>
          <w:lang w:val="en-CA"/>
        </w:rPr>
        <w:t>-</w:t>
      </w:r>
      <w:r w:rsidRPr="00F172BB">
        <w:rPr>
          <w:rFonts w:ascii="Times New Roman" w:eastAsia="Malgun Gothic" w:hAnsi="Times New Roman"/>
          <w:b/>
          <w:bCs/>
          <w:kern w:val="32"/>
          <w:sz w:val="32"/>
          <w:szCs w:val="32"/>
          <w:lang w:val="en-CA"/>
        </w:rPr>
        <w:t>check criteria</w:t>
      </w:r>
    </w:p>
    <w:p w14:paraId="4CF862F9" w14:textId="3B5736F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eastAsia="ko-KR"/>
        </w:rPr>
      </w:pPr>
      <w:r w:rsidRPr="00F172BB">
        <w:rPr>
          <w:rFonts w:ascii="Times New Roman" w:eastAsia="DengXian" w:hAnsi="Times New Roman" w:cs="Times New Roman"/>
          <w:lang w:val="en-CA"/>
        </w:rPr>
        <w:t xml:space="preserve">When a technology is proposed in VCM, </w:t>
      </w:r>
      <w:r w:rsidR="00D34707">
        <w:rPr>
          <w:rFonts w:ascii="Times New Roman" w:eastAsia="DengXian" w:hAnsi="Times New Roman" w:cs="Times New Roman"/>
          <w:lang w:val="en-CA"/>
        </w:rPr>
        <w:t xml:space="preserve">it shall pass a successful cross-check by </w:t>
      </w:r>
      <w:r w:rsidRPr="00F172BB">
        <w:rPr>
          <w:rFonts w:ascii="Times New Roman" w:eastAsia="DengXian" w:hAnsi="Times New Roman" w:cs="Times New Roman"/>
          <w:lang w:val="en-CA"/>
        </w:rPr>
        <w:t>an independent expert not affiliated with the proponent</w:t>
      </w:r>
      <w:r w:rsidR="00D34707">
        <w:rPr>
          <w:rFonts w:ascii="Times New Roman" w:eastAsia="DengXian" w:hAnsi="Times New Roman" w:cs="Times New Roman"/>
          <w:lang w:val="en-CA"/>
        </w:rPr>
        <w:t xml:space="preserve"> for consideration of adoption</w:t>
      </w:r>
      <w:r w:rsidRPr="00F172BB">
        <w:rPr>
          <w:rFonts w:ascii="Times New Roman" w:eastAsia="DengXian" w:hAnsi="Times New Roman" w:cs="Times New Roman"/>
          <w:lang w:val="en-CA"/>
        </w:rPr>
        <w:t>. The cross</w:t>
      </w:r>
      <w:r w:rsidR="00D34707">
        <w:rPr>
          <w:rFonts w:ascii="Times New Roman" w:eastAsia="DengXian" w:hAnsi="Times New Roman" w:cs="Times New Roman"/>
          <w:lang w:val="en-CA"/>
        </w:rPr>
        <w:t xml:space="preserve"> </w:t>
      </w:r>
      <w:r w:rsidRPr="00F172BB">
        <w:rPr>
          <w:rFonts w:ascii="Times New Roman" w:eastAsia="DengXian" w:hAnsi="Times New Roman" w:cs="Times New Roman"/>
          <w:lang w:val="en-CA"/>
        </w:rPr>
        <w:t>checker shall report bitrate, machine</w:t>
      </w:r>
      <w:r w:rsidR="00EB103F">
        <w:rPr>
          <w:rFonts w:ascii="Times New Roman" w:eastAsia="DengXian" w:hAnsi="Times New Roman" w:cs="Times New Roman"/>
          <w:lang w:val="en-CA"/>
        </w:rPr>
        <w:t xml:space="preserve"> task</w:t>
      </w:r>
      <w:r w:rsidRPr="00F172BB">
        <w:rPr>
          <w:rFonts w:ascii="Times New Roman" w:eastAsia="DengXian" w:hAnsi="Times New Roman" w:cs="Times New Roman"/>
          <w:lang w:val="en-CA"/>
        </w:rPr>
        <w:t xml:space="preserve"> performance, en</w:t>
      </w:r>
      <w:r w:rsidRPr="00F172BB">
        <w:rPr>
          <w:rFonts w:ascii="Times New Roman" w:eastAsia="DengXian" w:hAnsi="Times New Roman" w:cs="Times New Roman"/>
          <w:lang w:val="en-CA" w:eastAsia="zh-CN"/>
        </w:rPr>
        <w:t>coding</w:t>
      </w:r>
      <w:r w:rsidR="00EB103F">
        <w:rPr>
          <w:rFonts w:ascii="Times New Roman" w:eastAsia="DengXian" w:hAnsi="Times New Roman" w:cs="Times New Roman"/>
          <w:lang w:val="en-CA"/>
        </w:rPr>
        <w:t xml:space="preserve"> </w:t>
      </w:r>
      <w:r w:rsidRPr="00F172BB">
        <w:rPr>
          <w:rFonts w:ascii="Times New Roman" w:eastAsia="DengXian" w:hAnsi="Times New Roman" w:cs="Times New Roman"/>
          <w:lang w:val="en-CA"/>
        </w:rPr>
        <w:t>decoding</w:t>
      </w:r>
      <w:r w:rsidR="00EB103F">
        <w:rPr>
          <w:rFonts w:ascii="Times New Roman" w:eastAsia="DengXian" w:hAnsi="Times New Roman" w:cs="Times New Roman"/>
          <w:lang w:val="en-CA"/>
        </w:rPr>
        <w:t xml:space="preserve"> and</w:t>
      </w:r>
      <w:r w:rsidRPr="00F172BB">
        <w:rPr>
          <w:rFonts w:ascii="Times New Roman" w:eastAsia="DengXian" w:hAnsi="Times New Roman" w:cs="Times New Roman"/>
          <w:lang w:val="en-CA"/>
        </w:rPr>
        <w:t xml:space="preserve"> runtimes. </w:t>
      </w:r>
    </w:p>
    <w:p w14:paraId="6FF9B755" w14:textId="02B968A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F172BB">
        <w:rPr>
          <w:rFonts w:ascii="Times New Roman" w:eastAsia="DengXian" w:hAnsi="Times New Roman" w:cs="Times New Roman"/>
          <w:lang w:val="en-CA"/>
        </w:rPr>
        <w:t xml:space="preserve">The </w:t>
      </w:r>
      <w:r w:rsidR="00D34707">
        <w:rPr>
          <w:rFonts w:ascii="Times New Roman" w:eastAsia="DengXian" w:hAnsi="Times New Roman" w:cs="Times New Roman"/>
          <w:lang w:val="en-CA"/>
        </w:rPr>
        <w:t xml:space="preserve">successful </w:t>
      </w:r>
      <w:r w:rsidRPr="00F172BB">
        <w:rPr>
          <w:rFonts w:ascii="Times New Roman" w:eastAsia="DengXian" w:hAnsi="Times New Roman" w:cs="Times New Roman"/>
          <w:lang w:val="en-CA"/>
        </w:rPr>
        <w:t>cross-check criteria are as follows:</w:t>
      </w:r>
    </w:p>
    <w:p w14:paraId="59FB1FA7" w14:textId="41A5DC6B" w:rsidR="007A1460" w:rsidRPr="00F172BB" w:rsidRDefault="007A1460" w:rsidP="007A1460">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 xml:space="preserve">The bitrates </w:t>
      </w:r>
      <w:r w:rsidR="00E76FD0">
        <w:rPr>
          <w:rFonts w:ascii="Times New Roman" w:eastAsia="SimSun" w:hAnsi="Times New Roman" w:cs="Times New Roman"/>
          <w:bCs/>
          <w:lang w:eastAsia="zh-CN"/>
        </w:rPr>
        <w:t>reported by</w:t>
      </w:r>
      <w:r w:rsidRPr="00F172BB">
        <w:rPr>
          <w:rFonts w:ascii="Times New Roman" w:eastAsia="SimSun" w:hAnsi="Times New Roman" w:cs="Times New Roman"/>
          <w:bCs/>
          <w:lang w:eastAsia="zh-CN"/>
        </w:rPr>
        <w:t xml:space="preserve"> the proposal and cross-check</w:t>
      </w:r>
      <w:r w:rsidR="00E76FD0">
        <w:rPr>
          <w:rFonts w:ascii="Times New Roman" w:eastAsia="SimSun" w:hAnsi="Times New Roman" w:cs="Times New Roman"/>
          <w:bCs/>
          <w:lang w:eastAsia="zh-CN"/>
        </w:rPr>
        <w:t xml:space="preserve"> report </w:t>
      </w:r>
      <w:r w:rsidRPr="00F172BB">
        <w:rPr>
          <w:rFonts w:ascii="Times New Roman" w:eastAsia="SimSun" w:hAnsi="Times New Roman" w:cs="Times New Roman"/>
          <w:bCs/>
          <w:lang w:eastAsia="zh-CN"/>
        </w:rPr>
        <w:t>shall match exactly.</w:t>
      </w:r>
    </w:p>
    <w:p w14:paraId="17B93398" w14:textId="581AE803" w:rsidR="007A1460" w:rsidRPr="00B5716E" w:rsidRDefault="007A1460" w:rsidP="00B5716E">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The</w:t>
      </w:r>
      <w:r w:rsidR="00E76FD0">
        <w:rPr>
          <w:rFonts w:ascii="Times New Roman" w:eastAsia="SimSun" w:hAnsi="Times New Roman" w:cs="Times New Roman"/>
          <w:bCs/>
          <w:lang w:eastAsia="zh-CN"/>
        </w:rPr>
        <w:t xml:space="preserve"> difference in</w:t>
      </w:r>
      <w:r w:rsidRPr="00F172BB">
        <w:rPr>
          <w:rFonts w:ascii="Times New Roman" w:eastAsia="SimSun" w:hAnsi="Times New Roman" w:cs="Times New Roman"/>
          <w:bCs/>
          <w:lang w:eastAsia="zh-CN"/>
        </w:rPr>
        <w:t xml:space="preserve">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 </w:t>
      </w:r>
      <w:r w:rsidR="00E76FD0">
        <w:rPr>
          <w:rFonts w:ascii="Times New Roman" w:eastAsia="SimSun" w:hAnsi="Times New Roman" w:cs="Times New Roman"/>
          <w:bCs/>
          <w:lang w:eastAsia="zh-CN"/>
        </w:rPr>
        <w:t>between results provided by the proponent and the cross-checker shall be</w:t>
      </w:r>
      <w:r w:rsidRPr="00F172BB">
        <w:rPr>
          <w:rFonts w:ascii="Times New Roman" w:eastAsia="SimSun" w:hAnsi="Times New Roman" w:cs="Times New Roman"/>
          <w:bCs/>
          <w:lang w:eastAsia="zh-CN"/>
        </w:rPr>
        <w:t xml:space="preserve"> less than 1%</w:t>
      </w:r>
      <w:r w:rsidR="00E76FD0">
        <w:rPr>
          <w:rFonts w:ascii="Times New Roman" w:eastAsia="SimSun" w:hAnsi="Times New Roman" w:cs="Times New Roman"/>
          <w:bCs/>
          <w:lang w:eastAsia="zh-CN"/>
        </w:rPr>
        <w:t xml:space="preserve">. </w:t>
      </w:r>
      <w:r w:rsidRPr="00F172BB">
        <w:rPr>
          <w:rFonts w:ascii="Times New Roman" w:eastAsia="SimSun" w:hAnsi="Times New Roman" w:cs="Times New Roman"/>
          <w:bCs/>
          <w:lang w:eastAsia="zh-CN"/>
        </w:rPr>
        <w:t xml:space="preserve">For example, any </w:t>
      </w:r>
      <w:r w:rsidR="00E76FD0">
        <w:rPr>
          <w:rFonts w:ascii="Times New Roman" w:eastAsia="SimSun" w:hAnsi="Times New Roman" w:cs="Times New Roman"/>
          <w:bCs/>
          <w:lang w:eastAsia="zh-CN"/>
        </w:rPr>
        <w:t xml:space="preserve">machine task performance </w:t>
      </w:r>
      <w:r w:rsidRPr="00F172BB">
        <w:rPr>
          <w:rFonts w:ascii="Times New Roman" w:eastAsia="SimSun" w:hAnsi="Times New Roman" w:cs="Times New Roman"/>
          <w:bCs/>
          <w:lang w:eastAsia="zh-CN"/>
        </w:rPr>
        <w:t>value between 9.9% and 10.1%</w:t>
      </w:r>
      <w:r w:rsidR="00E76FD0">
        <w:rPr>
          <w:rFonts w:ascii="Times New Roman" w:eastAsia="SimSun" w:hAnsi="Times New Roman" w:cs="Times New Roman"/>
          <w:bCs/>
          <w:lang w:eastAsia="zh-CN"/>
        </w:rPr>
        <w:t xml:space="preserve"> in the cross-check report</w:t>
      </w:r>
      <w:r w:rsidRPr="00F172BB">
        <w:rPr>
          <w:rFonts w:ascii="Times New Roman" w:eastAsia="SimSun" w:hAnsi="Times New Roman" w:cs="Times New Roman"/>
          <w:bCs/>
          <w:lang w:eastAsia="zh-CN"/>
        </w:rPr>
        <w:t xml:space="preserve"> is considered successful when the reported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w:t>
      </w:r>
      <w:r w:rsidR="00E76FD0">
        <w:rPr>
          <w:rFonts w:ascii="Times New Roman" w:eastAsia="SimSun" w:hAnsi="Times New Roman" w:cs="Times New Roman"/>
          <w:bCs/>
          <w:lang w:eastAsia="zh-CN"/>
        </w:rPr>
        <w:t xml:space="preserve"> value</w:t>
      </w:r>
      <w:r w:rsidRPr="00F172BB">
        <w:rPr>
          <w:rFonts w:ascii="Times New Roman" w:eastAsia="SimSun" w:hAnsi="Times New Roman" w:cs="Times New Roman"/>
          <w:bCs/>
          <w:lang w:eastAsia="zh-CN"/>
        </w:rPr>
        <w:t xml:space="preserve"> in </w:t>
      </w:r>
      <w:r w:rsidR="00E76FD0">
        <w:rPr>
          <w:rFonts w:ascii="Times New Roman" w:eastAsia="SimSun" w:hAnsi="Times New Roman" w:cs="Times New Roman"/>
          <w:bCs/>
          <w:lang w:eastAsia="zh-CN"/>
        </w:rPr>
        <w:t>the</w:t>
      </w:r>
      <w:r w:rsidRPr="00F172BB">
        <w:rPr>
          <w:rFonts w:ascii="Times New Roman" w:eastAsia="SimSun" w:hAnsi="Times New Roman" w:cs="Times New Roman"/>
          <w:bCs/>
          <w:lang w:eastAsia="zh-CN"/>
        </w:rPr>
        <w:t xml:space="preserve"> proposal is 10%.</w:t>
      </w:r>
    </w:p>
    <w:p w14:paraId="5AE6072D" w14:textId="1339492E" w:rsidR="00286A70" w:rsidRDefault="00286A7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lastRenderedPageBreak/>
        <w:t>Reference</w:t>
      </w:r>
    </w:p>
    <w:p w14:paraId="6E65597C" w14:textId="77777777" w:rsidR="00A1566D" w:rsidRPr="00620C11" w:rsidRDefault="00A1566D">
      <w:pPr>
        <w:widowControl/>
        <w:numPr>
          <w:ilvl w:val="0"/>
          <w:numId w:val="12"/>
        </w:numPr>
        <w:autoSpaceDE/>
        <w:autoSpaceDN/>
        <w:rPr>
          <w:rFonts w:ascii="Times New Roman" w:hAnsi="Times New Roman" w:cs="Times New Roman"/>
          <w:color w:val="000000" w:themeColor="text1"/>
          <w:lang w:val="en-GB" w:eastAsia="ko-KR"/>
        </w:rPr>
      </w:pPr>
      <w:bookmarkStart w:id="307" w:name="_Ref123159517"/>
      <w:bookmarkStart w:id="308" w:name="_Ref123159498"/>
      <w:r w:rsidRPr="001C5050">
        <w:rPr>
          <w:rFonts w:ascii="Times New Roman" w:hAnsi="Times New Roman" w:cs="Times New Roman"/>
          <w:color w:val="000000" w:themeColor="text1"/>
          <w:lang w:val="en-GB" w:eastAsia="ko-KR"/>
        </w:rPr>
        <w:t xml:space="preserve">ISO/IEC JTC1/SC29/WG5, "VVC Reference Model (VTM)," </w:t>
      </w:r>
      <w:hyperlink r:id="rId35" w:history="1">
        <w:r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bookmarkEnd w:id="307"/>
    </w:p>
    <w:p w14:paraId="4943F7C3" w14:textId="77777777" w:rsidR="00B32D80" w:rsidRPr="00E00AD9" w:rsidRDefault="00B32D80">
      <w:pPr>
        <w:widowControl/>
        <w:numPr>
          <w:ilvl w:val="0"/>
          <w:numId w:val="12"/>
        </w:numPr>
        <w:autoSpaceDE/>
        <w:autoSpaceDN/>
        <w:rPr>
          <w:rFonts w:ascii="Times New Roman" w:hAnsi="Times New Roman" w:cs="Times New Roman"/>
          <w:color w:val="000000" w:themeColor="text1"/>
          <w:lang w:val="en-GB" w:eastAsia="ko-KR"/>
        </w:rPr>
      </w:pPr>
      <w:bookmarkStart w:id="309" w:name="_Ref123826196"/>
      <w:r w:rsidRPr="008C6F01">
        <w:rPr>
          <w:rFonts w:ascii="Times New Roman" w:hAnsi="Times New Roman" w:cs="Times New Roman"/>
          <w:color w:val="000000" w:themeColor="text1"/>
          <w:lang w:val="en-GB" w:eastAsia="ko-KR"/>
        </w:rPr>
        <w:t>X. Xu, S. Liu and Z. Li, "A Video Dataset for Learning-based Visual Data Compression and Analysis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bookmarkEnd w:id="308"/>
      <w:bookmarkEnd w:id="309"/>
    </w:p>
    <w:p w14:paraId="58049776"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310" w:name="_Ref123159601"/>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bookmarkEnd w:id="310"/>
    </w:p>
    <w:p w14:paraId="43335D6A" w14:textId="77777777" w:rsidR="00B32D80" w:rsidRPr="008C6F01" w:rsidRDefault="00B32D80">
      <w:pPr>
        <w:widowControl/>
        <w:numPr>
          <w:ilvl w:val="0"/>
          <w:numId w:val="12"/>
        </w:numPr>
        <w:autoSpaceDE/>
        <w:autoSpaceDN/>
        <w:rPr>
          <w:rFonts w:ascii="Times New Roman" w:hAnsi="Times New Roman" w:cs="Times New Roman"/>
          <w:color w:val="000000" w:themeColor="text1"/>
          <w:lang w:val="en-GB" w:eastAsia="ko-KR"/>
        </w:rPr>
      </w:pPr>
      <w:bookmarkStart w:id="311" w:name="_Ref123159610"/>
      <w:r w:rsidRPr="00115C19">
        <w:rPr>
          <w:rFonts w:ascii="Times New Roman" w:hAnsi="Times New Roman" w:cs="Times New Roman"/>
          <w:color w:val="000000" w:themeColor="text1"/>
          <w:lang w:val="fi-FI" w:eastAsia="zh-CN"/>
        </w:rPr>
        <w:t xml:space="preserve">Y. Wu, A. Kirillov, F. Massa, et al. </w:t>
      </w:r>
      <w:r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Pr>
          <w:rFonts w:ascii="Times New Roman" w:hAnsi="Times New Roman" w:cs="Times New Roman"/>
          <w:color w:val="000000" w:themeColor="text1"/>
          <w:lang w:val="en-GB" w:eastAsia="zh-CN"/>
        </w:rPr>
        <w:t>,</w:t>
      </w:r>
      <w:r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zh-CN"/>
        </w:rPr>
        <w:t xml:space="preserve"> </w:t>
      </w:r>
      <w:hyperlink r:id="rId36" w:history="1">
        <w:r w:rsidRPr="00620C11">
          <w:rPr>
            <w:rStyle w:val="Hyperlink"/>
            <w:rFonts w:ascii="Times New Roman" w:hAnsi="Times New Roman" w:cs="Times New Roman"/>
            <w:lang w:val="en-GB" w:eastAsia="zh-CN"/>
          </w:rPr>
          <w:t>https://github.com/facebookresearch/detectron2</w:t>
        </w:r>
      </w:hyperlink>
      <w:bookmarkEnd w:id="311"/>
    </w:p>
    <w:p w14:paraId="4DC5C647"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312" w:name="_Ref123159629"/>
      <w:r w:rsidRPr="00D0731D">
        <w:rPr>
          <w:rFonts w:ascii="Times New Roman" w:hAnsi="Times New Roman" w:cs="Times New Roman"/>
          <w:color w:val="000000" w:themeColor="text1"/>
          <w:lang w:val="sv-SE" w:eastAsia="ko-KR"/>
        </w:rPr>
        <w:t xml:space="preserve">Z. Wang, L. Zheng, Y. Liu, et al. </w:t>
      </w:r>
      <w:r w:rsidRPr="00A25483">
        <w:rPr>
          <w:rFonts w:ascii="Times New Roman" w:hAnsi="Times New Roman" w:cs="Times New Roman"/>
          <w:color w:val="000000" w:themeColor="text1"/>
          <w:lang w:val="en-GB" w:eastAsia="ko-KR"/>
        </w:rPr>
        <w:t>"Towards real-time multi-object tracking</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in</w:t>
      </w:r>
      <w:r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 (ECCV). 2020: 107-122.</w:t>
      </w:r>
      <w:bookmarkEnd w:id="312"/>
    </w:p>
    <w:p w14:paraId="5FBFA911" w14:textId="77777777" w:rsidR="009D73EE" w:rsidRPr="00580D7E" w:rsidRDefault="00B32D80" w:rsidP="009D73EE">
      <w:pPr>
        <w:widowControl/>
        <w:numPr>
          <w:ilvl w:val="0"/>
          <w:numId w:val="12"/>
        </w:numPr>
        <w:autoSpaceDE/>
        <w:autoSpaceDN/>
        <w:rPr>
          <w:ins w:id="313" w:author="Shan Liu" w:date="2024-11-09T15:25:00Z"/>
          <w:rFonts w:ascii="Times New Roman" w:hAnsi="Times New Roman" w:cs="Times New Roman"/>
          <w:color w:val="000000" w:themeColor="text1"/>
          <w:lang w:val="en-GB" w:eastAsia="ko-KR"/>
          <w:rPrChange w:id="314" w:author="Shan Liu" w:date="2024-11-09T15:25:00Z">
            <w:rPr>
              <w:ins w:id="315" w:author="Shan Liu" w:date="2024-11-09T15:25:00Z"/>
              <w:rFonts w:ascii="Times New Roman" w:eastAsia="SimSun" w:hAnsi="Times New Roman" w:cs="Times New Roman"/>
              <w:color w:val="000000" w:themeColor="text1"/>
              <w:lang w:val="en-GB" w:eastAsia="zh-CN"/>
            </w:rPr>
          </w:rPrChange>
        </w:rPr>
      </w:pPr>
      <w:bookmarkStart w:id="316" w:name="_Ref123159650"/>
      <w:r>
        <w:rPr>
          <w:rFonts w:ascii="Times New Roman" w:eastAsia="SimSun" w:hAnsi="Times New Roman" w:cs="Times New Roman" w:hint="eastAsia"/>
          <w:color w:val="000000" w:themeColor="text1"/>
          <w:lang w:val="en-GB" w:eastAsia="zh-CN"/>
        </w:rPr>
        <w:t>I</w:t>
      </w:r>
      <w:r>
        <w:rPr>
          <w:rFonts w:ascii="Times New Roman" w:eastAsia="SimSun" w:hAnsi="Times New Roman" w:cs="Times New Roman"/>
          <w:color w:val="000000" w:themeColor="text1"/>
          <w:lang w:val="en-GB" w:eastAsia="zh-CN"/>
        </w:rPr>
        <w:t>SO/IEC JTC1/SC29/WG4, “</w:t>
      </w:r>
      <w:r w:rsidRPr="00BD5382">
        <w:rPr>
          <w:rFonts w:ascii="Times New Roman" w:eastAsia="SimSun" w:hAnsi="Times New Roman" w:cs="Times New Roman"/>
          <w:color w:val="000000" w:themeColor="text1"/>
          <w:lang w:val="en-GB" w:eastAsia="zh-CN"/>
        </w:rPr>
        <w:t>Evaluation framework and methodologies for video coding for machines</w:t>
      </w:r>
      <w:r>
        <w:rPr>
          <w:rFonts w:ascii="Times New Roman" w:eastAsia="SimSun" w:hAnsi="Times New Roman" w:cs="Times New Roman"/>
          <w:color w:val="000000" w:themeColor="text1"/>
          <w:lang w:val="en-GB" w:eastAsia="zh-CN"/>
        </w:rPr>
        <w:t xml:space="preserve">,” N00277, </w:t>
      </w:r>
      <w:r w:rsidRPr="005E00DD">
        <w:rPr>
          <w:rFonts w:ascii="Times New Roman" w:eastAsia="SimSun" w:hAnsi="Times New Roman" w:cs="Times New Roman"/>
          <w:color w:val="000000" w:themeColor="text1"/>
          <w:lang w:val="en-GB" w:eastAsia="zh-CN"/>
        </w:rPr>
        <w:t>Mainz</w:t>
      </w:r>
      <w:r>
        <w:rPr>
          <w:rFonts w:ascii="Times New Roman" w:eastAsia="SimSun" w:hAnsi="Times New Roman" w:cs="Times New Roman"/>
          <w:color w:val="000000" w:themeColor="text1"/>
          <w:lang w:val="en-GB" w:eastAsia="zh-CN"/>
        </w:rPr>
        <w:t>, October 2022.</w:t>
      </w:r>
      <w:bookmarkEnd w:id="316"/>
    </w:p>
    <w:p w14:paraId="461B58FB" w14:textId="6B099E06" w:rsidR="00580D7E" w:rsidRPr="00580D7E" w:rsidRDefault="00580D7E" w:rsidP="00580D7E">
      <w:pPr>
        <w:widowControl/>
        <w:numPr>
          <w:ilvl w:val="0"/>
          <w:numId w:val="12"/>
        </w:numPr>
        <w:autoSpaceDE/>
        <w:autoSpaceDN/>
        <w:rPr>
          <w:rFonts w:ascii="Times New Roman" w:hAnsi="Times New Roman" w:cs="Times New Roman"/>
          <w:color w:val="000000" w:themeColor="text1"/>
          <w:lang w:val="fi-FI" w:eastAsia="zh-CN"/>
          <w:rPrChange w:id="317" w:author="Shan Liu" w:date="2024-11-09T15:28:00Z">
            <w:rPr>
              <w:lang w:val="en-GB" w:eastAsia="ko-KR"/>
            </w:rPr>
          </w:rPrChange>
        </w:rPr>
      </w:pPr>
      <w:bookmarkStart w:id="318" w:name="_Ref174698353"/>
      <w:ins w:id="319" w:author="Shan Liu" w:date="2024-11-09T15:25:00Z">
        <w:r w:rsidRPr="00580D7E">
          <w:rPr>
            <w:rFonts w:ascii="Times New Roman" w:hAnsi="Times New Roman" w:cs="Times New Roman"/>
            <w:color w:val="000000" w:themeColor="text1"/>
            <w:lang w:val="fi-FI" w:eastAsia="zh-CN"/>
            <w:rPrChange w:id="320" w:author="Shan Liu" w:date="2024-11-09T15:28:00Z">
              <w:rPr/>
            </w:rPrChange>
          </w:rPr>
          <w:t xml:space="preserve">H. Wang et al., "Improvements of the BD-Rate Metrics Using Monotonic Curve-Fitting Methods," 2024 Picture Coding Symposium (PCS), Taichung, Taiwan, 2024, pp. </w:t>
        </w:r>
        <w:proofErr w:type="gramStart"/>
        <w:r w:rsidRPr="00580D7E">
          <w:rPr>
            <w:rFonts w:ascii="Times New Roman" w:hAnsi="Times New Roman" w:cs="Times New Roman"/>
            <w:color w:val="000000" w:themeColor="text1"/>
            <w:lang w:val="fi-FI" w:eastAsia="zh-CN"/>
            <w:rPrChange w:id="321" w:author="Shan Liu" w:date="2024-11-09T15:28:00Z">
              <w:rPr/>
            </w:rPrChange>
          </w:rPr>
          <w:t>1-5</w:t>
        </w:r>
      </w:ins>
      <w:proofErr w:type="gramEnd"/>
      <w:ins w:id="322" w:author="Shan Liu" w:date="2024-11-09T15:31:00Z">
        <w:r w:rsidR="004E70FF">
          <w:rPr>
            <w:rFonts w:ascii="Times New Roman" w:hAnsi="Times New Roman" w:cs="Times New Roman"/>
            <w:color w:val="000000" w:themeColor="text1"/>
            <w:lang w:val="fi-FI" w:eastAsia="zh-CN"/>
          </w:rPr>
          <w:t>,</w:t>
        </w:r>
      </w:ins>
      <w:ins w:id="323" w:author="Shan Liu" w:date="2024-11-09T15:25:00Z">
        <w:r w:rsidRPr="00580D7E">
          <w:rPr>
            <w:rFonts w:ascii="Times New Roman" w:hAnsi="Times New Roman" w:cs="Times New Roman"/>
            <w:color w:val="000000" w:themeColor="text1"/>
            <w:lang w:val="fi-FI" w:eastAsia="zh-CN"/>
            <w:rPrChange w:id="324" w:author="Shan Liu" w:date="2024-11-09T15:28:00Z">
              <w:rPr/>
            </w:rPrChange>
          </w:rPr>
          <w:t xml:space="preserve"> </w:t>
        </w:r>
        <w:r w:rsidRPr="00580D7E">
          <w:rPr>
            <w:rStyle w:val="Hyperlink"/>
            <w:rFonts w:ascii="Times New Roman" w:hAnsi="Times New Roman" w:cs="Times New Roman"/>
            <w:lang w:val="en-GB"/>
            <w:rPrChange w:id="325" w:author="Shan Liu" w:date="2024-11-09T15:30:00Z">
              <w:rPr/>
            </w:rPrChange>
          </w:rPr>
          <w:fldChar w:fldCharType="begin"/>
        </w:r>
      </w:ins>
      <w:ins w:id="326" w:author="Shan Liu" w:date="2024-11-09T15:29:00Z">
        <w:r w:rsidRPr="00580D7E">
          <w:rPr>
            <w:rStyle w:val="Hyperlink"/>
            <w:lang w:val="en-GB"/>
            <w:rPrChange w:id="327" w:author="Shan Liu" w:date="2024-11-09T15:30:00Z">
              <w:rPr>
                <w:rFonts w:ascii="Times New Roman" w:hAnsi="Times New Roman" w:cs="Times New Roman"/>
                <w:color w:val="000000" w:themeColor="text1"/>
                <w:lang w:val="fi-FI" w:eastAsia="zh-CN"/>
              </w:rPr>
            </w:rPrChange>
          </w:rPr>
          <w:instrText>HYPERLINK "https://doi.org/10.1109/PCS60826.2024.10566370"</w:instrText>
        </w:r>
      </w:ins>
      <w:ins w:id="328" w:author="Shan Liu" w:date="2024-11-09T15:25:00Z">
        <w:r w:rsidRPr="000169B7">
          <w:rPr>
            <w:rStyle w:val="Hyperlink"/>
            <w:rFonts w:ascii="Times New Roman" w:hAnsi="Times New Roman" w:cs="Times New Roman"/>
            <w:lang w:val="en-GB"/>
          </w:rPr>
        </w:r>
        <w:r w:rsidRPr="00580D7E">
          <w:rPr>
            <w:rStyle w:val="Hyperlink"/>
            <w:rFonts w:ascii="Times New Roman" w:hAnsi="Times New Roman" w:cs="Times New Roman"/>
            <w:lang w:val="en-GB"/>
            <w:rPrChange w:id="329" w:author="Shan Liu" w:date="2024-11-09T15:30:00Z">
              <w:rPr/>
            </w:rPrChange>
          </w:rPr>
          <w:fldChar w:fldCharType="separate"/>
        </w:r>
        <w:r w:rsidRPr="00580D7E">
          <w:rPr>
            <w:rStyle w:val="Hyperlink"/>
            <w:rFonts w:ascii="Times New Roman" w:hAnsi="Times New Roman" w:cs="Times New Roman"/>
            <w:lang w:val="en-GB"/>
            <w:rPrChange w:id="330" w:author="Shan Liu" w:date="2024-11-09T15:30:00Z">
              <w:rPr>
                <w:rStyle w:val="Hyperlink"/>
              </w:rPr>
            </w:rPrChange>
          </w:rPr>
          <w:t>https://doi.org/10.1109/PCS60826.2024.10566370</w:t>
        </w:r>
        <w:r w:rsidRPr="00580D7E">
          <w:rPr>
            <w:rStyle w:val="Hyperlink"/>
            <w:rFonts w:ascii="Times New Roman" w:hAnsi="Times New Roman" w:cs="Times New Roman"/>
            <w:lang w:val="en-GB"/>
            <w:rPrChange w:id="331" w:author="Shan Liu" w:date="2024-11-09T15:30:00Z">
              <w:rPr/>
            </w:rPrChange>
          </w:rPr>
          <w:fldChar w:fldCharType="end"/>
        </w:r>
      </w:ins>
      <w:bookmarkEnd w:id="318"/>
      <w:ins w:id="332" w:author="Shan Liu" w:date="2024-11-09T15:31:00Z">
        <w:r w:rsidR="001127B7">
          <w:rPr>
            <w:rStyle w:val="Hyperlink"/>
            <w:rFonts w:ascii="Times New Roman" w:hAnsi="Times New Roman" w:cs="Times New Roman"/>
            <w:lang w:val="en-GB"/>
          </w:rPr>
          <w:t>.</w:t>
        </w:r>
      </w:ins>
    </w:p>
    <w:p w14:paraId="32A2090E" w14:textId="7AD07287" w:rsidR="007C748D" w:rsidRPr="00580D7E" w:rsidRDefault="00580D7E" w:rsidP="009D73EE">
      <w:pPr>
        <w:widowControl/>
        <w:numPr>
          <w:ilvl w:val="0"/>
          <w:numId w:val="12"/>
        </w:numPr>
        <w:autoSpaceDE/>
        <w:autoSpaceDN/>
        <w:rPr>
          <w:rFonts w:ascii="Times New Roman" w:hAnsi="Times New Roman" w:cs="Times New Roman"/>
          <w:color w:val="000000" w:themeColor="text1"/>
          <w:lang w:val="fi-FI" w:eastAsia="zh-CN"/>
          <w:rPrChange w:id="333" w:author="Shan Liu" w:date="2024-11-09T15:30:00Z">
            <w:rPr>
              <w:rFonts w:ascii="Times New Roman" w:hAnsi="Times New Roman" w:cs="Times New Roman"/>
              <w:color w:val="000000" w:themeColor="text1"/>
              <w:lang w:val="en-GB" w:eastAsia="zh-CN"/>
            </w:rPr>
          </w:rPrChange>
        </w:rPr>
      </w:pPr>
      <w:ins w:id="334" w:author="Shan Liu" w:date="2024-11-09T15:28:00Z">
        <w:r>
          <w:rPr>
            <w:rFonts w:ascii="Times New Roman" w:hAnsi="Times New Roman" w:cs="Times New Roman"/>
            <w:lang w:val="en-GB" w:eastAsia="ko-KR"/>
          </w:rPr>
          <w:fldChar w:fldCharType="begin"/>
        </w:r>
        <w:r w:rsidRPr="00580D7E">
          <w:rPr>
            <w:rFonts w:ascii="Times New Roman" w:hAnsi="Times New Roman" w:cs="Times New Roman"/>
            <w:lang w:val="fi-FI" w:eastAsia="ko-KR"/>
            <w:rPrChange w:id="335" w:author="Shan Liu" w:date="2024-11-09T15:30:00Z">
              <w:rPr>
                <w:rFonts w:ascii="Times New Roman" w:hAnsi="Times New Roman" w:cs="Times New Roman"/>
                <w:lang w:val="en-GB" w:eastAsia="ko-KR"/>
              </w:rPr>
            </w:rPrChange>
          </w:rPr>
          <w:instrText>HYPERLINK "</w:instrText>
        </w:r>
      </w:ins>
      <w:r w:rsidRPr="00580D7E">
        <w:rPr>
          <w:lang w:val="fi-FI"/>
          <w:rPrChange w:id="336" w:author="Shan Liu" w:date="2024-11-09T15:30:00Z">
            <w:rPr>
              <w:rStyle w:val="Hyperlink"/>
              <w:rFonts w:ascii="Times New Roman" w:hAnsi="Times New Roman" w:cs="Times New Roman"/>
              <w:lang w:val="en-GB" w:eastAsia="ko-KR"/>
            </w:rPr>
          </w:rPrChange>
        </w:rPr>
        <w:instrText>https://git.mpeg.expert/MPEG/Video/VCM/VCM-RS</w:instrText>
      </w:r>
      <w:ins w:id="337" w:author="Shan Liu" w:date="2024-11-09T15:28:00Z">
        <w:r w:rsidRPr="00580D7E">
          <w:rPr>
            <w:rFonts w:ascii="Times New Roman" w:hAnsi="Times New Roman" w:cs="Times New Roman"/>
            <w:lang w:val="fi-FI" w:eastAsia="ko-KR"/>
            <w:rPrChange w:id="338" w:author="Shan Liu" w:date="2024-11-09T15:30:00Z">
              <w:rPr>
                <w:rFonts w:ascii="Times New Roman" w:hAnsi="Times New Roman" w:cs="Times New Roman"/>
                <w:lang w:val="en-GB" w:eastAsia="ko-KR"/>
              </w:rPr>
            </w:rPrChange>
          </w:rPr>
          <w:instrText>"</w:instrText>
        </w:r>
        <w:r>
          <w:rPr>
            <w:rFonts w:ascii="Times New Roman" w:hAnsi="Times New Roman" w:cs="Times New Roman"/>
            <w:lang w:val="en-GB" w:eastAsia="ko-KR"/>
          </w:rPr>
        </w:r>
        <w:r>
          <w:rPr>
            <w:rFonts w:ascii="Times New Roman" w:hAnsi="Times New Roman" w:cs="Times New Roman"/>
            <w:lang w:val="en-GB" w:eastAsia="ko-KR"/>
          </w:rPr>
          <w:fldChar w:fldCharType="separate"/>
        </w:r>
      </w:ins>
      <w:r w:rsidRPr="00580D7E">
        <w:rPr>
          <w:rStyle w:val="Hyperlink"/>
          <w:rFonts w:ascii="Times New Roman" w:hAnsi="Times New Roman" w:cs="Times New Roman"/>
          <w:lang w:val="fi-FI" w:eastAsia="ko-KR"/>
          <w:rPrChange w:id="339" w:author="Shan Liu" w:date="2024-11-09T15:30:00Z">
            <w:rPr>
              <w:rStyle w:val="Hyperlink"/>
              <w:rFonts w:ascii="Times New Roman" w:hAnsi="Times New Roman" w:cs="Times New Roman"/>
              <w:lang w:val="en-GB" w:eastAsia="ko-KR"/>
            </w:rPr>
          </w:rPrChange>
        </w:rPr>
        <w:t>https://git.mpeg.expert/MPEG/Video/VCM/VCM-RS</w:t>
      </w:r>
      <w:ins w:id="340" w:author="Shan Liu" w:date="2024-11-09T15:28:00Z">
        <w:r>
          <w:rPr>
            <w:rFonts w:ascii="Times New Roman" w:hAnsi="Times New Roman" w:cs="Times New Roman"/>
            <w:lang w:val="en-GB" w:eastAsia="ko-KR"/>
          </w:rPr>
          <w:fldChar w:fldCharType="end"/>
        </w:r>
      </w:ins>
      <w:r w:rsidR="009D73EE" w:rsidRPr="00580D7E">
        <w:rPr>
          <w:rFonts w:ascii="Times New Roman" w:hAnsi="Times New Roman" w:cs="Times New Roman"/>
          <w:color w:val="000000" w:themeColor="text1"/>
          <w:lang w:val="fi-FI" w:eastAsia="ko-KR"/>
          <w:rPrChange w:id="341" w:author="Shan Liu" w:date="2024-11-09T15:30:00Z">
            <w:rPr>
              <w:rFonts w:ascii="Times New Roman" w:hAnsi="Times New Roman" w:cs="Times New Roman"/>
              <w:color w:val="000000" w:themeColor="text1"/>
              <w:lang w:val="en-GB" w:eastAsia="ko-KR"/>
            </w:rPr>
          </w:rPrChange>
        </w:rPr>
        <w:t>.</w:t>
      </w:r>
    </w:p>
    <w:p w14:paraId="2920B8D9" w14:textId="77777777" w:rsidR="007C748D" w:rsidRPr="00580D7E" w:rsidRDefault="007C748D" w:rsidP="00856061">
      <w:pPr>
        <w:widowControl/>
        <w:autoSpaceDE/>
        <w:autoSpaceDN/>
        <w:rPr>
          <w:rFonts w:ascii="Times New Roman" w:hAnsi="Times New Roman" w:cs="Times New Roman"/>
          <w:b/>
          <w:bCs/>
          <w:sz w:val="28"/>
          <w:szCs w:val="28"/>
          <w:lang w:val="fi-FI" w:eastAsia="zh-CN"/>
          <w:rPrChange w:id="342" w:author="Shan Liu" w:date="2024-11-09T15:30:00Z">
            <w:rPr>
              <w:rFonts w:ascii="Times New Roman" w:hAnsi="Times New Roman" w:cs="Times New Roman"/>
              <w:b/>
              <w:bCs/>
              <w:sz w:val="28"/>
              <w:szCs w:val="28"/>
              <w:lang w:eastAsia="zh-CN"/>
            </w:rPr>
          </w:rPrChange>
        </w:rPr>
      </w:pPr>
    </w:p>
    <w:p w14:paraId="1D607205" w14:textId="77777777" w:rsidR="007C748D" w:rsidRPr="00580D7E" w:rsidRDefault="007C748D">
      <w:pPr>
        <w:rPr>
          <w:rFonts w:ascii="Times New Roman" w:hAnsi="Times New Roman" w:cs="Times New Roman"/>
          <w:b/>
          <w:bCs/>
          <w:sz w:val="28"/>
          <w:szCs w:val="28"/>
          <w:lang w:val="fi-FI" w:eastAsia="zh-CN"/>
          <w:rPrChange w:id="343" w:author="Shan Liu" w:date="2024-11-09T15:30:00Z">
            <w:rPr>
              <w:rFonts w:ascii="Times New Roman" w:hAnsi="Times New Roman" w:cs="Times New Roman"/>
              <w:b/>
              <w:bCs/>
              <w:sz w:val="28"/>
              <w:szCs w:val="28"/>
              <w:lang w:eastAsia="zh-CN"/>
            </w:rPr>
          </w:rPrChange>
        </w:rPr>
      </w:pPr>
      <w:r w:rsidRPr="00580D7E">
        <w:rPr>
          <w:rFonts w:ascii="Times New Roman" w:hAnsi="Times New Roman" w:cs="Times New Roman"/>
          <w:sz w:val="28"/>
          <w:szCs w:val="28"/>
          <w:lang w:val="fi-FI" w:eastAsia="zh-CN"/>
          <w:rPrChange w:id="344" w:author="Shan Liu" w:date="2024-11-09T15:30:00Z">
            <w:rPr>
              <w:rFonts w:ascii="Times New Roman" w:hAnsi="Times New Roman" w:cs="Times New Roman"/>
              <w:sz w:val="28"/>
              <w:szCs w:val="28"/>
              <w:lang w:eastAsia="zh-CN"/>
            </w:rPr>
          </w:rPrChange>
        </w:rPr>
        <w:br w:type="page"/>
      </w:r>
    </w:p>
    <w:p w14:paraId="2692FFFB" w14:textId="650C2125" w:rsidR="006121F7" w:rsidRPr="006E6F70" w:rsidRDefault="006121F7" w:rsidP="006121F7">
      <w:pPr>
        <w:pStyle w:val="Heading1"/>
        <w:ind w:left="0"/>
        <w:jc w:val="center"/>
        <w:rPr>
          <w:rFonts w:ascii="Times New Roman" w:hAnsi="Times New Roman" w:cs="Times New Roman"/>
          <w:sz w:val="28"/>
          <w:szCs w:val="28"/>
          <w:lang w:eastAsia="zh-CN"/>
        </w:rPr>
      </w:pPr>
      <w:proofErr w:type="gramStart"/>
      <w:r>
        <w:rPr>
          <w:rFonts w:ascii="Times New Roman" w:hAnsi="Times New Roman" w:cs="Times New Roman"/>
          <w:sz w:val="28"/>
          <w:szCs w:val="28"/>
          <w:lang w:eastAsia="zh-CN"/>
        </w:rPr>
        <w:lastRenderedPageBreak/>
        <w:t>Appendix :</w:t>
      </w:r>
      <w:proofErr w:type="gramEnd"/>
      <w:r>
        <w:rPr>
          <w:rFonts w:ascii="Times New Roman" w:hAnsi="Times New Roman" w:cs="Times New Roman"/>
          <w:sz w:val="28"/>
          <w:szCs w:val="28"/>
          <w:lang w:eastAsia="zh-CN"/>
        </w:rPr>
        <w:t xml:space="preserve"> TVD-train dataset</w:t>
      </w:r>
    </w:p>
    <w:p w14:paraId="70730078" w14:textId="0E2D0898" w:rsidR="006121F7"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8C20FA">
        <w:rPr>
          <w:rFonts w:ascii="Times New Roman" w:hAnsi="Times New Roman" w:cs="Times New Roman"/>
          <w:lang w:eastAsia="ja-JP"/>
        </w:rPr>
        <w:t>TVD-train</w:t>
      </w:r>
      <w:r>
        <w:rPr>
          <w:rFonts w:ascii="Times New Roman" w:hAnsi="Times New Roman" w:cs="Times New Roman"/>
          <w:lang w:eastAsia="ja-JP"/>
        </w:rPr>
        <w:t xml:space="preserve"> is a training dataset consisting video sequences from </w:t>
      </w:r>
      <w:r w:rsidRPr="008C20FA">
        <w:rPr>
          <w:rFonts w:ascii="Times New Roman" w:hAnsi="Times New Roman" w:cs="Times New Roman"/>
          <w:lang w:eastAsia="ja-JP"/>
        </w:rPr>
        <w:t xml:space="preserve">TVD excluding sequences listed </w:t>
      </w:r>
      <w:r>
        <w:rPr>
          <w:rFonts w:ascii="Times New Roman" w:hAnsi="Times New Roman" w:cs="Times New Roman"/>
          <w:lang w:eastAsia="ja-JP"/>
        </w:rPr>
        <w:t>below:</w:t>
      </w:r>
    </w:p>
    <w:p w14:paraId="06E5F5F5" w14:textId="77777777" w:rsidR="006121F7" w:rsidRDefault="006121F7" w:rsidP="006121F7">
      <w:pPr>
        <w:pStyle w:val="Heading1"/>
        <w:rPr>
          <w:rFonts w:ascii="Times New Roman" w:eastAsia="SimSun" w:hAnsi="Times New Roman" w:cs="Times New Roman"/>
          <w:sz w:val="18"/>
          <w:szCs w:val="18"/>
          <w:lang w:eastAsia="zh-CN"/>
        </w:rPr>
      </w:pPr>
    </w:p>
    <w:p w14:paraId="3F195CF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*MovingBikes_3840x2160_50fps_8bit_420</w:t>
      </w:r>
    </w:p>
    <w:p w14:paraId="4B0F787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FallingLeaves_3840x2160_50fps_8bit_420</w:t>
      </w:r>
    </w:p>
    <w:p w14:paraId="2B8C80A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FallenLeaves_3840x2160_50fps_8bit_420</w:t>
      </w:r>
    </w:p>
    <w:p w14:paraId="4830A5AA"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b/>
          <w:bCs/>
          <w:lang w:eastAsia="ja-JP"/>
        </w:rPr>
      </w:pPr>
      <w:r w:rsidRPr="0055473C">
        <w:rPr>
          <w:rFonts w:ascii="Times New Roman" w:hAnsi="Times New Roman" w:cs="Times New Roman"/>
          <w:lang w:eastAsia="ja-JP"/>
        </w:rPr>
        <w:t>GirlThrowingLeaves_3840x2160_50fps_8bit_420</w:t>
      </w:r>
    </w:p>
    <w:p w14:paraId="0D50558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GirlWalkingOnStreet_3840x2160_50fps_8bit_420</w:t>
      </w:r>
    </w:p>
    <w:p w14:paraId="5DEE160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GirlWatchingPhone_3840x2160_50fps_8bit_420</w:t>
      </w:r>
    </w:p>
    <w:p w14:paraId="11CFD94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StaticWaterAndBikes2_3840x2160_50fps_10bit_420</w:t>
      </w:r>
    </w:p>
    <w:p w14:paraId="6DCFE86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GirlRunningOnGrass_3840x2160_50fps_10bit_420</w:t>
      </w:r>
    </w:p>
    <w:p w14:paraId="5C14000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GirlsOnGrass1_3840x2160_50fps_10bit_420</w:t>
      </w:r>
    </w:p>
    <w:p w14:paraId="0650E395"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GirlsOnGrass2_3840x2160_50fps_10bit_420</w:t>
      </w:r>
    </w:p>
    <w:p w14:paraId="68378DF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*PeopleOnGrass_3840x2160_50fps_10bit_420</w:t>
      </w:r>
    </w:p>
    <w:p w14:paraId="364E177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*MovingBikesAndPedestrian4_3840x2160_50fps_10bit_420</w:t>
      </w:r>
    </w:p>
    <w:p w14:paraId="6CE72F2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BoyMakingUp1_3840x2160_50fps_10bit_420</w:t>
      </w:r>
    </w:p>
    <w:p w14:paraId="7C09063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BoyMakingUp2_3840x2160_50fps_10bit_420</w:t>
      </w:r>
    </w:p>
    <w:p w14:paraId="013F7E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BoyDressing1_3840x2160_50fps_10bit_420</w:t>
      </w:r>
    </w:p>
    <w:p w14:paraId="7BF6724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BoyDressing2_3840x2160_50fps_10bit_420</w:t>
      </w:r>
    </w:p>
    <w:p w14:paraId="388A7EC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BoyWithCostume_3840x2160_50fps_10bit_420</w:t>
      </w:r>
    </w:p>
    <w:p w14:paraId="342FA3F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MountainsAndStairs1_3840x2160_24fps_10bit_420</w:t>
      </w:r>
    </w:p>
    <w:p w14:paraId="22B3041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MountainsAndStairs4_3840x2160_25fps_10bit_420</w:t>
      </w:r>
    </w:p>
    <w:p w14:paraId="48B1B94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GirlWithTeaSet1_3840x2160_25fps_10bit_420</w:t>
      </w:r>
    </w:p>
    <w:p w14:paraId="651CE1F4"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GirlWithTeaSet2_3840x2160_25fps_10bit_420</w:t>
      </w:r>
    </w:p>
    <w:p w14:paraId="20154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GirlWithTeaSet3_3840x2160_25fps_10bit_420</w:t>
      </w:r>
    </w:p>
    <w:p w14:paraId="6BDF6E9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CableCar_3840x2160_25fps_10bit_420</w:t>
      </w:r>
    </w:p>
    <w:p w14:paraId="75A1C40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HotelClerks_3840x2160_25fps_10bit_420</w:t>
      </w:r>
    </w:p>
    <w:p w14:paraId="59EB586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RestaurantWaitress1_3840x2160_25fps_10bit_420</w:t>
      </w:r>
    </w:p>
    <w:p w14:paraId="34AA4E7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RestaurantWaitress2_3840x2160_25fps_10bit_420</w:t>
      </w:r>
    </w:p>
    <w:p w14:paraId="0491F5AB"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ChefCuttingUp1_3840x2160_25fps_10bit_420</w:t>
      </w:r>
    </w:p>
    <w:p w14:paraId="6E8A55F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ChefCuttingUp2_3840x2160_25fps_10bit_420</w:t>
      </w:r>
    </w:p>
    <w:p w14:paraId="4C1000E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ChefCooking2_3840x2160_25fps_10bit_420</w:t>
      </w:r>
    </w:p>
    <w:p w14:paraId="1D00600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ChefCooking3_3840x2160_25fps_10bit_420</w:t>
      </w:r>
    </w:p>
    <w:p w14:paraId="32710E3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ChefCooking4_3840x2160_25fps_10bit_420</w:t>
      </w:r>
    </w:p>
    <w:p w14:paraId="363C134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ChefCooking5_3840x2160_25fps_10bit_420</w:t>
      </w:r>
    </w:p>
    <w:p w14:paraId="39BB56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RawDucks_3840x2160_25fps_10bit_420</w:t>
      </w:r>
    </w:p>
    <w:p w14:paraId="63041D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PeopleNearDesk_3840x2160_25fps_10bit_420</w:t>
      </w:r>
    </w:p>
    <w:p w14:paraId="2FFE7D9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HotPot_3840x2160_25fps_10bit_420</w:t>
      </w:r>
    </w:p>
    <w:p w14:paraId="5124390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RiverAndTrees_3840x2160_25fps_10bit_420</w:t>
      </w:r>
    </w:p>
    <w:p w14:paraId="75ABDBF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BuildingTouristAttraction2_3840x2160_25fps_10bit_420</w:t>
      </w:r>
    </w:p>
    <w:p w14:paraId="5D217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BuildingTouristAttraction3_3840x2160_25fps_10bit_420</w:t>
      </w:r>
    </w:p>
    <w:p w14:paraId="686D103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RoomTouristAttraction1_3840x2160_25fps_10bit_420</w:t>
      </w:r>
    </w:p>
    <w:p w14:paraId="3B153E5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RoomTouristAttraction2_3840x2160_25fps_10bit_420</w:t>
      </w:r>
    </w:p>
    <w:p w14:paraId="390485D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RoomTouristAttraction3_3840x2160_25fps_10bit_420</w:t>
      </w:r>
    </w:p>
    <w:p w14:paraId="7D8E54F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RoomTouristAttraction4_3840x2160_25fps_10bit_420</w:t>
      </w:r>
    </w:p>
    <w:p w14:paraId="585EE18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RoomTouristAttraction5_3840x2160_25fps_10bit_420</w:t>
      </w:r>
    </w:p>
    <w:p w14:paraId="4AFF92E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RoomTouristAttraction6_3840x2160_25fps_10bit_420</w:t>
      </w:r>
    </w:p>
    <w:p w14:paraId="49B34FA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RoomTouristAttraction7_3840x2160_25fps_10bit_420</w:t>
      </w:r>
    </w:p>
    <w:p w14:paraId="7F02B7A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BlackBird_3840x2160_25fps_10bit_420</w:t>
      </w:r>
    </w:p>
    <w:p w14:paraId="264CEF5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StampCarving1_3840x2160_25fps_10bit_420</w:t>
      </w:r>
    </w:p>
    <w:p w14:paraId="7086BCB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StampCarving2_3840x2160_25fps_10bit_420</w:t>
      </w:r>
    </w:p>
    <w:p w14:paraId="7C037A3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Weave_3840x2160_25fps_10bit_420</w:t>
      </w:r>
    </w:p>
    <w:p w14:paraId="2C74B55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ManWithFilmMachine_3840x2160_25fps_10bit_420</w:t>
      </w:r>
    </w:p>
    <w:p w14:paraId="145DECA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lastRenderedPageBreak/>
        <w:t>LyingDog_3840x2160_25fps_10bit_420</w:t>
      </w:r>
    </w:p>
    <w:p w14:paraId="724D7E6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OilPainting1_3840x2160_25fps_10bit_420</w:t>
      </w:r>
    </w:p>
    <w:p w14:paraId="21F792F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OilPainting2_3840x2160_25fps_10bit_420</w:t>
      </w:r>
    </w:p>
    <w:p w14:paraId="31CE855F"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p>
    <w:p w14:paraId="7E40A01A" w14:textId="5ADF4D59" w:rsidR="008A15BD" w:rsidRDefault="006121F7" w:rsidP="006121F7">
      <w:pPr>
        <w:pStyle w:val="Heading1"/>
        <w:keepNext/>
        <w:widowControl/>
        <w:tabs>
          <w:tab w:val="left" w:pos="360"/>
          <w:tab w:val="left" w:pos="720"/>
          <w:tab w:val="left" w:pos="1080"/>
          <w:tab w:val="left" w:pos="1440"/>
        </w:tabs>
        <w:overflowPunct w:val="0"/>
        <w:adjustRightInd w:val="0"/>
        <w:spacing w:before="240" w:after="60"/>
        <w:jc w:val="both"/>
        <w:textAlignment w:val="baseline"/>
        <w:rPr>
          <w:rFonts w:ascii="Times New Roman" w:hAnsi="Times New Roman" w:cs="Times New Roman"/>
        </w:rPr>
      </w:pPr>
      <w:r>
        <w:rPr>
          <w:rFonts w:ascii="Times New Roman" w:hAnsi="Times New Roman" w:cs="Times New Roman"/>
          <w:lang w:eastAsia="ja-JP"/>
        </w:rPr>
        <w:t>*These sequences are used in video task testing; while other sequences contain extracted frames used for image task testing.</w:t>
      </w:r>
    </w:p>
    <w:sectPr w:rsidR="008A15BD" w:rsidSect="00F50D67">
      <w:footerReference w:type="default" r:id="rId37"/>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5" w:author="Shan Liu" w:date="2024-11-09T15:35:00Z" w:initials="SL">
    <w:p w14:paraId="615CBF1E" w14:textId="77777777" w:rsidR="00B40C56" w:rsidRDefault="00B40C56" w:rsidP="00B40C56">
      <w:r>
        <w:rPr>
          <w:rStyle w:val="CommentReference"/>
        </w:rPr>
        <w:annotationRef/>
      </w:r>
      <w:r>
        <w:rPr>
          <w:color w:val="000000"/>
          <w:sz w:val="20"/>
          <w:szCs w:val="20"/>
        </w:rPr>
        <w:t>There is no such “ROIAccumulationPeriod” in VTM inner codec. This is confusing, suggest to remove.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15CBF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8E3023B" w16cex:dateUtc="2024-11-09T2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15CBF1E" w16cid:durableId="58E302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FD184" w14:textId="77777777" w:rsidR="004E24F4" w:rsidRDefault="004E24F4" w:rsidP="009E784A">
      <w:r>
        <w:separator/>
      </w:r>
    </w:p>
  </w:endnote>
  <w:endnote w:type="continuationSeparator" w:id="0">
    <w:p w14:paraId="4E68D677" w14:textId="77777777" w:rsidR="004E24F4" w:rsidRDefault="004E24F4"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D93C4A" w:rsidRDefault="00D93C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D93C4A" w:rsidRDefault="00D93C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F9C5D" w14:textId="77777777" w:rsidR="004E24F4" w:rsidRDefault="004E24F4" w:rsidP="009E784A">
      <w:r>
        <w:separator/>
      </w:r>
    </w:p>
  </w:footnote>
  <w:footnote w:type="continuationSeparator" w:id="0">
    <w:p w14:paraId="32A687F1" w14:textId="77777777" w:rsidR="004E24F4" w:rsidRDefault="004E24F4"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F570B"/>
    <w:multiLevelType w:val="multilevel"/>
    <w:tmpl w:val="54FE255C"/>
    <w:styleLink w:val="CurrentList13"/>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1E85771"/>
    <w:multiLevelType w:val="multilevel"/>
    <w:tmpl w:val="31027D92"/>
    <w:styleLink w:val="CurrentList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906E31"/>
    <w:multiLevelType w:val="multilevel"/>
    <w:tmpl w:val="8A14C3B4"/>
    <w:styleLink w:val="CurrentList3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3A20AC3"/>
    <w:multiLevelType w:val="multilevel"/>
    <w:tmpl w:val="8A14C3B4"/>
    <w:styleLink w:val="CurrentList3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2D3FED"/>
    <w:multiLevelType w:val="multilevel"/>
    <w:tmpl w:val="95A09B34"/>
    <w:lvl w:ilvl="0">
      <w:start w:val="6"/>
      <w:numFmt w:val="decimal"/>
      <w:lvlText w:val="%1"/>
      <w:lvlJc w:val="left"/>
      <w:pPr>
        <w:ind w:left="375" w:hanging="375"/>
      </w:pPr>
      <w:rPr>
        <w:rFonts w:hint="default"/>
      </w:rPr>
    </w:lvl>
    <w:lvl w:ilvl="1">
      <w:start w:val="1"/>
      <w:numFmt w:val="decimal"/>
      <w:lvlText w:val="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415374"/>
    <w:multiLevelType w:val="multilevel"/>
    <w:tmpl w:val="D3AE4106"/>
    <w:styleLink w:val="CurrentList32"/>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E91278"/>
    <w:multiLevelType w:val="multilevel"/>
    <w:tmpl w:val="8DC2E5A8"/>
    <w:styleLink w:val="CurrentList17"/>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E324FEA"/>
    <w:multiLevelType w:val="multilevel"/>
    <w:tmpl w:val="6AF80FB0"/>
    <w:styleLink w:val="CurrentList15"/>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EB318C7"/>
    <w:multiLevelType w:val="multilevel"/>
    <w:tmpl w:val="EBD259FE"/>
    <w:styleLink w:val="CurrentList4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F37696D"/>
    <w:multiLevelType w:val="multilevel"/>
    <w:tmpl w:val="31109F06"/>
    <w:styleLink w:val="CurrentList14"/>
    <w:lvl w:ilvl="0">
      <w:start w:val="4"/>
      <w:numFmt w:val="decimal"/>
      <w:lvlText w:val="%1"/>
      <w:lvlJc w:val="left"/>
      <w:pPr>
        <w:ind w:left="400" w:hanging="400"/>
      </w:pPr>
      <w:rPr>
        <w:rFonts w:hint="default"/>
      </w:rPr>
    </w:lvl>
    <w:lvl w:ilvl="1">
      <w:start w:val="1"/>
      <w:numFmt w:val="decimal"/>
      <w:lvlText w:val="2.%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F4460BE"/>
    <w:multiLevelType w:val="hybridMultilevel"/>
    <w:tmpl w:val="2E863BD0"/>
    <w:lvl w:ilvl="0" w:tplc="D598BEEE">
      <w:start w:val="1"/>
      <w:numFmt w:val="decimal"/>
      <w:lvlText w:val="2.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981D92"/>
    <w:multiLevelType w:val="multilevel"/>
    <w:tmpl w:val="43CA0632"/>
    <w:lvl w:ilvl="0">
      <w:start w:val="4"/>
      <w:numFmt w:val="decimal"/>
      <w:lvlText w:val="%1"/>
      <w:lvlJc w:val="left"/>
      <w:pPr>
        <w:ind w:left="360" w:hanging="360"/>
      </w:pPr>
      <w:rPr>
        <w:rFonts w:hint="default"/>
      </w:rPr>
    </w:lvl>
    <w:lvl w:ilvl="1">
      <w:start w:val="1"/>
      <w:numFmt w:val="decimal"/>
      <w:lvlText w:val="5.%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2" w15:restartNumberingAfterBreak="0">
    <w:nsid w:val="149E34B8"/>
    <w:multiLevelType w:val="multilevel"/>
    <w:tmpl w:val="86A02FBA"/>
    <w:styleLink w:val="CurrentList11"/>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5730D54"/>
    <w:multiLevelType w:val="hybridMultilevel"/>
    <w:tmpl w:val="FB4C501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793163F"/>
    <w:multiLevelType w:val="multilevel"/>
    <w:tmpl w:val="070486C4"/>
    <w:styleLink w:val="CurrentList33"/>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B4C5A6A"/>
    <w:multiLevelType w:val="multilevel"/>
    <w:tmpl w:val="A3D0F102"/>
    <w:styleLink w:val="CurrentList4"/>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C39672D"/>
    <w:multiLevelType w:val="multilevel"/>
    <w:tmpl w:val="760AE320"/>
    <w:styleLink w:val="CurrentList5"/>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3594AF8"/>
    <w:multiLevelType w:val="hybridMultilevel"/>
    <w:tmpl w:val="6F6E6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7524173"/>
    <w:multiLevelType w:val="multilevel"/>
    <w:tmpl w:val="BA6EC6E6"/>
    <w:styleLink w:val="CurrentList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8D363AD"/>
    <w:multiLevelType w:val="multilevel"/>
    <w:tmpl w:val="69845A80"/>
    <w:styleLink w:val="CurrentList35"/>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040640"/>
    <w:multiLevelType w:val="multilevel"/>
    <w:tmpl w:val="E976F95C"/>
    <w:styleLink w:val="CurrentList36"/>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BF45AC9"/>
    <w:multiLevelType w:val="multilevel"/>
    <w:tmpl w:val="B25E530A"/>
    <w:styleLink w:val="CurrentList2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C062736"/>
    <w:multiLevelType w:val="hybridMultilevel"/>
    <w:tmpl w:val="8A8ED26C"/>
    <w:lvl w:ilvl="0" w:tplc="2B34D6AC">
      <w:start w:val="1"/>
      <w:numFmt w:val="bullet"/>
      <w:lvlText w:val=""/>
      <w:lvlJc w:val="left"/>
      <w:pPr>
        <w:ind w:left="720" w:hanging="360"/>
      </w:pPr>
      <w:rPr>
        <w:rFonts w:ascii="Wingdings" w:hAnsi="Wingdings"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1C62FB"/>
    <w:multiLevelType w:val="multilevel"/>
    <w:tmpl w:val="7C10F05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CFC6E3B"/>
    <w:multiLevelType w:val="multilevel"/>
    <w:tmpl w:val="8DC2E5A8"/>
    <w:styleLink w:val="CurrentList18"/>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0403535"/>
    <w:multiLevelType w:val="hybridMultilevel"/>
    <w:tmpl w:val="04A0C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721D06"/>
    <w:multiLevelType w:val="hybridMultilevel"/>
    <w:tmpl w:val="5ABC41BA"/>
    <w:lvl w:ilvl="0" w:tplc="C310DC9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31D03C51"/>
    <w:multiLevelType w:val="hybridMultilevel"/>
    <w:tmpl w:val="8370C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4945C74"/>
    <w:multiLevelType w:val="multilevel"/>
    <w:tmpl w:val="C74C6608"/>
    <w:styleLink w:val="CurrentList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362D0961"/>
    <w:multiLevelType w:val="multilevel"/>
    <w:tmpl w:val="6A70A3A4"/>
    <w:styleLink w:val="CurrentList6"/>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37BA12BC"/>
    <w:multiLevelType w:val="multilevel"/>
    <w:tmpl w:val="B0042DE8"/>
    <w:styleLink w:val="CurrentList25"/>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BFB4296"/>
    <w:multiLevelType w:val="multilevel"/>
    <w:tmpl w:val="7C10F050"/>
    <w:styleLink w:val="CurrentList39"/>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3CCC12CA"/>
    <w:multiLevelType w:val="multilevel"/>
    <w:tmpl w:val="B8426D56"/>
    <w:styleLink w:val="CurrentList22"/>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3E003801"/>
    <w:multiLevelType w:val="multilevel"/>
    <w:tmpl w:val="67AEFC9E"/>
    <w:styleLink w:val="CurrentList9"/>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3ED779A2"/>
    <w:multiLevelType w:val="multilevel"/>
    <w:tmpl w:val="67545960"/>
    <w:styleLink w:val="CurrentList23"/>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3EDB0E05"/>
    <w:multiLevelType w:val="multilevel"/>
    <w:tmpl w:val="B8C02992"/>
    <w:styleLink w:val="CurrentList8"/>
    <w:lvl w:ilvl="0">
      <w:start w:val="1"/>
      <w:numFmt w:val="decimal"/>
      <w:lvlText w:val="2.%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43F71B80"/>
    <w:multiLevelType w:val="hybridMultilevel"/>
    <w:tmpl w:val="75B87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6FE454B"/>
    <w:multiLevelType w:val="multilevel"/>
    <w:tmpl w:val="7E4A5E6A"/>
    <w:styleLink w:val="CurrentList12"/>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4BAE1B47"/>
    <w:multiLevelType w:val="multilevel"/>
    <w:tmpl w:val="3746F11C"/>
    <w:styleLink w:val="CurrentList1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DD22463"/>
    <w:multiLevelType w:val="multilevel"/>
    <w:tmpl w:val="3746F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4F3E48D2"/>
    <w:multiLevelType w:val="multilevel"/>
    <w:tmpl w:val="B25E530A"/>
    <w:styleLink w:val="CurrentList2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52640ED4"/>
    <w:multiLevelType w:val="hybridMultilevel"/>
    <w:tmpl w:val="31027D92"/>
    <w:lvl w:ilvl="0" w:tplc="AB1A8A3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406A96EA">
      <w:numFmt w:val="bullet"/>
      <w:lvlText w:val="•"/>
      <w:lvlJc w:val="left"/>
      <w:pPr>
        <w:ind w:left="1980" w:hanging="360"/>
      </w:pPr>
      <w:rPr>
        <w:rFonts w:ascii="Times New Roman" w:eastAsia="Malgun Gothic"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35A63FA"/>
    <w:multiLevelType w:val="multilevel"/>
    <w:tmpl w:val="8DC2E5A8"/>
    <w:styleLink w:val="CurrentList16"/>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44051DD"/>
    <w:multiLevelType w:val="multilevel"/>
    <w:tmpl w:val="E40A0290"/>
    <w:styleLink w:val="CurrentList26"/>
    <w:lvl w:ilvl="0">
      <w:start w:val="4"/>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CD47FC4"/>
    <w:multiLevelType w:val="multilevel"/>
    <w:tmpl w:val="EBD259FE"/>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5545BD"/>
    <w:multiLevelType w:val="multilevel"/>
    <w:tmpl w:val="491C28CC"/>
    <w:styleLink w:val="CurrentList3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4607C89"/>
    <w:multiLevelType w:val="multilevel"/>
    <w:tmpl w:val="22B259A8"/>
    <w:styleLink w:val="CurrentList34"/>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66D71D5D"/>
    <w:multiLevelType w:val="singleLevel"/>
    <w:tmpl w:val="66D71D5D"/>
    <w:lvl w:ilvl="0">
      <w:start w:val="1"/>
      <w:numFmt w:val="decimal"/>
      <w:suff w:val="space"/>
      <w:lvlText w:val="[%1]"/>
      <w:lvlJc w:val="left"/>
    </w:lvl>
  </w:abstractNum>
  <w:abstractNum w:abstractNumId="50" w15:restartNumberingAfterBreak="0">
    <w:nsid w:val="678A5820"/>
    <w:multiLevelType w:val="hybridMultilevel"/>
    <w:tmpl w:val="0CC673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6DDE3DB1"/>
    <w:multiLevelType w:val="multilevel"/>
    <w:tmpl w:val="16A8A2A6"/>
    <w:styleLink w:val="CurrentList1"/>
    <w:lvl w:ilvl="0">
      <w:start w:val="4"/>
      <w:numFmt w:val="decimal"/>
      <w:lvlText w:val="%1"/>
      <w:lvlJc w:val="left"/>
      <w:pPr>
        <w:ind w:left="360" w:hanging="360"/>
      </w:pPr>
      <w:rPr>
        <w:rFonts w:cs="Times New Roman" w:hint="default"/>
        <w:i/>
        <w:sz w:val="28"/>
      </w:rPr>
    </w:lvl>
    <w:lvl w:ilvl="1">
      <w:start w:val="1"/>
      <w:numFmt w:val="decimal"/>
      <w:lvlText w:val="%1.%2"/>
      <w:lvlJc w:val="left"/>
      <w:pPr>
        <w:ind w:left="1800" w:hanging="720"/>
      </w:pPr>
      <w:rPr>
        <w:rFonts w:cs="Times New Roman" w:hint="default"/>
        <w:i/>
        <w:sz w:val="28"/>
      </w:rPr>
    </w:lvl>
    <w:lvl w:ilvl="2">
      <w:start w:val="1"/>
      <w:numFmt w:val="decimal"/>
      <w:lvlText w:val="%1.%2.%3"/>
      <w:lvlJc w:val="left"/>
      <w:pPr>
        <w:ind w:left="2880" w:hanging="720"/>
      </w:pPr>
      <w:rPr>
        <w:rFonts w:cs="Times New Roman" w:hint="default"/>
        <w:i/>
        <w:sz w:val="28"/>
      </w:rPr>
    </w:lvl>
    <w:lvl w:ilvl="3">
      <w:start w:val="1"/>
      <w:numFmt w:val="decimal"/>
      <w:lvlText w:val="%1.%2.%3.%4"/>
      <w:lvlJc w:val="left"/>
      <w:pPr>
        <w:ind w:left="4320" w:hanging="1080"/>
      </w:pPr>
      <w:rPr>
        <w:rFonts w:cs="Times New Roman" w:hint="default"/>
        <w:i/>
        <w:sz w:val="28"/>
      </w:rPr>
    </w:lvl>
    <w:lvl w:ilvl="4">
      <w:start w:val="1"/>
      <w:numFmt w:val="decimal"/>
      <w:lvlText w:val="%1.%2.%3.%4.%5"/>
      <w:lvlJc w:val="left"/>
      <w:pPr>
        <w:ind w:left="5760" w:hanging="1440"/>
      </w:pPr>
      <w:rPr>
        <w:rFonts w:cs="Times New Roman" w:hint="default"/>
        <w:i/>
        <w:sz w:val="28"/>
      </w:rPr>
    </w:lvl>
    <w:lvl w:ilvl="5">
      <w:start w:val="1"/>
      <w:numFmt w:val="decimal"/>
      <w:lvlText w:val="%1.%2.%3.%4.%5.%6"/>
      <w:lvlJc w:val="left"/>
      <w:pPr>
        <w:ind w:left="6840" w:hanging="1440"/>
      </w:pPr>
      <w:rPr>
        <w:rFonts w:cs="Times New Roman" w:hint="default"/>
        <w:i/>
        <w:sz w:val="28"/>
      </w:rPr>
    </w:lvl>
    <w:lvl w:ilvl="6">
      <w:start w:val="1"/>
      <w:numFmt w:val="decimal"/>
      <w:lvlText w:val="%1.%2.%3.%4.%5.%6.%7"/>
      <w:lvlJc w:val="left"/>
      <w:pPr>
        <w:ind w:left="8280" w:hanging="1800"/>
      </w:pPr>
      <w:rPr>
        <w:rFonts w:cs="Times New Roman" w:hint="default"/>
        <w:i/>
        <w:sz w:val="28"/>
      </w:rPr>
    </w:lvl>
    <w:lvl w:ilvl="7">
      <w:start w:val="1"/>
      <w:numFmt w:val="decimal"/>
      <w:lvlText w:val="%1.%2.%3.%4.%5.%6.%7.%8"/>
      <w:lvlJc w:val="left"/>
      <w:pPr>
        <w:ind w:left="9720" w:hanging="2160"/>
      </w:pPr>
      <w:rPr>
        <w:rFonts w:cs="Times New Roman" w:hint="default"/>
        <w:i/>
        <w:sz w:val="28"/>
      </w:rPr>
    </w:lvl>
    <w:lvl w:ilvl="8">
      <w:start w:val="1"/>
      <w:numFmt w:val="decimal"/>
      <w:lvlText w:val="%1.%2.%3.%4.%5.%6.%7.%8.%9"/>
      <w:lvlJc w:val="left"/>
      <w:pPr>
        <w:ind w:left="10800" w:hanging="2160"/>
      </w:pPr>
      <w:rPr>
        <w:rFonts w:cs="Times New Roman" w:hint="default"/>
        <w:i/>
        <w:sz w:val="28"/>
      </w:rPr>
    </w:lvl>
  </w:abstractNum>
  <w:abstractNum w:abstractNumId="52" w15:restartNumberingAfterBreak="0">
    <w:nsid w:val="71757888"/>
    <w:multiLevelType w:val="multilevel"/>
    <w:tmpl w:val="9CD2B860"/>
    <w:styleLink w:val="CurrentList3"/>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71D379CD"/>
    <w:multiLevelType w:val="multilevel"/>
    <w:tmpl w:val="158608DC"/>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74B4793B"/>
    <w:multiLevelType w:val="multilevel"/>
    <w:tmpl w:val="86A02FBA"/>
    <w:styleLink w:val="CurrentList10"/>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759525EC"/>
    <w:multiLevelType w:val="multilevel"/>
    <w:tmpl w:val="6788230C"/>
    <w:styleLink w:val="CurrentList3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64D4044"/>
    <w:multiLevelType w:val="multilevel"/>
    <w:tmpl w:val="7C10F050"/>
    <w:styleLink w:val="CurrentList4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6626048"/>
    <w:multiLevelType w:val="hybridMultilevel"/>
    <w:tmpl w:val="51DA9F58"/>
    <w:lvl w:ilvl="0" w:tplc="C11832C0">
      <w:start w:val="1"/>
      <w:numFmt w:val="none"/>
      <w:lvlText w:val="2.3.1"/>
      <w:lvlJc w:val="left"/>
      <w:pPr>
        <w:ind w:left="648" w:hanging="648"/>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77677DEC"/>
    <w:multiLevelType w:val="multilevel"/>
    <w:tmpl w:val="72EC5630"/>
    <w:styleLink w:val="CurrentList29"/>
    <w:lvl w:ilvl="0">
      <w:start w:val="3"/>
      <w:numFmt w:val="decimal"/>
      <w:lvlText w:val="%1"/>
      <w:lvlJc w:val="left"/>
      <w:pPr>
        <w:ind w:left="360" w:hanging="360"/>
      </w:pPr>
      <w:rPr>
        <w:rFonts w:hint="default"/>
      </w:rPr>
    </w:lvl>
    <w:lvl w:ilvl="1">
      <w:start w:val="1"/>
      <w:numFmt w:val="none"/>
      <w:lvlText w:val="3.3"/>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8CB596B"/>
    <w:multiLevelType w:val="hybridMultilevel"/>
    <w:tmpl w:val="86A02FBA"/>
    <w:lvl w:ilvl="0" w:tplc="72C0920C">
      <w:start w:val="1"/>
      <w:numFmt w:val="decimal"/>
      <w:lvlText w:val="2.%1"/>
      <w:lvlJc w:val="left"/>
      <w:pPr>
        <w:ind w:left="504" w:hanging="504"/>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E793FB1"/>
    <w:multiLevelType w:val="multilevel"/>
    <w:tmpl w:val="551A3A96"/>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E926A73"/>
    <w:multiLevelType w:val="multilevel"/>
    <w:tmpl w:val="0EDA0D3A"/>
    <w:styleLink w:val="CurrentList2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F2F75BC"/>
    <w:multiLevelType w:val="multilevel"/>
    <w:tmpl w:val="0EDA0D3A"/>
    <w:styleLink w:val="CurrentList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63784549">
    <w:abstractNumId w:val="42"/>
  </w:num>
  <w:num w:numId="2" w16cid:durableId="1665938701">
    <w:abstractNumId w:val="40"/>
  </w:num>
  <w:num w:numId="3" w16cid:durableId="936523113">
    <w:abstractNumId w:val="51"/>
  </w:num>
  <w:num w:numId="4" w16cid:durableId="29183560">
    <w:abstractNumId w:val="23"/>
  </w:num>
  <w:num w:numId="5" w16cid:durableId="1434476774">
    <w:abstractNumId w:val="46"/>
  </w:num>
  <w:num w:numId="6" w16cid:durableId="1476798199">
    <w:abstractNumId w:val="18"/>
  </w:num>
  <w:num w:numId="7" w16cid:durableId="421149711">
    <w:abstractNumId w:val="11"/>
  </w:num>
  <w:num w:numId="8" w16cid:durableId="1611931944">
    <w:abstractNumId w:val="29"/>
  </w:num>
  <w:num w:numId="9" w16cid:durableId="354692614">
    <w:abstractNumId w:val="52"/>
  </w:num>
  <w:num w:numId="10" w16cid:durableId="355886295">
    <w:abstractNumId w:val="4"/>
  </w:num>
  <w:num w:numId="11" w16cid:durableId="1761176852">
    <w:abstractNumId w:val="13"/>
  </w:num>
  <w:num w:numId="12" w16cid:durableId="1669749261">
    <w:abstractNumId w:val="49"/>
  </w:num>
  <w:num w:numId="13" w16cid:durableId="752823732">
    <w:abstractNumId w:val="17"/>
  </w:num>
  <w:num w:numId="14" w16cid:durableId="345717675">
    <w:abstractNumId w:val="59"/>
  </w:num>
  <w:num w:numId="15" w16cid:durableId="537934284">
    <w:abstractNumId w:val="15"/>
  </w:num>
  <w:num w:numId="16" w16cid:durableId="2075274675">
    <w:abstractNumId w:val="16"/>
  </w:num>
  <w:num w:numId="17" w16cid:durableId="1390495025">
    <w:abstractNumId w:val="30"/>
  </w:num>
  <w:num w:numId="18" w16cid:durableId="1465781374">
    <w:abstractNumId w:val="1"/>
  </w:num>
  <w:num w:numId="19" w16cid:durableId="20321161">
    <w:abstractNumId w:val="36"/>
  </w:num>
  <w:num w:numId="20" w16cid:durableId="666709348">
    <w:abstractNumId w:val="34"/>
  </w:num>
  <w:num w:numId="21" w16cid:durableId="615217450">
    <w:abstractNumId w:val="54"/>
  </w:num>
  <w:num w:numId="22" w16cid:durableId="2053186004">
    <w:abstractNumId w:val="57"/>
  </w:num>
  <w:num w:numId="23" w16cid:durableId="97600459">
    <w:abstractNumId w:val="12"/>
  </w:num>
  <w:num w:numId="24" w16cid:durableId="1064377592">
    <w:abstractNumId w:val="38"/>
  </w:num>
  <w:num w:numId="25" w16cid:durableId="1215502477">
    <w:abstractNumId w:val="0"/>
  </w:num>
  <w:num w:numId="26" w16cid:durableId="776370194">
    <w:abstractNumId w:val="45"/>
  </w:num>
  <w:num w:numId="27" w16cid:durableId="251858994">
    <w:abstractNumId w:val="50"/>
  </w:num>
  <w:num w:numId="28" w16cid:durableId="109280425">
    <w:abstractNumId w:val="9"/>
  </w:num>
  <w:num w:numId="29" w16cid:durableId="1858735345">
    <w:abstractNumId w:val="7"/>
  </w:num>
  <w:num w:numId="30" w16cid:durableId="490485862">
    <w:abstractNumId w:val="37"/>
  </w:num>
  <w:num w:numId="31" w16cid:durableId="1660033555">
    <w:abstractNumId w:val="28"/>
  </w:num>
  <w:num w:numId="32" w16cid:durableId="602153951">
    <w:abstractNumId w:val="43"/>
  </w:num>
  <w:num w:numId="33" w16cid:durableId="990447788">
    <w:abstractNumId w:val="6"/>
  </w:num>
  <w:num w:numId="34" w16cid:durableId="2099905951">
    <w:abstractNumId w:val="25"/>
  </w:num>
  <w:num w:numId="35" w16cid:durableId="95642314">
    <w:abstractNumId w:val="53"/>
  </w:num>
  <w:num w:numId="36" w16cid:durableId="696270627">
    <w:abstractNumId w:val="39"/>
  </w:num>
  <w:num w:numId="37" w16cid:durableId="389381443">
    <w:abstractNumId w:val="62"/>
  </w:num>
  <w:num w:numId="38" w16cid:durableId="1743091533">
    <w:abstractNumId w:val="61"/>
  </w:num>
  <w:num w:numId="39" w16cid:durableId="386413003">
    <w:abstractNumId w:val="33"/>
  </w:num>
  <w:num w:numId="40" w16cid:durableId="194076286">
    <w:abstractNumId w:val="35"/>
  </w:num>
  <w:num w:numId="41" w16cid:durableId="886066598">
    <w:abstractNumId w:val="19"/>
  </w:num>
  <w:num w:numId="42" w16cid:durableId="709262132">
    <w:abstractNumId w:val="31"/>
  </w:num>
  <w:num w:numId="43" w16cid:durableId="571235767">
    <w:abstractNumId w:val="44"/>
  </w:num>
  <w:num w:numId="44" w16cid:durableId="1704551961">
    <w:abstractNumId w:val="41"/>
  </w:num>
  <w:num w:numId="45" w16cid:durableId="1406412888">
    <w:abstractNumId w:val="22"/>
  </w:num>
  <w:num w:numId="46" w16cid:durableId="1635675405">
    <w:abstractNumId w:val="58"/>
  </w:num>
  <w:num w:numId="47" w16cid:durableId="1675910986">
    <w:abstractNumId w:val="2"/>
  </w:num>
  <w:num w:numId="48" w16cid:durableId="280764914">
    <w:abstractNumId w:val="3"/>
  </w:num>
  <w:num w:numId="49" w16cid:durableId="1542206570">
    <w:abstractNumId w:val="5"/>
  </w:num>
  <w:num w:numId="50" w16cid:durableId="1438676954">
    <w:abstractNumId w:val="14"/>
  </w:num>
  <w:num w:numId="51" w16cid:durableId="837574857">
    <w:abstractNumId w:val="26"/>
  </w:num>
  <w:num w:numId="52" w16cid:durableId="238949752">
    <w:abstractNumId w:val="60"/>
  </w:num>
  <w:num w:numId="53" w16cid:durableId="1880975642">
    <w:abstractNumId w:val="48"/>
  </w:num>
  <w:num w:numId="54" w16cid:durableId="1643197150">
    <w:abstractNumId w:val="20"/>
  </w:num>
  <w:num w:numId="55" w16cid:durableId="547183355">
    <w:abstractNumId w:val="21"/>
  </w:num>
  <w:num w:numId="56" w16cid:durableId="1909148660">
    <w:abstractNumId w:val="47"/>
  </w:num>
  <w:num w:numId="57" w16cid:durableId="896815828">
    <w:abstractNumId w:val="55"/>
  </w:num>
  <w:num w:numId="58" w16cid:durableId="1768230119">
    <w:abstractNumId w:val="24"/>
  </w:num>
  <w:num w:numId="59" w16cid:durableId="1670984384">
    <w:abstractNumId w:val="32"/>
  </w:num>
  <w:num w:numId="60" w16cid:durableId="18120024">
    <w:abstractNumId w:val="56"/>
  </w:num>
  <w:num w:numId="61" w16cid:durableId="854417477">
    <w:abstractNumId w:val="8"/>
  </w:num>
  <w:num w:numId="62" w16cid:durableId="2077169549">
    <w:abstractNumId w:val="10"/>
  </w:num>
  <w:num w:numId="63" w16cid:durableId="596063646">
    <w:abstractNumId w:val="23"/>
  </w:num>
  <w:num w:numId="64" w16cid:durableId="329872155">
    <w:abstractNumId w:val="27"/>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han Liu">
    <w15:presenceInfo w15:providerId="Windows Live" w15:userId="8b5ad3e8acceadc9"/>
  </w15:person>
  <w15:person w15:author="Chris Rosewarne (Canon)">
    <w15:presenceInfo w15:providerId="AD" w15:userId="S::Chris.Rosewarne@canon.com.au::c4a1b247-f667-4868-a317-7027ba2206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NjSytLQ0NjYxtbBU0lEKTi0uzszPAykwqQUAh6SxTiwAAAA="/>
  </w:docVars>
  <w:rsids>
    <w:rsidRoot w:val="00CB798F"/>
    <w:rsid w:val="00000CF2"/>
    <w:rsid w:val="00011EB4"/>
    <w:rsid w:val="00013038"/>
    <w:rsid w:val="000169B7"/>
    <w:rsid w:val="000312F7"/>
    <w:rsid w:val="00031AF2"/>
    <w:rsid w:val="00032E22"/>
    <w:rsid w:val="00034140"/>
    <w:rsid w:val="00040670"/>
    <w:rsid w:val="00044F45"/>
    <w:rsid w:val="000450BC"/>
    <w:rsid w:val="00046F53"/>
    <w:rsid w:val="0005082F"/>
    <w:rsid w:val="00054E88"/>
    <w:rsid w:val="00054F79"/>
    <w:rsid w:val="00055E94"/>
    <w:rsid w:val="00057A6B"/>
    <w:rsid w:val="0006004C"/>
    <w:rsid w:val="0006218D"/>
    <w:rsid w:val="000669AC"/>
    <w:rsid w:val="00066A81"/>
    <w:rsid w:val="00070475"/>
    <w:rsid w:val="00072972"/>
    <w:rsid w:val="00073E32"/>
    <w:rsid w:val="00075A2B"/>
    <w:rsid w:val="000802E1"/>
    <w:rsid w:val="0008337F"/>
    <w:rsid w:val="00090EF4"/>
    <w:rsid w:val="0009308F"/>
    <w:rsid w:val="00095302"/>
    <w:rsid w:val="000968DA"/>
    <w:rsid w:val="00096B69"/>
    <w:rsid w:val="000A3D78"/>
    <w:rsid w:val="000B4157"/>
    <w:rsid w:val="000B4CC8"/>
    <w:rsid w:val="000B6687"/>
    <w:rsid w:val="000C191C"/>
    <w:rsid w:val="000C5433"/>
    <w:rsid w:val="000C78E6"/>
    <w:rsid w:val="000C7B61"/>
    <w:rsid w:val="000D3B05"/>
    <w:rsid w:val="000D4FF7"/>
    <w:rsid w:val="000D5295"/>
    <w:rsid w:val="000D7EEA"/>
    <w:rsid w:val="000E1DA3"/>
    <w:rsid w:val="000E3288"/>
    <w:rsid w:val="000E7360"/>
    <w:rsid w:val="000F793C"/>
    <w:rsid w:val="00102D05"/>
    <w:rsid w:val="001121D8"/>
    <w:rsid w:val="001127B7"/>
    <w:rsid w:val="00115C19"/>
    <w:rsid w:val="0011720E"/>
    <w:rsid w:val="001258DE"/>
    <w:rsid w:val="00126447"/>
    <w:rsid w:val="00126872"/>
    <w:rsid w:val="00126AAD"/>
    <w:rsid w:val="00133626"/>
    <w:rsid w:val="0013512A"/>
    <w:rsid w:val="001355F7"/>
    <w:rsid w:val="00136011"/>
    <w:rsid w:val="001401D0"/>
    <w:rsid w:val="001442E3"/>
    <w:rsid w:val="001468CB"/>
    <w:rsid w:val="00155DA3"/>
    <w:rsid w:val="00160973"/>
    <w:rsid w:val="00162DC9"/>
    <w:rsid w:val="00163BAB"/>
    <w:rsid w:val="00163F6E"/>
    <w:rsid w:val="00166E2C"/>
    <w:rsid w:val="0017051E"/>
    <w:rsid w:val="00173EBF"/>
    <w:rsid w:val="00176BD4"/>
    <w:rsid w:val="00184744"/>
    <w:rsid w:val="0018563E"/>
    <w:rsid w:val="00185A60"/>
    <w:rsid w:val="00186D36"/>
    <w:rsid w:val="00190E89"/>
    <w:rsid w:val="0019415C"/>
    <w:rsid w:val="00194371"/>
    <w:rsid w:val="0019687F"/>
    <w:rsid w:val="00196997"/>
    <w:rsid w:val="001A0230"/>
    <w:rsid w:val="001A67C6"/>
    <w:rsid w:val="001A7BD5"/>
    <w:rsid w:val="001B3DD2"/>
    <w:rsid w:val="001B71D4"/>
    <w:rsid w:val="001C3041"/>
    <w:rsid w:val="001C51EF"/>
    <w:rsid w:val="001C5A33"/>
    <w:rsid w:val="001D0838"/>
    <w:rsid w:val="001D378A"/>
    <w:rsid w:val="001D37CB"/>
    <w:rsid w:val="001D5769"/>
    <w:rsid w:val="001D6C6F"/>
    <w:rsid w:val="001D70A4"/>
    <w:rsid w:val="001E5C94"/>
    <w:rsid w:val="00200682"/>
    <w:rsid w:val="0020092B"/>
    <w:rsid w:val="002020EF"/>
    <w:rsid w:val="002126D1"/>
    <w:rsid w:val="00214BFC"/>
    <w:rsid w:val="00215100"/>
    <w:rsid w:val="0022065F"/>
    <w:rsid w:val="00222794"/>
    <w:rsid w:val="002257BE"/>
    <w:rsid w:val="00227D2E"/>
    <w:rsid w:val="002301D7"/>
    <w:rsid w:val="002320FA"/>
    <w:rsid w:val="00232700"/>
    <w:rsid w:val="00236636"/>
    <w:rsid w:val="00240BA3"/>
    <w:rsid w:val="002473D8"/>
    <w:rsid w:val="00247EBB"/>
    <w:rsid w:val="002539C1"/>
    <w:rsid w:val="002541EC"/>
    <w:rsid w:val="00263789"/>
    <w:rsid w:val="002657DF"/>
    <w:rsid w:val="00265A84"/>
    <w:rsid w:val="00270A2E"/>
    <w:rsid w:val="002724A0"/>
    <w:rsid w:val="00273483"/>
    <w:rsid w:val="00275B34"/>
    <w:rsid w:val="00281740"/>
    <w:rsid w:val="00282CC8"/>
    <w:rsid w:val="0028537C"/>
    <w:rsid w:val="00286A70"/>
    <w:rsid w:val="00292EEF"/>
    <w:rsid w:val="002A3A98"/>
    <w:rsid w:val="002A3B99"/>
    <w:rsid w:val="002A5A05"/>
    <w:rsid w:val="002A6EE3"/>
    <w:rsid w:val="002B1105"/>
    <w:rsid w:val="002C1258"/>
    <w:rsid w:val="002C44D5"/>
    <w:rsid w:val="002C5ECB"/>
    <w:rsid w:val="002C6123"/>
    <w:rsid w:val="002D780E"/>
    <w:rsid w:val="002E63A8"/>
    <w:rsid w:val="002E6E2F"/>
    <w:rsid w:val="002F3E6B"/>
    <w:rsid w:val="00307171"/>
    <w:rsid w:val="00307BB6"/>
    <w:rsid w:val="0031158D"/>
    <w:rsid w:val="00312A26"/>
    <w:rsid w:val="00313982"/>
    <w:rsid w:val="003226C8"/>
    <w:rsid w:val="003245DE"/>
    <w:rsid w:val="00327D74"/>
    <w:rsid w:val="003329B4"/>
    <w:rsid w:val="00341AE2"/>
    <w:rsid w:val="003424E5"/>
    <w:rsid w:val="003455FA"/>
    <w:rsid w:val="00351B9B"/>
    <w:rsid w:val="003557E8"/>
    <w:rsid w:val="00355CDC"/>
    <w:rsid w:val="00365066"/>
    <w:rsid w:val="003675C3"/>
    <w:rsid w:val="003676AB"/>
    <w:rsid w:val="0037020A"/>
    <w:rsid w:val="00373461"/>
    <w:rsid w:val="003758FB"/>
    <w:rsid w:val="003763E2"/>
    <w:rsid w:val="003773A6"/>
    <w:rsid w:val="0038421F"/>
    <w:rsid w:val="0038466C"/>
    <w:rsid w:val="003856B0"/>
    <w:rsid w:val="00385C5D"/>
    <w:rsid w:val="00387058"/>
    <w:rsid w:val="003947B9"/>
    <w:rsid w:val="003A3968"/>
    <w:rsid w:val="003A469C"/>
    <w:rsid w:val="003A4786"/>
    <w:rsid w:val="003A50D2"/>
    <w:rsid w:val="003B059E"/>
    <w:rsid w:val="003B0FC6"/>
    <w:rsid w:val="003B307A"/>
    <w:rsid w:val="003C257D"/>
    <w:rsid w:val="003C4365"/>
    <w:rsid w:val="003C5005"/>
    <w:rsid w:val="003C553A"/>
    <w:rsid w:val="003D0B4F"/>
    <w:rsid w:val="003D10A2"/>
    <w:rsid w:val="003D1F6C"/>
    <w:rsid w:val="003D5313"/>
    <w:rsid w:val="003E39AC"/>
    <w:rsid w:val="003E6982"/>
    <w:rsid w:val="003E7A01"/>
    <w:rsid w:val="003F3765"/>
    <w:rsid w:val="004001E9"/>
    <w:rsid w:val="004040D9"/>
    <w:rsid w:val="00406B62"/>
    <w:rsid w:val="0041322F"/>
    <w:rsid w:val="004174A9"/>
    <w:rsid w:val="0042034F"/>
    <w:rsid w:val="00420C65"/>
    <w:rsid w:val="00421072"/>
    <w:rsid w:val="0042176A"/>
    <w:rsid w:val="00423334"/>
    <w:rsid w:val="004334A5"/>
    <w:rsid w:val="00437AC9"/>
    <w:rsid w:val="004419E0"/>
    <w:rsid w:val="0044219C"/>
    <w:rsid w:val="00450B2D"/>
    <w:rsid w:val="00455D54"/>
    <w:rsid w:val="00456B1E"/>
    <w:rsid w:val="00460269"/>
    <w:rsid w:val="0046064C"/>
    <w:rsid w:val="004711DE"/>
    <w:rsid w:val="00476504"/>
    <w:rsid w:val="0048023B"/>
    <w:rsid w:val="00493D70"/>
    <w:rsid w:val="00496CA8"/>
    <w:rsid w:val="004A6420"/>
    <w:rsid w:val="004B1A2E"/>
    <w:rsid w:val="004C1FE5"/>
    <w:rsid w:val="004C2C7D"/>
    <w:rsid w:val="004C5A61"/>
    <w:rsid w:val="004D00B2"/>
    <w:rsid w:val="004D0820"/>
    <w:rsid w:val="004D14E1"/>
    <w:rsid w:val="004D1DA7"/>
    <w:rsid w:val="004D21FB"/>
    <w:rsid w:val="004D31E7"/>
    <w:rsid w:val="004D434A"/>
    <w:rsid w:val="004D72FA"/>
    <w:rsid w:val="004E24F4"/>
    <w:rsid w:val="004E3D40"/>
    <w:rsid w:val="004E45B6"/>
    <w:rsid w:val="004E6414"/>
    <w:rsid w:val="004E70FF"/>
    <w:rsid w:val="004F5473"/>
    <w:rsid w:val="0050517D"/>
    <w:rsid w:val="00520B3A"/>
    <w:rsid w:val="00521A7D"/>
    <w:rsid w:val="00521C60"/>
    <w:rsid w:val="005222FE"/>
    <w:rsid w:val="005261ED"/>
    <w:rsid w:val="00526A00"/>
    <w:rsid w:val="00527E74"/>
    <w:rsid w:val="00530DB0"/>
    <w:rsid w:val="005412C1"/>
    <w:rsid w:val="0054310B"/>
    <w:rsid w:val="005445A0"/>
    <w:rsid w:val="00545193"/>
    <w:rsid w:val="005514E9"/>
    <w:rsid w:val="005531B9"/>
    <w:rsid w:val="00560E8C"/>
    <w:rsid w:val="005612C2"/>
    <w:rsid w:val="0057118D"/>
    <w:rsid w:val="00571646"/>
    <w:rsid w:val="00571C9C"/>
    <w:rsid w:val="00580D7E"/>
    <w:rsid w:val="00582D67"/>
    <w:rsid w:val="005845CE"/>
    <w:rsid w:val="00586741"/>
    <w:rsid w:val="005901F3"/>
    <w:rsid w:val="00590BAD"/>
    <w:rsid w:val="00592FCC"/>
    <w:rsid w:val="005A2A39"/>
    <w:rsid w:val="005A66BB"/>
    <w:rsid w:val="005A7371"/>
    <w:rsid w:val="005B0583"/>
    <w:rsid w:val="005B5390"/>
    <w:rsid w:val="005B5487"/>
    <w:rsid w:val="005C1B2B"/>
    <w:rsid w:val="005C2A3A"/>
    <w:rsid w:val="005C2A51"/>
    <w:rsid w:val="005C3CD5"/>
    <w:rsid w:val="005C50A3"/>
    <w:rsid w:val="005D48BF"/>
    <w:rsid w:val="005D7F3D"/>
    <w:rsid w:val="005E01CA"/>
    <w:rsid w:val="005E132F"/>
    <w:rsid w:val="005E22D2"/>
    <w:rsid w:val="005F201C"/>
    <w:rsid w:val="005F41D2"/>
    <w:rsid w:val="005F5C3A"/>
    <w:rsid w:val="006015E5"/>
    <w:rsid w:val="006069AD"/>
    <w:rsid w:val="006121F7"/>
    <w:rsid w:val="00612ED9"/>
    <w:rsid w:val="00613C4A"/>
    <w:rsid w:val="00616DDA"/>
    <w:rsid w:val="00617845"/>
    <w:rsid w:val="006237B3"/>
    <w:rsid w:val="00626F12"/>
    <w:rsid w:val="00627A53"/>
    <w:rsid w:val="00630A16"/>
    <w:rsid w:val="0063127E"/>
    <w:rsid w:val="00632865"/>
    <w:rsid w:val="006411E8"/>
    <w:rsid w:val="00642319"/>
    <w:rsid w:val="00646965"/>
    <w:rsid w:val="0065469B"/>
    <w:rsid w:val="00654843"/>
    <w:rsid w:val="0065626D"/>
    <w:rsid w:val="00657BA1"/>
    <w:rsid w:val="006628B8"/>
    <w:rsid w:val="0066639F"/>
    <w:rsid w:val="00666CE5"/>
    <w:rsid w:val="00671E76"/>
    <w:rsid w:val="00675D22"/>
    <w:rsid w:val="00677B75"/>
    <w:rsid w:val="00685E09"/>
    <w:rsid w:val="00686BB9"/>
    <w:rsid w:val="00691223"/>
    <w:rsid w:val="00692A1E"/>
    <w:rsid w:val="00693540"/>
    <w:rsid w:val="0069519D"/>
    <w:rsid w:val="006A0660"/>
    <w:rsid w:val="006A2483"/>
    <w:rsid w:val="006B29EB"/>
    <w:rsid w:val="006B4A3E"/>
    <w:rsid w:val="006B62B1"/>
    <w:rsid w:val="006B731F"/>
    <w:rsid w:val="006B767E"/>
    <w:rsid w:val="006C1EFD"/>
    <w:rsid w:val="006C22AF"/>
    <w:rsid w:val="006C33D0"/>
    <w:rsid w:val="006D06E2"/>
    <w:rsid w:val="006D0734"/>
    <w:rsid w:val="006D479B"/>
    <w:rsid w:val="006D58F2"/>
    <w:rsid w:val="006E2AA4"/>
    <w:rsid w:val="0070088C"/>
    <w:rsid w:val="007029EB"/>
    <w:rsid w:val="007074CB"/>
    <w:rsid w:val="00714CAD"/>
    <w:rsid w:val="00720C86"/>
    <w:rsid w:val="00721AE0"/>
    <w:rsid w:val="007224ED"/>
    <w:rsid w:val="00722A82"/>
    <w:rsid w:val="007413E0"/>
    <w:rsid w:val="0074170B"/>
    <w:rsid w:val="00742733"/>
    <w:rsid w:val="007449F2"/>
    <w:rsid w:val="00750918"/>
    <w:rsid w:val="0075321E"/>
    <w:rsid w:val="00753E6C"/>
    <w:rsid w:val="00754508"/>
    <w:rsid w:val="007568C2"/>
    <w:rsid w:val="00756E19"/>
    <w:rsid w:val="00762E1D"/>
    <w:rsid w:val="00766486"/>
    <w:rsid w:val="0077346D"/>
    <w:rsid w:val="00774991"/>
    <w:rsid w:val="00776DBE"/>
    <w:rsid w:val="007802BC"/>
    <w:rsid w:val="00781C57"/>
    <w:rsid w:val="00790B86"/>
    <w:rsid w:val="0079477C"/>
    <w:rsid w:val="007A0A86"/>
    <w:rsid w:val="007A1460"/>
    <w:rsid w:val="007A5923"/>
    <w:rsid w:val="007A7F5C"/>
    <w:rsid w:val="007B3019"/>
    <w:rsid w:val="007B6DE9"/>
    <w:rsid w:val="007B7BD0"/>
    <w:rsid w:val="007C155B"/>
    <w:rsid w:val="007C3403"/>
    <w:rsid w:val="007C5AA0"/>
    <w:rsid w:val="007C748D"/>
    <w:rsid w:val="007D5B4B"/>
    <w:rsid w:val="007E07AF"/>
    <w:rsid w:val="007E1922"/>
    <w:rsid w:val="007E1AEC"/>
    <w:rsid w:val="007E3274"/>
    <w:rsid w:val="007E3624"/>
    <w:rsid w:val="007E4957"/>
    <w:rsid w:val="007E59A4"/>
    <w:rsid w:val="007F4B05"/>
    <w:rsid w:val="00800159"/>
    <w:rsid w:val="008008D1"/>
    <w:rsid w:val="008024BC"/>
    <w:rsid w:val="008064CA"/>
    <w:rsid w:val="00814413"/>
    <w:rsid w:val="0081692F"/>
    <w:rsid w:val="008239F3"/>
    <w:rsid w:val="00823E48"/>
    <w:rsid w:val="00833394"/>
    <w:rsid w:val="00833C18"/>
    <w:rsid w:val="008364FA"/>
    <w:rsid w:val="008443E8"/>
    <w:rsid w:val="00845962"/>
    <w:rsid w:val="00845C30"/>
    <w:rsid w:val="00846A91"/>
    <w:rsid w:val="00850711"/>
    <w:rsid w:val="00851D38"/>
    <w:rsid w:val="00854DD8"/>
    <w:rsid w:val="00856061"/>
    <w:rsid w:val="00862ABB"/>
    <w:rsid w:val="008647D7"/>
    <w:rsid w:val="008656CF"/>
    <w:rsid w:val="00870DF1"/>
    <w:rsid w:val="00871919"/>
    <w:rsid w:val="00872495"/>
    <w:rsid w:val="00877DB2"/>
    <w:rsid w:val="008809D4"/>
    <w:rsid w:val="00887E57"/>
    <w:rsid w:val="0089066A"/>
    <w:rsid w:val="008931EA"/>
    <w:rsid w:val="00895068"/>
    <w:rsid w:val="0089561F"/>
    <w:rsid w:val="00897E24"/>
    <w:rsid w:val="008A15BD"/>
    <w:rsid w:val="008A3135"/>
    <w:rsid w:val="008A3B73"/>
    <w:rsid w:val="008A4892"/>
    <w:rsid w:val="008B062E"/>
    <w:rsid w:val="008B3D4A"/>
    <w:rsid w:val="008C3997"/>
    <w:rsid w:val="008C7061"/>
    <w:rsid w:val="008E2904"/>
    <w:rsid w:val="008E368C"/>
    <w:rsid w:val="008E7795"/>
    <w:rsid w:val="008F0002"/>
    <w:rsid w:val="008F2934"/>
    <w:rsid w:val="008F6C94"/>
    <w:rsid w:val="009000C7"/>
    <w:rsid w:val="00903328"/>
    <w:rsid w:val="00904C59"/>
    <w:rsid w:val="00912858"/>
    <w:rsid w:val="0091470A"/>
    <w:rsid w:val="00914EAE"/>
    <w:rsid w:val="009165DE"/>
    <w:rsid w:val="00917151"/>
    <w:rsid w:val="00921755"/>
    <w:rsid w:val="0092378F"/>
    <w:rsid w:val="009276E4"/>
    <w:rsid w:val="00927972"/>
    <w:rsid w:val="00934F47"/>
    <w:rsid w:val="0094367E"/>
    <w:rsid w:val="009461A1"/>
    <w:rsid w:val="00947516"/>
    <w:rsid w:val="009510AB"/>
    <w:rsid w:val="00954B0D"/>
    <w:rsid w:val="0095749D"/>
    <w:rsid w:val="009636E0"/>
    <w:rsid w:val="00967AC3"/>
    <w:rsid w:val="00967F2D"/>
    <w:rsid w:val="00971115"/>
    <w:rsid w:val="0097418E"/>
    <w:rsid w:val="00974D57"/>
    <w:rsid w:val="009768A9"/>
    <w:rsid w:val="00980A0E"/>
    <w:rsid w:val="00980E7B"/>
    <w:rsid w:val="00981131"/>
    <w:rsid w:val="00982C5E"/>
    <w:rsid w:val="00984139"/>
    <w:rsid w:val="00984491"/>
    <w:rsid w:val="0099556D"/>
    <w:rsid w:val="009970A8"/>
    <w:rsid w:val="009B09C2"/>
    <w:rsid w:val="009B0CFB"/>
    <w:rsid w:val="009B2D13"/>
    <w:rsid w:val="009B7E48"/>
    <w:rsid w:val="009C5AAC"/>
    <w:rsid w:val="009C5B35"/>
    <w:rsid w:val="009C7615"/>
    <w:rsid w:val="009D151D"/>
    <w:rsid w:val="009D23D7"/>
    <w:rsid w:val="009D26E9"/>
    <w:rsid w:val="009D372A"/>
    <w:rsid w:val="009D5D9F"/>
    <w:rsid w:val="009D73EE"/>
    <w:rsid w:val="009E0299"/>
    <w:rsid w:val="009E3162"/>
    <w:rsid w:val="009E43CE"/>
    <w:rsid w:val="009E784A"/>
    <w:rsid w:val="009F101F"/>
    <w:rsid w:val="009F3038"/>
    <w:rsid w:val="009F3F14"/>
    <w:rsid w:val="009F4E67"/>
    <w:rsid w:val="009F67B6"/>
    <w:rsid w:val="00A03109"/>
    <w:rsid w:val="00A0595F"/>
    <w:rsid w:val="00A074C6"/>
    <w:rsid w:val="00A1566D"/>
    <w:rsid w:val="00A169D9"/>
    <w:rsid w:val="00A17541"/>
    <w:rsid w:val="00A21855"/>
    <w:rsid w:val="00A21954"/>
    <w:rsid w:val="00A22057"/>
    <w:rsid w:val="00A22BB0"/>
    <w:rsid w:val="00A22F96"/>
    <w:rsid w:val="00A27DFE"/>
    <w:rsid w:val="00A31330"/>
    <w:rsid w:val="00A338EB"/>
    <w:rsid w:val="00A341C0"/>
    <w:rsid w:val="00A356D9"/>
    <w:rsid w:val="00A36262"/>
    <w:rsid w:val="00A36318"/>
    <w:rsid w:val="00A4278B"/>
    <w:rsid w:val="00A556D4"/>
    <w:rsid w:val="00A5666B"/>
    <w:rsid w:val="00A612B6"/>
    <w:rsid w:val="00A646C2"/>
    <w:rsid w:val="00A6516D"/>
    <w:rsid w:val="00A67ABA"/>
    <w:rsid w:val="00A8306B"/>
    <w:rsid w:val="00A85728"/>
    <w:rsid w:val="00A85C37"/>
    <w:rsid w:val="00A85CF3"/>
    <w:rsid w:val="00A968A8"/>
    <w:rsid w:val="00AA736F"/>
    <w:rsid w:val="00AB01DD"/>
    <w:rsid w:val="00AB16FD"/>
    <w:rsid w:val="00AB6B9C"/>
    <w:rsid w:val="00AC2091"/>
    <w:rsid w:val="00AC20B7"/>
    <w:rsid w:val="00AC2221"/>
    <w:rsid w:val="00AD4386"/>
    <w:rsid w:val="00AD5FED"/>
    <w:rsid w:val="00AD64A6"/>
    <w:rsid w:val="00AD75DF"/>
    <w:rsid w:val="00AE00CA"/>
    <w:rsid w:val="00AE5427"/>
    <w:rsid w:val="00AF3FF3"/>
    <w:rsid w:val="00AF50E9"/>
    <w:rsid w:val="00AF57F6"/>
    <w:rsid w:val="00B0060E"/>
    <w:rsid w:val="00B04DEC"/>
    <w:rsid w:val="00B05784"/>
    <w:rsid w:val="00B06934"/>
    <w:rsid w:val="00B1220B"/>
    <w:rsid w:val="00B15A60"/>
    <w:rsid w:val="00B20DDB"/>
    <w:rsid w:val="00B21F88"/>
    <w:rsid w:val="00B225ED"/>
    <w:rsid w:val="00B247EF"/>
    <w:rsid w:val="00B24CCE"/>
    <w:rsid w:val="00B24EDF"/>
    <w:rsid w:val="00B3115E"/>
    <w:rsid w:val="00B32D80"/>
    <w:rsid w:val="00B34E65"/>
    <w:rsid w:val="00B40539"/>
    <w:rsid w:val="00B40C56"/>
    <w:rsid w:val="00B41080"/>
    <w:rsid w:val="00B42F14"/>
    <w:rsid w:val="00B45645"/>
    <w:rsid w:val="00B459EC"/>
    <w:rsid w:val="00B55EFF"/>
    <w:rsid w:val="00B56F7F"/>
    <w:rsid w:val="00B5716E"/>
    <w:rsid w:val="00B6446B"/>
    <w:rsid w:val="00B66614"/>
    <w:rsid w:val="00B679BD"/>
    <w:rsid w:val="00B7652D"/>
    <w:rsid w:val="00B76583"/>
    <w:rsid w:val="00B80200"/>
    <w:rsid w:val="00B8095D"/>
    <w:rsid w:val="00B84343"/>
    <w:rsid w:val="00B84A41"/>
    <w:rsid w:val="00B8691D"/>
    <w:rsid w:val="00B92FAF"/>
    <w:rsid w:val="00B96E8A"/>
    <w:rsid w:val="00BA0E2F"/>
    <w:rsid w:val="00BA44FE"/>
    <w:rsid w:val="00BA5DCE"/>
    <w:rsid w:val="00BA5F1D"/>
    <w:rsid w:val="00BB339B"/>
    <w:rsid w:val="00BB7560"/>
    <w:rsid w:val="00BB7F17"/>
    <w:rsid w:val="00BC5B33"/>
    <w:rsid w:val="00BC6CFB"/>
    <w:rsid w:val="00BE1310"/>
    <w:rsid w:val="00BE1F90"/>
    <w:rsid w:val="00BE3A33"/>
    <w:rsid w:val="00BE3FCC"/>
    <w:rsid w:val="00BE44AE"/>
    <w:rsid w:val="00BE49F8"/>
    <w:rsid w:val="00BE59FD"/>
    <w:rsid w:val="00BE5DF6"/>
    <w:rsid w:val="00BF587E"/>
    <w:rsid w:val="00BF5EAE"/>
    <w:rsid w:val="00BF70E8"/>
    <w:rsid w:val="00C0063E"/>
    <w:rsid w:val="00C009B0"/>
    <w:rsid w:val="00C03856"/>
    <w:rsid w:val="00C058D2"/>
    <w:rsid w:val="00C06CDB"/>
    <w:rsid w:val="00C17112"/>
    <w:rsid w:val="00C232E2"/>
    <w:rsid w:val="00C24579"/>
    <w:rsid w:val="00C27A61"/>
    <w:rsid w:val="00C43E3B"/>
    <w:rsid w:val="00C505A4"/>
    <w:rsid w:val="00C50DF5"/>
    <w:rsid w:val="00C5274A"/>
    <w:rsid w:val="00C55E51"/>
    <w:rsid w:val="00C56012"/>
    <w:rsid w:val="00C57587"/>
    <w:rsid w:val="00C6234C"/>
    <w:rsid w:val="00C6684B"/>
    <w:rsid w:val="00C72D72"/>
    <w:rsid w:val="00C801B1"/>
    <w:rsid w:val="00C81A58"/>
    <w:rsid w:val="00C82CC9"/>
    <w:rsid w:val="00C857C6"/>
    <w:rsid w:val="00C9587B"/>
    <w:rsid w:val="00CA21BB"/>
    <w:rsid w:val="00CA25C6"/>
    <w:rsid w:val="00CA2885"/>
    <w:rsid w:val="00CA477A"/>
    <w:rsid w:val="00CA5B6B"/>
    <w:rsid w:val="00CB0C4C"/>
    <w:rsid w:val="00CB1100"/>
    <w:rsid w:val="00CB45E6"/>
    <w:rsid w:val="00CB49FE"/>
    <w:rsid w:val="00CB78B3"/>
    <w:rsid w:val="00CB798F"/>
    <w:rsid w:val="00CC2CFD"/>
    <w:rsid w:val="00CC5035"/>
    <w:rsid w:val="00CD1A59"/>
    <w:rsid w:val="00CD3149"/>
    <w:rsid w:val="00CD36BE"/>
    <w:rsid w:val="00CD5D86"/>
    <w:rsid w:val="00CD7316"/>
    <w:rsid w:val="00CE6136"/>
    <w:rsid w:val="00CF1629"/>
    <w:rsid w:val="00CF380A"/>
    <w:rsid w:val="00CF709E"/>
    <w:rsid w:val="00CF76EB"/>
    <w:rsid w:val="00D01DDF"/>
    <w:rsid w:val="00D02B1D"/>
    <w:rsid w:val="00D06603"/>
    <w:rsid w:val="00D06CFC"/>
    <w:rsid w:val="00D0731D"/>
    <w:rsid w:val="00D076F5"/>
    <w:rsid w:val="00D10BDE"/>
    <w:rsid w:val="00D13DB6"/>
    <w:rsid w:val="00D144F5"/>
    <w:rsid w:val="00D14DD5"/>
    <w:rsid w:val="00D14EC9"/>
    <w:rsid w:val="00D2093A"/>
    <w:rsid w:val="00D24003"/>
    <w:rsid w:val="00D307DC"/>
    <w:rsid w:val="00D3435A"/>
    <w:rsid w:val="00D34707"/>
    <w:rsid w:val="00D3487A"/>
    <w:rsid w:val="00D36EE6"/>
    <w:rsid w:val="00D37161"/>
    <w:rsid w:val="00D37188"/>
    <w:rsid w:val="00D410EE"/>
    <w:rsid w:val="00D431EA"/>
    <w:rsid w:val="00D43BF0"/>
    <w:rsid w:val="00D45086"/>
    <w:rsid w:val="00D457FD"/>
    <w:rsid w:val="00D51008"/>
    <w:rsid w:val="00D5321F"/>
    <w:rsid w:val="00D55188"/>
    <w:rsid w:val="00D60704"/>
    <w:rsid w:val="00D61267"/>
    <w:rsid w:val="00D63DE6"/>
    <w:rsid w:val="00D66E2E"/>
    <w:rsid w:val="00D709E9"/>
    <w:rsid w:val="00D81D4B"/>
    <w:rsid w:val="00D8475D"/>
    <w:rsid w:val="00D8786C"/>
    <w:rsid w:val="00D93C4A"/>
    <w:rsid w:val="00D94D89"/>
    <w:rsid w:val="00D9784D"/>
    <w:rsid w:val="00DA3875"/>
    <w:rsid w:val="00DA4E06"/>
    <w:rsid w:val="00DA4F1D"/>
    <w:rsid w:val="00DB5D68"/>
    <w:rsid w:val="00DC134E"/>
    <w:rsid w:val="00DC1BAD"/>
    <w:rsid w:val="00DC1D5F"/>
    <w:rsid w:val="00DC3163"/>
    <w:rsid w:val="00DC4AC2"/>
    <w:rsid w:val="00DC550C"/>
    <w:rsid w:val="00DC5C91"/>
    <w:rsid w:val="00DC728C"/>
    <w:rsid w:val="00DE19E2"/>
    <w:rsid w:val="00DE7A6B"/>
    <w:rsid w:val="00DF08DD"/>
    <w:rsid w:val="00DF621B"/>
    <w:rsid w:val="00DF79DB"/>
    <w:rsid w:val="00E01F87"/>
    <w:rsid w:val="00E05C2A"/>
    <w:rsid w:val="00E06876"/>
    <w:rsid w:val="00E1225D"/>
    <w:rsid w:val="00E13602"/>
    <w:rsid w:val="00E15A42"/>
    <w:rsid w:val="00E1715A"/>
    <w:rsid w:val="00E204B0"/>
    <w:rsid w:val="00E23BA7"/>
    <w:rsid w:val="00E2751E"/>
    <w:rsid w:val="00E27B04"/>
    <w:rsid w:val="00E328D6"/>
    <w:rsid w:val="00E33F9F"/>
    <w:rsid w:val="00E37EB4"/>
    <w:rsid w:val="00E41BB7"/>
    <w:rsid w:val="00E46035"/>
    <w:rsid w:val="00E46D1F"/>
    <w:rsid w:val="00E526CB"/>
    <w:rsid w:val="00E52867"/>
    <w:rsid w:val="00E565AB"/>
    <w:rsid w:val="00E707FF"/>
    <w:rsid w:val="00E70F56"/>
    <w:rsid w:val="00E713EB"/>
    <w:rsid w:val="00E76B4E"/>
    <w:rsid w:val="00E76FD0"/>
    <w:rsid w:val="00E77E40"/>
    <w:rsid w:val="00E843CE"/>
    <w:rsid w:val="00E8533C"/>
    <w:rsid w:val="00E85B51"/>
    <w:rsid w:val="00E87A1E"/>
    <w:rsid w:val="00E87C0B"/>
    <w:rsid w:val="00E903B3"/>
    <w:rsid w:val="00E94087"/>
    <w:rsid w:val="00E9507F"/>
    <w:rsid w:val="00E965CC"/>
    <w:rsid w:val="00E9731B"/>
    <w:rsid w:val="00E9748F"/>
    <w:rsid w:val="00EA083A"/>
    <w:rsid w:val="00EA37D6"/>
    <w:rsid w:val="00EA3F00"/>
    <w:rsid w:val="00EA4CBD"/>
    <w:rsid w:val="00EA5F25"/>
    <w:rsid w:val="00EA7DD0"/>
    <w:rsid w:val="00EB0830"/>
    <w:rsid w:val="00EB103F"/>
    <w:rsid w:val="00EB2CFB"/>
    <w:rsid w:val="00EB4439"/>
    <w:rsid w:val="00EB7197"/>
    <w:rsid w:val="00EC0464"/>
    <w:rsid w:val="00EC17B7"/>
    <w:rsid w:val="00EC1DD2"/>
    <w:rsid w:val="00EC60D8"/>
    <w:rsid w:val="00EC77D1"/>
    <w:rsid w:val="00ED1038"/>
    <w:rsid w:val="00ED1704"/>
    <w:rsid w:val="00ED6A28"/>
    <w:rsid w:val="00EE5FD4"/>
    <w:rsid w:val="00EF276C"/>
    <w:rsid w:val="00EF2D59"/>
    <w:rsid w:val="00F02A87"/>
    <w:rsid w:val="00F03F9B"/>
    <w:rsid w:val="00F04EFB"/>
    <w:rsid w:val="00F05A28"/>
    <w:rsid w:val="00F07302"/>
    <w:rsid w:val="00F075E7"/>
    <w:rsid w:val="00F16702"/>
    <w:rsid w:val="00F26765"/>
    <w:rsid w:val="00F33825"/>
    <w:rsid w:val="00F34A79"/>
    <w:rsid w:val="00F358CB"/>
    <w:rsid w:val="00F36D80"/>
    <w:rsid w:val="00F419DA"/>
    <w:rsid w:val="00F41B26"/>
    <w:rsid w:val="00F42B63"/>
    <w:rsid w:val="00F42E5D"/>
    <w:rsid w:val="00F45584"/>
    <w:rsid w:val="00F503C2"/>
    <w:rsid w:val="00F50D67"/>
    <w:rsid w:val="00F52C82"/>
    <w:rsid w:val="00F5334B"/>
    <w:rsid w:val="00F54A30"/>
    <w:rsid w:val="00F55130"/>
    <w:rsid w:val="00F66A34"/>
    <w:rsid w:val="00F67B63"/>
    <w:rsid w:val="00F67BEA"/>
    <w:rsid w:val="00F73309"/>
    <w:rsid w:val="00F76F59"/>
    <w:rsid w:val="00F77921"/>
    <w:rsid w:val="00F82876"/>
    <w:rsid w:val="00F840A4"/>
    <w:rsid w:val="00F84F59"/>
    <w:rsid w:val="00F8697D"/>
    <w:rsid w:val="00F9269C"/>
    <w:rsid w:val="00F93BB2"/>
    <w:rsid w:val="00FA278B"/>
    <w:rsid w:val="00FB0520"/>
    <w:rsid w:val="00FC1DD5"/>
    <w:rsid w:val="00FC27BB"/>
    <w:rsid w:val="00FC40FC"/>
    <w:rsid w:val="00FC506E"/>
    <w:rsid w:val="00FC53DD"/>
    <w:rsid w:val="00FC74FE"/>
    <w:rsid w:val="00FD4D75"/>
    <w:rsid w:val="00FE1DD4"/>
    <w:rsid w:val="00FE22F9"/>
    <w:rsid w:val="00FF2653"/>
    <w:rsid w:val="00FF41AC"/>
    <w:rsid w:val="00FF72FA"/>
    <w:rsid w:val="0AA3BE4D"/>
    <w:rsid w:val="1924DCC0"/>
    <w:rsid w:val="2929403E"/>
    <w:rsid w:val="3BAE66EE"/>
    <w:rsid w:val="4385A0B9"/>
    <w:rsid w:val="4AA8D66D"/>
    <w:rsid w:val="5BD3016F"/>
    <w:rsid w:val="7265D647"/>
    <w:rsid w:val="75408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5C6"/>
    <w:rPr>
      <w:rFonts w:ascii="Arial" w:eastAsia="Arial" w:hAnsi="Arial" w:cs="Arial"/>
    </w:rPr>
  </w:style>
  <w:style w:type="paragraph" w:styleId="Heading1">
    <w:name w:val="heading 1"/>
    <w:aliases w:val="Heading U,H1,H11,Œ©o‚µ 1,뙥,?co??E 1,h1,?c,?co?ƒÊ 1,?,Œ,Œ©,Œ...,Œ©oâµ 1,?co?ÄÊ 1,Î,Î©,Î...,o‚µ 1,Heading"/>
    <w:basedOn w:val="Normal"/>
    <w:uiPriority w:val="9"/>
    <w:qFormat/>
    <w:pPr>
      <w:ind w:left="104"/>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uiPriority w:val="59"/>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C2A3A"/>
    <w:rPr>
      <w:rFonts w:ascii="Arial" w:eastAsia="Arial" w:hAnsi="Arial" w:cs="Arial"/>
    </w:rPr>
  </w:style>
  <w:style w:type="numbering" w:customStyle="1" w:styleId="CurrentList1">
    <w:name w:val="Current List1"/>
    <w:uiPriority w:val="99"/>
    <w:rsid w:val="00A341C0"/>
    <w:pPr>
      <w:numPr>
        <w:numId w:val="3"/>
      </w:numPr>
    </w:pPr>
  </w:style>
  <w:style w:type="paragraph" w:styleId="Caption">
    <w:name w:val="caption"/>
    <w:basedOn w:val="Normal"/>
    <w:next w:val="Normal"/>
    <w:link w:val="CaptionChar"/>
    <w:qFormat/>
    <w:rsid w:val="000C191C"/>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C191C"/>
    <w:rPr>
      <w:rFonts w:ascii="Times New Roman" w:eastAsia="Malgun Gothic" w:hAnsi="Times New Roman" w:cs="Times New Roman"/>
      <w:b/>
      <w:bCs/>
      <w:sz w:val="20"/>
      <w:szCs w:val="20"/>
    </w:rPr>
  </w:style>
  <w:style w:type="numbering" w:customStyle="1" w:styleId="CurrentList2">
    <w:name w:val="Current List2"/>
    <w:uiPriority w:val="99"/>
    <w:rsid w:val="00460269"/>
    <w:pPr>
      <w:numPr>
        <w:numId w:val="8"/>
      </w:numPr>
    </w:pPr>
  </w:style>
  <w:style w:type="numbering" w:customStyle="1" w:styleId="CurrentList3">
    <w:name w:val="Current List3"/>
    <w:uiPriority w:val="99"/>
    <w:rsid w:val="00460269"/>
    <w:pPr>
      <w:numPr>
        <w:numId w:val="9"/>
      </w:numPr>
    </w:pPr>
  </w:style>
  <w:style w:type="paragraph" w:styleId="Revision">
    <w:name w:val="Revision"/>
    <w:hidden/>
    <w:uiPriority w:val="99"/>
    <w:semiHidden/>
    <w:rsid w:val="00E33F9F"/>
    <w:pPr>
      <w:widowControl/>
      <w:autoSpaceDE/>
      <w:autoSpaceDN/>
    </w:pPr>
    <w:rPr>
      <w:rFonts w:ascii="Arial" w:eastAsia="Arial" w:hAnsi="Arial" w:cs="Arial"/>
    </w:rPr>
  </w:style>
  <w:style w:type="character" w:customStyle="1" w:styleId="hp">
    <w:name w:val="hp"/>
    <w:rsid w:val="004A6420"/>
  </w:style>
  <w:style w:type="paragraph" w:styleId="PlainText">
    <w:name w:val="Plain Text"/>
    <w:basedOn w:val="Normal"/>
    <w:link w:val="PlainTextChar"/>
    <w:uiPriority w:val="99"/>
    <w:unhideWhenUsed/>
    <w:rsid w:val="0075321E"/>
    <w:pPr>
      <w:widowControl/>
      <w:autoSpaceDE/>
      <w:autoSpaceDN/>
    </w:pPr>
    <w:rPr>
      <w:rFonts w:ascii="Georgia" w:eastAsia="Times New Roman" w:hAnsi="Georgia" w:cs="Consolas"/>
      <w:color w:val="0009B4"/>
      <w:szCs w:val="21"/>
    </w:rPr>
  </w:style>
  <w:style w:type="character" w:customStyle="1" w:styleId="PlainTextChar">
    <w:name w:val="Plain Text Char"/>
    <w:basedOn w:val="DefaultParagraphFont"/>
    <w:link w:val="PlainText"/>
    <w:uiPriority w:val="99"/>
    <w:rsid w:val="0075321E"/>
    <w:rPr>
      <w:rFonts w:ascii="Georgia" w:eastAsia="Times New Roman" w:hAnsi="Georgia" w:cs="Consolas"/>
      <w:color w:val="0009B4"/>
      <w:szCs w:val="21"/>
    </w:rPr>
  </w:style>
  <w:style w:type="character" w:styleId="CommentReference">
    <w:name w:val="annotation reference"/>
    <w:basedOn w:val="DefaultParagraphFont"/>
    <w:unhideWhenUsed/>
    <w:rsid w:val="00273483"/>
    <w:rPr>
      <w:sz w:val="16"/>
      <w:szCs w:val="16"/>
    </w:rPr>
  </w:style>
  <w:style w:type="paragraph" w:styleId="CommentText">
    <w:name w:val="annotation text"/>
    <w:basedOn w:val="Normal"/>
    <w:link w:val="CommentTextChar"/>
    <w:uiPriority w:val="99"/>
    <w:unhideWhenUsed/>
    <w:rsid w:val="00273483"/>
    <w:rPr>
      <w:sz w:val="20"/>
      <w:szCs w:val="20"/>
    </w:rPr>
  </w:style>
  <w:style w:type="character" w:customStyle="1" w:styleId="CommentTextChar">
    <w:name w:val="Comment Text Char"/>
    <w:basedOn w:val="DefaultParagraphFont"/>
    <w:link w:val="CommentText"/>
    <w:uiPriority w:val="99"/>
    <w:rsid w:val="0027348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73483"/>
    <w:rPr>
      <w:b/>
      <w:bCs/>
    </w:rPr>
  </w:style>
  <w:style w:type="character" w:customStyle="1" w:styleId="CommentSubjectChar">
    <w:name w:val="Comment Subject Char"/>
    <w:basedOn w:val="CommentTextChar"/>
    <w:link w:val="CommentSubject"/>
    <w:uiPriority w:val="99"/>
    <w:semiHidden/>
    <w:rsid w:val="00273483"/>
    <w:rPr>
      <w:rFonts w:ascii="Arial" w:eastAsia="Arial" w:hAnsi="Arial" w:cs="Arial"/>
      <w:b/>
      <w:bCs/>
      <w:sz w:val="20"/>
      <w:szCs w:val="20"/>
    </w:rPr>
  </w:style>
  <w:style w:type="numbering" w:customStyle="1" w:styleId="CurrentList4">
    <w:name w:val="Current List4"/>
    <w:uiPriority w:val="99"/>
    <w:rsid w:val="009C5B35"/>
    <w:pPr>
      <w:numPr>
        <w:numId w:val="15"/>
      </w:numPr>
    </w:pPr>
  </w:style>
  <w:style w:type="numbering" w:customStyle="1" w:styleId="CurrentList5">
    <w:name w:val="Current List5"/>
    <w:uiPriority w:val="99"/>
    <w:rsid w:val="009C5B35"/>
    <w:pPr>
      <w:numPr>
        <w:numId w:val="16"/>
      </w:numPr>
    </w:pPr>
  </w:style>
  <w:style w:type="numbering" w:customStyle="1" w:styleId="CurrentList6">
    <w:name w:val="Current List6"/>
    <w:uiPriority w:val="99"/>
    <w:rsid w:val="009C5B35"/>
    <w:pPr>
      <w:numPr>
        <w:numId w:val="17"/>
      </w:numPr>
    </w:pPr>
  </w:style>
  <w:style w:type="numbering" w:customStyle="1" w:styleId="CurrentList7">
    <w:name w:val="Current List7"/>
    <w:uiPriority w:val="99"/>
    <w:rsid w:val="009C5B35"/>
    <w:pPr>
      <w:numPr>
        <w:numId w:val="18"/>
      </w:numPr>
    </w:pPr>
  </w:style>
  <w:style w:type="numbering" w:customStyle="1" w:styleId="CurrentList8">
    <w:name w:val="Current List8"/>
    <w:uiPriority w:val="99"/>
    <w:rsid w:val="009C5B35"/>
    <w:pPr>
      <w:numPr>
        <w:numId w:val="19"/>
      </w:numPr>
    </w:pPr>
  </w:style>
  <w:style w:type="numbering" w:customStyle="1" w:styleId="CurrentList9">
    <w:name w:val="Current List9"/>
    <w:uiPriority w:val="99"/>
    <w:rsid w:val="009C5B35"/>
    <w:pPr>
      <w:numPr>
        <w:numId w:val="20"/>
      </w:numPr>
    </w:pPr>
  </w:style>
  <w:style w:type="numbering" w:customStyle="1" w:styleId="CurrentList10">
    <w:name w:val="Current List10"/>
    <w:uiPriority w:val="99"/>
    <w:rsid w:val="009C5B35"/>
    <w:pPr>
      <w:numPr>
        <w:numId w:val="21"/>
      </w:numPr>
    </w:pPr>
  </w:style>
  <w:style w:type="numbering" w:customStyle="1" w:styleId="CurrentList11">
    <w:name w:val="Current List11"/>
    <w:uiPriority w:val="99"/>
    <w:rsid w:val="009C5B35"/>
    <w:pPr>
      <w:numPr>
        <w:numId w:val="23"/>
      </w:numPr>
    </w:pPr>
  </w:style>
  <w:style w:type="numbering" w:customStyle="1" w:styleId="CurrentList12">
    <w:name w:val="Current List12"/>
    <w:uiPriority w:val="99"/>
    <w:rsid w:val="009C5B35"/>
    <w:pPr>
      <w:numPr>
        <w:numId w:val="24"/>
      </w:numPr>
    </w:pPr>
  </w:style>
  <w:style w:type="numbering" w:customStyle="1" w:styleId="CurrentList13">
    <w:name w:val="Current List13"/>
    <w:uiPriority w:val="99"/>
    <w:rsid w:val="00927972"/>
    <w:pPr>
      <w:numPr>
        <w:numId w:val="25"/>
      </w:numPr>
    </w:pPr>
  </w:style>
  <w:style w:type="numbering" w:customStyle="1" w:styleId="CurrentList14">
    <w:name w:val="Current List14"/>
    <w:uiPriority w:val="99"/>
    <w:rsid w:val="00A17541"/>
    <w:pPr>
      <w:numPr>
        <w:numId w:val="28"/>
      </w:numPr>
    </w:pPr>
  </w:style>
  <w:style w:type="numbering" w:customStyle="1" w:styleId="CurrentList15">
    <w:name w:val="Current List15"/>
    <w:uiPriority w:val="99"/>
    <w:rsid w:val="00753E6C"/>
    <w:pPr>
      <w:numPr>
        <w:numId w:val="29"/>
      </w:numPr>
    </w:pPr>
  </w:style>
  <w:style w:type="numbering" w:customStyle="1" w:styleId="CurrentList16">
    <w:name w:val="Current List16"/>
    <w:uiPriority w:val="99"/>
    <w:rsid w:val="0019687F"/>
    <w:pPr>
      <w:numPr>
        <w:numId w:val="32"/>
      </w:numPr>
    </w:pPr>
  </w:style>
  <w:style w:type="numbering" w:customStyle="1" w:styleId="CurrentList17">
    <w:name w:val="Current List17"/>
    <w:uiPriority w:val="99"/>
    <w:rsid w:val="00CA2885"/>
    <w:pPr>
      <w:numPr>
        <w:numId w:val="33"/>
      </w:numPr>
    </w:pPr>
  </w:style>
  <w:style w:type="numbering" w:customStyle="1" w:styleId="CurrentList18">
    <w:name w:val="Current List18"/>
    <w:uiPriority w:val="99"/>
    <w:rsid w:val="00CA2885"/>
    <w:pPr>
      <w:numPr>
        <w:numId w:val="34"/>
      </w:numPr>
    </w:pPr>
  </w:style>
  <w:style w:type="numbering" w:customStyle="1" w:styleId="CurrentList19">
    <w:name w:val="Current List19"/>
    <w:uiPriority w:val="99"/>
    <w:rsid w:val="00CA2885"/>
    <w:pPr>
      <w:numPr>
        <w:numId w:val="36"/>
      </w:numPr>
    </w:pPr>
  </w:style>
  <w:style w:type="numbering" w:customStyle="1" w:styleId="CurrentList20">
    <w:name w:val="Current List20"/>
    <w:uiPriority w:val="99"/>
    <w:rsid w:val="007B7BD0"/>
    <w:pPr>
      <w:numPr>
        <w:numId w:val="37"/>
      </w:numPr>
    </w:pPr>
  </w:style>
  <w:style w:type="numbering" w:customStyle="1" w:styleId="CurrentList21">
    <w:name w:val="Current List21"/>
    <w:uiPriority w:val="99"/>
    <w:rsid w:val="007B7BD0"/>
    <w:pPr>
      <w:numPr>
        <w:numId w:val="38"/>
      </w:numPr>
    </w:pPr>
  </w:style>
  <w:style w:type="numbering" w:customStyle="1" w:styleId="CurrentList22">
    <w:name w:val="Current List22"/>
    <w:uiPriority w:val="99"/>
    <w:rsid w:val="00CD3149"/>
    <w:pPr>
      <w:numPr>
        <w:numId w:val="39"/>
      </w:numPr>
    </w:pPr>
  </w:style>
  <w:style w:type="numbering" w:customStyle="1" w:styleId="CurrentList23">
    <w:name w:val="Current List23"/>
    <w:uiPriority w:val="99"/>
    <w:rsid w:val="005514E9"/>
    <w:pPr>
      <w:numPr>
        <w:numId w:val="40"/>
      </w:numPr>
    </w:pPr>
  </w:style>
  <w:style w:type="numbering" w:customStyle="1" w:styleId="CurrentList24">
    <w:name w:val="Current List24"/>
    <w:uiPriority w:val="99"/>
    <w:rsid w:val="005514E9"/>
    <w:pPr>
      <w:numPr>
        <w:numId w:val="41"/>
      </w:numPr>
    </w:pPr>
  </w:style>
  <w:style w:type="numbering" w:customStyle="1" w:styleId="CurrentList25">
    <w:name w:val="Current List25"/>
    <w:uiPriority w:val="99"/>
    <w:rsid w:val="00DC550C"/>
    <w:pPr>
      <w:numPr>
        <w:numId w:val="42"/>
      </w:numPr>
    </w:pPr>
  </w:style>
  <w:style w:type="numbering" w:customStyle="1" w:styleId="CurrentList26">
    <w:name w:val="Current List26"/>
    <w:uiPriority w:val="99"/>
    <w:rsid w:val="00DC550C"/>
    <w:pPr>
      <w:numPr>
        <w:numId w:val="43"/>
      </w:numPr>
    </w:pPr>
  </w:style>
  <w:style w:type="numbering" w:customStyle="1" w:styleId="CurrentList27">
    <w:name w:val="Current List27"/>
    <w:uiPriority w:val="99"/>
    <w:rsid w:val="00DC550C"/>
    <w:pPr>
      <w:numPr>
        <w:numId w:val="44"/>
      </w:numPr>
    </w:pPr>
  </w:style>
  <w:style w:type="numbering" w:customStyle="1" w:styleId="CurrentList28">
    <w:name w:val="Current List28"/>
    <w:uiPriority w:val="99"/>
    <w:rsid w:val="00DC550C"/>
    <w:pPr>
      <w:numPr>
        <w:numId w:val="45"/>
      </w:numPr>
    </w:pPr>
  </w:style>
  <w:style w:type="numbering" w:customStyle="1" w:styleId="CurrentList29">
    <w:name w:val="Current List29"/>
    <w:uiPriority w:val="99"/>
    <w:rsid w:val="00034140"/>
    <w:pPr>
      <w:numPr>
        <w:numId w:val="46"/>
      </w:numPr>
    </w:pPr>
  </w:style>
  <w:style w:type="numbering" w:customStyle="1" w:styleId="CurrentList30">
    <w:name w:val="Current List30"/>
    <w:uiPriority w:val="99"/>
    <w:rsid w:val="00D457FD"/>
    <w:pPr>
      <w:numPr>
        <w:numId w:val="47"/>
      </w:numPr>
    </w:pPr>
  </w:style>
  <w:style w:type="numbering" w:customStyle="1" w:styleId="CurrentList31">
    <w:name w:val="Current List31"/>
    <w:uiPriority w:val="99"/>
    <w:rsid w:val="00D457FD"/>
    <w:pPr>
      <w:numPr>
        <w:numId w:val="48"/>
      </w:numPr>
    </w:pPr>
  </w:style>
  <w:style w:type="numbering" w:customStyle="1" w:styleId="CurrentList32">
    <w:name w:val="Current List32"/>
    <w:uiPriority w:val="99"/>
    <w:rsid w:val="00D457FD"/>
    <w:pPr>
      <w:numPr>
        <w:numId w:val="49"/>
      </w:numPr>
    </w:pPr>
  </w:style>
  <w:style w:type="numbering" w:customStyle="1" w:styleId="CurrentList33">
    <w:name w:val="Current List33"/>
    <w:uiPriority w:val="99"/>
    <w:rsid w:val="00D457FD"/>
    <w:pPr>
      <w:numPr>
        <w:numId w:val="50"/>
      </w:numPr>
    </w:pPr>
  </w:style>
  <w:style w:type="numbering" w:customStyle="1" w:styleId="CurrentList34">
    <w:name w:val="Current List34"/>
    <w:uiPriority w:val="99"/>
    <w:rsid w:val="001401D0"/>
    <w:pPr>
      <w:numPr>
        <w:numId w:val="53"/>
      </w:numPr>
    </w:pPr>
  </w:style>
  <w:style w:type="numbering" w:customStyle="1" w:styleId="CurrentList35">
    <w:name w:val="Current List35"/>
    <w:uiPriority w:val="99"/>
    <w:rsid w:val="001401D0"/>
    <w:pPr>
      <w:numPr>
        <w:numId w:val="54"/>
      </w:numPr>
    </w:pPr>
  </w:style>
  <w:style w:type="numbering" w:customStyle="1" w:styleId="CurrentList36">
    <w:name w:val="Current List36"/>
    <w:uiPriority w:val="99"/>
    <w:rsid w:val="00E41BB7"/>
    <w:pPr>
      <w:numPr>
        <w:numId w:val="55"/>
      </w:numPr>
    </w:pPr>
  </w:style>
  <w:style w:type="numbering" w:customStyle="1" w:styleId="CurrentList37">
    <w:name w:val="Current List37"/>
    <w:uiPriority w:val="99"/>
    <w:rsid w:val="007224ED"/>
    <w:pPr>
      <w:numPr>
        <w:numId w:val="56"/>
      </w:numPr>
    </w:pPr>
  </w:style>
  <w:style w:type="numbering" w:customStyle="1" w:styleId="CurrentList38">
    <w:name w:val="Current List38"/>
    <w:uiPriority w:val="99"/>
    <w:rsid w:val="00421072"/>
    <w:pPr>
      <w:numPr>
        <w:numId w:val="57"/>
      </w:numPr>
    </w:pPr>
  </w:style>
  <w:style w:type="numbering" w:customStyle="1" w:styleId="CurrentList39">
    <w:name w:val="Current List39"/>
    <w:uiPriority w:val="99"/>
    <w:rsid w:val="00421072"/>
    <w:pPr>
      <w:numPr>
        <w:numId w:val="59"/>
      </w:numPr>
    </w:pPr>
  </w:style>
  <w:style w:type="numbering" w:customStyle="1" w:styleId="CurrentList40">
    <w:name w:val="Current List40"/>
    <w:uiPriority w:val="99"/>
    <w:rsid w:val="00421072"/>
    <w:pPr>
      <w:numPr>
        <w:numId w:val="60"/>
      </w:numPr>
    </w:pPr>
  </w:style>
  <w:style w:type="numbering" w:customStyle="1" w:styleId="CurrentList41">
    <w:name w:val="Current List41"/>
    <w:uiPriority w:val="99"/>
    <w:rsid w:val="00F55130"/>
    <w:pPr>
      <w:numPr>
        <w:numId w:val="61"/>
      </w:numPr>
    </w:pPr>
  </w:style>
  <w:style w:type="paragraph" w:styleId="BalloonText">
    <w:name w:val="Balloon Text"/>
    <w:basedOn w:val="Normal"/>
    <w:link w:val="BalloonTextChar"/>
    <w:uiPriority w:val="99"/>
    <w:semiHidden/>
    <w:unhideWhenUsed/>
    <w:rsid w:val="005C3C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D5"/>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58488">
      <w:bodyDiv w:val="1"/>
      <w:marLeft w:val="0"/>
      <w:marRight w:val="0"/>
      <w:marTop w:val="0"/>
      <w:marBottom w:val="0"/>
      <w:divBdr>
        <w:top w:val="none" w:sz="0" w:space="0" w:color="auto"/>
        <w:left w:val="none" w:sz="0" w:space="0" w:color="auto"/>
        <w:bottom w:val="none" w:sz="0" w:space="0" w:color="auto"/>
        <w:right w:val="none" w:sz="0" w:space="0" w:color="auto"/>
      </w:divBdr>
    </w:div>
    <w:div w:id="976081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24780">
      <w:bodyDiv w:val="1"/>
      <w:marLeft w:val="0"/>
      <w:marRight w:val="0"/>
      <w:marTop w:val="0"/>
      <w:marBottom w:val="0"/>
      <w:divBdr>
        <w:top w:val="none" w:sz="0" w:space="0" w:color="auto"/>
        <w:left w:val="none" w:sz="0" w:space="0" w:color="auto"/>
        <w:bottom w:val="none" w:sz="0" w:space="0" w:color="auto"/>
        <w:right w:val="none" w:sz="0" w:space="0" w:color="auto"/>
      </w:divBdr>
    </w:div>
    <w:div w:id="29360361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7659321">
      <w:bodyDiv w:val="1"/>
      <w:marLeft w:val="0"/>
      <w:marRight w:val="0"/>
      <w:marTop w:val="0"/>
      <w:marBottom w:val="0"/>
      <w:divBdr>
        <w:top w:val="none" w:sz="0" w:space="0" w:color="auto"/>
        <w:left w:val="none" w:sz="0" w:space="0" w:color="auto"/>
        <w:bottom w:val="none" w:sz="0" w:space="0" w:color="auto"/>
        <w:right w:val="none" w:sz="0" w:space="0" w:color="auto"/>
      </w:divBdr>
    </w:div>
    <w:div w:id="36760351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30678">
      <w:bodyDiv w:val="1"/>
      <w:marLeft w:val="0"/>
      <w:marRight w:val="0"/>
      <w:marTop w:val="0"/>
      <w:marBottom w:val="0"/>
      <w:divBdr>
        <w:top w:val="none" w:sz="0" w:space="0" w:color="auto"/>
        <w:left w:val="none" w:sz="0" w:space="0" w:color="auto"/>
        <w:bottom w:val="none" w:sz="0" w:space="0" w:color="auto"/>
        <w:right w:val="none" w:sz="0" w:space="0" w:color="auto"/>
      </w:divBdr>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157645010">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 w:id="1744569500">
      <w:bodyDiv w:val="1"/>
      <w:marLeft w:val="0"/>
      <w:marRight w:val="0"/>
      <w:marTop w:val="0"/>
      <w:marBottom w:val="0"/>
      <w:divBdr>
        <w:top w:val="none" w:sz="0" w:space="0" w:color="auto"/>
        <w:left w:val="none" w:sz="0" w:space="0" w:color="auto"/>
        <w:bottom w:val="none" w:sz="0" w:space="0" w:color="auto"/>
        <w:right w:val="none" w:sz="0" w:space="0" w:color="auto"/>
      </w:divBdr>
    </w:div>
    <w:div w:id="199911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tp://hevc@mpeg.tnt.uni-hannover.de" TargetMode="External"/><Relationship Id="rId18" Type="http://schemas.openxmlformats.org/officeDocument/2006/relationships/hyperlink" Target="https://storage.googleapis.com/openimages/web/index.html" TargetMode="External"/><Relationship Id="rId26" Type="http://schemas.openxmlformats.org/officeDocument/2006/relationships/image" Target="media/image3.png"/><Relationship Id="rId39" Type="http://schemas.microsoft.com/office/2011/relationships/people" Target="people.xml"/><Relationship Id="rId21" Type="http://schemas.openxmlformats.org/officeDocument/2006/relationships/comments" Target="comments.xml"/><Relationship Id="rId34" Type="http://schemas.openxmlformats.org/officeDocument/2006/relationships/hyperlink" Target="http://mpegx.int-evry.fr/software/MPEG/Video/VCM/vcm-ctc/scripts" TargetMode="External"/><Relationship Id="rId7" Type="http://schemas.openxmlformats.org/officeDocument/2006/relationships/endnotes" Target="endnotes.xml"/><Relationship Id="rId12" Type="http://schemas.openxmlformats.org/officeDocument/2006/relationships/hyperlink" Target="https://content.mpeg.expert/data/MPEG-AI/VCM/" TargetMode="External"/><Relationship Id="rId17" Type="http://schemas.openxmlformats.org/officeDocument/2006/relationships/hyperlink" Target="https://multimedia.tencent.com/resources/tvd" TargetMode="External"/><Relationship Id="rId25" Type="http://schemas.openxmlformats.org/officeDocument/2006/relationships/image" Target="media/image2.png"/><Relationship Id="rId33" Type="http://schemas.openxmlformats.org/officeDocument/2006/relationships/hyperlink" Target="https://linkprotect.cudasvc.com/url?a=https%3a%2f%2fvcgit.hhi.fraunhofer.de%2fjvet-ahg-nnvc%2fnnvc-ctc&amp;c=E,1,0XHkUYpmU7-yMa8rpRq1nhSLpJozbvEcO_0pARY1q7bt3BjfM8kuKR0XKj8LdXiXgGQKaUjshaZoRhbQIccDHXv7ETDJpY52qahVgN_spUtLhNT7yw,,&amp;typo=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nam12.safelinks.protection.outlook.com/?url=https%3A%2F%2Fcontent.mpeg.expert%2Fdata%2FMPEG-AI%2FVCM%2FPandaset%2F&amp;data=05%7C02%7Cshanl%40global.tencent.com%7Ccd449e2f1aa44159c57f08dc7316b773%7Ca32856f21731405cb53d480e26413adf%7C1%7C0%7C638511788605563761%7CUnknown%7CTWFpbGZsb3d8eyJWIjoiMC4wLjAwMDAiLCJQIjoiV2luMzIiLCJBTiI6Ik1haWwiLCJXVCI6Mn0%3D%7C0%7C%7C%7C&amp;sdata=EgxlQAFwJIoxpnTD9ea6h77d7q%2B6CmHb2Y3JKIbtEZA%3D&amp;reserved=0" TargetMode="External"/><Relationship Id="rId20" Type="http://schemas.openxmlformats.org/officeDocument/2006/relationships/hyperlink" Target="https://git.mpeg.expert/MPEG/Video/VCM/VCM-RS" TargetMode="External"/><Relationship Id="rId29" Type="http://schemas.openxmlformats.org/officeDocument/2006/relationships/hyperlink" Target="https://pan.baidu.com/s/1Ifgn0Y_JZE65_qSrQM2l-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ent.mpeg.expert/data/" TargetMode="External"/><Relationship Id="rId24" Type="http://schemas.microsoft.com/office/2018/08/relationships/commentsExtensible" Target="commentsExtensible.xml"/><Relationship Id="rId32" Type="http://schemas.openxmlformats.org/officeDocument/2006/relationships/hyperlink" Target="https://multimedia.tencent.com/resources/tvd"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andaset.org/" TargetMode="External"/><Relationship Id="rId23" Type="http://schemas.microsoft.com/office/2016/09/relationships/commentsIds" Target="commentsIds.xml"/><Relationship Id="rId28" Type="http://schemas.openxmlformats.org/officeDocument/2006/relationships/hyperlink" Target="https://drive.google.com/open?id=1nlnuYfGNuHWZztQHXwVZSL_FvfE551pA" TargetMode="External"/><Relationship Id="rId36" Type="http://schemas.openxmlformats.org/officeDocument/2006/relationships/hyperlink" Target="https://github.com/facebookresearch/detectron2" TargetMode="External"/><Relationship Id="rId10" Type="http://schemas.openxmlformats.org/officeDocument/2006/relationships/hyperlink" Target="https://git.mpeg.expert/MPEG/Video/VCM/vcm-ctc" TargetMode="External"/><Relationship Id="rId19" Type="http://schemas.openxmlformats.org/officeDocument/2006/relationships/hyperlink" Target="https://content.mpeg.expert/data/" TargetMode="External"/><Relationship Id="rId31" Type="http://schemas.openxmlformats.org/officeDocument/2006/relationships/hyperlink" Target="https://storage.googleapis.com/openimages/web/index.html"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yperlink" Target="https://multimedia.tencent.com/resources/tvd" TargetMode="External"/><Relationship Id="rId22" Type="http://schemas.microsoft.com/office/2011/relationships/commentsExtended" Target="commentsExtended.xml"/><Relationship Id="rId27" Type="http://schemas.openxmlformats.org/officeDocument/2006/relationships/hyperlink" Target="https://dl.fbaipublicfiles.com/detectron2/COCO-Detection/faster_rcnn_X_101_32x8d_FPN_3x/139173657/model_final_68b088.pkl" TargetMode="External"/><Relationship Id="rId30" Type="http://schemas.openxmlformats.org/officeDocument/2006/relationships/hyperlink" Target="https://dl.fbaipublicfiles.com/detectron2/COCO-PanopticSegmentation/panoptic_fpn_R_101_3x/139514519/model_final_cafdb1.pkl" TargetMode="External"/><Relationship Id="rId35" Type="http://schemas.openxmlformats.org/officeDocument/2006/relationships/hyperlink" Target="https://vcgit.hhi.fraunhofer.de/jvet/VVCSoftware_VTM.git"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50966-C051-4286-BF2F-E3949F6AB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5503</Words>
  <Characters>31372</Characters>
  <Application>Microsoft Office Word</Application>
  <DocSecurity>0</DocSecurity>
  <Lines>261</Lines>
  <Paragraphs>73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Shan Liu</cp:lastModifiedBy>
  <cp:revision>2</cp:revision>
  <dcterms:created xsi:type="dcterms:W3CDTF">2024-12-03T08:00:00Z</dcterms:created>
  <dcterms:modified xsi:type="dcterms:W3CDTF">2024-12-03T08:00:00Z</dcterms:modified>
</cp:coreProperties>
</file>