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7D657" w14:textId="277CABEA" w:rsidR="00CB798F" w:rsidRPr="0056436A" w:rsidRDefault="00E843CE" w:rsidP="00385C5D">
      <w:pPr>
        <w:pStyle w:val="Title"/>
        <w:tabs>
          <w:tab w:val="left" w:pos="4589"/>
        </w:tabs>
        <w:jc w:val="right"/>
        <w:rPr>
          <w:rFonts w:ascii="Times New Roman" w:hAnsi="Times New Roman" w:cs="Times New Roman"/>
          <w:sz w:val="28"/>
          <w:szCs w:val="28"/>
          <w:u w:val="none"/>
          <w:lang w:val="en-GB"/>
        </w:rPr>
      </w:pPr>
      <w:r w:rsidRPr="0056436A">
        <w:rPr>
          <w:rFonts w:eastAsiaTheme="minorHAnsi"/>
          <w:noProof/>
          <w:lang w:val="en-GB" w:eastAsia="ja-JP"/>
        </w:rPr>
        <w:drawing>
          <wp:anchor distT="0" distB="0" distL="114300" distR="114300" simplePos="0" relativeHeight="251658241"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56436A">
        <w:rPr>
          <w:rFonts w:ascii="Times New Roman" w:hAnsi="Times New Roman" w:cs="Times New Roman"/>
          <w:w w:val="115"/>
          <w:sz w:val="28"/>
          <w:szCs w:val="28"/>
          <w:u w:val="thick"/>
          <w:lang w:val="en-GB"/>
        </w:rPr>
        <w:t>ISO/IEC JTC 1/SC</w:t>
      </w:r>
      <w:r w:rsidR="004E45B6" w:rsidRPr="0056436A">
        <w:rPr>
          <w:rFonts w:ascii="Times New Roman" w:hAnsi="Times New Roman" w:cs="Times New Roman"/>
          <w:spacing w:val="-25"/>
          <w:w w:val="115"/>
          <w:sz w:val="28"/>
          <w:szCs w:val="28"/>
          <w:u w:val="thick"/>
          <w:lang w:val="en-GB"/>
        </w:rPr>
        <w:t xml:space="preserve"> </w:t>
      </w:r>
      <w:r w:rsidR="004E45B6" w:rsidRPr="0056436A">
        <w:rPr>
          <w:rFonts w:ascii="Times New Roman" w:hAnsi="Times New Roman" w:cs="Times New Roman"/>
          <w:w w:val="115"/>
          <w:sz w:val="28"/>
          <w:szCs w:val="28"/>
          <w:u w:val="thick"/>
          <w:lang w:val="en-GB"/>
        </w:rPr>
        <w:t>29/</w:t>
      </w:r>
      <w:r w:rsidR="00540DEA" w:rsidRPr="0056436A">
        <w:rPr>
          <w:rFonts w:ascii="Times New Roman" w:hAnsi="Times New Roman" w:cs="Times New Roman"/>
          <w:w w:val="115"/>
          <w:sz w:val="28"/>
          <w:szCs w:val="28"/>
          <w:u w:val="thick"/>
          <w:lang w:val="en-GB"/>
        </w:rPr>
        <w:t>WG 03</w:t>
      </w:r>
      <w:r w:rsidR="00263789" w:rsidRPr="0056436A">
        <w:rPr>
          <w:rFonts w:ascii="Times New Roman" w:hAnsi="Times New Roman" w:cs="Times New Roman"/>
          <w:w w:val="115"/>
          <w:sz w:val="28"/>
          <w:szCs w:val="28"/>
          <w:u w:val="thick"/>
          <w:lang w:val="en-GB"/>
        </w:rPr>
        <w:t xml:space="preserve"> </w:t>
      </w:r>
      <w:r w:rsidR="004E45B6" w:rsidRPr="0056436A">
        <w:rPr>
          <w:rFonts w:ascii="Times New Roman" w:hAnsi="Times New Roman" w:cs="Times New Roman"/>
          <w:w w:val="115"/>
          <w:sz w:val="48"/>
          <w:szCs w:val="48"/>
          <w:u w:val="thick"/>
          <w:lang w:val="en-GB"/>
        </w:rPr>
        <w:t>N</w:t>
      </w:r>
      <w:r w:rsidR="004C352E" w:rsidRPr="0056436A">
        <w:rPr>
          <w:rFonts w:ascii="Times New Roman" w:hAnsi="Times New Roman" w:cs="Times New Roman"/>
          <w:spacing w:val="28"/>
          <w:w w:val="115"/>
          <w:sz w:val="48"/>
          <w:szCs w:val="48"/>
          <w:u w:val="thick"/>
          <w:lang w:val="en-GB"/>
        </w:rPr>
        <w:fldChar w:fldCharType="begin"/>
      </w:r>
      <w:r w:rsidR="004C352E" w:rsidRPr="0056436A">
        <w:rPr>
          <w:rFonts w:ascii="Times New Roman" w:hAnsi="Times New Roman" w:cs="Times New Roman"/>
          <w:spacing w:val="28"/>
          <w:w w:val="115"/>
          <w:sz w:val="48"/>
          <w:szCs w:val="48"/>
          <w:u w:val="thick"/>
          <w:lang w:val="en-GB"/>
        </w:rPr>
        <w:instrText xml:space="preserve"> DOCPROPERTY "WGNumber" \* MERGEFORMAT </w:instrText>
      </w:r>
      <w:r w:rsidR="004C352E" w:rsidRPr="0056436A">
        <w:rPr>
          <w:rFonts w:ascii="Times New Roman" w:hAnsi="Times New Roman" w:cs="Times New Roman"/>
          <w:spacing w:val="28"/>
          <w:w w:val="115"/>
          <w:sz w:val="48"/>
          <w:szCs w:val="48"/>
          <w:u w:val="thick"/>
          <w:lang w:val="en-GB"/>
        </w:rPr>
        <w:fldChar w:fldCharType="separate"/>
      </w:r>
      <w:r w:rsidR="00D42498">
        <w:rPr>
          <w:rFonts w:ascii="Times New Roman" w:hAnsi="Times New Roman" w:cs="Times New Roman"/>
          <w:spacing w:val="28"/>
          <w:w w:val="115"/>
          <w:sz w:val="48"/>
          <w:szCs w:val="48"/>
          <w:u w:val="thick"/>
          <w:lang w:val="en-GB"/>
        </w:rPr>
        <w:t>1372</w:t>
      </w:r>
      <w:r w:rsidR="004C352E" w:rsidRPr="0056436A">
        <w:rPr>
          <w:rFonts w:ascii="Times New Roman" w:hAnsi="Times New Roman" w:cs="Times New Roman"/>
          <w:spacing w:val="28"/>
          <w:w w:val="115"/>
          <w:sz w:val="48"/>
          <w:szCs w:val="48"/>
          <w:u w:val="thick"/>
          <w:lang w:val="en-GB"/>
        </w:rPr>
        <w:fldChar w:fldCharType="end"/>
      </w:r>
    </w:p>
    <w:p w14:paraId="7296C136" w14:textId="33B9E07C" w:rsidR="00CB798F" w:rsidRPr="0056436A" w:rsidRDefault="00CB798F">
      <w:pPr>
        <w:rPr>
          <w:b/>
          <w:sz w:val="20"/>
          <w:lang w:val="en-GB"/>
        </w:rPr>
      </w:pPr>
    </w:p>
    <w:p w14:paraId="1C7F2D41" w14:textId="3CA79274" w:rsidR="00CB798F" w:rsidRPr="0056436A" w:rsidRDefault="00CB798F">
      <w:pPr>
        <w:rPr>
          <w:b/>
          <w:sz w:val="20"/>
          <w:lang w:val="en-GB"/>
        </w:rPr>
      </w:pPr>
    </w:p>
    <w:p w14:paraId="55F7DB2C" w14:textId="25F357F6" w:rsidR="00CB798F" w:rsidRPr="0056436A" w:rsidRDefault="00E843CE">
      <w:pPr>
        <w:spacing w:before="3"/>
        <w:rPr>
          <w:b/>
          <w:sz w:val="23"/>
          <w:lang w:val="en-GB"/>
        </w:rPr>
      </w:pPr>
      <w:r w:rsidRPr="0056436A">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56436A" w:rsidRDefault="004E45B6"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Document</w:t>
      </w:r>
      <w:r w:rsidRPr="0056436A">
        <w:rPr>
          <w:rFonts w:ascii="Times New Roman" w:hAnsi="Times New Roman" w:cs="Times New Roman"/>
          <w:b/>
          <w:snapToGrid w:val="0"/>
          <w:spacing w:val="14"/>
          <w:sz w:val="24"/>
          <w:szCs w:val="24"/>
          <w:lang w:val="en-GB"/>
        </w:rPr>
        <w:t xml:space="preserve"> </w:t>
      </w:r>
      <w:r w:rsidRPr="0056436A">
        <w:rPr>
          <w:rFonts w:ascii="Times New Roman" w:hAnsi="Times New Roman" w:cs="Times New Roman"/>
          <w:b/>
          <w:snapToGrid w:val="0"/>
          <w:sz w:val="24"/>
          <w:szCs w:val="24"/>
          <w:lang w:val="en-GB"/>
        </w:rPr>
        <w:t>type:</w:t>
      </w:r>
      <w:r w:rsidRPr="0056436A">
        <w:rPr>
          <w:rFonts w:ascii="Times New Roman" w:hAnsi="Times New Roman" w:cs="Times New Roman"/>
          <w:snapToGrid w:val="0"/>
          <w:sz w:val="24"/>
          <w:szCs w:val="24"/>
          <w:lang w:val="en-GB"/>
        </w:rPr>
        <w:tab/>
      </w:r>
      <w:r w:rsidR="00385C5D" w:rsidRPr="0056436A">
        <w:rPr>
          <w:rFonts w:ascii="Times New Roman" w:hAnsi="Times New Roman" w:cs="Times New Roman"/>
          <w:snapToGrid w:val="0"/>
          <w:sz w:val="24"/>
          <w:szCs w:val="24"/>
          <w:lang w:val="en-GB"/>
        </w:rPr>
        <w:t>Output Document</w:t>
      </w:r>
    </w:p>
    <w:p w14:paraId="19E086F8" w14:textId="33C6D14E" w:rsidR="00CB798F" w:rsidRPr="0056436A"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56436A">
        <w:rPr>
          <w:rFonts w:ascii="Times New Roman" w:hAnsi="Times New Roman" w:cs="Times New Roman"/>
          <w:b/>
          <w:snapToGrid w:val="0"/>
          <w:lang w:val="en-GB"/>
        </w:rPr>
        <w:t>Title:</w:t>
      </w:r>
      <w:r w:rsidRPr="0056436A">
        <w:rPr>
          <w:rFonts w:ascii="Times New Roman" w:hAnsi="Times New Roman" w:cs="Times New Roman"/>
          <w:snapToGrid w:val="0"/>
          <w:lang w:val="en-GB"/>
        </w:rPr>
        <w:tab/>
      </w:r>
      <w:r w:rsidR="004C352E" w:rsidRPr="0056436A">
        <w:rPr>
          <w:rFonts w:ascii="Times New Roman" w:hAnsi="Times New Roman" w:cs="Times New Roman"/>
          <w:snapToGrid w:val="0"/>
          <w:lang w:val="en-GB"/>
        </w:rPr>
        <w:fldChar w:fldCharType="begin"/>
      </w:r>
      <w:r w:rsidR="004C352E" w:rsidRPr="0056436A">
        <w:rPr>
          <w:rFonts w:ascii="Times New Roman" w:hAnsi="Times New Roman" w:cs="Times New Roman"/>
          <w:snapToGrid w:val="0"/>
          <w:lang w:val="en-GB"/>
        </w:rPr>
        <w:instrText xml:space="preserve"> TITLE  \* MERGEFORMAT </w:instrText>
      </w:r>
      <w:r w:rsidR="004C352E" w:rsidRPr="0056436A">
        <w:rPr>
          <w:rFonts w:ascii="Times New Roman" w:hAnsi="Times New Roman" w:cs="Times New Roman"/>
          <w:snapToGrid w:val="0"/>
          <w:lang w:val="en-GB"/>
        </w:rPr>
        <w:fldChar w:fldCharType="separate"/>
      </w:r>
      <w:r w:rsidR="00D42498">
        <w:rPr>
          <w:rFonts w:ascii="Times New Roman" w:hAnsi="Times New Roman" w:cs="Times New Roman"/>
          <w:snapToGrid w:val="0"/>
          <w:lang w:val="en-GB"/>
        </w:rPr>
        <w:t>WD of ISO/IEC 23090-18 AMD 2 Point reliability indication and other improvements</w:t>
      </w:r>
      <w:r w:rsidR="004C352E" w:rsidRPr="0056436A">
        <w:rPr>
          <w:rFonts w:ascii="Times New Roman" w:hAnsi="Times New Roman" w:cs="Times New Roman"/>
          <w:snapToGrid w:val="0"/>
          <w:lang w:val="en-GB"/>
        </w:rPr>
        <w:fldChar w:fldCharType="end"/>
      </w:r>
    </w:p>
    <w:p w14:paraId="5C1A346D" w14:textId="189819F4" w:rsidR="00FF2653" w:rsidRPr="0056436A"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56436A">
        <w:rPr>
          <w:rFonts w:ascii="Times New Roman" w:hAnsi="Times New Roman" w:cs="Times New Roman"/>
          <w:b/>
          <w:snapToGrid w:val="0"/>
          <w:lang w:val="en-GB"/>
        </w:rPr>
        <w:t>Status:</w:t>
      </w:r>
      <w:r w:rsidRPr="0056436A">
        <w:rPr>
          <w:rFonts w:ascii="Times New Roman" w:hAnsi="Times New Roman" w:cs="Times New Roman"/>
          <w:snapToGrid w:val="0"/>
          <w:lang w:val="en-GB"/>
        </w:rPr>
        <w:tab/>
      </w:r>
      <w:r w:rsidR="00385C5D" w:rsidRPr="0056436A">
        <w:rPr>
          <w:rFonts w:ascii="Times New Roman" w:hAnsi="Times New Roman" w:cs="Times New Roman"/>
          <w:snapToGrid w:val="0"/>
          <w:lang w:val="en-GB"/>
        </w:rPr>
        <w:t>Approved</w:t>
      </w:r>
    </w:p>
    <w:p w14:paraId="1718C661" w14:textId="67A4E2DB" w:rsidR="00CB798F" w:rsidRPr="0056436A" w:rsidRDefault="004E45B6"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Date</w:t>
      </w:r>
      <w:r w:rsidRPr="0056436A">
        <w:rPr>
          <w:rFonts w:ascii="Times New Roman" w:hAnsi="Times New Roman" w:cs="Times New Roman"/>
          <w:b/>
          <w:snapToGrid w:val="0"/>
          <w:spacing w:val="-16"/>
          <w:sz w:val="24"/>
          <w:szCs w:val="24"/>
          <w:lang w:val="en-GB"/>
        </w:rPr>
        <w:t xml:space="preserve"> </w:t>
      </w:r>
      <w:r w:rsidRPr="0056436A">
        <w:rPr>
          <w:rFonts w:ascii="Times New Roman" w:hAnsi="Times New Roman" w:cs="Times New Roman"/>
          <w:b/>
          <w:snapToGrid w:val="0"/>
          <w:sz w:val="24"/>
          <w:szCs w:val="24"/>
          <w:lang w:val="en-GB"/>
        </w:rPr>
        <w:t>of</w:t>
      </w:r>
      <w:r w:rsidRPr="0056436A">
        <w:rPr>
          <w:rFonts w:ascii="Times New Roman" w:hAnsi="Times New Roman" w:cs="Times New Roman"/>
          <w:b/>
          <w:snapToGrid w:val="0"/>
          <w:spacing w:val="-16"/>
          <w:sz w:val="24"/>
          <w:szCs w:val="24"/>
          <w:lang w:val="en-GB"/>
        </w:rPr>
        <w:t xml:space="preserve"> </w:t>
      </w:r>
      <w:r w:rsidRPr="0056436A">
        <w:rPr>
          <w:rFonts w:ascii="Times New Roman" w:hAnsi="Times New Roman" w:cs="Times New Roman"/>
          <w:b/>
          <w:snapToGrid w:val="0"/>
          <w:sz w:val="24"/>
          <w:szCs w:val="24"/>
          <w:lang w:val="en-GB"/>
        </w:rPr>
        <w:t>document:</w:t>
      </w:r>
      <w:r w:rsidRPr="0056436A">
        <w:rPr>
          <w:rFonts w:ascii="Times New Roman" w:hAnsi="Times New Roman" w:cs="Times New Roman"/>
          <w:snapToGrid w:val="0"/>
          <w:sz w:val="24"/>
          <w:szCs w:val="24"/>
          <w:lang w:val="en-GB"/>
        </w:rPr>
        <w:tab/>
      </w:r>
      <w:r w:rsidR="00C955C7" w:rsidRPr="0056436A">
        <w:rPr>
          <w:rFonts w:ascii="Times New Roman" w:hAnsi="Times New Roman" w:cs="Times New Roman"/>
          <w:snapToGrid w:val="0"/>
          <w:sz w:val="24"/>
          <w:szCs w:val="24"/>
          <w:lang w:val="en-GB"/>
        </w:rPr>
        <w:fldChar w:fldCharType="begin"/>
      </w:r>
      <w:r w:rsidR="00C955C7" w:rsidRPr="0056436A">
        <w:rPr>
          <w:rFonts w:ascii="Times New Roman" w:hAnsi="Times New Roman" w:cs="Times New Roman"/>
          <w:snapToGrid w:val="0"/>
          <w:sz w:val="24"/>
          <w:szCs w:val="24"/>
          <w:lang w:val="en-GB"/>
        </w:rPr>
        <w:instrText xml:space="preserve"> SAVEDATE  \@ "yyyy-MM-dd" </w:instrText>
      </w:r>
      <w:r w:rsidR="00C955C7" w:rsidRPr="0056436A">
        <w:rPr>
          <w:rFonts w:ascii="Times New Roman" w:hAnsi="Times New Roman" w:cs="Times New Roman"/>
          <w:snapToGrid w:val="0"/>
          <w:sz w:val="24"/>
          <w:szCs w:val="24"/>
          <w:lang w:val="en-GB"/>
        </w:rPr>
        <w:fldChar w:fldCharType="separate"/>
      </w:r>
      <w:r w:rsidR="00237443">
        <w:rPr>
          <w:rFonts w:ascii="Times New Roman" w:hAnsi="Times New Roman" w:cs="Times New Roman"/>
          <w:noProof/>
          <w:snapToGrid w:val="0"/>
          <w:sz w:val="24"/>
          <w:szCs w:val="24"/>
          <w:lang w:val="en-GB"/>
        </w:rPr>
        <w:t>2024-12-06</w:t>
      </w:r>
      <w:r w:rsidR="00C955C7" w:rsidRPr="0056436A">
        <w:rPr>
          <w:rFonts w:ascii="Times New Roman" w:hAnsi="Times New Roman" w:cs="Times New Roman"/>
          <w:snapToGrid w:val="0"/>
          <w:sz w:val="24"/>
          <w:szCs w:val="24"/>
          <w:lang w:val="en-GB"/>
        </w:rPr>
        <w:fldChar w:fldCharType="end"/>
      </w:r>
    </w:p>
    <w:p w14:paraId="254323E8" w14:textId="322B67C3" w:rsidR="00CB798F" w:rsidRPr="0056436A" w:rsidRDefault="004E45B6"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Source:</w:t>
      </w:r>
      <w:r w:rsidRPr="0056436A">
        <w:rPr>
          <w:rFonts w:ascii="Times New Roman" w:hAnsi="Times New Roman" w:cs="Times New Roman"/>
          <w:snapToGrid w:val="0"/>
          <w:sz w:val="24"/>
          <w:szCs w:val="24"/>
          <w:lang w:val="en-GB"/>
        </w:rPr>
        <w:tab/>
        <w:t>ISO/IEC JTC 1/SC 29/</w:t>
      </w:r>
      <w:r w:rsidR="00540DEA" w:rsidRPr="0056436A">
        <w:rPr>
          <w:rFonts w:ascii="Times New Roman" w:hAnsi="Times New Roman" w:cs="Times New Roman"/>
          <w:snapToGrid w:val="0"/>
          <w:sz w:val="24"/>
          <w:szCs w:val="24"/>
          <w:lang w:val="en-GB"/>
        </w:rPr>
        <w:t>WG 03</w:t>
      </w:r>
    </w:p>
    <w:p w14:paraId="6AB1DF60" w14:textId="372759D5" w:rsidR="00CB798F" w:rsidRPr="0056436A" w:rsidRDefault="004E45B6"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No.</w:t>
      </w:r>
      <w:r w:rsidRPr="0056436A">
        <w:rPr>
          <w:rFonts w:ascii="Times New Roman" w:hAnsi="Times New Roman" w:cs="Times New Roman"/>
          <w:b/>
          <w:snapToGrid w:val="0"/>
          <w:spacing w:val="5"/>
          <w:sz w:val="24"/>
          <w:szCs w:val="24"/>
          <w:lang w:val="en-GB"/>
        </w:rPr>
        <w:t xml:space="preserve"> </w:t>
      </w:r>
      <w:r w:rsidRPr="0056436A">
        <w:rPr>
          <w:rFonts w:ascii="Times New Roman" w:hAnsi="Times New Roman" w:cs="Times New Roman"/>
          <w:b/>
          <w:snapToGrid w:val="0"/>
          <w:sz w:val="24"/>
          <w:szCs w:val="24"/>
          <w:lang w:val="en-GB"/>
        </w:rPr>
        <w:t>of</w:t>
      </w:r>
      <w:r w:rsidRPr="0056436A">
        <w:rPr>
          <w:rFonts w:ascii="Times New Roman" w:hAnsi="Times New Roman" w:cs="Times New Roman"/>
          <w:b/>
          <w:snapToGrid w:val="0"/>
          <w:spacing w:val="6"/>
          <w:sz w:val="24"/>
          <w:szCs w:val="24"/>
          <w:lang w:val="en-GB"/>
        </w:rPr>
        <w:t xml:space="preserve"> </w:t>
      </w:r>
      <w:r w:rsidRPr="0056436A">
        <w:rPr>
          <w:rFonts w:ascii="Times New Roman" w:hAnsi="Times New Roman" w:cs="Times New Roman"/>
          <w:b/>
          <w:snapToGrid w:val="0"/>
          <w:sz w:val="24"/>
          <w:szCs w:val="24"/>
          <w:lang w:val="en-GB"/>
        </w:rPr>
        <w:t>pages:</w:t>
      </w:r>
      <w:r w:rsidRPr="0056436A">
        <w:rPr>
          <w:rFonts w:ascii="Times New Roman" w:hAnsi="Times New Roman" w:cs="Times New Roman"/>
          <w:snapToGrid w:val="0"/>
          <w:sz w:val="24"/>
          <w:szCs w:val="24"/>
          <w:lang w:val="en-GB"/>
        </w:rPr>
        <w:tab/>
      </w:r>
      <w:r w:rsidR="00C955C7" w:rsidRPr="0056436A">
        <w:rPr>
          <w:rFonts w:ascii="Times New Roman" w:hAnsi="Times New Roman" w:cs="Times New Roman"/>
          <w:snapToGrid w:val="0"/>
          <w:sz w:val="24"/>
          <w:szCs w:val="24"/>
          <w:lang w:val="en-GB"/>
        </w:rPr>
        <w:fldChar w:fldCharType="begin"/>
      </w:r>
      <w:r w:rsidR="00C955C7" w:rsidRPr="0056436A">
        <w:rPr>
          <w:rFonts w:ascii="Times New Roman" w:hAnsi="Times New Roman" w:cs="Times New Roman"/>
          <w:snapToGrid w:val="0"/>
          <w:sz w:val="24"/>
          <w:szCs w:val="24"/>
          <w:lang w:val="en-GB"/>
        </w:rPr>
        <w:instrText xml:space="preserve"> NUMPAGES  \* Arabic </w:instrText>
      </w:r>
      <w:r w:rsidR="00C955C7" w:rsidRPr="0056436A">
        <w:rPr>
          <w:rFonts w:ascii="Times New Roman" w:hAnsi="Times New Roman" w:cs="Times New Roman"/>
          <w:snapToGrid w:val="0"/>
          <w:sz w:val="24"/>
          <w:szCs w:val="24"/>
          <w:lang w:val="en-GB"/>
        </w:rPr>
        <w:fldChar w:fldCharType="separate"/>
      </w:r>
      <w:r w:rsidR="00D42498">
        <w:rPr>
          <w:rFonts w:ascii="Times New Roman" w:hAnsi="Times New Roman" w:cs="Times New Roman"/>
          <w:noProof/>
          <w:snapToGrid w:val="0"/>
          <w:sz w:val="24"/>
          <w:szCs w:val="24"/>
          <w:lang w:val="en-GB"/>
        </w:rPr>
        <w:t>10</w:t>
      </w:r>
      <w:r w:rsidR="00C955C7" w:rsidRPr="0056436A">
        <w:rPr>
          <w:rFonts w:ascii="Times New Roman" w:hAnsi="Times New Roman" w:cs="Times New Roman"/>
          <w:snapToGrid w:val="0"/>
          <w:sz w:val="24"/>
          <w:szCs w:val="24"/>
          <w:lang w:val="en-GB"/>
        </w:rPr>
        <w:fldChar w:fldCharType="end"/>
      </w:r>
      <w:r w:rsidRPr="0056436A">
        <w:rPr>
          <w:rFonts w:ascii="Times New Roman" w:hAnsi="Times New Roman" w:cs="Times New Roman"/>
          <w:snapToGrid w:val="0"/>
          <w:sz w:val="24"/>
          <w:szCs w:val="24"/>
          <w:lang w:val="en-GB"/>
        </w:rPr>
        <w:t xml:space="preserve"> (with cover</w:t>
      </w:r>
      <w:r w:rsidRPr="0056436A">
        <w:rPr>
          <w:rFonts w:ascii="Times New Roman" w:hAnsi="Times New Roman" w:cs="Times New Roman"/>
          <w:snapToGrid w:val="0"/>
          <w:spacing w:val="-10"/>
          <w:sz w:val="24"/>
          <w:szCs w:val="24"/>
          <w:lang w:val="en-GB"/>
        </w:rPr>
        <w:t xml:space="preserve"> </w:t>
      </w:r>
      <w:r w:rsidRPr="0056436A">
        <w:rPr>
          <w:rFonts w:ascii="Times New Roman" w:hAnsi="Times New Roman" w:cs="Times New Roman"/>
          <w:snapToGrid w:val="0"/>
          <w:sz w:val="24"/>
          <w:szCs w:val="24"/>
          <w:lang w:val="en-GB"/>
        </w:rPr>
        <w:t>page)</w:t>
      </w:r>
    </w:p>
    <w:p w14:paraId="60A86B64" w14:textId="0CFFD4C0" w:rsidR="00FF2653" w:rsidRPr="0056436A" w:rsidRDefault="00FF2653"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Email</w:t>
      </w:r>
      <w:r w:rsidRPr="0056436A">
        <w:rPr>
          <w:rFonts w:ascii="Times New Roman" w:hAnsi="Times New Roman" w:cs="Times New Roman"/>
          <w:b/>
          <w:snapToGrid w:val="0"/>
          <w:spacing w:val="5"/>
          <w:sz w:val="24"/>
          <w:szCs w:val="24"/>
          <w:lang w:val="en-GB"/>
        </w:rPr>
        <w:t xml:space="preserve"> </w:t>
      </w:r>
      <w:r w:rsidRPr="0056436A">
        <w:rPr>
          <w:rFonts w:ascii="Times New Roman" w:hAnsi="Times New Roman" w:cs="Times New Roman"/>
          <w:b/>
          <w:snapToGrid w:val="0"/>
          <w:sz w:val="24"/>
          <w:szCs w:val="24"/>
          <w:lang w:val="en-GB"/>
        </w:rPr>
        <w:t>of</w:t>
      </w:r>
      <w:r w:rsidRPr="0056436A">
        <w:rPr>
          <w:rFonts w:ascii="Times New Roman" w:hAnsi="Times New Roman" w:cs="Times New Roman"/>
          <w:b/>
          <w:snapToGrid w:val="0"/>
          <w:spacing w:val="6"/>
          <w:sz w:val="24"/>
          <w:szCs w:val="24"/>
          <w:lang w:val="en-GB"/>
        </w:rPr>
        <w:t xml:space="preserve"> </w:t>
      </w:r>
      <w:r w:rsidRPr="0056436A">
        <w:rPr>
          <w:rFonts w:ascii="Times New Roman" w:hAnsi="Times New Roman" w:cs="Times New Roman"/>
          <w:b/>
          <w:snapToGrid w:val="0"/>
          <w:sz w:val="24"/>
          <w:szCs w:val="24"/>
          <w:lang w:val="en-GB"/>
        </w:rPr>
        <w:t>Convenor:</w:t>
      </w:r>
      <w:r w:rsidRPr="0056436A">
        <w:rPr>
          <w:rFonts w:ascii="Times New Roman" w:hAnsi="Times New Roman" w:cs="Times New Roman"/>
          <w:snapToGrid w:val="0"/>
          <w:sz w:val="24"/>
          <w:szCs w:val="24"/>
          <w:lang w:val="en-GB"/>
        </w:rPr>
        <w:tab/>
      </w:r>
      <w:r w:rsidR="000C78E6" w:rsidRPr="0056436A">
        <w:rPr>
          <w:rFonts w:ascii="Times New Roman" w:hAnsi="Times New Roman" w:cs="Times New Roman"/>
          <w:snapToGrid w:val="0"/>
          <w:sz w:val="24"/>
          <w:szCs w:val="24"/>
          <w:lang w:val="en-GB"/>
        </w:rPr>
        <w:t>young.L</w:t>
      </w:r>
      <w:r w:rsidR="00196997" w:rsidRPr="0056436A">
        <w:rPr>
          <w:rFonts w:ascii="Times New Roman" w:hAnsi="Times New Roman" w:cs="Times New Roman"/>
          <w:snapToGrid w:val="0"/>
          <w:sz w:val="24"/>
          <w:szCs w:val="24"/>
          <w:lang w:val="en-GB"/>
        </w:rPr>
        <w:t xml:space="preserve"> </w:t>
      </w:r>
      <w:r w:rsidRPr="0056436A">
        <w:rPr>
          <w:rFonts w:ascii="Times New Roman" w:hAnsi="Times New Roman" w:cs="Times New Roman"/>
          <w:snapToGrid w:val="0"/>
          <w:sz w:val="24"/>
          <w:szCs w:val="24"/>
          <w:lang w:val="en-GB"/>
        </w:rPr>
        <w:t>@</w:t>
      </w:r>
      <w:r w:rsidR="00196997" w:rsidRPr="0056436A">
        <w:rPr>
          <w:rFonts w:ascii="Times New Roman" w:hAnsi="Times New Roman" w:cs="Times New Roman"/>
          <w:snapToGrid w:val="0"/>
          <w:sz w:val="24"/>
          <w:szCs w:val="24"/>
          <w:lang w:val="en-GB"/>
        </w:rPr>
        <w:t xml:space="preserve"> </w:t>
      </w:r>
      <w:proofErr w:type="spellStart"/>
      <w:r w:rsidR="00196997" w:rsidRPr="0056436A">
        <w:rPr>
          <w:rFonts w:ascii="Times New Roman" w:hAnsi="Times New Roman" w:cs="Times New Roman"/>
          <w:snapToGrid w:val="0"/>
          <w:sz w:val="24"/>
          <w:szCs w:val="24"/>
          <w:lang w:val="en-GB"/>
        </w:rPr>
        <w:t>samsung</w:t>
      </w:r>
      <w:proofErr w:type="spellEnd"/>
      <w:r w:rsidR="00196997" w:rsidRPr="0056436A">
        <w:rPr>
          <w:rFonts w:ascii="Times New Roman" w:hAnsi="Times New Roman" w:cs="Times New Roman"/>
          <w:snapToGrid w:val="0"/>
          <w:sz w:val="24"/>
          <w:szCs w:val="24"/>
          <w:lang w:val="en-GB"/>
        </w:rPr>
        <w:t xml:space="preserve"> </w:t>
      </w:r>
      <w:r w:rsidR="000C78E6" w:rsidRPr="0056436A">
        <w:rPr>
          <w:rFonts w:ascii="Times New Roman" w:hAnsi="Times New Roman" w:cs="Times New Roman"/>
          <w:snapToGrid w:val="0"/>
          <w:sz w:val="24"/>
          <w:szCs w:val="24"/>
          <w:lang w:val="en-GB"/>
        </w:rPr>
        <w:t>.</w:t>
      </w:r>
      <w:r w:rsidR="00196997" w:rsidRPr="0056436A">
        <w:rPr>
          <w:rFonts w:ascii="Times New Roman" w:hAnsi="Times New Roman" w:cs="Times New Roman"/>
          <w:snapToGrid w:val="0"/>
          <w:sz w:val="24"/>
          <w:szCs w:val="24"/>
          <w:lang w:val="en-GB"/>
        </w:rPr>
        <w:t xml:space="preserve"> </w:t>
      </w:r>
      <w:r w:rsidR="000C78E6" w:rsidRPr="0056436A">
        <w:rPr>
          <w:rFonts w:ascii="Times New Roman" w:hAnsi="Times New Roman" w:cs="Times New Roman"/>
          <w:snapToGrid w:val="0"/>
          <w:sz w:val="24"/>
          <w:szCs w:val="24"/>
          <w:lang w:val="en-GB"/>
        </w:rPr>
        <w:t>com</w:t>
      </w:r>
    </w:p>
    <w:p w14:paraId="1FFAF59B" w14:textId="3F829B2D" w:rsidR="00CB798F" w:rsidRPr="0056436A"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56436A">
        <w:rPr>
          <w:rFonts w:ascii="Times New Roman" w:hAnsi="Times New Roman" w:cs="Times New Roman"/>
          <w:b/>
          <w:snapToGrid w:val="0"/>
          <w:sz w:val="24"/>
          <w:szCs w:val="24"/>
          <w:lang w:val="en-GB"/>
        </w:rPr>
        <w:t>Committee</w:t>
      </w:r>
      <w:r w:rsidRPr="0056436A">
        <w:rPr>
          <w:rFonts w:ascii="Times New Roman" w:hAnsi="Times New Roman" w:cs="Times New Roman"/>
          <w:b/>
          <w:snapToGrid w:val="0"/>
          <w:spacing w:val="-6"/>
          <w:sz w:val="24"/>
          <w:szCs w:val="24"/>
          <w:lang w:val="en-GB"/>
        </w:rPr>
        <w:t xml:space="preserve"> </w:t>
      </w:r>
      <w:r w:rsidRPr="0056436A">
        <w:rPr>
          <w:rFonts w:ascii="Times New Roman" w:hAnsi="Times New Roman" w:cs="Times New Roman"/>
          <w:b/>
          <w:snapToGrid w:val="0"/>
          <w:sz w:val="24"/>
          <w:szCs w:val="24"/>
          <w:lang w:val="en-GB"/>
        </w:rPr>
        <w:t>URL:</w:t>
      </w:r>
      <w:r w:rsidRPr="0056436A">
        <w:rPr>
          <w:rFonts w:ascii="Times New Roman" w:hAnsi="Times New Roman" w:cs="Times New Roman"/>
          <w:snapToGrid w:val="0"/>
          <w:sz w:val="24"/>
          <w:szCs w:val="24"/>
          <w:lang w:val="en-GB"/>
        </w:rPr>
        <w:tab/>
      </w:r>
      <w:hyperlink r:id="rId11" w:history="1">
        <w:r w:rsidR="000C78E6" w:rsidRPr="0056436A">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56436A" w:rsidRDefault="00F03F9B">
      <w:pPr>
        <w:tabs>
          <w:tab w:val="left" w:pos="3099"/>
        </w:tabs>
        <w:ind w:left="104"/>
        <w:rPr>
          <w:color w:val="0000EE"/>
          <w:w w:val="120"/>
          <w:sz w:val="24"/>
          <w:u w:val="single" w:color="0000EE"/>
          <w:lang w:val="en-GB"/>
        </w:rPr>
      </w:pPr>
    </w:p>
    <w:p w14:paraId="71F3EE19" w14:textId="77777777" w:rsidR="00F03F9B" w:rsidRPr="0056436A" w:rsidRDefault="00F03F9B">
      <w:pPr>
        <w:tabs>
          <w:tab w:val="left" w:pos="3099"/>
        </w:tabs>
        <w:ind w:left="104"/>
        <w:rPr>
          <w:color w:val="0000EE"/>
          <w:w w:val="120"/>
          <w:sz w:val="24"/>
          <w:u w:val="single" w:color="0000EE"/>
          <w:lang w:val="en-GB"/>
        </w:rPr>
        <w:sectPr w:rsidR="00F03F9B" w:rsidRPr="0056436A" w:rsidSect="003D0CD4">
          <w:type w:val="continuous"/>
          <w:pgSz w:w="11900" w:h="16840"/>
          <w:pgMar w:top="540" w:right="980" w:bottom="280" w:left="1000" w:header="720" w:footer="720" w:gutter="0"/>
          <w:cols w:space="720"/>
        </w:sectPr>
      </w:pPr>
    </w:p>
    <w:p w14:paraId="5D542300" w14:textId="30A58F6B" w:rsidR="00385C5D" w:rsidRPr="0056436A" w:rsidRDefault="00385C5D" w:rsidP="00385C5D">
      <w:pPr>
        <w:widowControl/>
        <w:jc w:val="center"/>
        <w:rPr>
          <w:rFonts w:ascii="Times New Roman" w:eastAsia="SimSun" w:hAnsi="Times New Roman" w:cs="Times New Roman"/>
          <w:b/>
          <w:sz w:val="28"/>
          <w:szCs w:val="24"/>
          <w:lang w:val="en-GB" w:eastAsia="zh-CN"/>
        </w:rPr>
      </w:pPr>
      <w:r w:rsidRPr="0056436A">
        <w:rPr>
          <w:rFonts w:ascii="Times New Roman" w:eastAsia="SimSun" w:hAnsi="Times New Roman" w:cs="Times New Roman"/>
          <w:b/>
          <w:sz w:val="28"/>
          <w:szCs w:val="24"/>
          <w:lang w:val="en-GB" w:eastAsia="zh-CN"/>
        </w:rPr>
        <w:lastRenderedPageBreak/>
        <w:t>INTERNATIONAL ORGANI</w:t>
      </w:r>
      <w:r w:rsidR="00954B0D" w:rsidRPr="0056436A">
        <w:rPr>
          <w:rFonts w:ascii="Times New Roman" w:eastAsia="SimSun" w:hAnsi="Times New Roman" w:cs="Times New Roman"/>
          <w:b/>
          <w:sz w:val="28"/>
          <w:szCs w:val="24"/>
          <w:lang w:val="en-GB" w:eastAsia="zh-CN"/>
        </w:rPr>
        <w:t>Z</w:t>
      </w:r>
      <w:r w:rsidRPr="0056436A">
        <w:rPr>
          <w:rFonts w:ascii="Times New Roman" w:eastAsia="SimSun" w:hAnsi="Times New Roman" w:cs="Times New Roman"/>
          <w:b/>
          <w:sz w:val="28"/>
          <w:szCs w:val="24"/>
          <w:lang w:val="en-GB" w:eastAsia="zh-CN"/>
        </w:rPr>
        <w:t>ATION FOR STANDARDI</w:t>
      </w:r>
      <w:r w:rsidR="00954B0D" w:rsidRPr="0056436A">
        <w:rPr>
          <w:rFonts w:ascii="Times New Roman" w:eastAsia="SimSun" w:hAnsi="Times New Roman" w:cs="Times New Roman"/>
          <w:b/>
          <w:sz w:val="28"/>
          <w:szCs w:val="24"/>
          <w:lang w:val="en-GB" w:eastAsia="zh-CN"/>
        </w:rPr>
        <w:t>Z</w:t>
      </w:r>
      <w:r w:rsidRPr="0056436A">
        <w:rPr>
          <w:rFonts w:ascii="Times New Roman" w:eastAsia="SimSun" w:hAnsi="Times New Roman" w:cs="Times New Roman"/>
          <w:b/>
          <w:sz w:val="28"/>
          <w:szCs w:val="24"/>
          <w:lang w:val="en-GB" w:eastAsia="zh-CN"/>
        </w:rPr>
        <w:t>ATION</w:t>
      </w:r>
    </w:p>
    <w:p w14:paraId="7FCF95DB" w14:textId="77777777" w:rsidR="00385C5D" w:rsidRPr="0056436A" w:rsidRDefault="00385C5D" w:rsidP="00385C5D">
      <w:pPr>
        <w:widowControl/>
        <w:jc w:val="center"/>
        <w:rPr>
          <w:rFonts w:ascii="Times New Roman" w:eastAsia="SimSun" w:hAnsi="Times New Roman" w:cs="Times New Roman"/>
          <w:b/>
          <w:sz w:val="28"/>
          <w:szCs w:val="24"/>
          <w:lang w:val="en-GB" w:eastAsia="zh-CN"/>
        </w:rPr>
      </w:pPr>
      <w:r w:rsidRPr="0056436A">
        <w:rPr>
          <w:rFonts w:ascii="Times New Roman" w:eastAsia="SimSun" w:hAnsi="Times New Roman" w:cs="Times New Roman"/>
          <w:b/>
          <w:sz w:val="28"/>
          <w:szCs w:val="24"/>
          <w:lang w:val="en-GB" w:eastAsia="zh-CN"/>
        </w:rPr>
        <w:t>ORGANISATION INTERNATIONALE DE NORMALISATION</w:t>
      </w:r>
    </w:p>
    <w:p w14:paraId="0D92B76F" w14:textId="2C7DB9CE" w:rsidR="00385C5D" w:rsidRPr="0056436A" w:rsidRDefault="00385C5D" w:rsidP="00385C5D">
      <w:pPr>
        <w:widowControl/>
        <w:jc w:val="center"/>
        <w:rPr>
          <w:rFonts w:ascii="Times New Roman" w:eastAsia="SimSun" w:hAnsi="Times New Roman" w:cs="Times New Roman"/>
          <w:b/>
          <w:sz w:val="28"/>
          <w:szCs w:val="24"/>
          <w:lang w:val="en-GB" w:eastAsia="zh-CN"/>
        </w:rPr>
      </w:pPr>
      <w:r w:rsidRPr="0056436A">
        <w:rPr>
          <w:rFonts w:ascii="Times New Roman" w:eastAsia="SimSun" w:hAnsi="Times New Roman" w:cs="Times New Roman"/>
          <w:b/>
          <w:sz w:val="28"/>
          <w:szCs w:val="24"/>
          <w:lang w:val="en-GB" w:eastAsia="zh-CN"/>
        </w:rPr>
        <w:t>ISO/IEC JTC 1/SC 29/</w:t>
      </w:r>
      <w:r w:rsidR="00540DEA" w:rsidRPr="0056436A">
        <w:rPr>
          <w:rFonts w:ascii="Times New Roman" w:eastAsia="SimSun" w:hAnsi="Times New Roman" w:cs="Times New Roman"/>
          <w:b/>
          <w:sz w:val="28"/>
          <w:szCs w:val="24"/>
          <w:lang w:val="en-GB" w:eastAsia="zh-CN"/>
        </w:rPr>
        <w:t>WG 03</w:t>
      </w:r>
      <w:r w:rsidR="00EF2D59" w:rsidRPr="0056436A">
        <w:rPr>
          <w:rFonts w:ascii="Times New Roman" w:eastAsia="SimSun" w:hAnsi="Times New Roman" w:cs="Times New Roman"/>
          <w:b/>
          <w:sz w:val="28"/>
          <w:szCs w:val="24"/>
          <w:lang w:val="en-GB" w:eastAsia="zh-CN"/>
        </w:rPr>
        <w:t xml:space="preserve"> MPEG SYSTEMS</w:t>
      </w:r>
    </w:p>
    <w:p w14:paraId="54CED6D6" w14:textId="60A3CE5A" w:rsidR="00385C5D" w:rsidRPr="0056436A" w:rsidRDefault="00385C5D" w:rsidP="00385C5D">
      <w:pPr>
        <w:widowControl/>
        <w:jc w:val="right"/>
        <w:rPr>
          <w:rFonts w:ascii="Times New Roman" w:eastAsia="SimSun" w:hAnsi="Times New Roman" w:cs="Times New Roman"/>
          <w:b/>
          <w:sz w:val="48"/>
          <w:szCs w:val="24"/>
          <w:lang w:val="en-GB" w:eastAsia="zh-CN"/>
        </w:rPr>
      </w:pPr>
      <w:r w:rsidRPr="0056436A">
        <w:rPr>
          <w:rFonts w:ascii="Times New Roman" w:eastAsia="SimSun" w:hAnsi="Times New Roman" w:cs="Times New Roman"/>
          <w:b/>
          <w:sz w:val="28"/>
          <w:szCs w:val="24"/>
          <w:lang w:val="en-GB" w:eastAsia="zh-CN"/>
        </w:rPr>
        <w:t>ISO/IEC JTC 1/SC 29/</w:t>
      </w:r>
      <w:r w:rsidR="00540DEA" w:rsidRPr="0056436A">
        <w:rPr>
          <w:rFonts w:ascii="Times New Roman" w:eastAsia="SimSun" w:hAnsi="Times New Roman" w:cs="Times New Roman"/>
          <w:b/>
          <w:sz w:val="28"/>
          <w:szCs w:val="24"/>
          <w:lang w:val="en-GB" w:eastAsia="zh-CN"/>
        </w:rPr>
        <w:t>WG 03</w:t>
      </w:r>
      <w:r w:rsidRPr="0056436A">
        <w:rPr>
          <w:rFonts w:ascii="Times New Roman" w:eastAsia="SimSun" w:hAnsi="Times New Roman" w:cs="Times New Roman"/>
          <w:b/>
          <w:sz w:val="28"/>
          <w:szCs w:val="24"/>
          <w:lang w:val="en-GB" w:eastAsia="zh-CN"/>
        </w:rPr>
        <w:t xml:space="preserve"> </w:t>
      </w:r>
      <w:r w:rsidRPr="0056436A">
        <w:rPr>
          <w:rFonts w:ascii="Times New Roman" w:eastAsia="SimSun" w:hAnsi="Times New Roman" w:cs="Times New Roman"/>
          <w:b/>
          <w:sz w:val="48"/>
          <w:szCs w:val="24"/>
          <w:lang w:val="en-GB" w:eastAsia="zh-CN"/>
        </w:rPr>
        <w:t>N</w:t>
      </w:r>
      <w:r w:rsidR="004C352E" w:rsidRPr="0056436A">
        <w:rPr>
          <w:rFonts w:ascii="Times New Roman" w:eastAsia="SimSun" w:hAnsi="Times New Roman" w:cs="Times New Roman"/>
          <w:b/>
          <w:sz w:val="48"/>
          <w:szCs w:val="24"/>
          <w:lang w:val="en-GB" w:eastAsia="zh-CN"/>
        </w:rPr>
        <w:fldChar w:fldCharType="begin"/>
      </w:r>
      <w:r w:rsidR="004C352E" w:rsidRPr="0056436A">
        <w:rPr>
          <w:rFonts w:ascii="Times New Roman" w:eastAsia="SimSun" w:hAnsi="Times New Roman" w:cs="Times New Roman"/>
          <w:b/>
          <w:sz w:val="48"/>
          <w:szCs w:val="24"/>
          <w:lang w:val="en-GB" w:eastAsia="zh-CN"/>
        </w:rPr>
        <w:instrText xml:space="preserve"> DOCPROPERTY "WGNumber" \* MERGEFORMAT </w:instrText>
      </w:r>
      <w:r w:rsidR="004C352E" w:rsidRPr="0056436A">
        <w:rPr>
          <w:rFonts w:ascii="Times New Roman" w:eastAsia="SimSun" w:hAnsi="Times New Roman" w:cs="Times New Roman"/>
          <w:b/>
          <w:sz w:val="48"/>
          <w:szCs w:val="24"/>
          <w:lang w:val="en-GB" w:eastAsia="zh-CN"/>
        </w:rPr>
        <w:fldChar w:fldCharType="separate"/>
      </w:r>
      <w:r w:rsidR="00D42498">
        <w:rPr>
          <w:rFonts w:ascii="Times New Roman" w:eastAsia="SimSun" w:hAnsi="Times New Roman" w:cs="Times New Roman"/>
          <w:b/>
          <w:sz w:val="48"/>
          <w:szCs w:val="24"/>
          <w:lang w:val="en-GB" w:eastAsia="zh-CN"/>
        </w:rPr>
        <w:t>1372</w:t>
      </w:r>
      <w:r w:rsidR="004C352E" w:rsidRPr="0056436A">
        <w:rPr>
          <w:rFonts w:ascii="Times New Roman" w:eastAsia="SimSun" w:hAnsi="Times New Roman" w:cs="Times New Roman"/>
          <w:b/>
          <w:sz w:val="48"/>
          <w:szCs w:val="24"/>
          <w:lang w:val="en-GB" w:eastAsia="zh-CN"/>
        </w:rPr>
        <w:fldChar w:fldCharType="end"/>
      </w:r>
    </w:p>
    <w:p w14:paraId="40403B12" w14:textId="3E24A15C" w:rsidR="00954B0D" w:rsidRPr="0056436A" w:rsidRDefault="00BC1590" w:rsidP="004C352E">
      <w:pPr>
        <w:widowControl/>
        <w:spacing w:after="480"/>
        <w:jc w:val="right"/>
        <w:rPr>
          <w:rFonts w:ascii="Times New Roman" w:eastAsia="SimSun" w:hAnsi="Times New Roman" w:cs="Times New Roman"/>
          <w:b/>
          <w:sz w:val="28"/>
          <w:szCs w:val="24"/>
          <w:lang w:val="en-GB" w:eastAsia="zh-CN"/>
        </w:rPr>
      </w:pPr>
      <w:r w:rsidRPr="0056436A">
        <w:rPr>
          <w:rFonts w:ascii="Times New Roman" w:eastAsia="SimSun" w:hAnsi="Times New Roman" w:cs="Times New Roman"/>
          <w:b/>
          <w:sz w:val="28"/>
          <w:szCs w:val="24"/>
          <w:lang w:val="en-GB" w:eastAsia="zh-CN"/>
        </w:rPr>
        <w:fldChar w:fldCharType="begin"/>
      </w:r>
      <w:r w:rsidRPr="0056436A">
        <w:rPr>
          <w:rFonts w:ascii="Times New Roman" w:eastAsia="SimSun" w:hAnsi="Times New Roman" w:cs="Times New Roman"/>
          <w:b/>
          <w:sz w:val="28"/>
          <w:szCs w:val="24"/>
          <w:lang w:val="en-GB" w:eastAsia="zh-CN"/>
        </w:rPr>
        <w:instrText xml:space="preserve"> SAVEDATE \@ "MMMM yyyy" \* MERGEFORMAT </w:instrText>
      </w:r>
      <w:r w:rsidRPr="0056436A">
        <w:rPr>
          <w:rFonts w:ascii="Times New Roman" w:eastAsia="SimSun" w:hAnsi="Times New Roman" w:cs="Times New Roman"/>
          <w:b/>
          <w:sz w:val="28"/>
          <w:szCs w:val="24"/>
          <w:lang w:val="en-GB" w:eastAsia="zh-CN"/>
        </w:rPr>
        <w:fldChar w:fldCharType="separate"/>
      </w:r>
      <w:r w:rsidR="00CE0EAC">
        <w:rPr>
          <w:rFonts w:ascii="Times New Roman" w:eastAsia="SimSun" w:hAnsi="Times New Roman" w:cs="Times New Roman"/>
          <w:b/>
          <w:noProof/>
          <w:sz w:val="28"/>
          <w:szCs w:val="24"/>
          <w:lang w:val="en-GB" w:eastAsia="zh-CN"/>
        </w:rPr>
        <w:t>December 2024</w:t>
      </w:r>
      <w:r w:rsidRPr="0056436A">
        <w:rPr>
          <w:rFonts w:ascii="Times New Roman" w:eastAsia="SimSun" w:hAnsi="Times New Roman" w:cs="Times New Roman"/>
          <w:b/>
          <w:sz w:val="28"/>
          <w:szCs w:val="24"/>
          <w:lang w:val="en-GB" w:eastAsia="zh-CN"/>
        </w:rPr>
        <w:fldChar w:fldCharType="end"/>
      </w:r>
      <w:r w:rsidR="00954B0D" w:rsidRPr="0056436A">
        <w:rPr>
          <w:rFonts w:ascii="Times New Roman" w:eastAsia="SimSun" w:hAnsi="Times New Roman" w:cs="Times New Roman"/>
          <w:b/>
          <w:sz w:val="28"/>
          <w:szCs w:val="24"/>
          <w:lang w:val="en-GB" w:eastAsia="zh-CN"/>
        </w:rPr>
        <w:t xml:space="preserve">, </w:t>
      </w:r>
      <w:r w:rsidR="0095474E">
        <w:rPr>
          <w:rFonts w:ascii="Times New Roman" w:eastAsia="SimSun" w:hAnsi="Times New Roman" w:cs="Times New Roman"/>
          <w:b/>
          <w:sz w:val="28"/>
          <w:szCs w:val="24"/>
          <w:lang w:val="en-GB" w:eastAsia="zh-CN"/>
        </w:rPr>
        <w:t>Kemer</w:t>
      </w:r>
      <w:r w:rsidR="004130AA">
        <w:rPr>
          <w:rFonts w:ascii="Times New Roman" w:eastAsia="SimSun" w:hAnsi="Times New Roman" w:cs="Times New Roman"/>
          <w:b/>
          <w:sz w:val="28"/>
          <w:szCs w:val="24"/>
          <w:lang w:val="en-GB" w:eastAsia="zh-CN"/>
        </w:rPr>
        <w:t xml:space="preserve">, </w:t>
      </w:r>
      <w:r w:rsidR="0095474E">
        <w:rPr>
          <w:rFonts w:ascii="Times New Roman" w:eastAsia="SimSun" w:hAnsi="Times New Roman" w:cs="Times New Roman"/>
          <w:b/>
          <w:sz w:val="28"/>
          <w:szCs w:val="24"/>
          <w:lang w:val="en-GB" w:eastAsia="zh-CN"/>
        </w:rPr>
        <w:t>TR</w:t>
      </w:r>
    </w:p>
    <w:tbl>
      <w:tblPr>
        <w:tblW w:w="10169" w:type="dxa"/>
        <w:tblLook w:val="01E0" w:firstRow="1" w:lastRow="1" w:firstColumn="1" w:lastColumn="1" w:noHBand="0" w:noVBand="0"/>
      </w:tblPr>
      <w:tblGrid>
        <w:gridCol w:w="1890"/>
        <w:gridCol w:w="8279"/>
      </w:tblGrid>
      <w:tr w:rsidR="00954B0D" w:rsidRPr="0056436A" w14:paraId="643E3AD1" w14:textId="77777777" w:rsidTr="00954B0D">
        <w:tc>
          <w:tcPr>
            <w:tcW w:w="1890" w:type="dxa"/>
            <w:hideMark/>
          </w:tcPr>
          <w:p w14:paraId="08C6B0FD" w14:textId="77777777" w:rsidR="00954B0D" w:rsidRPr="0056436A" w:rsidRDefault="00954B0D">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Title</w:t>
            </w:r>
          </w:p>
        </w:tc>
        <w:tc>
          <w:tcPr>
            <w:tcW w:w="8279" w:type="dxa"/>
            <w:hideMark/>
          </w:tcPr>
          <w:p w14:paraId="498090C2" w14:textId="28B64BCC" w:rsidR="00954B0D" w:rsidRPr="0056436A" w:rsidRDefault="004C352E">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fldChar w:fldCharType="begin"/>
            </w:r>
            <w:r w:rsidRPr="0056436A">
              <w:rPr>
                <w:rFonts w:ascii="Times New Roman" w:hAnsi="Times New Roman" w:cs="Times New Roman"/>
                <w:b/>
                <w:sz w:val="24"/>
                <w:szCs w:val="24"/>
                <w:lang w:val="en-GB"/>
              </w:rPr>
              <w:instrText xml:space="preserve"> TITLE  \* MERGEFORMAT </w:instrText>
            </w:r>
            <w:r w:rsidRPr="0056436A">
              <w:rPr>
                <w:rFonts w:ascii="Times New Roman" w:hAnsi="Times New Roman" w:cs="Times New Roman"/>
                <w:b/>
                <w:sz w:val="24"/>
                <w:szCs w:val="24"/>
                <w:lang w:val="en-GB"/>
              </w:rPr>
              <w:fldChar w:fldCharType="separate"/>
            </w:r>
            <w:r w:rsidR="00D42498">
              <w:rPr>
                <w:rFonts w:ascii="Times New Roman" w:hAnsi="Times New Roman" w:cs="Times New Roman"/>
                <w:b/>
                <w:sz w:val="24"/>
                <w:szCs w:val="24"/>
                <w:lang w:val="en-GB"/>
              </w:rPr>
              <w:t>WD of ISO/IEC 23090-18 AMD 2 Point reliability indication and other improvements</w:t>
            </w:r>
            <w:r w:rsidRPr="0056436A">
              <w:rPr>
                <w:rFonts w:ascii="Times New Roman" w:hAnsi="Times New Roman" w:cs="Times New Roman"/>
                <w:b/>
                <w:sz w:val="24"/>
                <w:szCs w:val="24"/>
                <w:lang w:val="en-GB"/>
              </w:rPr>
              <w:fldChar w:fldCharType="end"/>
            </w:r>
          </w:p>
        </w:tc>
      </w:tr>
      <w:tr w:rsidR="00954B0D" w:rsidRPr="0056436A" w14:paraId="4B5EB911" w14:textId="77777777" w:rsidTr="00954B0D">
        <w:tc>
          <w:tcPr>
            <w:tcW w:w="1890" w:type="dxa"/>
            <w:hideMark/>
          </w:tcPr>
          <w:p w14:paraId="47775072" w14:textId="77777777" w:rsidR="00954B0D" w:rsidRPr="0056436A" w:rsidRDefault="00954B0D">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Source</w:t>
            </w:r>
          </w:p>
        </w:tc>
        <w:tc>
          <w:tcPr>
            <w:tcW w:w="8279" w:type="dxa"/>
            <w:hideMark/>
          </w:tcPr>
          <w:p w14:paraId="47560DDD" w14:textId="01F3D45C" w:rsidR="00954B0D" w:rsidRPr="0056436A" w:rsidRDefault="00540DEA">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WG 03</w:t>
            </w:r>
            <w:r w:rsidR="00954B0D" w:rsidRPr="0056436A">
              <w:rPr>
                <w:rFonts w:ascii="Times New Roman" w:hAnsi="Times New Roman" w:cs="Times New Roman"/>
                <w:b/>
                <w:sz w:val="24"/>
                <w:szCs w:val="24"/>
                <w:lang w:val="en-GB"/>
              </w:rPr>
              <w:t xml:space="preserve">, MPEG </w:t>
            </w:r>
            <w:r w:rsidR="00F419DA" w:rsidRPr="0056436A">
              <w:rPr>
                <w:rFonts w:ascii="Times New Roman" w:hAnsi="Times New Roman" w:cs="Times New Roman"/>
                <w:b/>
                <w:sz w:val="24"/>
                <w:szCs w:val="24"/>
                <w:lang w:val="en-GB"/>
              </w:rPr>
              <w:t>Systems</w:t>
            </w:r>
          </w:p>
        </w:tc>
      </w:tr>
      <w:tr w:rsidR="00954B0D" w:rsidRPr="0056436A" w14:paraId="2460E6B8" w14:textId="77777777" w:rsidTr="00954B0D">
        <w:tc>
          <w:tcPr>
            <w:tcW w:w="1890" w:type="dxa"/>
            <w:hideMark/>
          </w:tcPr>
          <w:p w14:paraId="0BEE9C98" w14:textId="77777777" w:rsidR="00954B0D" w:rsidRPr="0056436A" w:rsidRDefault="00954B0D">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Status</w:t>
            </w:r>
          </w:p>
        </w:tc>
        <w:tc>
          <w:tcPr>
            <w:tcW w:w="8279" w:type="dxa"/>
            <w:hideMark/>
          </w:tcPr>
          <w:p w14:paraId="5BFA1768" w14:textId="77777777" w:rsidR="00954B0D" w:rsidRPr="0056436A" w:rsidRDefault="00954B0D">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56436A" w:rsidRDefault="00954B0D" w:rsidP="00A86680">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Serial Number</w:t>
            </w:r>
          </w:p>
        </w:tc>
        <w:tc>
          <w:tcPr>
            <w:tcW w:w="8279" w:type="dxa"/>
            <w:hideMark/>
          </w:tcPr>
          <w:p w14:paraId="44A25045" w14:textId="69BB6797" w:rsidR="00954B0D" w:rsidRPr="00C955C7" w:rsidRDefault="004C352E" w:rsidP="00A86680">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fldChar w:fldCharType="begin"/>
            </w:r>
            <w:r w:rsidRPr="0056436A">
              <w:rPr>
                <w:rFonts w:ascii="Times New Roman" w:hAnsi="Times New Roman" w:cs="Times New Roman"/>
                <w:b/>
                <w:sz w:val="24"/>
                <w:szCs w:val="24"/>
                <w:lang w:val="en-GB"/>
              </w:rPr>
              <w:instrText xml:space="preserve"> DOCPROPERTY "MDMSNumber" \* MERGEFORMAT </w:instrText>
            </w:r>
            <w:r w:rsidRPr="0056436A">
              <w:rPr>
                <w:rFonts w:ascii="Times New Roman" w:hAnsi="Times New Roman" w:cs="Times New Roman"/>
                <w:b/>
                <w:sz w:val="24"/>
                <w:szCs w:val="24"/>
                <w:lang w:val="en-GB"/>
              </w:rPr>
              <w:fldChar w:fldCharType="separate"/>
            </w:r>
            <w:r w:rsidR="00D42498">
              <w:rPr>
                <w:rFonts w:ascii="Times New Roman" w:hAnsi="Times New Roman" w:cs="Times New Roman"/>
                <w:b/>
                <w:sz w:val="24"/>
                <w:szCs w:val="24"/>
                <w:lang w:val="en-GB"/>
              </w:rPr>
              <w:t>24435</w:t>
            </w:r>
            <w:r w:rsidRPr="0056436A">
              <w:rPr>
                <w:rFonts w:ascii="Times New Roman" w:hAnsi="Times New Roman" w:cs="Times New Roman"/>
                <w:b/>
                <w:sz w:val="24"/>
                <w:szCs w:val="24"/>
                <w:lang w:val="en-GB"/>
              </w:rPr>
              <w:fldChar w:fldCharType="end"/>
            </w:r>
          </w:p>
        </w:tc>
      </w:tr>
    </w:tbl>
    <w:p w14:paraId="0F0DC0D2" w14:textId="3F4AF3BE" w:rsidR="00FF2653" w:rsidRDefault="00FF2653" w:rsidP="0018563E">
      <w:pPr>
        <w:rPr>
          <w:rFonts w:ascii="Times New Roman" w:hAnsi="Times New Roman" w:cs="Times New Roman"/>
          <w:sz w:val="24"/>
          <w:lang w:val="en-GB"/>
        </w:rPr>
      </w:pPr>
    </w:p>
    <w:p w14:paraId="22A7D40E" w14:textId="071573FA" w:rsidR="0056436A" w:rsidRDefault="0056436A">
      <w:pPr>
        <w:rPr>
          <w:rFonts w:ascii="Times New Roman" w:hAnsi="Times New Roman" w:cs="Times New Roman"/>
          <w:sz w:val="24"/>
          <w:lang w:val="en-GB"/>
        </w:rPr>
      </w:pPr>
      <w:r>
        <w:rPr>
          <w:rFonts w:ascii="Times New Roman" w:hAnsi="Times New Roman" w:cs="Times New Roman"/>
          <w:sz w:val="24"/>
          <w:lang w:val="en-GB"/>
        </w:rPr>
        <w:br w:type="page"/>
      </w:r>
    </w:p>
    <w:p w14:paraId="1E12831A" w14:textId="2C477408" w:rsidR="00FA6D62" w:rsidRPr="00CE475E" w:rsidRDefault="00FA6D62" w:rsidP="00FA6D62">
      <w:pPr>
        <w:pStyle w:val="Heading1"/>
        <w:ind w:hanging="104"/>
        <w:rPr>
          <w:ins w:id="0" w:author="Oh, Sejin" w:date="2024-12-02T19:08:00Z" w16du:dateUtc="2024-12-03T03:08:00Z"/>
          <w:rFonts w:ascii="Malgun Gothic" w:eastAsia="Malgun Gothic" w:hAnsi="Malgun Gothic" w:cs="Malgun Gothic"/>
          <w:i/>
          <w:iCs/>
          <w:u w:val="single"/>
          <w:lang w:eastAsia="ko-KR"/>
        </w:rPr>
      </w:pPr>
      <w:ins w:id="1" w:author="Oh, Sejin" w:date="2024-12-02T19:08:00Z" w16du:dateUtc="2024-12-03T03:08:00Z">
        <w:r w:rsidRPr="00CE475E">
          <w:rPr>
            <w:i/>
            <w:iCs/>
            <w:u w:val="single"/>
          </w:rPr>
          <w:lastRenderedPageBreak/>
          <w:t>Change 1:</w:t>
        </w:r>
        <w:bookmarkStart w:id="2" w:name="_Toc39010819"/>
        <w:r w:rsidRPr="00CE475E">
          <w:rPr>
            <w:i/>
            <w:iCs/>
            <w:u w:val="single"/>
          </w:rPr>
          <w:t xml:space="preserve"> </w:t>
        </w:r>
        <w:r>
          <w:rPr>
            <w:i/>
            <w:iCs/>
            <w:u w:val="single"/>
          </w:rPr>
          <w:t>Point reliability indication</w:t>
        </w:r>
        <w:r w:rsidRPr="00CE475E">
          <w:rPr>
            <w:i/>
            <w:iCs/>
            <w:u w:val="single"/>
          </w:rPr>
          <w:t xml:space="preserve"> </w:t>
        </w:r>
        <w:bookmarkEnd w:id="2"/>
      </w:ins>
    </w:p>
    <w:p w14:paraId="5D0EE71B" w14:textId="77777777" w:rsidR="0056436A" w:rsidRPr="00FA6D62" w:rsidRDefault="0056436A" w:rsidP="0018563E">
      <w:pPr>
        <w:rPr>
          <w:rFonts w:ascii="Times New Roman" w:hAnsi="Times New Roman" w:cs="Times New Roman"/>
          <w:sz w:val="24"/>
          <w:rPrChange w:id="3" w:author="Oh, Sejin" w:date="2024-12-02T19:08:00Z" w16du:dateUtc="2024-12-03T03:08:00Z">
            <w:rPr>
              <w:rFonts w:ascii="Times New Roman" w:hAnsi="Times New Roman" w:cs="Times New Roman"/>
              <w:sz w:val="24"/>
              <w:lang w:val="en-GB"/>
            </w:rPr>
          </w:rPrChange>
        </w:rPr>
      </w:pPr>
    </w:p>
    <w:p w14:paraId="647FEAFD" w14:textId="01887760" w:rsidR="0056436A" w:rsidRPr="0056436A" w:rsidRDefault="0056436A" w:rsidP="0018563E">
      <w:pPr>
        <w:rPr>
          <w:rFonts w:ascii="Times New Roman" w:hAnsi="Times New Roman" w:cs="Times New Roman"/>
          <w:i/>
          <w:iCs/>
          <w:sz w:val="24"/>
          <w:lang w:val="en-GB"/>
        </w:rPr>
      </w:pPr>
      <w:r w:rsidRPr="0056436A">
        <w:rPr>
          <w:rFonts w:ascii="Times New Roman" w:hAnsi="Times New Roman" w:cs="Times New Roman"/>
          <w:i/>
          <w:iCs/>
          <w:sz w:val="24"/>
          <w:lang w:val="en-GB"/>
        </w:rPr>
        <w:t xml:space="preserve">Add </w:t>
      </w:r>
      <w:del w:id="4" w:author="Oh, Sejin" w:date="2024-12-02T18:44:00Z" w16du:dateUtc="2024-12-03T02:44:00Z">
        <w:r w:rsidRPr="0056436A" w:rsidDel="004F1DB3">
          <w:rPr>
            <w:rFonts w:ascii="Times New Roman" w:hAnsi="Times New Roman" w:cs="Times New Roman"/>
            <w:i/>
            <w:iCs/>
            <w:sz w:val="24"/>
            <w:lang w:val="en-GB"/>
          </w:rPr>
          <w:delText>section</w:delText>
        </w:r>
      </w:del>
      <w:ins w:id="5" w:author="Oh, Sejin" w:date="2024-12-02T18:44:00Z" w16du:dateUtc="2024-12-03T02:44:00Z">
        <w:r w:rsidR="004F1DB3">
          <w:rPr>
            <w:rFonts w:ascii="Times New Roman" w:hAnsi="Times New Roman" w:cs="Times New Roman"/>
            <w:i/>
            <w:iCs/>
            <w:sz w:val="24"/>
            <w:lang w:val="en-GB"/>
          </w:rPr>
          <w:t>following clauses after clause 9.2</w:t>
        </w:r>
      </w:ins>
    </w:p>
    <w:p w14:paraId="700A7CD2" w14:textId="77777777" w:rsidR="0056436A" w:rsidRDefault="0056436A" w:rsidP="0018563E">
      <w:pPr>
        <w:rPr>
          <w:rFonts w:ascii="Times New Roman" w:hAnsi="Times New Roman" w:cs="Times New Roman"/>
          <w:sz w:val="24"/>
          <w:lang w:val="en-GB"/>
        </w:rPr>
      </w:pPr>
    </w:p>
    <w:p w14:paraId="5E2D9C6A" w14:textId="6479EDB9"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del w:id="6" w:author="Oh, Sejin" w:date="2024-12-02T18:49:00Z" w16du:dateUtc="2024-12-03T02:49:00Z">
        <w:r w:rsidDel="004F1DB3">
          <w:rPr>
            <w:rFonts w:asciiTheme="majorHAnsi" w:eastAsia="MS Mincho" w:hAnsiTheme="majorHAnsi" w:cs="Times New Roman"/>
            <w:b/>
            <w:lang w:val="en-GB" w:eastAsia="ja-JP"/>
          </w:rPr>
          <w:delText>.x</w:delText>
        </w:r>
      </w:del>
      <w:r>
        <w:rPr>
          <w:rFonts w:asciiTheme="majorHAnsi" w:eastAsia="MS Mincho" w:hAnsiTheme="majorHAnsi" w:cs="Times New Roman"/>
          <w:b/>
          <w:lang w:val="en-GB" w:eastAsia="ja-JP"/>
        </w:rPr>
        <w:t xml:space="preserve"> </w:t>
      </w:r>
      <w:del w:id="7" w:author="Oh, Sejin" w:date="2024-12-02T19:00:00Z" w16du:dateUtc="2024-12-03T03:00:00Z">
        <w:r w:rsidDel="00B81AEE">
          <w:rPr>
            <w:rFonts w:asciiTheme="majorHAnsi" w:eastAsia="MS Mincho" w:hAnsiTheme="majorHAnsi" w:cs="Times New Roman"/>
            <w:b/>
            <w:lang w:val="en-GB" w:eastAsia="ja-JP"/>
          </w:rPr>
          <w:delText>Signalling of</w:delText>
        </w:r>
      </w:del>
      <w:ins w:id="8" w:author="Oh, Sejin" w:date="2024-12-02T19:00:00Z" w16du:dateUtc="2024-12-03T03:00:00Z">
        <w:r w:rsidR="00B81AEE">
          <w:rPr>
            <w:rFonts w:asciiTheme="majorHAnsi" w:eastAsia="MS Mincho" w:hAnsiTheme="majorHAnsi" w:cs="Times New Roman"/>
            <w:b/>
            <w:lang w:val="en-GB" w:eastAsia="ja-JP"/>
          </w:rPr>
          <w:t>G-PCC</w:t>
        </w:r>
      </w:ins>
      <w:r>
        <w:rPr>
          <w:rFonts w:asciiTheme="majorHAnsi" w:eastAsia="MS Mincho" w:hAnsiTheme="majorHAnsi" w:cs="Times New Roman"/>
          <w:b/>
          <w:lang w:val="en-GB" w:eastAsia="ja-JP"/>
        </w:rPr>
        <w:t xml:space="preserve"> </w:t>
      </w:r>
      <w:del w:id="9" w:author="Oh, Sejin" w:date="2024-12-02T19:00:00Z" w16du:dateUtc="2024-12-03T03:00:00Z">
        <w:r w:rsidDel="00B81AEE">
          <w:rPr>
            <w:rFonts w:asciiTheme="majorHAnsi" w:eastAsia="MS Mincho" w:hAnsiTheme="majorHAnsi" w:cs="Times New Roman"/>
            <w:b/>
            <w:lang w:val="en-GB" w:eastAsia="ja-JP"/>
          </w:rPr>
          <w:delText xml:space="preserve">confidence </w:delText>
        </w:r>
      </w:del>
      <w:ins w:id="10" w:author="Emmanuel Thomas" w:date="2024-12-04T10:26:00Z" w16du:dateUtc="2024-12-04T09:26:00Z">
        <w:r w:rsidR="00E86000">
          <w:rPr>
            <w:rFonts w:asciiTheme="majorHAnsi" w:eastAsia="MS Mincho" w:hAnsiTheme="majorHAnsi" w:cs="Times New Roman"/>
            <w:b/>
            <w:lang w:val="en-GB" w:eastAsia="ja-JP"/>
          </w:rPr>
          <w:t>c</w:t>
        </w:r>
      </w:ins>
      <w:ins w:id="11" w:author="Oh, Sejin" w:date="2024-12-02T19:00:00Z" w16du:dateUtc="2024-12-03T03:00:00Z">
        <w:del w:id="12" w:author="Emmanuel Thomas" w:date="2024-12-04T10:26:00Z" w16du:dateUtc="2024-12-04T09:26:00Z">
          <w:r w:rsidR="00B81AEE" w:rsidDel="00E86000">
            <w:rPr>
              <w:rFonts w:asciiTheme="majorHAnsi" w:eastAsia="MS Mincho" w:hAnsiTheme="majorHAnsi" w:cs="Times New Roman"/>
              <w:b/>
              <w:lang w:val="en-GB" w:eastAsia="ja-JP"/>
            </w:rPr>
            <w:delText>C</w:delText>
          </w:r>
        </w:del>
        <w:r w:rsidR="00B81AEE">
          <w:rPr>
            <w:rFonts w:asciiTheme="majorHAnsi" w:eastAsia="MS Mincho" w:hAnsiTheme="majorHAnsi" w:cs="Times New Roman"/>
            <w:b/>
            <w:lang w:val="en-GB" w:eastAsia="ja-JP"/>
          </w:rPr>
          <w:t xml:space="preserve">onfidence </w:t>
        </w:r>
      </w:ins>
      <w:del w:id="13" w:author="Oh, Sejin" w:date="2024-12-02T19:00:00Z" w16du:dateUtc="2024-12-03T03:00:00Z">
        <w:r w:rsidDel="00B81AEE">
          <w:rPr>
            <w:rFonts w:asciiTheme="majorHAnsi" w:eastAsia="MS Mincho" w:hAnsiTheme="majorHAnsi" w:cs="Times New Roman"/>
            <w:b/>
            <w:lang w:val="en-GB" w:eastAsia="ja-JP"/>
          </w:rPr>
          <w:delText xml:space="preserve">score </w:delText>
        </w:r>
      </w:del>
      <w:ins w:id="14" w:author="Emmanuel Thomas" w:date="2024-12-04T10:26:00Z" w16du:dateUtc="2024-12-04T09:26:00Z">
        <w:r w:rsidR="00E86000">
          <w:rPr>
            <w:rFonts w:asciiTheme="majorHAnsi" w:eastAsia="MS Mincho" w:hAnsiTheme="majorHAnsi" w:cs="Times New Roman"/>
            <w:b/>
            <w:lang w:val="en-GB" w:eastAsia="ja-JP"/>
          </w:rPr>
          <w:t>s</w:t>
        </w:r>
      </w:ins>
      <w:ins w:id="15" w:author="Oh, Sejin" w:date="2024-12-02T19:00:00Z" w16du:dateUtc="2024-12-03T03:00:00Z">
        <w:del w:id="16" w:author="Emmanuel Thomas" w:date="2024-12-04T10:26:00Z" w16du:dateUtc="2024-12-04T09:26:00Z">
          <w:r w:rsidR="00B81AEE" w:rsidDel="00E86000">
            <w:rPr>
              <w:rFonts w:asciiTheme="majorHAnsi" w:eastAsia="MS Mincho" w:hAnsiTheme="majorHAnsi" w:cs="Times New Roman"/>
              <w:b/>
              <w:lang w:val="en-GB" w:eastAsia="ja-JP"/>
            </w:rPr>
            <w:delText>S</w:delText>
          </w:r>
        </w:del>
        <w:r w:rsidR="00B81AEE">
          <w:rPr>
            <w:rFonts w:asciiTheme="majorHAnsi" w:eastAsia="MS Mincho" w:hAnsiTheme="majorHAnsi" w:cs="Times New Roman"/>
            <w:b/>
            <w:lang w:val="en-GB" w:eastAsia="ja-JP"/>
          </w:rPr>
          <w:t>core</w:t>
        </w:r>
      </w:ins>
      <w:del w:id="17" w:author="Oh, Sejin" w:date="2024-12-04T09:51:00Z" w16du:dateUtc="2024-12-04T17:51:00Z">
        <w:r w:rsidDel="00FD6F17">
          <w:rPr>
            <w:rFonts w:asciiTheme="majorHAnsi" w:eastAsia="MS Mincho" w:hAnsiTheme="majorHAnsi" w:cs="Times New Roman"/>
            <w:b/>
            <w:lang w:val="en-GB" w:eastAsia="ja-JP"/>
          </w:rPr>
          <w:delText>region</w:delText>
        </w:r>
      </w:del>
      <w:del w:id="18" w:author="Oh, Sejin" w:date="2024-12-02T19:00:00Z" w16du:dateUtc="2024-12-03T03:00:00Z">
        <w:r w:rsidDel="00B81AEE">
          <w:rPr>
            <w:rFonts w:asciiTheme="majorHAnsi" w:eastAsia="MS Mincho" w:hAnsiTheme="majorHAnsi" w:cs="Times New Roman"/>
            <w:b/>
            <w:lang w:val="en-GB" w:eastAsia="ja-JP"/>
          </w:rPr>
          <w:delText xml:space="preserve"> in  ISOBMFF</w:delText>
        </w:r>
      </w:del>
    </w:p>
    <w:p w14:paraId="16D66ABF" w14:textId="51D1D0FA" w:rsidR="0056436A" w:rsidRDefault="0056436A" w:rsidP="0056436A">
      <w:pPr>
        <w:keepNext/>
        <w:tabs>
          <w:tab w:val="left" w:pos="1021"/>
          <w:tab w:val="left" w:pos="1140"/>
          <w:tab w:val="left" w:pos="1360"/>
        </w:tabs>
        <w:suppressAutoHyphens/>
        <w:spacing w:before="60" w:after="240" w:line="240" w:lineRule="atLeast"/>
        <w:outlineLvl w:val="3"/>
        <w:rPr>
          <w:ins w:id="19" w:author="Oh, Sejin" w:date="2024-12-02T18:47:00Z" w16du:dateUtc="2024-12-03T02:47:00Z"/>
          <w:rFonts w:asciiTheme="majorHAnsi" w:eastAsia="MS Mincho" w:hAnsiTheme="majorHAnsi" w:cs="Times New Roman"/>
          <w:b/>
          <w:lang w:val="en-GB" w:eastAsia="ja-JP"/>
        </w:rPr>
      </w:pPr>
      <w:r>
        <w:rPr>
          <w:rFonts w:asciiTheme="majorHAnsi" w:eastAsia="MS Mincho" w:hAnsiTheme="majorHAnsi" w:cs="Times New Roman"/>
          <w:b/>
          <w:lang w:val="en-GB" w:eastAsia="ja-JP"/>
        </w:rPr>
        <w:t>9.x</w:t>
      </w:r>
      <w:del w:id="20" w:author="Oh, Sejin" w:date="2024-12-02T18:49:00Z" w16du:dateUtc="2024-12-03T02:49:00Z">
        <w:r w:rsidDel="004F1DB3">
          <w:rPr>
            <w:rFonts w:asciiTheme="majorHAnsi" w:eastAsia="MS Mincho" w:hAnsiTheme="majorHAnsi" w:cs="Times New Roman"/>
            <w:b/>
            <w:lang w:val="en-GB" w:eastAsia="ja-JP"/>
          </w:rPr>
          <w:delText>.x</w:delText>
        </w:r>
      </w:del>
      <w:r>
        <w:rPr>
          <w:rFonts w:asciiTheme="majorHAnsi" w:eastAsia="MS Mincho" w:hAnsiTheme="majorHAnsi" w:cs="Times New Roman"/>
          <w:b/>
          <w:lang w:val="en-GB" w:eastAsia="ja-JP"/>
        </w:rPr>
        <w:t>.1 General</w:t>
      </w:r>
    </w:p>
    <w:p w14:paraId="7327BAD5" w14:textId="66C7B53D" w:rsidR="00DE1B7C" w:rsidRDefault="001A6740">
      <w:pPr>
        <w:jc w:val="both"/>
        <w:rPr>
          <w:ins w:id="21" w:author="Emmanuel Thomas" w:date="2024-12-04T10:12:00Z" w16du:dateUtc="2024-12-04T09:12:00Z"/>
          <w:rFonts w:asciiTheme="majorHAnsi" w:eastAsia="Malgun Gothic" w:hAnsiTheme="majorHAnsi" w:cs="Times New Roman"/>
          <w:lang w:eastAsia="ko-KR"/>
        </w:rPr>
        <w:pPrChange w:id="22" w:author="Oh, Sejin" w:date="2024-12-04T09:51:00Z" w16du:dateUtc="2024-12-04T17:51:00Z">
          <w:pPr/>
        </w:pPrChange>
      </w:pPr>
      <w:ins w:id="23" w:author="Emmanuel Thomas" w:date="2024-12-04T10:14:00Z" w16du:dateUtc="2024-12-04T09:14:00Z">
        <w:r>
          <w:rPr>
            <w:rFonts w:asciiTheme="majorHAnsi" w:eastAsia="Malgun Gothic" w:hAnsiTheme="majorHAnsi" w:cs="Times New Roman"/>
            <w:lang w:eastAsia="ko-KR"/>
          </w:rPr>
          <w:t xml:space="preserve">When a </w:t>
        </w:r>
      </w:ins>
      <w:ins w:id="24" w:author="Emmanuel Thomas" w:date="2024-12-04T10:13:00Z" w16du:dateUtc="2024-12-04T09:13:00Z">
        <w:r w:rsidR="00A26B04">
          <w:rPr>
            <w:rFonts w:asciiTheme="majorHAnsi" w:eastAsia="Malgun Gothic" w:hAnsiTheme="majorHAnsi" w:cs="Times New Roman"/>
            <w:lang w:eastAsia="ko-KR"/>
          </w:rPr>
          <w:t>point cloud scene</w:t>
        </w:r>
      </w:ins>
      <w:ins w:id="25" w:author="Emmanuel Thomas" w:date="2024-12-04T10:14:00Z" w16du:dateUtc="2024-12-04T09:14:00Z">
        <w:r>
          <w:rPr>
            <w:rFonts w:asciiTheme="majorHAnsi" w:eastAsia="Malgun Gothic" w:hAnsiTheme="majorHAnsi" w:cs="Times New Roman"/>
            <w:lang w:eastAsia="ko-KR"/>
          </w:rPr>
          <w:t xml:space="preserve"> is acquired and transmitted</w:t>
        </w:r>
      </w:ins>
      <w:ins w:id="26" w:author="Emmanuel Thomas" w:date="2024-12-04T10:15:00Z" w16du:dateUtc="2024-12-04T09:15:00Z">
        <w:r>
          <w:rPr>
            <w:rFonts w:asciiTheme="majorHAnsi" w:eastAsia="Malgun Gothic" w:hAnsiTheme="majorHAnsi" w:cs="Times New Roman"/>
            <w:lang w:eastAsia="ko-KR"/>
          </w:rPr>
          <w:t xml:space="preserve"> in real-world conditions</w:t>
        </w:r>
      </w:ins>
      <w:ins w:id="27" w:author="Emmanuel Thomas" w:date="2024-12-04T10:12:00Z" w16du:dateUtc="2024-12-04T09:12:00Z">
        <w:r w:rsidR="00DE1B7C" w:rsidRPr="00DE1B7C">
          <w:rPr>
            <w:rFonts w:asciiTheme="majorHAnsi" w:eastAsia="Malgun Gothic" w:hAnsiTheme="majorHAnsi" w:cs="Times New Roman"/>
            <w:lang w:eastAsia="ko-KR"/>
          </w:rPr>
          <w:t xml:space="preserve">, </w:t>
        </w:r>
      </w:ins>
      <w:ins w:id="28" w:author="Emmanuel Thomas" w:date="2024-12-04T10:14:00Z" w16du:dateUtc="2024-12-04T09:14:00Z">
        <w:r w:rsidR="001C5F2A">
          <w:rPr>
            <w:rFonts w:asciiTheme="majorHAnsi" w:eastAsia="Malgun Gothic" w:hAnsiTheme="majorHAnsi" w:cs="Times New Roman"/>
            <w:lang w:eastAsia="ko-KR"/>
          </w:rPr>
          <w:t>scanning or transmission failure</w:t>
        </w:r>
      </w:ins>
      <w:ins w:id="29" w:author="Emmanuel Thomas" w:date="2024-12-04T10:15:00Z" w16du:dateUtc="2024-12-04T09:15:00Z">
        <w:r w:rsidR="00495E13">
          <w:rPr>
            <w:rFonts w:asciiTheme="majorHAnsi" w:eastAsia="Malgun Gothic" w:hAnsiTheme="majorHAnsi" w:cs="Times New Roman"/>
            <w:lang w:eastAsia="ko-KR"/>
          </w:rPr>
          <w:t xml:space="preserve"> can occur</w:t>
        </w:r>
      </w:ins>
      <w:ins w:id="30" w:author="Emmanuel Thomas" w:date="2024-12-04T10:18:00Z" w16du:dateUtc="2024-12-04T09:18:00Z">
        <w:r w:rsidR="00D91CC1">
          <w:rPr>
            <w:rFonts w:asciiTheme="majorHAnsi" w:eastAsia="Malgun Gothic" w:hAnsiTheme="majorHAnsi" w:cs="Times New Roman"/>
            <w:lang w:eastAsia="ko-KR"/>
          </w:rPr>
          <w:t xml:space="preserve"> which </w:t>
        </w:r>
      </w:ins>
      <w:ins w:id="31" w:author="Emmanuel Thomas" w:date="2024-12-04T10:19:00Z" w16du:dateUtc="2024-12-04T09:19:00Z">
        <w:r w:rsidR="00D91CC1">
          <w:rPr>
            <w:rFonts w:asciiTheme="majorHAnsi" w:eastAsia="Malgun Gothic" w:hAnsiTheme="majorHAnsi" w:cs="Times New Roman"/>
            <w:lang w:eastAsia="ko-KR"/>
          </w:rPr>
          <w:t>degrade</w:t>
        </w:r>
      </w:ins>
      <w:ins w:id="32" w:author="Emmanuel Thomas" w:date="2024-12-04T10:18:00Z" w16du:dateUtc="2024-12-04T09:18:00Z">
        <w:r w:rsidR="00D91CC1">
          <w:rPr>
            <w:rFonts w:asciiTheme="majorHAnsi" w:eastAsia="Malgun Gothic" w:hAnsiTheme="majorHAnsi" w:cs="Times New Roman"/>
            <w:lang w:eastAsia="ko-KR"/>
          </w:rPr>
          <w:t xml:space="preserve"> the acquired da</w:t>
        </w:r>
      </w:ins>
      <w:ins w:id="33" w:author="Emmanuel Thomas" w:date="2024-12-04T10:19:00Z" w16du:dateUtc="2024-12-04T09:19:00Z">
        <w:r w:rsidR="00D91CC1">
          <w:rPr>
            <w:rFonts w:asciiTheme="majorHAnsi" w:eastAsia="Malgun Gothic" w:hAnsiTheme="majorHAnsi" w:cs="Times New Roman"/>
            <w:lang w:eastAsia="ko-KR"/>
          </w:rPr>
          <w:t>ta, e.g. inaccuracy of points’ position, missing points</w:t>
        </w:r>
      </w:ins>
      <w:ins w:id="34" w:author="Oh, Sejin" w:date="2024-12-04T09:51:00Z" w16du:dateUtc="2024-12-04T17:51:00Z">
        <w:r w:rsidR="00FD6F17">
          <w:rPr>
            <w:rFonts w:asciiTheme="majorHAnsi" w:eastAsia="Malgun Gothic" w:hAnsiTheme="majorHAnsi" w:cs="Times New Roman"/>
            <w:lang w:eastAsia="ko-KR"/>
          </w:rPr>
          <w:t xml:space="preserve">. </w:t>
        </w:r>
      </w:ins>
      <w:ins w:id="35" w:author="Emmanuel Thomas" w:date="2024-12-04T10:19:00Z" w16du:dateUtc="2024-12-04T09:19:00Z">
        <w:del w:id="36" w:author="Oh, Sejin" w:date="2024-12-04T09:51:00Z" w16du:dateUtc="2024-12-04T17:51:00Z">
          <w:r w:rsidR="00D91CC1" w:rsidDel="00FD6F17">
            <w:rPr>
              <w:rFonts w:asciiTheme="majorHAnsi" w:eastAsia="Malgun Gothic" w:hAnsiTheme="majorHAnsi" w:cs="Times New Roman"/>
              <w:lang w:eastAsia="ko-KR"/>
            </w:rPr>
            <w:delText xml:space="preserve">, etc… </w:delText>
          </w:r>
        </w:del>
        <w:r w:rsidR="00D91CC1">
          <w:rPr>
            <w:rFonts w:asciiTheme="majorHAnsi" w:eastAsia="Malgun Gothic" w:hAnsiTheme="majorHAnsi" w:cs="Times New Roman"/>
            <w:lang w:eastAsia="ko-KR"/>
          </w:rPr>
          <w:t>In this case,</w:t>
        </w:r>
      </w:ins>
      <w:ins w:id="37" w:author="Emmanuel Thomas" w:date="2024-12-04T10:15:00Z" w16du:dateUtc="2024-12-04T09:15:00Z">
        <w:r w:rsidR="00495E13">
          <w:rPr>
            <w:rFonts w:asciiTheme="majorHAnsi" w:eastAsia="Malgun Gothic" w:hAnsiTheme="majorHAnsi" w:cs="Times New Roman"/>
            <w:lang w:eastAsia="ko-KR"/>
          </w:rPr>
          <w:t xml:space="preserve"> </w:t>
        </w:r>
      </w:ins>
      <w:ins w:id="38" w:author="Emmanuel Thomas" w:date="2024-12-04T10:16:00Z" w16du:dateUtc="2024-12-04T09:16:00Z">
        <w:r w:rsidR="006F7A5B">
          <w:rPr>
            <w:rFonts w:asciiTheme="majorHAnsi" w:eastAsia="Malgun Gothic" w:hAnsiTheme="majorHAnsi" w:cs="Times New Roman"/>
            <w:lang w:eastAsia="ko-KR"/>
          </w:rPr>
          <w:t xml:space="preserve">the </w:t>
        </w:r>
      </w:ins>
      <w:ins w:id="39" w:author="Emmanuel Thomas" w:date="2024-12-04T10:17:00Z" w16du:dateUtc="2024-12-04T09:17:00Z">
        <w:r w:rsidR="006F7A5B">
          <w:rPr>
            <w:rFonts w:asciiTheme="majorHAnsi" w:eastAsia="Malgun Gothic" w:hAnsiTheme="majorHAnsi" w:cs="Times New Roman"/>
            <w:lang w:eastAsia="ko-KR"/>
          </w:rPr>
          <w:t xml:space="preserve">acquiring system can </w:t>
        </w:r>
      </w:ins>
      <w:ins w:id="40" w:author="Emmanuel Thomas" w:date="2024-12-04T10:21:00Z" w16du:dateUtc="2024-12-04T09:21:00Z">
        <w:r w:rsidR="00D36F1D">
          <w:rPr>
            <w:rFonts w:asciiTheme="majorHAnsi" w:eastAsia="Malgun Gothic" w:hAnsiTheme="majorHAnsi" w:cs="Times New Roman"/>
            <w:lang w:eastAsia="ko-KR"/>
          </w:rPr>
          <w:t>provide confidence score associated wit</w:t>
        </w:r>
      </w:ins>
      <w:ins w:id="41" w:author="Emmanuel Thomas" w:date="2024-12-04T10:22:00Z" w16du:dateUtc="2024-12-04T09:22:00Z">
        <w:r w:rsidR="00D36F1D">
          <w:rPr>
            <w:rFonts w:asciiTheme="majorHAnsi" w:eastAsia="Malgun Gothic" w:hAnsiTheme="majorHAnsi" w:cs="Times New Roman"/>
            <w:lang w:eastAsia="ko-KR"/>
          </w:rPr>
          <w:t>h</w:t>
        </w:r>
      </w:ins>
      <w:ins w:id="42" w:author="Emmanuel Thomas" w:date="2024-12-04T10:17:00Z" w16du:dateUtc="2024-12-04T09:17:00Z">
        <w:r w:rsidR="006F7A5B">
          <w:rPr>
            <w:rFonts w:asciiTheme="majorHAnsi" w:eastAsia="Malgun Gothic" w:hAnsiTheme="majorHAnsi" w:cs="Times New Roman"/>
            <w:lang w:eastAsia="ko-KR"/>
          </w:rPr>
          <w:t xml:space="preserve"> </w:t>
        </w:r>
        <w:r w:rsidR="00084D96">
          <w:rPr>
            <w:rFonts w:asciiTheme="majorHAnsi" w:eastAsia="Malgun Gothic" w:hAnsiTheme="majorHAnsi" w:cs="Times New Roman"/>
            <w:lang w:eastAsia="ko-KR"/>
          </w:rPr>
          <w:t xml:space="preserve">different regions of the </w:t>
        </w:r>
      </w:ins>
      <w:ins w:id="43" w:author="Emmanuel Thomas" w:date="2024-12-04T10:16:00Z" w16du:dateUtc="2024-12-04T09:16:00Z">
        <w:r w:rsidR="006F7A5B">
          <w:rPr>
            <w:rFonts w:asciiTheme="majorHAnsi" w:eastAsia="Malgun Gothic" w:hAnsiTheme="majorHAnsi" w:cs="Times New Roman"/>
            <w:lang w:eastAsia="ko-KR"/>
          </w:rPr>
          <w:t xml:space="preserve">point cloud </w:t>
        </w:r>
      </w:ins>
      <w:ins w:id="44" w:author="Emmanuel Thomas" w:date="2024-12-04T10:17:00Z" w16du:dateUtc="2024-12-04T09:17:00Z">
        <w:r w:rsidR="00084D96">
          <w:rPr>
            <w:rFonts w:asciiTheme="majorHAnsi" w:eastAsia="Malgun Gothic" w:hAnsiTheme="majorHAnsi" w:cs="Times New Roman"/>
            <w:lang w:eastAsia="ko-KR"/>
          </w:rPr>
          <w:t>data</w:t>
        </w:r>
      </w:ins>
      <w:ins w:id="45" w:author="Emmanuel Thomas" w:date="2024-12-04T10:20:00Z" w16du:dateUtc="2024-12-04T09:20:00Z">
        <w:r w:rsidR="00E11299">
          <w:rPr>
            <w:rFonts w:asciiTheme="majorHAnsi" w:eastAsia="Malgun Gothic" w:hAnsiTheme="majorHAnsi" w:cs="Times New Roman"/>
            <w:lang w:eastAsia="ko-KR"/>
          </w:rPr>
          <w:t>.</w:t>
        </w:r>
      </w:ins>
      <w:ins w:id="46" w:author="Emmanuel Thomas" w:date="2024-12-04T10:22:00Z" w16du:dateUtc="2024-12-04T09:22:00Z">
        <w:r w:rsidR="00F90BDB">
          <w:rPr>
            <w:rFonts w:asciiTheme="majorHAnsi" w:eastAsia="Malgun Gothic" w:hAnsiTheme="majorHAnsi" w:cs="Times New Roman"/>
            <w:lang w:eastAsia="ko-KR"/>
          </w:rPr>
          <w:t xml:space="preserve"> Upon reception of this information, the application can process </w:t>
        </w:r>
        <w:r w:rsidR="009C6A41">
          <w:rPr>
            <w:rFonts w:asciiTheme="majorHAnsi" w:eastAsia="Malgun Gothic" w:hAnsiTheme="majorHAnsi" w:cs="Times New Roman"/>
            <w:lang w:eastAsia="ko-KR"/>
          </w:rPr>
          <w:t xml:space="preserve">the point cloud </w:t>
        </w:r>
      </w:ins>
      <w:ins w:id="47" w:author="Emmanuel Thomas" w:date="2024-12-04T10:23:00Z" w16du:dateUtc="2024-12-04T09:23:00Z">
        <w:r w:rsidR="009C6A41">
          <w:rPr>
            <w:rFonts w:asciiTheme="majorHAnsi" w:eastAsia="Malgun Gothic" w:hAnsiTheme="majorHAnsi" w:cs="Times New Roman"/>
            <w:lang w:eastAsia="ko-KR"/>
          </w:rPr>
          <w:t>data differently whether the confidence score is high or low.</w:t>
        </w:r>
      </w:ins>
      <w:ins w:id="48" w:author="Emmanuel Thomas" w:date="2024-12-04T10:22:00Z" w16du:dateUtc="2024-12-04T09:22:00Z">
        <w:r w:rsidR="00F90BDB">
          <w:rPr>
            <w:rFonts w:asciiTheme="majorHAnsi" w:eastAsia="Malgun Gothic" w:hAnsiTheme="majorHAnsi" w:cs="Times New Roman"/>
            <w:lang w:eastAsia="ko-KR"/>
          </w:rPr>
          <w:t xml:space="preserve"> </w:t>
        </w:r>
      </w:ins>
    </w:p>
    <w:p w14:paraId="7E18672E" w14:textId="77777777" w:rsidR="00C44A1F" w:rsidRDefault="00C44A1F">
      <w:pPr>
        <w:rPr>
          <w:ins w:id="49" w:author="Emmanuel Thomas" w:date="2024-12-04T10:12:00Z" w16du:dateUtc="2024-12-04T09:12:00Z"/>
          <w:rFonts w:asciiTheme="majorHAnsi" w:eastAsia="Malgun Gothic" w:hAnsiTheme="majorHAnsi" w:cs="Times New Roman"/>
          <w:lang w:eastAsia="ko-KR"/>
        </w:rPr>
      </w:pPr>
    </w:p>
    <w:p w14:paraId="5C5B5AFC" w14:textId="77F0DA38" w:rsidR="00DE1B7C" w:rsidRPr="004F1DB3" w:rsidRDefault="004F1DB3">
      <w:pPr>
        <w:spacing w:after="240"/>
        <w:jc w:val="both"/>
        <w:rPr>
          <w:rFonts w:asciiTheme="majorHAnsi" w:eastAsia="Malgun Gothic" w:hAnsiTheme="majorHAnsi" w:cs="Times New Roman"/>
          <w:lang w:eastAsia="ko-KR"/>
          <w:rPrChange w:id="50" w:author="Oh, Sejin" w:date="2024-12-02T18:48:00Z" w16du:dateUtc="2024-12-03T02:48:00Z">
            <w:rPr>
              <w:rFonts w:asciiTheme="majorHAnsi" w:eastAsia="MS Mincho" w:hAnsiTheme="majorHAnsi" w:cs="Times New Roman"/>
              <w:b/>
              <w:lang w:val="en-GB" w:eastAsia="ja-JP"/>
            </w:rPr>
          </w:rPrChange>
        </w:rPr>
        <w:pPrChange w:id="51" w:author="Oh, Sejin" w:date="2024-12-04T09:52:00Z" w16du:dateUtc="2024-12-04T17:52:00Z">
          <w:pPr>
            <w:keepNext/>
            <w:tabs>
              <w:tab w:val="left" w:pos="1021"/>
              <w:tab w:val="left" w:pos="1140"/>
              <w:tab w:val="left" w:pos="1360"/>
            </w:tabs>
            <w:suppressAutoHyphens/>
            <w:spacing w:before="60" w:after="240" w:line="240" w:lineRule="atLeast"/>
            <w:outlineLvl w:val="3"/>
          </w:pPr>
        </w:pPrChange>
      </w:pPr>
      <w:ins w:id="52" w:author="Oh, Sejin" w:date="2024-12-02T18:48:00Z" w16du:dateUtc="2024-12-03T02:48:00Z">
        <w:r w:rsidRPr="004F1DB3">
          <w:rPr>
            <w:rFonts w:asciiTheme="majorHAnsi" w:eastAsia="Malgun Gothic" w:hAnsiTheme="majorHAnsi" w:cs="Times New Roman"/>
            <w:lang w:eastAsia="ko-KR"/>
            <w:rPrChange w:id="53" w:author="Oh, Sejin" w:date="2024-12-02T18:48:00Z" w16du:dateUtc="2024-12-03T02:48:00Z">
              <w:rPr/>
            </w:rPrChange>
          </w:rPr>
          <w:t>This subclause specifies</w:t>
        </w:r>
        <w:r>
          <w:rPr>
            <w:rFonts w:asciiTheme="majorHAnsi" w:eastAsia="Malgun Gothic" w:hAnsiTheme="majorHAnsi" w:cs="Times New Roman"/>
            <w:lang w:eastAsia="ko-KR"/>
          </w:rPr>
          <w:t xml:space="preserve"> </w:t>
        </w:r>
      </w:ins>
      <w:ins w:id="54" w:author="Oh, Sejin" w:date="2024-12-02T19:00:00Z" w16du:dateUtc="2024-12-03T03:00:00Z">
        <w:r w:rsidR="00B81AEE">
          <w:rPr>
            <w:rFonts w:asciiTheme="majorHAnsi" w:eastAsia="Malgun Gothic" w:hAnsiTheme="majorHAnsi" w:cs="Times New Roman"/>
            <w:lang w:eastAsia="ko-KR"/>
          </w:rPr>
          <w:t xml:space="preserve">signaling of confidence score </w:t>
        </w:r>
      </w:ins>
      <w:ins w:id="55" w:author="Oh, Sejin" w:date="2024-12-02T19:01:00Z" w16du:dateUtc="2024-12-03T03:01:00Z">
        <w:r w:rsidR="00B81AEE">
          <w:rPr>
            <w:rFonts w:asciiTheme="majorHAnsi" w:eastAsia="Malgun Gothic" w:hAnsiTheme="majorHAnsi" w:cs="Times New Roman"/>
            <w:lang w:eastAsia="ko-KR"/>
          </w:rPr>
          <w:t xml:space="preserve">information of points in a particular region in ISOBMFF. </w:t>
        </w:r>
      </w:ins>
    </w:p>
    <w:p w14:paraId="3AC9EBDE" w14:textId="537AF29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del w:id="56" w:author="Oh, Sejin" w:date="2024-12-02T18:49:00Z" w16du:dateUtc="2024-12-03T02:49:00Z">
        <w:r w:rsidDel="004F1DB3">
          <w:rPr>
            <w:rFonts w:asciiTheme="majorHAnsi" w:eastAsia="MS Mincho" w:hAnsiTheme="majorHAnsi" w:cs="Times New Roman"/>
            <w:b/>
            <w:lang w:val="en-GB" w:eastAsia="ja-JP"/>
          </w:rPr>
          <w:delText>.x</w:delText>
        </w:r>
      </w:del>
      <w:r>
        <w:rPr>
          <w:rFonts w:asciiTheme="majorHAnsi" w:eastAsia="MS Mincho" w:hAnsiTheme="majorHAnsi" w:cs="Times New Roman"/>
          <w:b/>
          <w:lang w:val="en-GB" w:eastAsia="ja-JP"/>
        </w:rPr>
        <w:t xml:space="preserve">.2  G-PCC </w:t>
      </w:r>
      <w:ins w:id="57" w:author="Emmanuel Thomas" w:date="2024-12-04T10:26:00Z" w16du:dateUtc="2024-12-04T09:26:00Z">
        <w:r w:rsidR="00E86000">
          <w:rPr>
            <w:rFonts w:asciiTheme="majorHAnsi" w:eastAsia="MS Mincho" w:hAnsiTheme="majorHAnsi" w:cs="Times New Roman"/>
            <w:b/>
            <w:lang w:val="en-GB" w:eastAsia="ja-JP"/>
          </w:rPr>
          <w:t>c</w:t>
        </w:r>
      </w:ins>
      <w:del w:id="58" w:author="Emmanuel Thomas" w:date="2024-12-04T10:26:00Z" w16du:dateUtc="2024-12-04T09:26:00Z">
        <w:r w:rsidDel="00E86000">
          <w:rPr>
            <w:rFonts w:asciiTheme="majorHAnsi" w:eastAsia="MS Mincho" w:hAnsiTheme="majorHAnsi" w:cs="Times New Roman"/>
            <w:b/>
            <w:lang w:val="en-GB" w:eastAsia="ja-JP"/>
          </w:rPr>
          <w:delText>C</w:delText>
        </w:r>
      </w:del>
      <w:r>
        <w:rPr>
          <w:rFonts w:asciiTheme="majorHAnsi" w:eastAsia="MS Mincho" w:hAnsiTheme="majorHAnsi" w:cs="Times New Roman"/>
          <w:b/>
          <w:lang w:val="en-GB" w:eastAsia="ja-JP"/>
        </w:rPr>
        <w:t xml:space="preserve">onfidence </w:t>
      </w:r>
      <w:ins w:id="59" w:author="Emmanuel Thomas" w:date="2024-12-04T10:26:00Z" w16du:dateUtc="2024-12-04T09:26:00Z">
        <w:r w:rsidR="00E86000">
          <w:rPr>
            <w:rFonts w:asciiTheme="majorHAnsi" w:eastAsia="MS Mincho" w:hAnsiTheme="majorHAnsi" w:cs="Times New Roman"/>
            <w:b/>
            <w:lang w:val="en-GB" w:eastAsia="ja-JP"/>
          </w:rPr>
          <w:t>s</w:t>
        </w:r>
      </w:ins>
      <w:del w:id="60" w:author="Emmanuel Thomas" w:date="2024-12-04T10:26:00Z" w16du:dateUtc="2024-12-04T09:26:00Z">
        <w:r w:rsidDel="00E86000">
          <w:rPr>
            <w:rFonts w:asciiTheme="majorHAnsi" w:eastAsia="MS Mincho" w:hAnsiTheme="majorHAnsi" w:cs="Times New Roman"/>
            <w:b/>
            <w:lang w:val="en-GB" w:eastAsia="ja-JP"/>
          </w:rPr>
          <w:delText>S</w:delText>
        </w:r>
      </w:del>
      <w:r>
        <w:rPr>
          <w:rFonts w:asciiTheme="majorHAnsi" w:eastAsia="MS Mincho" w:hAnsiTheme="majorHAnsi" w:cs="Times New Roman"/>
          <w:b/>
          <w:lang w:val="en-GB" w:eastAsia="ja-JP"/>
        </w:rPr>
        <w:t>core</w:t>
      </w:r>
      <w:del w:id="61" w:author="Oh, Sejin" w:date="2024-12-04T09:55:00Z" w16du:dateUtc="2024-12-04T17:55:00Z">
        <w:r w:rsidDel="00FD6F17">
          <w:rPr>
            <w:rFonts w:asciiTheme="majorHAnsi" w:eastAsia="MS Mincho" w:hAnsiTheme="majorHAnsi" w:cs="Times New Roman"/>
            <w:b/>
            <w:lang w:val="en-GB" w:eastAsia="ja-JP"/>
          </w:rPr>
          <w:delText xml:space="preserve"> </w:delText>
        </w:r>
      </w:del>
      <w:del w:id="62" w:author="Emmanuel Thomas" w:date="2024-12-04T10:26:00Z" w16du:dateUtc="2024-12-04T09:26:00Z">
        <w:r w:rsidDel="00E86000">
          <w:rPr>
            <w:rFonts w:asciiTheme="majorHAnsi" w:eastAsia="MS Mincho" w:hAnsiTheme="majorHAnsi" w:cs="Times New Roman"/>
            <w:b/>
            <w:lang w:val="en-GB" w:eastAsia="ja-JP"/>
          </w:rPr>
          <w:delText>R</w:delText>
        </w:r>
      </w:del>
      <w:ins w:id="63" w:author="Emmanuel Thomas" w:date="2024-12-04T10:26:00Z" w16du:dateUtc="2024-12-04T09:26:00Z">
        <w:del w:id="64" w:author="Oh, Sejin" w:date="2024-12-04T09:55:00Z" w16du:dateUtc="2024-12-04T17:55:00Z">
          <w:r w:rsidR="00E86000" w:rsidDel="00FD6F17">
            <w:rPr>
              <w:rFonts w:asciiTheme="majorHAnsi" w:eastAsia="MS Mincho" w:hAnsiTheme="majorHAnsi" w:cs="Times New Roman"/>
              <w:b/>
              <w:lang w:val="en-GB" w:eastAsia="ja-JP"/>
            </w:rPr>
            <w:delText>r</w:delText>
          </w:r>
        </w:del>
      </w:ins>
      <w:del w:id="65" w:author="Oh, Sejin" w:date="2024-12-04T09:54:00Z" w16du:dateUtc="2024-12-04T17:54:00Z">
        <w:r w:rsidDel="00FD6F17">
          <w:rPr>
            <w:rFonts w:asciiTheme="majorHAnsi" w:eastAsia="MS Mincho" w:hAnsiTheme="majorHAnsi" w:cs="Times New Roman"/>
            <w:b/>
            <w:lang w:val="en-GB" w:eastAsia="ja-JP"/>
          </w:rPr>
          <w:delText>egion</w:delText>
        </w:r>
      </w:del>
      <w:r>
        <w:rPr>
          <w:rFonts w:asciiTheme="majorHAnsi" w:eastAsia="MS Mincho" w:hAnsiTheme="majorHAnsi" w:cs="Times New Roman"/>
          <w:b/>
          <w:lang w:val="en-GB" w:eastAsia="ja-JP"/>
        </w:rPr>
        <w:t xml:space="preserve"> structure </w:t>
      </w:r>
    </w:p>
    <w:p w14:paraId="6F6A6C40" w14:textId="3B67BA71" w:rsidR="0056436A" w:rsidRDefault="0056436A">
      <w:pPr>
        <w:spacing w:after="240" w:line="240" w:lineRule="atLeast"/>
        <w:jc w:val="both"/>
        <w:rPr>
          <w:rFonts w:asciiTheme="majorHAnsi" w:eastAsia="Malgun Gothic" w:hAnsiTheme="majorHAnsi" w:cs="Times New Roman"/>
          <w:lang w:eastAsia="ko-KR"/>
        </w:rPr>
        <w:pPrChange w:id="66" w:author="Oh, Sejin" w:date="2024-12-04T09:55:00Z" w16du:dateUtc="2024-12-04T17:55:00Z">
          <w:pPr>
            <w:spacing w:after="240" w:line="240" w:lineRule="atLeast"/>
          </w:pPr>
        </w:pPrChange>
      </w:pPr>
      <w:proofErr w:type="spellStart"/>
      <w:r>
        <w:rPr>
          <w:rFonts w:ascii="Courier New" w:eastAsia="Times New Roman" w:hAnsi="Courier New" w:cs="Courier New"/>
          <w:sz w:val="20"/>
          <w:szCs w:val="20"/>
          <w:lang w:eastAsia="zh-CN"/>
        </w:rPr>
        <w:t>GPCCConfidenceScore</w:t>
      </w:r>
      <w:del w:id="67" w:author="Oh, Sejin" w:date="2024-12-04T09:55:00Z" w16du:dateUtc="2024-12-04T17:55:00Z">
        <w:r w:rsidDel="00FD6F17">
          <w:rPr>
            <w:rFonts w:ascii="Courier New" w:eastAsia="Times New Roman" w:hAnsi="Courier New" w:cs="Courier New"/>
            <w:sz w:val="20"/>
            <w:szCs w:val="20"/>
            <w:lang w:eastAsia="zh-CN"/>
          </w:rPr>
          <w:delText>Region</w:delText>
        </w:r>
      </w:del>
      <w:r>
        <w:rPr>
          <w:rFonts w:ascii="Courier New" w:eastAsia="Times New Roman" w:hAnsi="Courier New" w:cs="Courier New"/>
          <w:sz w:val="20"/>
          <w:szCs w:val="20"/>
          <w:lang w:eastAsia="zh-CN"/>
        </w:rPr>
        <w:t>Struct</w:t>
      </w:r>
      <w:proofErr w:type="spellEnd"/>
      <w:r>
        <w:rPr>
          <w:rFonts w:asciiTheme="majorHAnsi" w:eastAsia="Malgun Gothic" w:hAnsiTheme="majorHAnsi" w:cs="Times New Roman"/>
          <w:lang w:eastAsia="ko-KR"/>
        </w:rPr>
        <w:t xml:space="preserve"> provides the confidence score of points within a given 3D spatial region.</w:t>
      </w:r>
    </w:p>
    <w:p w14:paraId="60C7D3D3" w14:textId="06EDF326"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del w:id="68" w:author="Oh, Sejin" w:date="2024-12-02T18:49:00Z" w16du:dateUtc="2024-12-03T02:49:00Z">
        <w:r w:rsidDel="004F1DB3">
          <w:rPr>
            <w:rFonts w:asciiTheme="majorHAnsi" w:eastAsia="MS Mincho" w:hAnsiTheme="majorHAnsi" w:cs="Times New Roman"/>
            <w:b/>
            <w:lang w:val="en-GB" w:eastAsia="ja-JP"/>
          </w:rPr>
          <w:delText>.x</w:delText>
        </w:r>
      </w:del>
      <w:r>
        <w:rPr>
          <w:rFonts w:asciiTheme="majorHAnsi" w:eastAsia="MS Mincho" w:hAnsiTheme="majorHAnsi" w:cs="Times New Roman"/>
          <w:b/>
          <w:lang w:val="en-GB" w:eastAsia="ja-JP"/>
        </w:rPr>
        <w:t>.2.1 Syntax</w:t>
      </w:r>
    </w:p>
    <w:p w14:paraId="6D163A2A" w14:textId="09B31F2F" w:rsidR="0056436A" w:rsidDel="008648F9" w:rsidRDefault="0056436A" w:rsidP="0056436A">
      <w:pPr>
        <w:spacing w:after="240" w:line="240" w:lineRule="atLeast"/>
        <w:rPr>
          <w:del w:id="69" w:author="Emmanuel Thomas" w:date="2024-12-05T14:00:00Z" w16du:dateUtc="2024-12-05T13:00:00Z"/>
          <w:rFonts w:ascii="Courier New" w:eastAsia="Times New Roman" w:hAnsi="Courier New" w:cs="Courier New"/>
          <w:sz w:val="20"/>
          <w:szCs w:val="20"/>
          <w:lang w:eastAsia="zh-CN"/>
        </w:rPr>
      </w:pPr>
      <w:r>
        <w:rPr>
          <w:rFonts w:asciiTheme="majorHAnsi" w:eastAsia="Malgun Gothic" w:hAnsiTheme="majorHAnsi" w:cs="Times New Roman"/>
          <w:lang w:val="en-GB" w:eastAsia="ko-KR"/>
        </w:rPr>
        <w:t xml:space="preserve"> </w:t>
      </w:r>
      <w:r>
        <w:rPr>
          <w:rFonts w:ascii="Courier New" w:eastAsia="Times New Roman" w:hAnsi="Courier New" w:cs="Courier New"/>
          <w:sz w:val="20"/>
          <w:szCs w:val="20"/>
          <w:lang w:eastAsia="zh-CN"/>
        </w:rPr>
        <w:t xml:space="preserve">aligned(8) class </w:t>
      </w:r>
      <w:proofErr w:type="spellStart"/>
      <w:r>
        <w:rPr>
          <w:rFonts w:ascii="Courier New" w:eastAsia="Times New Roman" w:hAnsi="Courier New" w:cs="Courier New"/>
          <w:sz w:val="20"/>
          <w:szCs w:val="20"/>
          <w:lang w:eastAsia="zh-CN"/>
        </w:rPr>
        <w:t>GPCCConfidenceScore</w:t>
      </w:r>
      <w:del w:id="70" w:author="Oh, Sejin" w:date="2024-12-04T09:55:00Z" w16du:dateUtc="2024-12-04T17:55:00Z">
        <w:r w:rsidDel="00FD6F17">
          <w:rPr>
            <w:rFonts w:ascii="Courier New" w:eastAsia="Times New Roman" w:hAnsi="Courier New" w:cs="Courier New"/>
            <w:sz w:val="20"/>
            <w:szCs w:val="20"/>
            <w:lang w:eastAsia="zh-CN"/>
          </w:rPr>
          <w:delText>Region</w:delText>
        </w:r>
      </w:del>
      <w:r>
        <w:rPr>
          <w:rFonts w:ascii="Courier New" w:eastAsia="Times New Roman" w:hAnsi="Courier New" w:cs="Courier New"/>
          <w:sz w:val="20"/>
          <w:szCs w:val="20"/>
          <w:lang w:eastAsia="zh-CN"/>
        </w:rPr>
        <w:t>Struct</w:t>
      </w:r>
      <w:proofErr w:type="spellEnd"/>
      <w:r>
        <w:rPr>
          <w:rFonts w:ascii="Courier New" w:eastAsia="Times New Roman" w:hAnsi="Courier New" w:cs="Courier New"/>
          <w:sz w:val="20"/>
          <w:szCs w:val="20"/>
          <w:lang w:eastAsia="zh-CN"/>
        </w:rPr>
        <w:t>() {</w:t>
      </w:r>
      <w:ins w:id="71" w:author="Emmanuel Thomas" w:date="2024-12-05T14:00:00Z" w16du:dateUtc="2024-12-05T13:00:00Z">
        <w:r w:rsidR="008648F9">
          <w:rPr>
            <w:rFonts w:ascii="Courier New" w:eastAsia="Times New Roman" w:hAnsi="Courier New" w:cs="Courier New"/>
            <w:sz w:val="20"/>
            <w:szCs w:val="20"/>
            <w:lang w:eastAsia="zh-CN"/>
          </w:rPr>
          <w:br/>
        </w:r>
        <w:r w:rsidR="008648F9">
          <w:rPr>
            <w:rFonts w:ascii="Courier New" w:eastAsia="Times New Roman" w:hAnsi="Courier New" w:cs="Courier New"/>
            <w:sz w:val="20"/>
            <w:szCs w:val="20"/>
            <w:lang w:eastAsia="zh-CN"/>
          </w:rPr>
          <w:tab/>
        </w:r>
      </w:ins>
    </w:p>
    <w:p w14:paraId="08C24869" w14:textId="71E2CE23" w:rsidR="0056436A" w:rsidDel="008648F9" w:rsidRDefault="0056436A">
      <w:pPr>
        <w:spacing w:after="240" w:line="240" w:lineRule="atLeast"/>
        <w:rPr>
          <w:del w:id="72" w:author="Emmanuel Thomas" w:date="2024-12-05T14:00:00Z" w16du:dateUtc="2024-12-05T13:00:00Z"/>
          <w:rFonts w:ascii="Courier New" w:eastAsia="Times New Roman" w:hAnsi="Courier New" w:cs="Courier New"/>
          <w:sz w:val="20"/>
          <w:szCs w:val="20"/>
          <w:lang w:eastAsia="zh-CN"/>
        </w:rPr>
        <w:pPrChange w:id="73" w:author="Emmanuel Thomas" w:date="2024-12-05T14:00:00Z" w16du:dateUtc="2024-12-05T13:00:00Z">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PrChange>
      </w:pPr>
      <w:del w:id="74" w:author="Emmanuel Thomas" w:date="2024-12-05T14:00:00Z" w16du:dateUtc="2024-12-05T13:00:00Z">
        <w:r w:rsidDel="008648F9">
          <w:rPr>
            <w:rFonts w:ascii="Courier New" w:eastAsia="Times New Roman" w:hAnsi="Courier New" w:cs="Courier New"/>
            <w:sz w:val="20"/>
            <w:szCs w:val="20"/>
            <w:lang w:eastAsia="zh-CN"/>
          </w:rPr>
          <w:tab/>
        </w:r>
      </w:del>
      <w:r>
        <w:rPr>
          <w:rFonts w:ascii="Courier New" w:eastAsia="Times New Roman" w:hAnsi="Courier New" w:cs="Courier New"/>
          <w:sz w:val="20"/>
          <w:szCs w:val="20"/>
          <w:lang w:eastAsia="zh-CN"/>
        </w:rPr>
        <w:t>unsigned int(16)</w:t>
      </w:r>
      <w:ins w:id="75" w:author="Emmanuel Thomas" w:date="2024-12-05T14:00:00Z" w16du:dateUtc="2024-12-05T13:00:00Z">
        <w:r w:rsidR="007747BA">
          <w:rPr>
            <w:rFonts w:ascii="Courier New" w:eastAsia="Times New Roman" w:hAnsi="Courier New" w:cs="Courier New"/>
            <w:sz w:val="20"/>
            <w:szCs w:val="20"/>
            <w:lang w:eastAsia="zh-CN"/>
          </w:rPr>
          <w:t xml:space="preserve"> </w:t>
        </w:r>
      </w:ins>
      <w:del w:id="76" w:author="Emmanuel Thomas" w:date="2024-12-05T14:00:00Z" w16du:dateUtc="2024-12-05T13:00:00Z">
        <w:r w:rsidDel="007747BA">
          <w:rPr>
            <w:rFonts w:ascii="Courier New" w:eastAsia="Times New Roman" w:hAnsi="Courier New" w:cs="Courier New"/>
            <w:sz w:val="20"/>
            <w:szCs w:val="20"/>
            <w:lang w:eastAsia="zh-CN"/>
          </w:rPr>
          <w:delText xml:space="preserve"> </w:delText>
        </w:r>
      </w:del>
      <w:proofErr w:type="spellStart"/>
      <w:r>
        <w:rPr>
          <w:rFonts w:ascii="Courier New" w:eastAsia="Times New Roman" w:hAnsi="Courier New" w:cs="Courier New"/>
          <w:sz w:val="20"/>
          <w:szCs w:val="20"/>
          <w:lang w:eastAsia="zh-CN"/>
        </w:rPr>
        <w:t>region_id</w:t>
      </w:r>
      <w:proofErr w:type="spellEnd"/>
      <w:r>
        <w:rPr>
          <w:rFonts w:ascii="Courier New" w:eastAsia="Times New Roman" w:hAnsi="Courier New" w:cs="Courier New"/>
          <w:sz w:val="20"/>
          <w:szCs w:val="20"/>
          <w:lang w:eastAsia="zh-CN"/>
        </w:rPr>
        <w:t>;</w:t>
      </w:r>
      <w:ins w:id="77" w:author="Emmanuel Thomas" w:date="2024-12-05T14:00:00Z" w16du:dateUtc="2024-12-05T13:00:00Z">
        <w:r w:rsidR="008648F9">
          <w:rPr>
            <w:rFonts w:ascii="Courier New" w:eastAsia="Times New Roman" w:hAnsi="Courier New" w:cs="Courier New"/>
            <w:sz w:val="20"/>
            <w:szCs w:val="20"/>
            <w:lang w:eastAsia="zh-CN"/>
          </w:rPr>
          <w:br/>
        </w:r>
        <w:r w:rsidR="008648F9">
          <w:rPr>
            <w:rFonts w:ascii="Courier New" w:eastAsia="Times New Roman" w:hAnsi="Courier New" w:cs="Courier New"/>
            <w:sz w:val="20"/>
            <w:szCs w:val="20"/>
            <w:lang w:eastAsia="zh-CN"/>
          </w:rPr>
          <w:tab/>
        </w:r>
      </w:ins>
    </w:p>
    <w:p w14:paraId="20608E08" w14:textId="202EFA58" w:rsidR="0056436A" w:rsidDel="008648F9" w:rsidRDefault="0056436A">
      <w:pPr>
        <w:spacing w:after="240" w:line="240" w:lineRule="atLeast"/>
        <w:rPr>
          <w:del w:id="78" w:author="Emmanuel Thomas" w:date="2024-12-05T14:00:00Z" w16du:dateUtc="2024-12-05T13:00:00Z"/>
          <w:rFonts w:ascii="Courier New" w:eastAsia="Times New Roman" w:hAnsi="Courier New" w:cs="Courier New"/>
          <w:sz w:val="20"/>
          <w:szCs w:val="20"/>
          <w:lang w:eastAsia="zh-CN"/>
        </w:rPr>
        <w:pPrChange w:id="79" w:author="Emmanuel Thomas" w:date="2024-12-05T14:00:00Z" w16du:dateUtc="2024-12-05T13:00:00Z">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PrChange>
      </w:pPr>
      <w:del w:id="80" w:author="Emmanuel Thomas" w:date="2024-12-05T14:00:00Z" w16du:dateUtc="2024-12-05T13:00:00Z">
        <w:r w:rsidDel="008648F9">
          <w:rPr>
            <w:rFonts w:ascii="Courier New" w:eastAsia="Times New Roman" w:hAnsi="Courier New" w:cs="Courier New"/>
            <w:sz w:val="20"/>
            <w:szCs w:val="20"/>
            <w:lang w:eastAsia="zh-CN"/>
          </w:rPr>
          <w:tab/>
        </w:r>
      </w:del>
      <w:r>
        <w:rPr>
          <w:rFonts w:ascii="Courier New" w:eastAsia="Times New Roman" w:hAnsi="Courier New" w:cs="Courier New"/>
          <w:sz w:val="20"/>
          <w:szCs w:val="20"/>
          <w:lang w:eastAsia="zh-CN"/>
        </w:rPr>
        <w:t>unsigned int(1)</w:t>
      </w:r>
      <w:ins w:id="81" w:author="Emmanuel Thomas" w:date="2024-12-05T14:00:00Z" w16du:dateUtc="2024-12-05T13:00:00Z">
        <w:r w:rsidR="007747BA">
          <w:rPr>
            <w:rFonts w:ascii="Courier New" w:eastAsia="Times New Roman" w:hAnsi="Courier New" w:cs="Courier New"/>
            <w:sz w:val="20"/>
            <w:szCs w:val="20"/>
            <w:lang w:eastAsia="zh-CN"/>
          </w:rPr>
          <w:t xml:space="preserve"> </w:t>
        </w:r>
      </w:ins>
      <w:del w:id="82" w:author="Emmanuel Thomas" w:date="2024-12-05T14:00:00Z" w16du:dateUtc="2024-12-05T13:00:00Z">
        <w:r w:rsidDel="007747BA">
          <w:rPr>
            <w:rFonts w:ascii="Courier New" w:eastAsia="Times New Roman" w:hAnsi="Courier New" w:cs="Courier New"/>
            <w:sz w:val="20"/>
            <w:szCs w:val="20"/>
            <w:lang w:eastAsia="zh-CN"/>
          </w:rPr>
          <w:delText xml:space="preserve"> </w:delText>
        </w:r>
      </w:del>
      <w:proofErr w:type="spellStart"/>
      <w:r>
        <w:rPr>
          <w:rFonts w:ascii="Courier New" w:eastAsia="Times New Roman" w:hAnsi="Courier New" w:cs="Courier New"/>
          <w:sz w:val="20"/>
          <w:szCs w:val="20"/>
          <w:lang w:eastAsia="zh-CN"/>
        </w:rPr>
        <w:t>bounding_box_present_flag</w:t>
      </w:r>
      <w:proofErr w:type="spellEnd"/>
      <w:ins w:id="83" w:author="Emmanuel Thomas" w:date="2024-12-05T14:00:00Z" w16du:dateUtc="2024-12-05T13:00:00Z">
        <w:r w:rsidR="008648F9">
          <w:rPr>
            <w:rFonts w:ascii="Courier New" w:eastAsia="Times New Roman" w:hAnsi="Courier New" w:cs="Courier New"/>
            <w:sz w:val="20"/>
            <w:szCs w:val="20"/>
            <w:lang w:eastAsia="zh-CN"/>
          </w:rPr>
          <w:t>;</w:t>
        </w:r>
        <w:r w:rsidR="008648F9">
          <w:rPr>
            <w:rFonts w:ascii="Courier New" w:eastAsia="Times New Roman" w:hAnsi="Courier New" w:cs="Courier New"/>
            <w:sz w:val="20"/>
            <w:szCs w:val="20"/>
            <w:lang w:eastAsia="zh-CN"/>
          </w:rPr>
          <w:br/>
        </w:r>
      </w:ins>
      <w:ins w:id="84" w:author="Emmanuel Thomas" w:date="2024-12-05T14:01:00Z" w16du:dateUtc="2024-12-05T13:01:00Z">
        <w:r w:rsidR="008648F9">
          <w:rPr>
            <w:rFonts w:ascii="Courier New" w:eastAsia="Times New Roman" w:hAnsi="Courier New" w:cs="Courier New"/>
            <w:sz w:val="20"/>
            <w:szCs w:val="20"/>
            <w:lang w:eastAsia="zh-CN"/>
          </w:rPr>
          <w:tab/>
        </w:r>
      </w:ins>
      <w:del w:id="85" w:author="Emmanuel Thomas" w:date="2024-12-05T14:00:00Z" w16du:dateUtc="2024-12-05T13:00:00Z">
        <w:r w:rsidDel="008648F9">
          <w:rPr>
            <w:rFonts w:ascii="Courier New" w:eastAsia="Times New Roman" w:hAnsi="Courier New" w:cs="Courier New"/>
            <w:sz w:val="20"/>
            <w:szCs w:val="20"/>
            <w:lang w:eastAsia="zh-CN"/>
          </w:rPr>
          <w:delText>;</w:delText>
        </w:r>
      </w:del>
    </w:p>
    <w:p w14:paraId="333590FD" w14:textId="75245F9C" w:rsidR="0056436A" w:rsidDel="008648F9" w:rsidRDefault="0056436A">
      <w:pPr>
        <w:spacing w:after="240" w:line="240" w:lineRule="atLeast"/>
        <w:rPr>
          <w:del w:id="86" w:author="Emmanuel Thomas" w:date="2024-12-05T14:01:00Z" w16du:dateUtc="2024-12-05T13:01:00Z"/>
          <w:rFonts w:ascii="Courier New" w:eastAsia="Times New Roman" w:hAnsi="Courier New" w:cs="Courier New"/>
          <w:sz w:val="20"/>
          <w:szCs w:val="20"/>
          <w:lang w:eastAsia="zh-CN"/>
        </w:rPr>
        <w:pPrChange w:id="87" w:author="Emmanuel Thomas" w:date="2024-12-05T14:00:00Z" w16du:dateUtc="2024-12-05T13:00:00Z">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PrChange>
      </w:pPr>
      <w:del w:id="88" w:author="Emmanuel Thomas" w:date="2024-12-05T14:00:00Z" w16du:dateUtc="2024-12-05T13:00:00Z">
        <w:r w:rsidDel="008648F9">
          <w:rPr>
            <w:rFonts w:ascii="Courier New" w:eastAsia="Times New Roman" w:hAnsi="Courier New" w:cs="Courier New"/>
            <w:sz w:val="20"/>
            <w:szCs w:val="20"/>
            <w:lang w:eastAsia="zh-CN"/>
          </w:rPr>
          <w:tab/>
        </w:r>
      </w:del>
      <w:r>
        <w:rPr>
          <w:rFonts w:ascii="Courier New" w:eastAsia="Times New Roman" w:hAnsi="Courier New" w:cs="Courier New"/>
          <w:sz w:val="20"/>
          <w:szCs w:val="20"/>
          <w:lang w:eastAsia="zh-CN"/>
        </w:rPr>
        <w:t>unsigned int(1)</w:t>
      </w:r>
      <w:ins w:id="89" w:author="Emmanuel Thomas" w:date="2024-12-05T14:00:00Z" w16du:dateUtc="2024-12-05T13:00:00Z">
        <w:r w:rsidR="007747BA">
          <w:rPr>
            <w:rFonts w:ascii="Courier New" w:eastAsia="Times New Roman" w:hAnsi="Courier New" w:cs="Courier New"/>
            <w:sz w:val="20"/>
            <w:szCs w:val="20"/>
            <w:lang w:eastAsia="zh-CN"/>
          </w:rPr>
          <w:t xml:space="preserve"> </w:t>
        </w:r>
      </w:ins>
      <w:del w:id="90" w:author="Emmanuel Thomas" w:date="2024-12-05T14:00:00Z" w16du:dateUtc="2024-12-05T13:00:00Z">
        <w:r w:rsidDel="007747BA">
          <w:rPr>
            <w:rFonts w:ascii="Courier New" w:eastAsia="Times New Roman" w:hAnsi="Courier New" w:cs="Courier New"/>
            <w:sz w:val="20"/>
            <w:szCs w:val="20"/>
            <w:lang w:eastAsia="zh-CN"/>
          </w:rPr>
          <w:delText xml:space="preserve"> </w:delText>
        </w:r>
      </w:del>
      <w:proofErr w:type="spellStart"/>
      <w:r>
        <w:rPr>
          <w:rFonts w:ascii="Courier New" w:eastAsia="Times New Roman" w:hAnsi="Courier New" w:cs="Courier New"/>
          <w:sz w:val="20"/>
          <w:szCs w:val="20"/>
          <w:lang w:eastAsia="zh-CN"/>
        </w:rPr>
        <w:t>dimensions_included_flag</w:t>
      </w:r>
      <w:proofErr w:type="spellEnd"/>
      <w:ins w:id="91" w:author="Emmanuel Thomas" w:date="2024-12-05T14:01:00Z" w16du:dateUtc="2024-12-05T13:01:00Z">
        <w:r w:rsidR="008648F9">
          <w:rPr>
            <w:rFonts w:ascii="Courier New" w:eastAsia="Times New Roman" w:hAnsi="Courier New" w:cs="Courier New"/>
            <w:sz w:val="20"/>
            <w:szCs w:val="20"/>
            <w:lang w:eastAsia="zh-CN"/>
          </w:rPr>
          <w:t>;</w:t>
        </w:r>
        <w:r w:rsidR="008648F9">
          <w:rPr>
            <w:rFonts w:ascii="Courier New" w:eastAsia="Times New Roman" w:hAnsi="Courier New" w:cs="Courier New"/>
            <w:sz w:val="20"/>
            <w:szCs w:val="20"/>
            <w:lang w:eastAsia="zh-CN"/>
          </w:rPr>
          <w:br/>
        </w:r>
        <w:r w:rsidR="008648F9">
          <w:rPr>
            <w:rFonts w:ascii="Courier New" w:eastAsia="Times New Roman" w:hAnsi="Courier New" w:cs="Courier New"/>
            <w:sz w:val="20"/>
            <w:szCs w:val="20"/>
            <w:lang w:eastAsia="zh-CN"/>
          </w:rPr>
          <w:tab/>
        </w:r>
      </w:ins>
      <w:del w:id="92" w:author="Emmanuel Thomas" w:date="2024-12-05T14:01:00Z" w16du:dateUtc="2024-12-05T13:01:00Z">
        <w:r w:rsidDel="008648F9">
          <w:rPr>
            <w:rFonts w:ascii="Courier New" w:eastAsia="Times New Roman" w:hAnsi="Courier New" w:cs="Courier New"/>
            <w:sz w:val="20"/>
            <w:szCs w:val="20"/>
            <w:lang w:eastAsia="zh-CN"/>
          </w:rPr>
          <w:delText>;</w:delText>
        </w:r>
      </w:del>
    </w:p>
    <w:p w14:paraId="290809B6" w14:textId="0E42FB9A" w:rsidR="0056436A" w:rsidDel="008648F9" w:rsidRDefault="0056436A">
      <w:pPr>
        <w:spacing w:after="240" w:line="240" w:lineRule="atLeast"/>
        <w:rPr>
          <w:del w:id="93" w:author="Emmanuel Thomas" w:date="2024-12-05T14:01:00Z" w16du:dateUtc="2024-12-05T13:01:00Z"/>
          <w:rFonts w:ascii="Courier New" w:eastAsia="Times New Roman" w:hAnsi="Courier New" w:cs="Courier New"/>
          <w:sz w:val="20"/>
          <w:szCs w:val="20"/>
          <w:lang w:eastAsia="zh-CN"/>
        </w:rPr>
        <w:pPrChange w:id="94" w:author="Emmanuel Thomas" w:date="2024-12-05T14:01:00Z" w16du:dateUtc="2024-12-05T13:01:00Z">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PrChange>
      </w:pPr>
      <w:del w:id="95" w:author="Emmanuel Thomas" w:date="2024-12-05T14:01:00Z" w16du:dateUtc="2024-12-05T13:01:00Z">
        <w:r w:rsidDel="008648F9">
          <w:rPr>
            <w:rFonts w:ascii="Courier New" w:eastAsia="Times New Roman" w:hAnsi="Courier New" w:cs="Courier New"/>
            <w:sz w:val="20"/>
            <w:szCs w:val="20"/>
            <w:lang w:eastAsia="zh-CN"/>
          </w:rPr>
          <w:delText xml:space="preserve">       </w:delText>
        </w:r>
      </w:del>
      <w:del w:id="96" w:author="Emmanuel Thomas" w:date="2024-12-05T14:00:00Z" w16du:dateUtc="2024-12-05T13:00:00Z">
        <w:r w:rsidDel="008648F9">
          <w:rPr>
            <w:rFonts w:ascii="Courier New" w:eastAsia="Times New Roman" w:hAnsi="Courier New" w:cs="Courier New"/>
            <w:sz w:val="20"/>
            <w:szCs w:val="20"/>
            <w:lang w:eastAsia="zh-CN"/>
          </w:rPr>
          <w:delText xml:space="preserve"> </w:delText>
        </w:r>
      </w:del>
      <w:r>
        <w:rPr>
          <w:rFonts w:ascii="Courier New" w:eastAsia="Times New Roman" w:hAnsi="Courier New" w:cs="Courier New"/>
          <w:sz w:val="20"/>
          <w:szCs w:val="20"/>
          <w:lang w:eastAsia="zh-CN"/>
        </w:rPr>
        <w:t>unsigned int(1)</w:t>
      </w:r>
      <w:ins w:id="97" w:author="Emmanuel Thomas" w:date="2024-12-05T14:00:00Z" w16du:dateUtc="2024-12-05T13:00:00Z">
        <w:r w:rsidR="007747BA">
          <w:rPr>
            <w:rFonts w:ascii="Courier New" w:eastAsia="Times New Roman" w:hAnsi="Courier New" w:cs="Courier New"/>
            <w:sz w:val="20"/>
            <w:szCs w:val="20"/>
            <w:lang w:eastAsia="zh-CN"/>
          </w:rPr>
          <w:t xml:space="preserve"> </w:t>
        </w:r>
      </w:ins>
      <w:del w:id="98" w:author="Emmanuel Thomas" w:date="2024-12-05T14:00:00Z" w16du:dateUtc="2024-12-05T13:00:00Z">
        <w:r w:rsidDel="007747BA">
          <w:rPr>
            <w:rFonts w:ascii="Courier New" w:eastAsia="Times New Roman" w:hAnsi="Courier New" w:cs="Courier New"/>
            <w:sz w:val="20"/>
            <w:szCs w:val="20"/>
            <w:lang w:eastAsia="zh-CN"/>
          </w:rPr>
          <w:delText xml:space="preserve"> </w:delText>
        </w:r>
      </w:del>
      <w:proofErr w:type="spellStart"/>
      <w:r>
        <w:rPr>
          <w:rFonts w:ascii="Courier New" w:eastAsia="Times New Roman" w:hAnsi="Courier New" w:cs="Courier New"/>
          <w:sz w:val="20"/>
          <w:szCs w:val="20"/>
          <w:lang w:eastAsia="zh-CN"/>
        </w:rPr>
        <w:t>confidence_score_present_flag</w:t>
      </w:r>
      <w:proofErr w:type="spellEnd"/>
      <w:ins w:id="99" w:author="Emmanuel Thomas" w:date="2024-12-05T14:01:00Z" w16du:dateUtc="2024-12-05T13:01:00Z">
        <w:r w:rsidR="008648F9">
          <w:rPr>
            <w:rFonts w:ascii="Courier New" w:eastAsia="Times New Roman" w:hAnsi="Courier New" w:cs="Courier New"/>
            <w:sz w:val="20"/>
            <w:szCs w:val="20"/>
            <w:lang w:eastAsia="zh-CN"/>
          </w:rPr>
          <w:t>;</w:t>
        </w:r>
        <w:r w:rsidR="00C90B23">
          <w:rPr>
            <w:rFonts w:ascii="Courier New" w:eastAsia="Times New Roman" w:hAnsi="Courier New" w:cs="Courier New"/>
            <w:sz w:val="20"/>
            <w:szCs w:val="20"/>
            <w:lang w:eastAsia="zh-CN"/>
          </w:rPr>
          <w:br/>
        </w:r>
        <w:r w:rsidR="00C90B23">
          <w:rPr>
            <w:rFonts w:ascii="Courier New" w:eastAsia="Times New Roman" w:hAnsi="Courier New" w:cs="Courier New"/>
            <w:sz w:val="20"/>
            <w:szCs w:val="20"/>
            <w:lang w:eastAsia="zh-CN"/>
          </w:rPr>
          <w:tab/>
        </w:r>
      </w:ins>
      <w:del w:id="100" w:author="Emmanuel Thomas" w:date="2024-12-05T14:01:00Z" w16du:dateUtc="2024-12-05T13:01:00Z">
        <w:r w:rsidDel="008648F9">
          <w:rPr>
            <w:rFonts w:ascii="Courier New" w:eastAsia="Times New Roman" w:hAnsi="Courier New" w:cs="Courier New"/>
            <w:sz w:val="20"/>
            <w:szCs w:val="20"/>
            <w:lang w:eastAsia="zh-CN"/>
          </w:rPr>
          <w:delText>;</w:delText>
        </w:r>
      </w:del>
    </w:p>
    <w:p w14:paraId="34694FC1" w14:textId="7E11CBDF" w:rsidR="0056436A" w:rsidDel="00C90B23" w:rsidRDefault="0056436A">
      <w:pPr>
        <w:spacing w:after="240" w:line="240" w:lineRule="atLeast"/>
        <w:rPr>
          <w:del w:id="101" w:author="Emmanuel Thomas" w:date="2024-12-05T14:01:00Z" w16du:dateUtc="2024-12-05T13:01:00Z"/>
          <w:rFonts w:ascii="Courier New" w:eastAsia="Times New Roman" w:hAnsi="Courier New" w:cs="Courier New"/>
          <w:sz w:val="20"/>
          <w:szCs w:val="20"/>
          <w:lang w:eastAsia="zh-CN"/>
        </w:rPr>
        <w:pPrChange w:id="102" w:author="Emmanuel Thomas" w:date="2024-12-05T14:01:00Z" w16du:dateUtc="2024-12-05T13:01:00Z">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PrChange>
      </w:pPr>
      <w:del w:id="103" w:author="Emmanuel Thomas" w:date="2024-12-05T14:01:00Z" w16du:dateUtc="2024-12-05T13:01:00Z">
        <w:r w:rsidDel="008648F9">
          <w:rPr>
            <w:rFonts w:ascii="Courier New" w:eastAsia="Times New Roman" w:hAnsi="Courier New" w:cs="Courier New"/>
            <w:sz w:val="20"/>
            <w:szCs w:val="20"/>
            <w:lang w:eastAsia="zh-CN"/>
          </w:rPr>
          <w:tab/>
        </w:r>
      </w:del>
      <w:r>
        <w:rPr>
          <w:rFonts w:ascii="Courier New" w:eastAsia="Times New Roman" w:hAnsi="Courier New" w:cs="Courier New"/>
          <w:sz w:val="20"/>
          <w:szCs w:val="20"/>
          <w:lang w:eastAsia="zh-CN"/>
        </w:rPr>
        <w:t>unsigned int(5)</w:t>
      </w:r>
      <w:ins w:id="104" w:author="Emmanuel Thomas" w:date="2024-12-05T14:00:00Z" w16du:dateUtc="2024-12-05T13:00:00Z">
        <w:r w:rsidR="007747BA">
          <w:rPr>
            <w:rFonts w:ascii="Courier New" w:eastAsia="Times New Roman" w:hAnsi="Courier New" w:cs="Courier New"/>
            <w:sz w:val="20"/>
            <w:szCs w:val="20"/>
            <w:lang w:eastAsia="zh-CN"/>
          </w:rPr>
          <w:t xml:space="preserve"> </w:t>
        </w:r>
      </w:ins>
      <w:del w:id="105" w:author="Emmanuel Thomas" w:date="2024-12-05T14:00:00Z" w16du:dateUtc="2024-12-05T13:00:00Z">
        <w:r w:rsidDel="007747BA">
          <w:rPr>
            <w:rFonts w:ascii="Courier New" w:eastAsia="Times New Roman" w:hAnsi="Courier New" w:cs="Courier New"/>
            <w:sz w:val="20"/>
            <w:szCs w:val="20"/>
            <w:lang w:eastAsia="zh-CN"/>
          </w:rPr>
          <w:delText xml:space="preserve"> </w:delText>
        </w:r>
      </w:del>
      <w:r>
        <w:rPr>
          <w:rFonts w:ascii="Courier New" w:eastAsia="Times New Roman" w:hAnsi="Courier New" w:cs="Courier New"/>
          <w:sz w:val="20"/>
          <w:szCs w:val="20"/>
          <w:lang w:eastAsia="zh-CN"/>
        </w:rPr>
        <w:t>reserved;</w:t>
      </w:r>
      <w:ins w:id="106" w:author="Emmanuel Thomas" w:date="2024-12-05T14:01:00Z" w16du:dateUtc="2024-12-05T13:01:00Z">
        <w:r w:rsidR="00C90B23">
          <w:rPr>
            <w:rFonts w:ascii="Courier New" w:eastAsia="Times New Roman" w:hAnsi="Courier New" w:cs="Courier New"/>
            <w:sz w:val="20"/>
            <w:szCs w:val="20"/>
            <w:lang w:eastAsia="zh-CN"/>
          </w:rPr>
          <w:br/>
        </w:r>
        <w:r w:rsidR="00C90B23">
          <w:rPr>
            <w:rFonts w:ascii="Courier New" w:eastAsia="Times New Roman" w:hAnsi="Courier New" w:cs="Courier New"/>
            <w:sz w:val="20"/>
            <w:szCs w:val="20"/>
            <w:lang w:eastAsia="zh-CN"/>
          </w:rPr>
          <w:tab/>
        </w:r>
      </w:ins>
    </w:p>
    <w:p w14:paraId="47256146" w14:textId="6B02763D" w:rsidR="0056436A" w:rsidDel="00C90B23" w:rsidRDefault="0056436A">
      <w:pPr>
        <w:spacing w:after="240" w:line="240" w:lineRule="atLeast"/>
        <w:rPr>
          <w:del w:id="107" w:author="Emmanuel Thomas" w:date="2024-12-05T14:01:00Z" w16du:dateUtc="2024-12-05T13:01:00Z"/>
          <w:rFonts w:ascii="Courier New" w:eastAsia="Times New Roman" w:hAnsi="Courier New" w:cs="Courier New"/>
          <w:sz w:val="20"/>
          <w:szCs w:val="20"/>
          <w:lang w:eastAsia="zh-CN"/>
        </w:rPr>
        <w:pPrChange w:id="108" w:author="Emmanuel Thomas" w:date="2024-12-05T14:01:00Z" w16du:dateUtc="2024-12-05T13:01:00Z">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PrChange>
      </w:pPr>
      <w:del w:id="109" w:author="Emmanuel Thomas" w:date="2024-12-05T14:01:00Z" w16du:dateUtc="2024-12-05T13:01:00Z">
        <w:r w:rsidDel="00C90B23">
          <w:rPr>
            <w:rFonts w:ascii="Courier New" w:eastAsia="Times New Roman" w:hAnsi="Courier New" w:cs="Courier New"/>
            <w:sz w:val="20"/>
            <w:szCs w:val="20"/>
            <w:lang w:eastAsia="zh-CN"/>
          </w:rPr>
          <w:tab/>
        </w:r>
      </w:del>
      <w:r>
        <w:rPr>
          <w:rFonts w:ascii="Courier New" w:eastAsia="Times New Roman" w:hAnsi="Courier New" w:cs="Courier New"/>
          <w:sz w:val="20"/>
          <w:szCs w:val="20"/>
          <w:lang w:eastAsia="zh-CN"/>
        </w:rPr>
        <w:t>if(</w:t>
      </w:r>
      <w:proofErr w:type="spellStart"/>
      <w:r>
        <w:rPr>
          <w:rFonts w:ascii="Courier New" w:eastAsia="Times New Roman" w:hAnsi="Courier New" w:cs="Courier New"/>
          <w:sz w:val="20"/>
          <w:szCs w:val="20"/>
          <w:lang w:eastAsia="zh-CN"/>
        </w:rPr>
        <w:t>bounding_box_present_flag</w:t>
      </w:r>
      <w:proofErr w:type="spellEnd"/>
      <w:r>
        <w:rPr>
          <w:rFonts w:ascii="Courier New" w:eastAsia="Times New Roman" w:hAnsi="Courier New" w:cs="Courier New"/>
          <w:sz w:val="20"/>
          <w:szCs w:val="20"/>
          <w:lang w:eastAsia="zh-CN"/>
        </w:rPr>
        <w:t>)</w:t>
      </w:r>
      <w:ins w:id="110" w:author="Emmanuel Thomas" w:date="2024-12-05T14:01:00Z" w16du:dateUtc="2024-12-05T13:01:00Z">
        <w:r w:rsidR="00C90B23">
          <w:rPr>
            <w:rFonts w:ascii="Courier New" w:eastAsia="Times New Roman" w:hAnsi="Courier New" w:cs="Courier New"/>
            <w:sz w:val="20"/>
            <w:szCs w:val="20"/>
            <w:lang w:eastAsia="zh-CN"/>
          </w:rPr>
          <w:t xml:space="preserve"> {</w:t>
        </w:r>
        <w:r w:rsidR="00C90B23">
          <w:rPr>
            <w:rFonts w:ascii="Courier New" w:eastAsia="Times New Roman" w:hAnsi="Courier New" w:cs="Courier New"/>
            <w:sz w:val="20"/>
            <w:szCs w:val="20"/>
            <w:lang w:eastAsia="zh-CN"/>
          </w:rPr>
          <w:br/>
        </w:r>
        <w:r w:rsidR="00C90B23">
          <w:rPr>
            <w:rFonts w:ascii="Courier New" w:eastAsia="Times New Roman" w:hAnsi="Courier New" w:cs="Courier New"/>
            <w:sz w:val="20"/>
            <w:szCs w:val="20"/>
            <w:lang w:eastAsia="zh-CN"/>
          </w:rPr>
          <w:tab/>
        </w:r>
        <w:r w:rsidR="00C90B23">
          <w:rPr>
            <w:rFonts w:ascii="Courier New" w:eastAsia="Times New Roman" w:hAnsi="Courier New" w:cs="Courier New"/>
            <w:sz w:val="20"/>
            <w:szCs w:val="20"/>
            <w:lang w:eastAsia="zh-CN"/>
          </w:rPr>
          <w:tab/>
        </w:r>
      </w:ins>
    </w:p>
    <w:p w14:paraId="0011A32F" w14:textId="3EADB225" w:rsidR="0056436A" w:rsidDel="00C90B23" w:rsidRDefault="0056436A">
      <w:pPr>
        <w:spacing w:after="240" w:line="240" w:lineRule="atLeast"/>
        <w:rPr>
          <w:del w:id="111" w:author="Emmanuel Thomas" w:date="2024-12-05T14:01:00Z" w16du:dateUtc="2024-12-05T13:01:00Z"/>
          <w:rFonts w:ascii="Courier New" w:eastAsia="Times New Roman" w:hAnsi="Courier New" w:cs="Courier New"/>
          <w:sz w:val="20"/>
          <w:szCs w:val="20"/>
          <w:lang w:eastAsia="zh-CN"/>
        </w:rPr>
        <w:pPrChange w:id="112" w:author="Emmanuel Thomas" w:date="2024-12-05T14:01:00Z" w16du:dateUtc="2024-12-05T13:01:00Z">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PrChange>
      </w:pPr>
      <w:del w:id="113" w:author="Emmanuel Thomas" w:date="2024-12-05T14:01:00Z" w16du:dateUtc="2024-12-05T13:01:00Z">
        <w:r w:rsidDel="00C90B23">
          <w:rPr>
            <w:rFonts w:ascii="Courier New" w:eastAsia="Times New Roman" w:hAnsi="Courier New" w:cs="Courier New"/>
            <w:sz w:val="20"/>
            <w:szCs w:val="20"/>
            <w:lang w:eastAsia="zh-CN"/>
          </w:rPr>
          <w:tab/>
          <w:delText xml:space="preserve">    </w:delText>
        </w:r>
      </w:del>
      <w:proofErr w:type="spellStart"/>
      <w:r>
        <w:rPr>
          <w:rFonts w:ascii="Courier New" w:eastAsia="Times New Roman" w:hAnsi="Courier New" w:cs="Courier New"/>
          <w:sz w:val="20"/>
          <w:szCs w:val="20"/>
          <w:lang w:eastAsia="zh-CN"/>
        </w:rPr>
        <w:t>GPCCBoundingBox</w:t>
      </w:r>
      <w:proofErr w:type="spellEnd"/>
      <w:r>
        <w:rPr>
          <w:rFonts w:ascii="Courier New" w:eastAsia="Times New Roman" w:hAnsi="Courier New" w:cs="Courier New"/>
          <w:sz w:val="20"/>
          <w:szCs w:val="20"/>
          <w:lang w:eastAsia="zh-CN"/>
        </w:rPr>
        <w:t xml:space="preserve"> </w:t>
      </w:r>
      <w:proofErr w:type="spellStart"/>
      <w:r>
        <w:rPr>
          <w:rFonts w:ascii="Courier New" w:eastAsia="Times New Roman" w:hAnsi="Courier New" w:cs="Courier New"/>
          <w:sz w:val="20"/>
          <w:szCs w:val="20"/>
          <w:lang w:eastAsia="zh-CN"/>
        </w:rPr>
        <w:t>bounding_box</w:t>
      </w:r>
      <w:proofErr w:type="spellEnd"/>
      <w:r>
        <w:rPr>
          <w:rFonts w:ascii="Courier New" w:eastAsia="Times New Roman" w:hAnsi="Courier New" w:cs="Courier New"/>
          <w:sz w:val="20"/>
          <w:szCs w:val="20"/>
          <w:lang w:eastAsia="zh-CN"/>
        </w:rPr>
        <w:t>(</w:t>
      </w:r>
      <w:proofErr w:type="spellStart"/>
      <w:r>
        <w:rPr>
          <w:rFonts w:ascii="Courier New" w:eastAsia="Times New Roman" w:hAnsi="Courier New" w:cs="Courier New"/>
          <w:sz w:val="20"/>
          <w:szCs w:val="20"/>
          <w:lang w:eastAsia="zh-CN"/>
        </w:rPr>
        <w:t>dimensions_included</w:t>
      </w:r>
      <w:proofErr w:type="spellEnd"/>
      <w:r>
        <w:rPr>
          <w:rFonts w:ascii="Courier New" w:eastAsia="Times New Roman" w:hAnsi="Courier New" w:cs="Courier New"/>
          <w:sz w:val="20"/>
          <w:szCs w:val="20"/>
          <w:lang w:val="en-GB" w:eastAsia="zh-CN"/>
        </w:rPr>
        <w:t>_flag</w:t>
      </w:r>
      <w:r>
        <w:rPr>
          <w:rFonts w:ascii="Courier New" w:eastAsia="Times New Roman" w:hAnsi="Courier New" w:cs="Courier New"/>
          <w:sz w:val="20"/>
          <w:szCs w:val="20"/>
          <w:lang w:eastAsia="zh-CN"/>
        </w:rPr>
        <w:t>);</w:t>
      </w:r>
      <w:ins w:id="114" w:author="Emmanuel Thomas" w:date="2024-12-05T14:04:00Z" w16du:dateUtc="2024-12-05T13:04:00Z">
        <w:r w:rsidR="003148DE">
          <w:rPr>
            <w:rFonts w:ascii="Courier New" w:eastAsia="Times New Roman" w:hAnsi="Courier New" w:cs="Courier New"/>
            <w:sz w:val="20"/>
            <w:szCs w:val="20"/>
            <w:lang w:eastAsia="zh-CN"/>
          </w:rPr>
          <w:br/>
        </w:r>
        <w:r w:rsidR="003148DE">
          <w:rPr>
            <w:rFonts w:ascii="Courier New" w:eastAsia="Times New Roman" w:hAnsi="Courier New" w:cs="Courier New"/>
            <w:sz w:val="20"/>
            <w:szCs w:val="20"/>
            <w:lang w:eastAsia="zh-CN"/>
          </w:rPr>
          <w:tab/>
        </w:r>
      </w:ins>
      <w:ins w:id="115" w:author="Emmanuel Thomas" w:date="2024-12-05T14:03:00Z" w16du:dateUtc="2024-12-05T13:03:00Z">
        <w:r w:rsidR="003148DE">
          <w:rPr>
            <w:rFonts w:ascii="Courier New" w:eastAsia="Times New Roman" w:hAnsi="Courier New" w:cs="Courier New"/>
            <w:sz w:val="20"/>
            <w:szCs w:val="20"/>
            <w:lang w:eastAsia="zh-CN"/>
          </w:rPr>
          <w:t>}</w:t>
        </w:r>
      </w:ins>
      <w:ins w:id="116" w:author="Emmanuel Thomas" w:date="2024-12-05T14:04:00Z" w16du:dateUtc="2024-12-05T13:04:00Z">
        <w:r w:rsidR="003148DE">
          <w:rPr>
            <w:rFonts w:ascii="Courier New" w:eastAsia="Times New Roman" w:hAnsi="Courier New" w:cs="Courier New"/>
            <w:sz w:val="20"/>
            <w:szCs w:val="20"/>
            <w:lang w:eastAsia="zh-CN"/>
          </w:rPr>
          <w:br/>
        </w:r>
      </w:ins>
      <w:ins w:id="117" w:author="Emmanuel Thomas" w:date="2024-12-05T14:01:00Z" w16du:dateUtc="2024-12-05T13:01:00Z">
        <w:r w:rsidR="00C90B23">
          <w:rPr>
            <w:rFonts w:ascii="Courier New" w:eastAsia="Times New Roman" w:hAnsi="Courier New" w:cs="Courier New"/>
            <w:sz w:val="20"/>
            <w:szCs w:val="20"/>
            <w:lang w:eastAsia="zh-CN"/>
          </w:rPr>
          <w:br/>
        </w:r>
        <w:r w:rsidR="00C90B23">
          <w:rPr>
            <w:rFonts w:ascii="Courier New" w:eastAsia="Times New Roman" w:hAnsi="Courier New" w:cs="Courier New"/>
            <w:sz w:val="20"/>
            <w:szCs w:val="20"/>
            <w:lang w:eastAsia="zh-CN"/>
          </w:rPr>
          <w:tab/>
        </w:r>
      </w:ins>
    </w:p>
    <w:p w14:paraId="3FADF301" w14:textId="77777777" w:rsidR="0056436A" w:rsidDel="00C90B23"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118" w:author="Emmanuel Thomas" w:date="2024-12-05T14:01:00Z" w16du:dateUtc="2024-12-05T13:01:00Z"/>
          <w:rFonts w:ascii="Courier New" w:eastAsia="Times New Roman" w:hAnsi="Courier New" w:cs="Courier New"/>
          <w:sz w:val="20"/>
          <w:szCs w:val="20"/>
          <w:lang w:eastAsia="zh-CN"/>
        </w:rPr>
      </w:pPr>
      <w:del w:id="119" w:author="Emmanuel Thomas" w:date="2024-12-05T14:01:00Z" w16du:dateUtc="2024-12-05T13:01:00Z">
        <w:r w:rsidDel="00C90B23">
          <w:rPr>
            <w:rFonts w:ascii="Courier New" w:eastAsia="Times New Roman" w:hAnsi="Courier New" w:cs="Courier New"/>
            <w:sz w:val="20"/>
            <w:szCs w:val="20"/>
            <w:lang w:eastAsia="zh-CN"/>
          </w:rPr>
          <w:delText xml:space="preserve">        </w:delText>
        </w:r>
      </w:del>
    </w:p>
    <w:p w14:paraId="0F50384C" w14:textId="37721768" w:rsidR="0056436A" w:rsidDel="00C90B23" w:rsidRDefault="0056436A">
      <w:pPr>
        <w:spacing w:after="240" w:line="240" w:lineRule="atLeast"/>
        <w:rPr>
          <w:del w:id="120" w:author="Emmanuel Thomas" w:date="2024-12-05T14:02:00Z" w16du:dateUtc="2024-12-05T13:02:00Z"/>
          <w:rFonts w:ascii="Courier New" w:eastAsia="Times New Roman" w:hAnsi="Courier New" w:cs="Courier New"/>
          <w:sz w:val="20"/>
          <w:szCs w:val="20"/>
          <w:lang w:eastAsia="zh-CN"/>
        </w:rPr>
        <w:pPrChange w:id="121" w:author="Emmanuel Thomas" w:date="2024-12-05T14:01:00Z" w16du:dateUtc="2024-12-05T13:01:00Z">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PrChange>
      </w:pPr>
      <w:del w:id="122" w:author="Emmanuel Thomas" w:date="2024-12-05T14:01:00Z" w16du:dateUtc="2024-12-05T13:01:00Z">
        <w:r w:rsidDel="00C90B23">
          <w:rPr>
            <w:rFonts w:ascii="Courier New" w:eastAsia="Times New Roman" w:hAnsi="Courier New" w:cs="Courier New"/>
            <w:sz w:val="20"/>
            <w:szCs w:val="20"/>
            <w:lang w:eastAsia="zh-CN"/>
          </w:rPr>
          <w:delText xml:space="preserve">        </w:delText>
        </w:r>
      </w:del>
      <w:r>
        <w:rPr>
          <w:rFonts w:ascii="Courier New" w:eastAsia="Times New Roman" w:hAnsi="Courier New" w:cs="Courier New"/>
          <w:sz w:val="20"/>
          <w:szCs w:val="20"/>
          <w:lang w:eastAsia="zh-CN"/>
        </w:rPr>
        <w:t>if(</w:t>
      </w:r>
      <w:proofErr w:type="spellStart"/>
      <w:r>
        <w:rPr>
          <w:rFonts w:ascii="Courier New" w:eastAsia="Times New Roman" w:hAnsi="Courier New" w:cs="Courier New"/>
          <w:sz w:val="20"/>
          <w:szCs w:val="20"/>
          <w:lang w:eastAsia="zh-CN"/>
        </w:rPr>
        <w:t>confidence_score_present_flag</w:t>
      </w:r>
      <w:proofErr w:type="spellEnd"/>
      <w:r>
        <w:rPr>
          <w:rFonts w:ascii="Courier New" w:eastAsia="Times New Roman" w:hAnsi="Courier New" w:cs="Courier New"/>
          <w:sz w:val="20"/>
          <w:szCs w:val="20"/>
          <w:lang w:eastAsia="zh-CN"/>
        </w:rPr>
        <w:t>) {</w:t>
      </w:r>
      <w:ins w:id="123" w:author="Emmanuel Thomas" w:date="2024-12-05T14:02:00Z" w16du:dateUtc="2024-12-05T13:02:00Z">
        <w:r w:rsidR="00C90B23">
          <w:rPr>
            <w:rFonts w:ascii="Courier New" w:eastAsia="Times New Roman" w:hAnsi="Courier New" w:cs="Courier New"/>
            <w:sz w:val="20"/>
            <w:szCs w:val="20"/>
            <w:lang w:eastAsia="zh-CN"/>
          </w:rPr>
          <w:br/>
        </w:r>
        <w:r w:rsidR="00C90B23">
          <w:rPr>
            <w:rFonts w:ascii="Courier New" w:eastAsia="Times New Roman" w:hAnsi="Courier New" w:cs="Courier New"/>
            <w:sz w:val="20"/>
            <w:szCs w:val="20"/>
            <w:lang w:eastAsia="zh-CN"/>
          </w:rPr>
          <w:tab/>
        </w:r>
        <w:r w:rsidR="00C90B23">
          <w:rPr>
            <w:rFonts w:ascii="Courier New" w:eastAsia="Times New Roman" w:hAnsi="Courier New" w:cs="Courier New"/>
            <w:sz w:val="20"/>
            <w:szCs w:val="20"/>
            <w:lang w:eastAsia="zh-CN"/>
          </w:rPr>
          <w:tab/>
        </w:r>
      </w:ins>
    </w:p>
    <w:p w14:paraId="138C6EF0" w14:textId="33F653FD" w:rsidR="0056436A" w:rsidDel="00C90B23" w:rsidRDefault="0056436A">
      <w:pPr>
        <w:spacing w:after="240" w:line="240" w:lineRule="atLeast"/>
        <w:rPr>
          <w:del w:id="124" w:author="Emmanuel Thomas" w:date="2024-12-05T14:02:00Z" w16du:dateUtc="2024-12-05T13:02:00Z"/>
          <w:rFonts w:ascii="Courier New" w:eastAsia="Times New Roman" w:hAnsi="Courier New" w:cs="Courier New"/>
          <w:sz w:val="20"/>
          <w:szCs w:val="20"/>
          <w:lang w:eastAsia="zh-CN"/>
        </w:rPr>
        <w:pPrChange w:id="125" w:author="Emmanuel Thomas" w:date="2024-12-05T14:02:00Z" w16du:dateUtc="2024-12-05T13:02:00Z">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PrChange>
      </w:pPr>
      <w:del w:id="126" w:author="Emmanuel Thomas" w:date="2024-12-05T14:02:00Z" w16du:dateUtc="2024-12-05T13:02:00Z">
        <w:r w:rsidDel="00C90B23">
          <w:rPr>
            <w:rFonts w:ascii="Courier New" w:eastAsia="Times New Roman" w:hAnsi="Courier New" w:cs="Courier New"/>
            <w:sz w:val="20"/>
            <w:szCs w:val="20"/>
            <w:lang w:eastAsia="zh-CN"/>
          </w:rPr>
          <w:tab/>
          <w:delText xml:space="preserve">    </w:delText>
        </w:r>
      </w:del>
      <w:r>
        <w:rPr>
          <w:rFonts w:ascii="Courier New" w:eastAsia="Times New Roman" w:hAnsi="Courier New" w:cs="Courier New"/>
          <w:sz w:val="20"/>
          <w:szCs w:val="20"/>
          <w:lang w:eastAsia="zh-CN"/>
        </w:rPr>
        <w:t xml:space="preserve">unsigned int(8) </w:t>
      </w:r>
      <w:proofErr w:type="spellStart"/>
      <w:r>
        <w:rPr>
          <w:rFonts w:ascii="Courier New" w:eastAsia="Times New Roman" w:hAnsi="Courier New" w:cs="Courier New"/>
          <w:sz w:val="20"/>
          <w:szCs w:val="20"/>
          <w:lang w:eastAsia="zh-CN"/>
        </w:rPr>
        <w:t>confidence_score</w:t>
      </w:r>
      <w:proofErr w:type="spellEnd"/>
      <w:r>
        <w:rPr>
          <w:rFonts w:ascii="Courier New" w:eastAsia="Times New Roman" w:hAnsi="Courier New" w:cs="Courier New"/>
          <w:sz w:val="20"/>
          <w:szCs w:val="20"/>
          <w:lang w:eastAsia="zh-CN"/>
        </w:rPr>
        <w:t>;</w:t>
      </w:r>
      <w:ins w:id="127" w:author="Emmanuel Thomas" w:date="2024-12-05T14:02:00Z" w16du:dateUtc="2024-12-05T13:02:00Z">
        <w:r w:rsidR="00C90B23">
          <w:rPr>
            <w:rFonts w:ascii="Courier New" w:eastAsia="Times New Roman" w:hAnsi="Courier New" w:cs="Courier New"/>
            <w:sz w:val="20"/>
            <w:szCs w:val="20"/>
            <w:lang w:eastAsia="zh-CN"/>
          </w:rPr>
          <w:br/>
        </w:r>
        <w:r w:rsidR="00C90B23">
          <w:rPr>
            <w:rFonts w:ascii="Courier New" w:eastAsia="Times New Roman" w:hAnsi="Courier New" w:cs="Courier New"/>
            <w:sz w:val="20"/>
            <w:szCs w:val="20"/>
            <w:lang w:eastAsia="zh-CN"/>
          </w:rPr>
          <w:tab/>
        </w:r>
      </w:ins>
    </w:p>
    <w:p w14:paraId="0D88B0ED" w14:textId="77777777" w:rsidR="0056436A" w:rsidDel="00C90B23" w:rsidRDefault="0056436A" w:rsidP="00C90B23">
      <w:pPr>
        <w:spacing w:after="240" w:line="240" w:lineRule="atLeast"/>
        <w:rPr>
          <w:del w:id="128" w:author="Emmanuel Thomas" w:date="2024-12-05T14:02:00Z" w16du:dateUtc="2024-12-05T13:02:00Z"/>
          <w:rFonts w:ascii="Courier New" w:eastAsia="Times New Roman" w:hAnsi="Courier New" w:cs="Courier New"/>
          <w:sz w:val="20"/>
          <w:szCs w:val="20"/>
          <w:lang w:eastAsia="zh-CN"/>
        </w:rPr>
      </w:pPr>
      <w:del w:id="129" w:author="Emmanuel Thomas" w:date="2024-12-05T14:02:00Z" w16du:dateUtc="2024-12-05T13:02:00Z">
        <w:r w:rsidDel="00C90B23">
          <w:rPr>
            <w:rFonts w:ascii="Courier New" w:eastAsia="Times New Roman" w:hAnsi="Courier New" w:cs="Courier New"/>
            <w:sz w:val="20"/>
            <w:szCs w:val="20"/>
            <w:lang w:eastAsia="zh-CN"/>
          </w:rPr>
          <w:tab/>
        </w:r>
      </w:del>
      <w:r>
        <w:rPr>
          <w:rFonts w:ascii="Courier New" w:eastAsia="Times New Roman" w:hAnsi="Courier New" w:cs="Courier New"/>
          <w:sz w:val="20"/>
          <w:szCs w:val="20"/>
          <w:lang w:eastAsia="zh-CN"/>
        </w:rPr>
        <w:t>}</w:t>
      </w:r>
    </w:p>
    <w:p w14:paraId="4FF82F5E" w14:textId="0767AEE5" w:rsidR="0056436A" w:rsidDel="005163B4" w:rsidRDefault="0056436A">
      <w:pPr>
        <w:spacing w:after="240" w:line="240" w:lineRule="atLeast"/>
        <w:rPr>
          <w:del w:id="130" w:author="Emmanuel Thomas" w:date="2024-12-05T14:02:00Z" w16du:dateUtc="2024-12-05T13:02:00Z"/>
          <w:rFonts w:ascii="Courier New" w:eastAsia="Times New Roman" w:hAnsi="Courier New" w:cs="Courier New"/>
          <w:sz w:val="20"/>
          <w:szCs w:val="20"/>
          <w:lang w:eastAsia="zh-CN"/>
        </w:rPr>
        <w:pPrChange w:id="131" w:author="Emmanuel Thomas" w:date="2024-12-05T14:02:00Z" w16du:dateUtc="2024-12-05T13:02:00Z">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PrChange>
      </w:pPr>
      <w:del w:id="132" w:author="Emmanuel Thomas" w:date="2024-12-05T14:04:00Z" w16du:dateUtc="2024-12-05T13:04:00Z">
        <w:r w:rsidDel="003148DE">
          <w:rPr>
            <w:rFonts w:ascii="Courier New" w:eastAsia="Times New Roman" w:hAnsi="Courier New" w:cs="Courier New"/>
            <w:sz w:val="20"/>
            <w:szCs w:val="20"/>
            <w:lang w:eastAsia="zh-CN"/>
          </w:rPr>
          <w:delText>}</w:delText>
        </w:r>
      </w:del>
      <w:ins w:id="133" w:author="Emmanuel Thomas" w:date="2024-12-05T14:02:00Z" w16du:dateUtc="2024-12-05T13:02:00Z">
        <w:r w:rsidR="005163B4">
          <w:rPr>
            <w:rFonts w:ascii="Courier New" w:eastAsia="Times New Roman" w:hAnsi="Courier New" w:cs="Courier New"/>
            <w:sz w:val="20"/>
            <w:szCs w:val="20"/>
            <w:lang w:eastAsia="zh-CN"/>
          </w:rPr>
          <w:br/>
          <w:t>}</w:t>
        </w:r>
      </w:ins>
    </w:p>
    <w:p w14:paraId="7F3DF69F" w14:textId="77777777" w:rsidR="0056436A" w:rsidRDefault="0056436A">
      <w:pPr>
        <w:spacing w:after="240" w:line="240" w:lineRule="atLeast"/>
        <w:rPr>
          <w:rFonts w:ascii="Times New Roman" w:eastAsiaTheme="minorEastAsia" w:hAnsi="Times New Roman"/>
          <w:sz w:val="24"/>
          <w:szCs w:val="24"/>
        </w:rPr>
        <w:pPrChange w:id="134" w:author="Emmanuel Thomas" w:date="2024-12-05T14:02:00Z" w16du:dateUtc="2024-12-05T13:02:00Z">
          <w:pPr/>
        </w:pPrChange>
      </w:pPr>
    </w:p>
    <w:p w14:paraId="072B2AED" w14:textId="05F43C7E" w:rsidR="0056436A" w:rsidRDefault="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Change w:id="135" w:author="Oh, Sejin" w:date="2024-12-02T18:59:00Z" w16du:dateUtc="2024-12-03T02:59:00Z">
          <w:pPr>
            <w:keepNext/>
            <w:tabs>
              <w:tab w:val="left" w:pos="1021"/>
            </w:tabs>
            <w:suppressAutoHyphens/>
            <w:spacing w:before="60" w:after="240" w:line="240" w:lineRule="atLeast"/>
            <w:outlineLvl w:val="4"/>
          </w:pPr>
        </w:pPrChange>
      </w:pPr>
      <w:del w:id="136" w:author="Oh, Sejin" w:date="2024-12-02T18:49:00Z" w16du:dateUtc="2024-12-03T02:49:00Z">
        <w:r w:rsidDel="004F1DB3">
          <w:rPr>
            <w:rFonts w:asciiTheme="majorHAnsi" w:eastAsia="MS Mincho" w:hAnsiTheme="majorHAnsi" w:cs="Times New Roman"/>
            <w:b/>
            <w:lang w:val="en-GB" w:eastAsia="ja-JP"/>
          </w:rPr>
          <w:delText>x</w:delText>
        </w:r>
      </w:del>
      <w:ins w:id="137" w:author="Oh, Sejin" w:date="2024-12-02T18:49:00Z" w16du:dateUtc="2024-12-03T02:49:00Z">
        <w:r w:rsidR="004F1DB3">
          <w:rPr>
            <w:rFonts w:asciiTheme="majorHAnsi" w:eastAsia="MS Mincho" w:hAnsiTheme="majorHAnsi" w:cs="Times New Roman"/>
            <w:b/>
            <w:lang w:val="en-GB" w:eastAsia="ja-JP"/>
          </w:rPr>
          <w:t>9</w:t>
        </w:r>
      </w:ins>
      <w:r>
        <w:rPr>
          <w:rFonts w:asciiTheme="majorHAnsi" w:eastAsia="MS Mincho" w:hAnsiTheme="majorHAnsi" w:cs="Times New Roman"/>
          <w:b/>
          <w:lang w:val="en-GB" w:eastAsia="ja-JP"/>
        </w:rPr>
        <w:t>.x</w:t>
      </w:r>
      <w:del w:id="138" w:author="Oh, Sejin" w:date="2024-12-02T18:49:00Z" w16du:dateUtc="2024-12-03T02:49:00Z">
        <w:r w:rsidDel="004F1DB3">
          <w:rPr>
            <w:rFonts w:asciiTheme="majorHAnsi" w:eastAsia="MS Mincho" w:hAnsiTheme="majorHAnsi" w:cs="Times New Roman"/>
            <w:b/>
            <w:lang w:val="en-GB" w:eastAsia="ja-JP"/>
          </w:rPr>
          <w:delText>.x</w:delText>
        </w:r>
      </w:del>
      <w:r>
        <w:rPr>
          <w:rFonts w:asciiTheme="majorHAnsi" w:eastAsia="MS Mincho" w:hAnsiTheme="majorHAnsi" w:cs="Times New Roman"/>
          <w:b/>
          <w:lang w:val="en-GB" w:eastAsia="ja-JP"/>
        </w:rPr>
        <w:t>.2.2 Semantics</w:t>
      </w:r>
    </w:p>
    <w:p w14:paraId="1E1A6EA3" w14:textId="77777777" w:rsidR="0056436A" w:rsidRDefault="0056436A">
      <w:pPr>
        <w:tabs>
          <w:tab w:val="left" w:pos="1701"/>
        </w:tabs>
        <w:spacing w:after="120"/>
        <w:ind w:left="720" w:hanging="360"/>
        <w:jc w:val="both"/>
        <w:rPr>
          <w:rFonts w:ascii="Times New Roman" w:eastAsia="Times New Roman" w:hAnsi="Times New Roman" w:cs="Times New Roman"/>
          <w:sz w:val="24"/>
          <w:szCs w:val="20"/>
          <w:lang w:eastAsia="ko-KR"/>
        </w:rPr>
        <w:pPrChange w:id="139" w:author="Oh, Sejin" w:date="2024-12-04T09:55:00Z" w16du:dateUtc="2024-12-04T17:55:00Z">
          <w:pPr>
            <w:tabs>
              <w:tab w:val="left" w:pos="1701"/>
            </w:tabs>
            <w:spacing w:after="120"/>
            <w:ind w:left="720" w:hanging="360"/>
          </w:pPr>
        </w:pPrChange>
      </w:pPr>
      <w:proofErr w:type="spellStart"/>
      <w:r>
        <w:rPr>
          <w:rFonts w:ascii="Courier" w:eastAsia="Times New Roman" w:hAnsi="Courier" w:cs="Times New Roman"/>
          <w:sz w:val="20"/>
          <w:lang w:eastAsia="ko-KR"/>
        </w:rPr>
        <w:t>region_id</w:t>
      </w:r>
      <w:proofErr w:type="spellEnd"/>
      <w:r>
        <w:rPr>
          <w:rFonts w:eastAsia="Times New Roman" w:cs="Times New Roman"/>
          <w:szCs w:val="20"/>
          <w:lang w:eastAsia="ko-KR"/>
        </w:rPr>
        <w:t xml:space="preserve"> </w:t>
      </w:r>
      <w:r>
        <w:rPr>
          <w:rFonts w:asciiTheme="majorHAnsi" w:hAnsiTheme="majorHAnsi" w:cs="Times New Roman"/>
          <w:sz w:val="20"/>
          <w:szCs w:val="20"/>
          <w:lang w:eastAsia="ko-KR"/>
        </w:rPr>
        <w:t xml:space="preserve">is an identifier for the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region.</w:t>
      </w:r>
      <w:del w:id="140" w:author="Emmanuel Thomas" w:date="2024-12-05T14:04:00Z" w16du:dateUtc="2024-12-05T13:04:00Z">
        <w:r w:rsidDel="008E06B4">
          <w:rPr>
            <w:rFonts w:eastAsia="Times New Roman" w:cs="Times New Roman"/>
            <w:szCs w:val="20"/>
            <w:lang w:eastAsia="ko-KR"/>
          </w:rPr>
          <w:delText xml:space="preserve"> </w:delText>
        </w:r>
      </w:del>
    </w:p>
    <w:p w14:paraId="771320F4" w14:textId="77777777" w:rsidR="0056436A" w:rsidRDefault="0056436A">
      <w:pPr>
        <w:tabs>
          <w:tab w:val="left" w:pos="1701"/>
        </w:tabs>
        <w:spacing w:after="120"/>
        <w:ind w:left="720" w:hanging="360"/>
        <w:jc w:val="both"/>
        <w:rPr>
          <w:rFonts w:ascii="Courier" w:eastAsia="Times New Roman" w:hAnsi="Courier" w:cs="Times New Roman"/>
          <w:sz w:val="20"/>
          <w:szCs w:val="24"/>
          <w:lang w:eastAsia="ko-KR"/>
        </w:rPr>
        <w:pPrChange w:id="141" w:author="Oh, Sejin" w:date="2024-12-04T09:55:00Z" w16du:dateUtc="2024-12-04T17:55:00Z">
          <w:pPr>
            <w:tabs>
              <w:tab w:val="left" w:pos="1701"/>
            </w:tabs>
            <w:spacing w:after="120"/>
            <w:ind w:left="720" w:hanging="360"/>
          </w:pPr>
        </w:pPrChange>
      </w:pPr>
      <w:proofErr w:type="spellStart"/>
      <w:r>
        <w:rPr>
          <w:rFonts w:ascii="Courier" w:eastAsia="Times New Roman" w:hAnsi="Courier" w:cs="Times New Roman"/>
          <w:sz w:val="20"/>
          <w:lang w:eastAsia="ko-KR"/>
        </w:rPr>
        <w:t>bounding_box_present_flag</w:t>
      </w:r>
      <w:proofErr w:type="spellEnd"/>
      <w:r>
        <w:rPr>
          <w:rFonts w:eastAsia="Times New Roman" w:cs="Times New Roman"/>
          <w:szCs w:val="20"/>
          <w:lang w:eastAsia="ko-KR"/>
        </w:rPr>
        <w:t xml:space="preserve"> </w:t>
      </w:r>
      <w:r>
        <w:rPr>
          <w:rFonts w:asciiTheme="majorHAnsi" w:hAnsiTheme="majorHAnsi" w:cs="Times New Roman"/>
          <w:sz w:val="20"/>
          <w:szCs w:val="20"/>
          <w:lang w:eastAsia="ko-KR"/>
        </w:rPr>
        <w:t xml:space="preserve">indicates the presence of bounding box information. For sync samples in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metadata track this flag shall be set to 1. For non-sync samples in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metadata track, this flag shall be set to 1 when the position and/or dimensions of this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region are updated with reference to the previous sync sample.</w:t>
      </w:r>
    </w:p>
    <w:p w14:paraId="33E42442" w14:textId="77777777" w:rsidR="0056436A" w:rsidRDefault="0056436A">
      <w:pPr>
        <w:tabs>
          <w:tab w:val="left" w:pos="1701"/>
        </w:tabs>
        <w:spacing w:after="120"/>
        <w:ind w:left="720" w:hanging="360"/>
        <w:jc w:val="both"/>
        <w:rPr>
          <w:rFonts w:ascii="Times New Roman" w:eastAsia="Times New Roman" w:hAnsi="Times New Roman" w:cs="Times New Roman"/>
          <w:sz w:val="24"/>
          <w:szCs w:val="20"/>
          <w:lang w:eastAsia="ko-KR"/>
        </w:rPr>
        <w:pPrChange w:id="142" w:author="Oh, Sejin" w:date="2024-12-04T09:55:00Z" w16du:dateUtc="2024-12-04T17:55:00Z">
          <w:pPr>
            <w:tabs>
              <w:tab w:val="left" w:pos="1701"/>
            </w:tabs>
            <w:spacing w:after="120"/>
            <w:ind w:left="720" w:hanging="360"/>
          </w:pPr>
        </w:pPrChange>
      </w:pPr>
      <w:proofErr w:type="spellStart"/>
      <w:r>
        <w:rPr>
          <w:rFonts w:ascii="Courier" w:eastAsia="Times New Roman" w:hAnsi="Courier" w:cs="Times New Roman"/>
          <w:sz w:val="20"/>
          <w:lang w:eastAsia="ko-KR"/>
        </w:rPr>
        <w:t>dimensions_included_flag</w:t>
      </w:r>
      <w:proofErr w:type="spellEnd"/>
      <w:r>
        <w:rPr>
          <w:rFonts w:eastAsia="Times New Roman" w:cs="Times New Roman"/>
          <w:szCs w:val="20"/>
          <w:lang w:eastAsia="ko-KR"/>
        </w:rPr>
        <w:t xml:space="preserve"> </w:t>
      </w:r>
      <w:r>
        <w:rPr>
          <w:rFonts w:asciiTheme="majorHAnsi" w:hAnsiTheme="majorHAnsi" w:cs="Times New Roman"/>
          <w:sz w:val="20"/>
          <w:szCs w:val="20"/>
          <w:lang w:eastAsia="ko-KR"/>
        </w:rPr>
        <w:t xml:space="preserve">indicates the presence of the bounding box with the scale field. For sync samples in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metadata sample, this flag shall be set to 1. For non-sync samples in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metadata sample, this flag shall only be set to 1 when the dimensions of this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are updated with reference to the previous sync sample. This flag may be set to 1 only if </w:t>
      </w:r>
      <w:proofErr w:type="spellStart"/>
      <w:r>
        <w:rPr>
          <w:rFonts w:ascii="Courier" w:eastAsia="Times New Roman" w:hAnsi="Courier" w:cs="Times New Roman"/>
          <w:sz w:val="20"/>
          <w:lang w:eastAsia="ko-KR"/>
        </w:rPr>
        <w:t>bounding_box_present_flag</w:t>
      </w:r>
      <w:proofErr w:type="spellEnd"/>
      <w:r>
        <w:rPr>
          <w:rFonts w:ascii="Courier" w:eastAsia="Times New Roman" w:hAnsi="Courier" w:cs="Times New Roman"/>
          <w:sz w:val="20"/>
          <w:lang w:eastAsia="ko-KR"/>
        </w:rPr>
        <w:t xml:space="preserve"> </w:t>
      </w:r>
      <w:r>
        <w:rPr>
          <w:rFonts w:asciiTheme="majorHAnsi" w:hAnsiTheme="majorHAnsi" w:cs="Times New Roman"/>
          <w:sz w:val="20"/>
          <w:szCs w:val="20"/>
          <w:lang w:eastAsia="ko-KR"/>
        </w:rPr>
        <w:t>is set to 1.</w:t>
      </w:r>
    </w:p>
    <w:p w14:paraId="524FB5F1" w14:textId="77777777" w:rsidR="0056436A" w:rsidRDefault="0056436A">
      <w:pPr>
        <w:tabs>
          <w:tab w:val="left" w:pos="1701"/>
        </w:tabs>
        <w:ind w:left="714" w:hanging="357"/>
        <w:jc w:val="both"/>
        <w:rPr>
          <w:rFonts w:ascii="Cambria" w:eastAsia="MS Mincho" w:hAnsi="Cambria"/>
          <w:sz w:val="20"/>
          <w:szCs w:val="20"/>
          <w:lang w:eastAsia="ko-KR"/>
        </w:rPr>
        <w:pPrChange w:id="143" w:author="Oh, Sejin" w:date="2024-12-04T09:55:00Z" w16du:dateUtc="2024-12-04T17:55:00Z">
          <w:pPr>
            <w:tabs>
              <w:tab w:val="left" w:pos="1701"/>
            </w:tabs>
            <w:ind w:left="714" w:hanging="357"/>
          </w:pPr>
        </w:pPrChange>
      </w:pPr>
      <w:proofErr w:type="spellStart"/>
      <w:r>
        <w:rPr>
          <w:rFonts w:ascii="Courier" w:eastAsia="MS Mincho" w:hAnsi="Courier"/>
          <w:sz w:val="20"/>
          <w:szCs w:val="20"/>
        </w:rPr>
        <w:lastRenderedPageBreak/>
        <w:t>confidence_score_present_flag</w:t>
      </w:r>
      <w:proofErr w:type="spellEnd"/>
      <w:r>
        <w:rPr>
          <w:rFonts w:ascii="Cambria" w:eastAsia="MS Mincho" w:hAnsi="Cambria"/>
          <w:sz w:val="20"/>
          <w:szCs w:val="20"/>
          <w:lang w:eastAsia="ko-KR"/>
        </w:rPr>
        <w:t xml:space="preserve"> indicates the presence of the confidence score for the </w:t>
      </w:r>
      <w:r>
        <w:rPr>
          <w:rFonts w:asciiTheme="majorHAnsi" w:eastAsia="Malgun Gothic" w:hAnsiTheme="majorHAnsi" w:cs="Times New Roman"/>
          <w:lang w:eastAsia="ko-KR"/>
        </w:rPr>
        <w:t xml:space="preserve">confidence score </w:t>
      </w:r>
      <w:r>
        <w:rPr>
          <w:rFonts w:ascii="Cambria" w:eastAsia="MS Mincho" w:hAnsi="Cambria"/>
          <w:sz w:val="20"/>
          <w:szCs w:val="20"/>
          <w:lang w:eastAsia="ko-KR"/>
        </w:rPr>
        <w:t>region.</w:t>
      </w:r>
    </w:p>
    <w:p w14:paraId="5703C0B5" w14:textId="77777777" w:rsidR="0056436A" w:rsidRDefault="0056436A">
      <w:pPr>
        <w:tabs>
          <w:tab w:val="left" w:pos="1701"/>
        </w:tabs>
        <w:ind w:left="714" w:hanging="357"/>
        <w:jc w:val="both"/>
        <w:rPr>
          <w:rFonts w:ascii="Cambria" w:eastAsia="MS Mincho" w:hAnsi="Cambria"/>
          <w:sz w:val="20"/>
          <w:szCs w:val="20"/>
          <w:lang w:eastAsia="ko-KR"/>
        </w:rPr>
        <w:pPrChange w:id="144" w:author="Oh, Sejin" w:date="2024-12-04T09:55:00Z" w16du:dateUtc="2024-12-04T17:55:00Z">
          <w:pPr>
            <w:tabs>
              <w:tab w:val="left" w:pos="1701"/>
            </w:tabs>
            <w:ind w:left="714" w:hanging="357"/>
          </w:pPr>
        </w:pPrChange>
      </w:pPr>
      <w:proofErr w:type="spellStart"/>
      <w:r>
        <w:rPr>
          <w:rFonts w:ascii="Courier" w:eastAsia="MS Mincho" w:hAnsi="Courier"/>
          <w:sz w:val="20"/>
          <w:szCs w:val="20"/>
        </w:rPr>
        <w:t>confidence_score</w:t>
      </w:r>
      <w:proofErr w:type="spellEnd"/>
      <w:r>
        <w:rPr>
          <w:rFonts w:ascii="Cambria" w:eastAsia="MS Mincho" w:hAnsi="Cambria"/>
          <w:sz w:val="20"/>
          <w:szCs w:val="20"/>
          <w:lang w:eastAsia="ko-KR"/>
        </w:rPr>
        <w:t xml:space="preserve"> indicates the degree </w:t>
      </w:r>
      <w:r w:rsidRPr="00E86000">
        <w:rPr>
          <w:rFonts w:ascii="Cambria" w:eastAsia="MS Mincho" w:hAnsi="Cambria"/>
          <w:sz w:val="20"/>
          <w:szCs w:val="20"/>
          <w:lang w:eastAsia="ko-KR"/>
        </w:rPr>
        <w:t xml:space="preserve">of confidence in unit of 1/255 in the range of 0 to 1 for </w:t>
      </w:r>
      <w:r w:rsidRPr="00E86000">
        <w:rPr>
          <w:rFonts w:ascii="Cambria" w:eastAsia="MS Mincho" w:hAnsi="Cambria"/>
          <w:sz w:val="20"/>
          <w:szCs w:val="20"/>
          <w:lang w:eastAsia="ko-KR"/>
          <w:rPrChange w:id="145" w:author="Emmanuel Thomas" w:date="2024-12-04T10:26:00Z" w16du:dateUtc="2024-12-04T09:26:00Z">
            <w:rPr>
              <w:rFonts w:ascii="Cambria" w:eastAsia="MS Mincho" w:hAnsi="Cambria"/>
              <w:lang w:eastAsia="ko-KR"/>
            </w:rPr>
          </w:rPrChange>
        </w:rPr>
        <w:t xml:space="preserve">the data in the </w:t>
      </w:r>
      <w:r w:rsidRPr="00E86000">
        <w:rPr>
          <w:rFonts w:asciiTheme="majorHAnsi" w:eastAsia="Malgun Gothic" w:hAnsiTheme="majorHAnsi" w:cs="Times New Roman"/>
          <w:sz w:val="20"/>
          <w:szCs w:val="20"/>
          <w:lang w:eastAsia="ko-KR"/>
          <w:rPrChange w:id="146" w:author="Emmanuel Thomas" w:date="2024-12-04T10:26:00Z" w16du:dateUtc="2024-12-04T09:26:00Z">
            <w:rPr>
              <w:rFonts w:asciiTheme="majorHAnsi" w:eastAsia="Malgun Gothic" w:hAnsiTheme="majorHAnsi" w:cs="Times New Roman"/>
              <w:lang w:eastAsia="ko-KR"/>
            </w:rPr>
          </w:rPrChange>
        </w:rPr>
        <w:t xml:space="preserve">confidence score </w:t>
      </w:r>
      <w:r w:rsidRPr="00E86000">
        <w:rPr>
          <w:rFonts w:ascii="Cambria" w:eastAsia="MS Mincho" w:hAnsi="Cambria"/>
          <w:sz w:val="20"/>
          <w:szCs w:val="20"/>
          <w:lang w:eastAsia="ko-KR"/>
          <w:rPrChange w:id="147" w:author="Emmanuel Thomas" w:date="2024-12-04T10:26:00Z" w16du:dateUtc="2024-12-04T09:26:00Z">
            <w:rPr>
              <w:rFonts w:ascii="Cambria" w:eastAsia="MS Mincho" w:hAnsi="Cambria"/>
              <w:lang w:eastAsia="ko-KR"/>
            </w:rPr>
          </w:rPrChange>
        </w:rPr>
        <w:t xml:space="preserve">region. A signaled value of 0 expresses a score of 0 which means the confidence in the data in the </w:t>
      </w:r>
      <w:r w:rsidRPr="00E86000">
        <w:rPr>
          <w:rFonts w:asciiTheme="majorHAnsi" w:eastAsia="Malgun Gothic" w:hAnsiTheme="majorHAnsi" w:cs="Times New Roman"/>
          <w:sz w:val="20"/>
          <w:szCs w:val="20"/>
          <w:lang w:eastAsia="ko-KR"/>
          <w:rPrChange w:id="148" w:author="Emmanuel Thomas" w:date="2024-12-04T10:26:00Z" w16du:dateUtc="2024-12-04T09:26:00Z">
            <w:rPr>
              <w:rFonts w:asciiTheme="majorHAnsi" w:eastAsia="Malgun Gothic" w:hAnsiTheme="majorHAnsi" w:cs="Times New Roman"/>
              <w:lang w:eastAsia="ko-KR"/>
            </w:rPr>
          </w:rPrChange>
        </w:rPr>
        <w:t xml:space="preserve">confidence score </w:t>
      </w:r>
      <w:r w:rsidRPr="00E86000">
        <w:rPr>
          <w:rFonts w:ascii="Cambria" w:eastAsia="MS Mincho" w:hAnsi="Cambria"/>
          <w:sz w:val="20"/>
          <w:szCs w:val="20"/>
          <w:lang w:eastAsia="ko-KR"/>
          <w:rPrChange w:id="149" w:author="Emmanuel Thomas" w:date="2024-12-04T10:26:00Z" w16du:dateUtc="2024-12-04T09:26:00Z">
            <w:rPr>
              <w:rFonts w:ascii="Cambria" w:eastAsia="MS Mincho" w:hAnsi="Cambria"/>
              <w:lang w:eastAsia="ko-KR"/>
            </w:rPr>
          </w:rPrChange>
        </w:rPr>
        <w:t xml:space="preserve">region is the lowest. A signaled value of 255 expresses a score of 1 which means the confidence in the data in the </w:t>
      </w:r>
      <w:r w:rsidRPr="00E86000">
        <w:rPr>
          <w:rFonts w:asciiTheme="majorHAnsi" w:eastAsia="Malgun Gothic" w:hAnsiTheme="majorHAnsi" w:cs="Times New Roman"/>
          <w:sz w:val="20"/>
          <w:szCs w:val="20"/>
          <w:lang w:eastAsia="ko-KR"/>
          <w:rPrChange w:id="150" w:author="Emmanuel Thomas" w:date="2024-12-04T10:26:00Z" w16du:dateUtc="2024-12-04T09:26:00Z">
            <w:rPr>
              <w:rFonts w:asciiTheme="majorHAnsi" w:eastAsia="Malgun Gothic" w:hAnsiTheme="majorHAnsi" w:cs="Times New Roman"/>
              <w:lang w:eastAsia="ko-KR"/>
            </w:rPr>
          </w:rPrChange>
        </w:rPr>
        <w:t xml:space="preserve">confidence score </w:t>
      </w:r>
      <w:r w:rsidRPr="00E86000">
        <w:rPr>
          <w:rFonts w:ascii="Cambria" w:eastAsia="MS Mincho" w:hAnsi="Cambria"/>
          <w:sz w:val="20"/>
          <w:szCs w:val="20"/>
          <w:lang w:eastAsia="ko-KR"/>
          <w:rPrChange w:id="151" w:author="Emmanuel Thomas" w:date="2024-12-04T10:26:00Z" w16du:dateUtc="2024-12-04T09:26:00Z">
            <w:rPr>
              <w:rFonts w:ascii="Cambria" w:eastAsia="MS Mincho" w:hAnsi="Cambria"/>
              <w:lang w:eastAsia="ko-KR"/>
            </w:rPr>
          </w:rPrChange>
        </w:rPr>
        <w:t xml:space="preserve">region is the highest. An application should take into account the confidence score when processing the data and deriving actions, results, interpretations, </w:t>
      </w:r>
      <w:proofErr w:type="spellStart"/>
      <w:r w:rsidRPr="00E86000">
        <w:rPr>
          <w:rFonts w:ascii="Cambria" w:eastAsia="MS Mincho" w:hAnsi="Cambria"/>
          <w:sz w:val="20"/>
          <w:szCs w:val="20"/>
          <w:lang w:eastAsia="ko-KR"/>
          <w:rPrChange w:id="152" w:author="Emmanuel Thomas" w:date="2024-12-04T10:26:00Z" w16du:dateUtc="2024-12-04T09:26:00Z">
            <w:rPr>
              <w:rFonts w:ascii="Cambria" w:eastAsia="MS Mincho" w:hAnsi="Cambria"/>
              <w:lang w:eastAsia="ko-KR"/>
            </w:rPr>
          </w:rPrChange>
        </w:rPr>
        <w:t>etc</w:t>
      </w:r>
      <w:proofErr w:type="spellEnd"/>
      <w:r w:rsidRPr="00E86000">
        <w:rPr>
          <w:rFonts w:ascii="Cambria" w:eastAsia="MS Mincho" w:hAnsi="Cambria"/>
          <w:sz w:val="20"/>
          <w:szCs w:val="20"/>
          <w:lang w:eastAsia="ko-KR"/>
          <w:rPrChange w:id="153" w:author="Emmanuel Thomas" w:date="2024-12-04T10:26:00Z" w16du:dateUtc="2024-12-04T09:26:00Z">
            <w:rPr>
              <w:rFonts w:ascii="Cambria" w:eastAsia="MS Mincho" w:hAnsi="Cambria"/>
              <w:lang w:eastAsia="ko-KR"/>
            </w:rPr>
          </w:rPrChange>
        </w:rPr>
        <w:t>… When not present, the confidence score is unknown.</w:t>
      </w:r>
    </w:p>
    <w:p w14:paraId="4604B7A5" w14:textId="77777777" w:rsidR="0056436A" w:rsidRDefault="0056436A" w:rsidP="0056436A">
      <w:pPr>
        <w:rPr>
          <w:rFonts w:ascii="Times New Roman" w:eastAsiaTheme="minorEastAsia" w:hAnsi="Times New Roman"/>
          <w:sz w:val="24"/>
          <w:szCs w:val="24"/>
        </w:rPr>
      </w:pPr>
    </w:p>
    <w:p w14:paraId="3E061141" w14:textId="14AAF05B"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del w:id="154" w:author="Oh, Sejin" w:date="2024-12-02T18:49:00Z" w16du:dateUtc="2024-12-03T02:49:00Z">
        <w:r w:rsidDel="004F1DB3">
          <w:rPr>
            <w:rFonts w:asciiTheme="majorHAnsi" w:eastAsia="MS Mincho" w:hAnsiTheme="majorHAnsi" w:cs="Times New Roman"/>
            <w:b/>
            <w:lang w:val="en-GB" w:eastAsia="ja-JP"/>
          </w:rPr>
          <w:delText>x</w:delText>
        </w:r>
      </w:del>
      <w:del w:id="155" w:author="Oh, Sejin" w:date="2024-12-02T18:59:00Z" w16du:dateUtc="2024-12-03T02:59:00Z">
        <w:r w:rsidDel="00B81AEE">
          <w:rPr>
            <w:rFonts w:asciiTheme="majorHAnsi" w:eastAsia="MS Mincho" w:hAnsiTheme="majorHAnsi" w:cs="Times New Roman"/>
            <w:b/>
            <w:lang w:val="en-GB" w:eastAsia="ja-JP"/>
          </w:rPr>
          <w:delText>.</w:delText>
        </w:r>
      </w:del>
      <w:r>
        <w:rPr>
          <w:rFonts w:asciiTheme="majorHAnsi" w:eastAsia="MS Mincho" w:hAnsiTheme="majorHAnsi" w:cs="Times New Roman"/>
          <w:b/>
          <w:lang w:val="en-GB" w:eastAsia="ja-JP"/>
        </w:rPr>
        <w:t xml:space="preserve">3 </w:t>
      </w:r>
      <w:ins w:id="156" w:author="Oh, Sejin" w:date="2024-12-02T18:59:00Z" w16du:dateUtc="2024-12-03T02:59:00Z">
        <w:r w:rsidR="00B81AEE">
          <w:rPr>
            <w:rFonts w:asciiTheme="majorHAnsi" w:eastAsia="MS Mincho" w:hAnsiTheme="majorHAnsi" w:cs="Times New Roman"/>
            <w:b/>
            <w:lang w:val="en-GB" w:eastAsia="ja-JP"/>
          </w:rPr>
          <w:t xml:space="preserve">Signalling of </w:t>
        </w:r>
      </w:ins>
      <w:del w:id="157" w:author="Oh, Sejin" w:date="2024-12-02T19:00:00Z" w16du:dateUtc="2024-12-03T03:00:00Z">
        <w:r w:rsidDel="00B81AEE">
          <w:rPr>
            <w:rFonts w:asciiTheme="majorHAnsi" w:eastAsia="MS Mincho" w:hAnsiTheme="majorHAnsi" w:cs="Times New Roman"/>
            <w:b/>
            <w:lang w:val="en-GB" w:eastAsia="ja-JP"/>
          </w:rPr>
          <w:delText xml:space="preserve">G-PCC </w:delText>
        </w:r>
      </w:del>
      <w:ins w:id="158" w:author="Emmanuel Thomas" w:date="2024-12-04T10:26:00Z" w16du:dateUtc="2024-12-04T09:26:00Z">
        <w:r w:rsidR="00E86000">
          <w:rPr>
            <w:rFonts w:asciiTheme="majorHAnsi" w:eastAsia="MS Mincho" w:hAnsiTheme="majorHAnsi" w:cs="Times New Roman"/>
            <w:b/>
            <w:lang w:val="en-GB" w:eastAsia="ja-JP"/>
          </w:rPr>
          <w:t>c</w:t>
        </w:r>
      </w:ins>
      <w:del w:id="159" w:author="Emmanuel Thomas" w:date="2024-12-04T10:26:00Z" w16du:dateUtc="2024-12-04T09:26:00Z">
        <w:r w:rsidDel="00E86000">
          <w:rPr>
            <w:rFonts w:asciiTheme="majorHAnsi" w:eastAsia="MS Mincho" w:hAnsiTheme="majorHAnsi" w:cs="Times New Roman"/>
            <w:b/>
            <w:lang w:val="en-GB" w:eastAsia="ja-JP"/>
          </w:rPr>
          <w:delText>C</w:delText>
        </w:r>
      </w:del>
      <w:r>
        <w:rPr>
          <w:rFonts w:asciiTheme="majorHAnsi" w:eastAsia="MS Mincho" w:hAnsiTheme="majorHAnsi" w:cs="Times New Roman"/>
          <w:b/>
          <w:lang w:val="en-GB" w:eastAsia="ja-JP"/>
        </w:rPr>
        <w:t xml:space="preserve">onfidence </w:t>
      </w:r>
      <w:ins w:id="160" w:author="Emmanuel Thomas" w:date="2024-12-04T10:26:00Z" w16du:dateUtc="2024-12-04T09:26:00Z">
        <w:r w:rsidR="00E86000">
          <w:rPr>
            <w:rFonts w:asciiTheme="majorHAnsi" w:eastAsia="MS Mincho" w:hAnsiTheme="majorHAnsi" w:cs="Times New Roman"/>
            <w:b/>
            <w:lang w:val="en-GB" w:eastAsia="ja-JP"/>
          </w:rPr>
          <w:t>s</w:t>
        </w:r>
      </w:ins>
      <w:del w:id="161" w:author="Emmanuel Thomas" w:date="2024-12-04T10:26:00Z" w16du:dateUtc="2024-12-04T09:26:00Z">
        <w:r w:rsidDel="00E86000">
          <w:rPr>
            <w:rFonts w:asciiTheme="majorHAnsi" w:eastAsia="MS Mincho" w:hAnsiTheme="majorHAnsi" w:cs="Times New Roman"/>
            <w:b/>
            <w:lang w:val="en-GB" w:eastAsia="ja-JP"/>
          </w:rPr>
          <w:delText>S</w:delText>
        </w:r>
      </w:del>
      <w:r>
        <w:rPr>
          <w:rFonts w:asciiTheme="majorHAnsi" w:eastAsia="MS Mincho" w:hAnsiTheme="majorHAnsi" w:cs="Times New Roman"/>
          <w:b/>
          <w:lang w:val="en-GB" w:eastAsia="ja-JP"/>
        </w:rPr>
        <w:t xml:space="preserve">core </w:t>
      </w:r>
      <w:ins w:id="162" w:author="Emmanuel Thomas" w:date="2024-12-04T10:26:00Z" w16du:dateUtc="2024-12-04T09:26:00Z">
        <w:r w:rsidR="00E86000">
          <w:rPr>
            <w:rFonts w:asciiTheme="majorHAnsi" w:eastAsia="MS Mincho" w:hAnsiTheme="majorHAnsi" w:cs="Times New Roman"/>
            <w:b/>
            <w:lang w:val="en-GB" w:eastAsia="ja-JP"/>
          </w:rPr>
          <w:t>i</w:t>
        </w:r>
      </w:ins>
      <w:del w:id="163" w:author="Emmanuel Thomas" w:date="2024-12-04T10:26:00Z" w16du:dateUtc="2024-12-04T09:26:00Z">
        <w:r w:rsidDel="00E86000">
          <w:rPr>
            <w:rFonts w:asciiTheme="majorHAnsi" w:eastAsia="MS Mincho" w:hAnsiTheme="majorHAnsi" w:cs="Times New Roman"/>
            <w:b/>
            <w:lang w:val="en-GB" w:eastAsia="ja-JP"/>
          </w:rPr>
          <w:delText>I</w:delText>
        </w:r>
      </w:del>
      <w:r>
        <w:rPr>
          <w:rFonts w:asciiTheme="majorHAnsi" w:eastAsia="MS Mincho" w:hAnsiTheme="majorHAnsi" w:cs="Times New Roman"/>
          <w:b/>
          <w:lang w:val="en-GB" w:eastAsia="ja-JP"/>
        </w:rPr>
        <w:t>nformation</w:t>
      </w:r>
    </w:p>
    <w:p w14:paraId="09D0BC10" w14:textId="386CFF2E"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del w:id="164" w:author="Oh, Sejin" w:date="2024-12-02T18:49:00Z" w16du:dateUtc="2024-12-03T02:49:00Z">
        <w:r w:rsidDel="004F1DB3">
          <w:rPr>
            <w:rFonts w:asciiTheme="majorHAnsi" w:eastAsia="MS Mincho" w:hAnsiTheme="majorHAnsi" w:cs="Times New Roman"/>
            <w:b/>
            <w:lang w:val="en-GB" w:eastAsia="ja-JP"/>
          </w:rPr>
          <w:delText>.x</w:delText>
        </w:r>
      </w:del>
      <w:r>
        <w:rPr>
          <w:rFonts w:asciiTheme="majorHAnsi" w:eastAsia="MS Mincho" w:hAnsiTheme="majorHAnsi" w:cs="Times New Roman"/>
          <w:b/>
          <w:lang w:val="en-GB" w:eastAsia="ja-JP"/>
        </w:rPr>
        <w:t>.3.1 Definition</w:t>
      </w:r>
    </w:p>
    <w:p w14:paraId="27CB764C" w14:textId="77777777" w:rsidR="0056436A" w:rsidRDefault="0056436A" w:rsidP="0056436A">
      <w:pPr>
        <w:keepNext/>
        <w:keepLines/>
        <w:tabs>
          <w:tab w:val="left" w:pos="270"/>
        </w:tabs>
        <w:spacing w:after="160"/>
        <w:rPr>
          <w:rFonts w:ascii="Courier" w:eastAsia="Batang" w:hAnsi="Courier"/>
          <w:sz w:val="20"/>
          <w:szCs w:val="24"/>
        </w:rPr>
      </w:pPr>
      <w:r>
        <w:rPr>
          <w:rFonts w:asciiTheme="majorHAnsi" w:hAnsiTheme="majorHAnsi"/>
        </w:rPr>
        <w:t>Box Type</w:t>
      </w:r>
      <w:r>
        <w:rPr>
          <w:rFonts w:asciiTheme="majorHAnsi" w:hAnsiTheme="majorHAnsi"/>
          <w:lang w:eastAsia="ja-JP"/>
        </w:rPr>
        <w:t>s</w:t>
      </w:r>
      <w:r>
        <w:rPr>
          <w:rFonts w:asciiTheme="majorHAnsi" w:hAnsiTheme="majorHAnsi"/>
        </w:rPr>
        <w:t>:</w:t>
      </w:r>
      <w:r>
        <w:rPr>
          <w:rFonts w:asciiTheme="majorHAnsi" w:hAnsiTheme="majorHAnsi"/>
        </w:rPr>
        <w:tab/>
      </w:r>
      <w:r>
        <w:rPr>
          <w:rStyle w:val="codeChar"/>
          <w:rFonts w:ascii="Courier" w:eastAsia="Batang" w:hAnsi="Courier"/>
          <w:sz w:val="20"/>
        </w:rPr>
        <w:t>'</w:t>
      </w:r>
      <w:proofErr w:type="spellStart"/>
      <w:r>
        <w:rPr>
          <w:rStyle w:val="codeChar"/>
          <w:rFonts w:ascii="Courier" w:eastAsia="Batang" w:hAnsi="Courier"/>
          <w:sz w:val="20"/>
        </w:rPr>
        <w:t>gcsr</w:t>
      </w:r>
      <w:proofErr w:type="spellEnd"/>
      <w:r>
        <w:rPr>
          <w:rStyle w:val="codeChar"/>
          <w:rFonts w:ascii="Courier" w:eastAsia="Batang" w:hAnsi="Courier"/>
          <w:sz w:val="20"/>
        </w:rPr>
        <w:t>'</w:t>
      </w:r>
      <w:r>
        <w:rPr>
          <w:rFonts w:asciiTheme="majorHAnsi" w:hAnsiTheme="majorHAnsi"/>
        </w:rPr>
        <w:br/>
        <w:t>Container:</w:t>
      </w:r>
      <w:r>
        <w:rPr>
          <w:rFonts w:asciiTheme="majorHAnsi" w:hAnsiTheme="majorHAnsi"/>
          <w:lang w:eastAsia="ja-JP"/>
        </w:rPr>
        <w:tab/>
      </w:r>
      <w:proofErr w:type="spellStart"/>
      <w:r>
        <w:rPr>
          <w:rStyle w:val="codeChar"/>
          <w:rFonts w:ascii="Courier" w:eastAsia="Batang" w:hAnsi="Courier"/>
          <w:sz w:val="20"/>
        </w:rPr>
        <w:t>GPCCSampleEntry</w:t>
      </w:r>
      <w:proofErr w:type="spellEnd"/>
      <w:r>
        <w:rPr>
          <w:rFonts w:asciiTheme="majorHAnsi" w:hAnsiTheme="majorHAnsi"/>
          <w:lang w:val="en-GB" w:eastAsia="ja-JP"/>
        </w:rPr>
        <w:t xml:space="preserve"> </w:t>
      </w:r>
      <w:r>
        <w:rPr>
          <w:rStyle w:val="codeChar"/>
          <w:rFonts w:ascii="Courier" w:eastAsia="Batang" w:hAnsi="Courier"/>
          <w:sz w:val="20"/>
        </w:rPr>
        <w:t>('gpe1', '</w:t>
      </w:r>
      <w:proofErr w:type="spellStart"/>
      <w:r>
        <w:rPr>
          <w:rStyle w:val="codeChar"/>
          <w:rFonts w:ascii="Courier" w:eastAsia="Batang" w:hAnsi="Courier"/>
          <w:sz w:val="20"/>
        </w:rPr>
        <w:t>gpeg</w:t>
      </w:r>
      <w:proofErr w:type="spellEnd"/>
      <w:r>
        <w:rPr>
          <w:rStyle w:val="codeChar"/>
          <w:rFonts w:ascii="Courier" w:eastAsia="Batang" w:hAnsi="Courier"/>
          <w:sz w:val="20"/>
        </w:rPr>
        <w:t>', 'gpc1', '</w:t>
      </w:r>
      <w:proofErr w:type="spellStart"/>
      <w:r>
        <w:rPr>
          <w:rStyle w:val="codeChar"/>
          <w:rFonts w:ascii="Courier" w:eastAsia="Batang" w:hAnsi="Courier"/>
          <w:sz w:val="20"/>
        </w:rPr>
        <w:t>gpcg</w:t>
      </w:r>
      <w:proofErr w:type="spellEnd"/>
      <w:r>
        <w:rPr>
          <w:rStyle w:val="codeChar"/>
          <w:rFonts w:ascii="Courier" w:eastAsia="Batang" w:hAnsi="Courier"/>
          <w:sz w:val="20"/>
        </w:rPr>
        <w:t>', '</w:t>
      </w:r>
      <w:proofErr w:type="spellStart"/>
      <w:r>
        <w:rPr>
          <w:rStyle w:val="codeChar"/>
          <w:rFonts w:ascii="Courier" w:eastAsia="Batang" w:hAnsi="Courier"/>
          <w:sz w:val="20"/>
        </w:rPr>
        <w:t>gpeb</w:t>
      </w:r>
      <w:proofErr w:type="spellEnd"/>
      <w:r>
        <w:rPr>
          <w:rStyle w:val="codeChar"/>
          <w:rFonts w:ascii="Courier" w:eastAsia="Batang" w:hAnsi="Courier"/>
          <w:sz w:val="20"/>
        </w:rPr>
        <w:t xml:space="preserve">', </w:t>
      </w:r>
      <w:r>
        <w:rPr>
          <w:lang w:eastAsia="ja-JP"/>
        </w:rPr>
        <w:tab/>
      </w:r>
      <w:r>
        <w:rPr>
          <w:lang w:eastAsia="ja-JP"/>
        </w:rPr>
        <w:tab/>
      </w:r>
      <w:r>
        <w:rPr>
          <w:lang w:eastAsia="ja-JP"/>
        </w:rPr>
        <w:tab/>
      </w:r>
      <w:r>
        <w:rPr>
          <w:lang w:eastAsia="ja-JP"/>
        </w:rPr>
        <w:tab/>
      </w:r>
      <w:r>
        <w:rPr>
          <w:rStyle w:val="codeChar"/>
          <w:rFonts w:ascii="Courier" w:eastAsia="Batang" w:hAnsi="Courier"/>
          <w:sz w:val="20"/>
        </w:rPr>
        <w:t>'</w:t>
      </w:r>
      <w:proofErr w:type="spellStart"/>
      <w:r>
        <w:rPr>
          <w:rStyle w:val="codeChar"/>
          <w:rFonts w:ascii="Courier" w:eastAsia="Batang" w:hAnsi="Courier"/>
          <w:sz w:val="20"/>
        </w:rPr>
        <w:t>gpcb</w:t>
      </w:r>
      <w:proofErr w:type="spellEnd"/>
      <w:r>
        <w:rPr>
          <w:rStyle w:val="codeChar"/>
          <w:rFonts w:ascii="Courier" w:eastAsia="Batang" w:hAnsi="Courier"/>
          <w:sz w:val="20"/>
        </w:rPr>
        <w:t>')</w:t>
      </w:r>
      <w:r>
        <w:rPr>
          <w:rFonts w:asciiTheme="majorHAnsi" w:hAnsiTheme="majorHAnsi"/>
          <w:lang w:eastAsia="ja-JP"/>
        </w:rPr>
        <w:t xml:space="preserve"> or </w:t>
      </w:r>
      <w:proofErr w:type="spellStart"/>
      <w:r>
        <w:rPr>
          <w:rStyle w:val="codeChar"/>
          <w:rFonts w:ascii="Courier" w:eastAsia="Batang" w:hAnsi="Courier"/>
          <w:sz w:val="20"/>
        </w:rPr>
        <w:t>DynamicGPCCConfidenceScoreSampleEntry</w:t>
      </w:r>
      <w:proofErr w:type="spellEnd"/>
      <w:r>
        <w:rPr>
          <w:rFonts w:asciiTheme="majorHAnsi" w:hAnsiTheme="majorHAnsi"/>
        </w:rPr>
        <w:br/>
        <w:t>Mandatory:</w:t>
      </w:r>
      <w:r>
        <w:rPr>
          <w:rFonts w:asciiTheme="majorHAnsi" w:hAnsiTheme="majorHAnsi"/>
        </w:rPr>
        <w:tab/>
      </w:r>
      <w:r>
        <w:rPr>
          <w:rFonts w:asciiTheme="majorHAnsi" w:hAnsiTheme="majorHAnsi"/>
          <w:lang w:eastAsia="ja-JP"/>
        </w:rPr>
        <w:t>No</w:t>
      </w:r>
      <w:r>
        <w:rPr>
          <w:rFonts w:asciiTheme="majorHAnsi" w:hAnsiTheme="majorHAnsi"/>
        </w:rPr>
        <w:br/>
        <w:t>Quantity:</w:t>
      </w:r>
      <w:r>
        <w:rPr>
          <w:rFonts w:asciiTheme="majorHAnsi" w:hAnsiTheme="majorHAnsi"/>
        </w:rPr>
        <w:tab/>
      </w:r>
      <w:r>
        <w:rPr>
          <w:rFonts w:asciiTheme="majorHAnsi" w:hAnsiTheme="majorHAnsi"/>
          <w:lang w:eastAsia="ja-JP"/>
        </w:rPr>
        <w:t>Zero or one</w:t>
      </w:r>
    </w:p>
    <w:p w14:paraId="43861C33" w14:textId="77777777" w:rsidR="0056436A" w:rsidRDefault="0056436A" w:rsidP="0056436A">
      <w:pPr>
        <w:rPr>
          <w:rFonts w:asciiTheme="majorHAnsi" w:eastAsiaTheme="minorEastAsia" w:hAnsiTheme="majorHAnsi"/>
          <w:sz w:val="24"/>
          <w:lang w:eastAsia="ja-JP"/>
        </w:rPr>
      </w:pPr>
    </w:p>
    <w:p w14:paraId="0AF49B29" w14:textId="3AE4CD70" w:rsidR="0056436A" w:rsidRDefault="0056436A">
      <w:pPr>
        <w:spacing w:after="240" w:line="240" w:lineRule="atLeast"/>
        <w:jc w:val="both"/>
        <w:rPr>
          <w:ins w:id="165" w:author="Emmanuel Thomas" w:date="2024-12-05T14:21:00Z" w16du:dateUtc="2024-12-05T13:21:00Z"/>
          <w:rFonts w:asciiTheme="majorHAnsi" w:eastAsia="Malgun Gothic" w:hAnsiTheme="majorHAnsi"/>
        </w:rPr>
      </w:pPr>
      <w:r>
        <w:rPr>
          <w:rFonts w:asciiTheme="majorHAnsi" w:eastAsia="Malgun Gothic" w:hAnsiTheme="majorHAnsi"/>
        </w:rPr>
        <w:t xml:space="preserve">The </w:t>
      </w:r>
      <w:proofErr w:type="spellStart"/>
      <w:r>
        <w:rPr>
          <w:rStyle w:val="codeChar"/>
          <w:rFonts w:ascii="Courier" w:eastAsia="Batang" w:hAnsi="Courier"/>
          <w:sz w:val="20"/>
          <w:szCs w:val="20"/>
        </w:rPr>
        <w:t>GPCCConfidenceScoreInfoBox</w:t>
      </w:r>
      <w:proofErr w:type="spellEnd"/>
      <w:r>
        <w:rPr>
          <w:rStyle w:val="codeChar"/>
          <w:rFonts w:ascii="Courier" w:eastAsia="Batang" w:hAnsi="Courier"/>
          <w:sz w:val="20"/>
          <w:szCs w:val="20"/>
        </w:rPr>
        <w:t xml:space="preserve"> </w:t>
      </w:r>
      <w:r>
        <w:rPr>
          <w:rFonts w:asciiTheme="majorHAnsi" w:eastAsia="Malgun Gothic" w:hAnsiTheme="majorHAnsi"/>
        </w:rPr>
        <w:t xml:space="preserve">provides information of one or more </w:t>
      </w:r>
      <w:r>
        <w:rPr>
          <w:rFonts w:asciiTheme="majorHAnsi" w:eastAsia="Malgun Gothic" w:hAnsiTheme="majorHAnsi" w:cs="Times New Roman"/>
          <w:lang w:eastAsia="ko-KR"/>
        </w:rPr>
        <w:t>confidence score</w:t>
      </w:r>
      <w:ins w:id="166" w:author="Oh, Sejin" w:date="2024-12-04T09:56:00Z" w16du:dateUtc="2024-12-04T17:56:00Z">
        <w:r w:rsidR="00FD6F17">
          <w:rPr>
            <w:rFonts w:asciiTheme="majorHAnsi" w:eastAsia="Malgun Gothic" w:hAnsiTheme="majorHAnsi" w:cs="Times New Roman"/>
            <w:lang w:eastAsia="ko-KR"/>
          </w:rPr>
          <w:t>s</w:t>
        </w:r>
      </w:ins>
      <w:del w:id="167" w:author="Oh, Sejin" w:date="2024-12-04T09:56:00Z" w16du:dateUtc="2024-12-04T17:56:00Z">
        <w:r w:rsidDel="00FD6F17">
          <w:rPr>
            <w:rFonts w:asciiTheme="majorHAnsi" w:eastAsia="Malgun Gothic" w:hAnsiTheme="majorHAnsi" w:cs="Times New Roman"/>
            <w:lang w:eastAsia="ko-KR"/>
          </w:rPr>
          <w:delText xml:space="preserve"> </w:delText>
        </w:r>
        <w:r w:rsidDel="00FD6F17">
          <w:rPr>
            <w:rFonts w:asciiTheme="majorHAnsi" w:eastAsia="Malgun Gothic" w:hAnsiTheme="majorHAnsi"/>
          </w:rPr>
          <w:delText>regions</w:delText>
        </w:r>
      </w:del>
      <w:r>
        <w:rPr>
          <w:rFonts w:asciiTheme="majorHAnsi" w:eastAsia="Malgun Gothic" w:hAnsiTheme="majorHAnsi"/>
        </w:rPr>
        <w:t>.</w:t>
      </w:r>
      <w:del w:id="168" w:author="Emmanuel Thomas" w:date="2024-12-05T14:21:00Z" w16du:dateUtc="2024-12-05T13:21:00Z">
        <w:r w:rsidDel="00653305">
          <w:rPr>
            <w:rFonts w:asciiTheme="majorHAnsi" w:eastAsia="Malgun Gothic" w:hAnsiTheme="majorHAnsi"/>
          </w:rPr>
          <w:delText xml:space="preserve"> </w:delText>
        </w:r>
      </w:del>
    </w:p>
    <w:p w14:paraId="52F3B453" w14:textId="18DE43C1" w:rsidR="00653305" w:rsidRPr="00653305" w:rsidRDefault="00653305" w:rsidP="00653305">
      <w:pPr>
        <w:spacing w:after="240" w:line="240" w:lineRule="atLeast"/>
        <w:jc w:val="both"/>
        <w:rPr>
          <w:ins w:id="169" w:author="Emmanuel Thomas" w:date="2024-12-05T14:21:00Z" w16du:dateUtc="2024-12-05T13:21:00Z"/>
          <w:rFonts w:asciiTheme="majorHAnsi" w:eastAsia="Malgun Gothic" w:hAnsiTheme="majorHAnsi"/>
        </w:rPr>
      </w:pPr>
      <w:ins w:id="170" w:author="Emmanuel Thomas" w:date="2024-12-05T14:21:00Z" w16du:dateUtc="2024-12-05T13:21:00Z">
        <w:r w:rsidRPr="00653305">
          <w:rPr>
            <w:rFonts w:asciiTheme="majorHAnsi" w:eastAsia="Malgun Gothic" w:hAnsiTheme="majorHAnsi"/>
          </w:rPr>
          <w:t xml:space="preserve">When </w:t>
        </w:r>
        <w:proofErr w:type="spellStart"/>
        <w:r w:rsidR="00956604">
          <w:rPr>
            <w:rStyle w:val="codeChar"/>
            <w:rFonts w:ascii="Courier" w:eastAsia="Batang" w:hAnsi="Courier"/>
            <w:sz w:val="20"/>
            <w:szCs w:val="20"/>
          </w:rPr>
          <w:t>GPCCConfidenceScoreInfoBox</w:t>
        </w:r>
        <w:proofErr w:type="spellEnd"/>
        <w:r w:rsidRPr="00653305">
          <w:rPr>
            <w:rFonts w:asciiTheme="majorHAnsi" w:eastAsia="Malgun Gothic" w:hAnsiTheme="majorHAnsi"/>
          </w:rPr>
          <w:t xml:space="preserve"> is present in the sample entry of the G-PCC bitstream track, it</w:t>
        </w:r>
        <w:r>
          <w:rPr>
            <w:rFonts w:asciiTheme="majorHAnsi" w:eastAsia="Malgun Gothic" w:hAnsiTheme="majorHAnsi"/>
          </w:rPr>
          <w:t xml:space="preserve"> </w:t>
        </w:r>
        <w:r w:rsidRPr="00653305">
          <w:rPr>
            <w:rFonts w:asciiTheme="majorHAnsi" w:eastAsia="Malgun Gothic" w:hAnsiTheme="majorHAnsi"/>
          </w:rPr>
          <w:t xml:space="preserve">provides the static </w:t>
        </w:r>
      </w:ins>
      <w:ins w:id="171" w:author="Emmanuel Thomas" w:date="2024-12-05T14:23:00Z" w16du:dateUtc="2024-12-05T13:23:00Z">
        <w:r w:rsidR="00377041">
          <w:rPr>
            <w:rFonts w:asciiTheme="majorHAnsi" w:eastAsia="Malgun Gothic" w:hAnsiTheme="majorHAnsi" w:cs="Times New Roman"/>
            <w:lang w:eastAsia="ko-KR"/>
          </w:rPr>
          <w:t>confidence score information</w:t>
        </w:r>
      </w:ins>
      <w:ins w:id="172" w:author="Emmanuel Thomas" w:date="2024-12-05T14:21:00Z" w16du:dateUtc="2024-12-05T13:21:00Z">
        <w:r w:rsidRPr="00653305">
          <w:rPr>
            <w:rFonts w:asciiTheme="majorHAnsi" w:eastAsia="Malgun Gothic" w:hAnsiTheme="majorHAnsi"/>
          </w:rPr>
          <w:t xml:space="preserve"> of G-PCC bitstream carried in the track.</w:t>
        </w:r>
      </w:ins>
    </w:p>
    <w:p w14:paraId="0CFEE040" w14:textId="735D6413" w:rsidR="00653305" w:rsidRPr="00653305" w:rsidRDefault="00653305" w:rsidP="00653305">
      <w:pPr>
        <w:spacing w:after="240" w:line="240" w:lineRule="atLeast"/>
        <w:jc w:val="both"/>
        <w:rPr>
          <w:ins w:id="173" w:author="Emmanuel Thomas" w:date="2024-12-05T14:21:00Z" w16du:dateUtc="2024-12-05T13:21:00Z"/>
          <w:rFonts w:asciiTheme="majorHAnsi" w:eastAsia="Malgun Gothic" w:hAnsiTheme="majorHAnsi"/>
        </w:rPr>
      </w:pPr>
      <w:ins w:id="174" w:author="Emmanuel Thomas" w:date="2024-12-05T14:21:00Z" w16du:dateUtc="2024-12-05T13:21:00Z">
        <w:r w:rsidRPr="00653305">
          <w:rPr>
            <w:rFonts w:asciiTheme="majorHAnsi" w:eastAsia="Malgun Gothic" w:hAnsiTheme="majorHAnsi"/>
          </w:rPr>
          <w:t xml:space="preserve">When </w:t>
        </w:r>
        <w:proofErr w:type="spellStart"/>
        <w:r w:rsidR="00956604">
          <w:rPr>
            <w:rStyle w:val="codeChar"/>
            <w:rFonts w:ascii="Courier" w:eastAsia="Batang" w:hAnsi="Courier"/>
            <w:sz w:val="20"/>
            <w:szCs w:val="20"/>
          </w:rPr>
          <w:t>GPCCConfidenceScoreInfoBox</w:t>
        </w:r>
        <w:proofErr w:type="spellEnd"/>
        <w:r w:rsidRPr="00653305">
          <w:rPr>
            <w:rFonts w:asciiTheme="majorHAnsi" w:eastAsia="Malgun Gothic" w:hAnsiTheme="majorHAnsi"/>
          </w:rPr>
          <w:t xml:space="preserve"> is present in the sample entry of the G-PCC geometry track, it</w:t>
        </w:r>
        <w:r w:rsidR="00956604">
          <w:rPr>
            <w:rFonts w:asciiTheme="majorHAnsi" w:eastAsia="Malgun Gothic" w:hAnsiTheme="majorHAnsi"/>
          </w:rPr>
          <w:t xml:space="preserve"> </w:t>
        </w:r>
        <w:r w:rsidRPr="00653305">
          <w:rPr>
            <w:rFonts w:asciiTheme="majorHAnsi" w:eastAsia="Malgun Gothic" w:hAnsiTheme="majorHAnsi"/>
          </w:rPr>
          <w:t xml:space="preserve">indicates the static </w:t>
        </w:r>
      </w:ins>
      <w:ins w:id="175" w:author="Emmanuel Thomas" w:date="2024-12-05T14:23:00Z" w16du:dateUtc="2024-12-05T13:23:00Z">
        <w:r w:rsidR="00377041">
          <w:rPr>
            <w:rFonts w:asciiTheme="majorHAnsi" w:eastAsia="Malgun Gothic" w:hAnsiTheme="majorHAnsi" w:cs="Times New Roman"/>
            <w:lang w:eastAsia="ko-KR"/>
          </w:rPr>
          <w:t>confidence score</w:t>
        </w:r>
      </w:ins>
      <w:ins w:id="176" w:author="Emmanuel Thomas" w:date="2024-12-05T14:21:00Z" w16du:dateUtc="2024-12-05T13:21:00Z">
        <w:r w:rsidRPr="00653305">
          <w:rPr>
            <w:rFonts w:asciiTheme="majorHAnsi" w:eastAsia="Malgun Gothic" w:hAnsiTheme="majorHAnsi"/>
          </w:rPr>
          <w:t xml:space="preserve"> information of G-PCC bitstream carried in the G-PCC geometry track and associated G-PCC attribute tracks. It shall not be present in the sample entry of any G-PCC attribute tracks.</w:t>
        </w:r>
      </w:ins>
    </w:p>
    <w:p w14:paraId="119D0BEB" w14:textId="56CC0B17" w:rsidR="00653305" w:rsidRDefault="00653305">
      <w:pPr>
        <w:spacing w:after="240" w:line="240" w:lineRule="atLeast"/>
        <w:jc w:val="both"/>
        <w:rPr>
          <w:rFonts w:asciiTheme="majorHAnsi" w:eastAsia="Malgun Gothic" w:hAnsiTheme="majorHAnsi"/>
        </w:rPr>
        <w:pPrChange w:id="177" w:author="Oh, Sejin" w:date="2024-12-04T09:56:00Z" w16du:dateUtc="2024-12-04T17:56:00Z">
          <w:pPr>
            <w:spacing w:after="240" w:line="240" w:lineRule="atLeast"/>
          </w:pPr>
        </w:pPrChange>
      </w:pPr>
      <w:ins w:id="178" w:author="Emmanuel Thomas" w:date="2024-12-05T14:21:00Z" w16du:dateUtc="2024-12-05T13:21:00Z">
        <w:r w:rsidRPr="00653305">
          <w:rPr>
            <w:rFonts w:asciiTheme="majorHAnsi" w:eastAsia="Malgun Gothic" w:hAnsiTheme="majorHAnsi"/>
          </w:rPr>
          <w:t xml:space="preserve">When </w:t>
        </w:r>
        <w:proofErr w:type="spellStart"/>
        <w:r w:rsidR="00956604">
          <w:rPr>
            <w:rStyle w:val="codeChar"/>
            <w:rFonts w:ascii="Courier" w:eastAsia="Batang" w:hAnsi="Courier"/>
            <w:sz w:val="20"/>
            <w:szCs w:val="20"/>
          </w:rPr>
          <w:t>GPCCConfidenceScoreInfoBox</w:t>
        </w:r>
        <w:proofErr w:type="spellEnd"/>
        <w:r w:rsidRPr="00653305">
          <w:rPr>
            <w:rFonts w:asciiTheme="majorHAnsi" w:eastAsia="Malgun Gothic" w:hAnsiTheme="majorHAnsi"/>
          </w:rPr>
          <w:t xml:space="preserve"> is present in the sample entry of the G-PCC tile base track, it provides</w:t>
        </w:r>
        <w:r w:rsidR="00956604">
          <w:rPr>
            <w:rFonts w:asciiTheme="majorHAnsi" w:eastAsia="Malgun Gothic" w:hAnsiTheme="majorHAnsi"/>
          </w:rPr>
          <w:t xml:space="preserve"> </w:t>
        </w:r>
        <w:r w:rsidRPr="00653305">
          <w:rPr>
            <w:rFonts w:asciiTheme="majorHAnsi" w:eastAsia="Malgun Gothic" w:hAnsiTheme="majorHAnsi"/>
          </w:rPr>
          <w:t xml:space="preserve">the static </w:t>
        </w:r>
      </w:ins>
      <w:ins w:id="179" w:author="Emmanuel Thomas" w:date="2024-12-05T14:31:00Z" w16du:dateUtc="2024-12-05T13:31:00Z">
        <w:r w:rsidR="00CB5D38">
          <w:rPr>
            <w:rFonts w:asciiTheme="majorHAnsi" w:eastAsia="Malgun Gothic" w:hAnsiTheme="majorHAnsi" w:cs="Times New Roman"/>
            <w:lang w:eastAsia="ko-KR"/>
          </w:rPr>
          <w:t>confidence score</w:t>
        </w:r>
        <w:r w:rsidR="00CB5D38" w:rsidRPr="00653305">
          <w:rPr>
            <w:rFonts w:asciiTheme="majorHAnsi" w:eastAsia="Malgun Gothic" w:hAnsiTheme="majorHAnsi"/>
          </w:rPr>
          <w:t xml:space="preserve"> information </w:t>
        </w:r>
      </w:ins>
      <w:ins w:id="180" w:author="Emmanuel Thomas" w:date="2024-12-05T14:21:00Z" w16du:dateUtc="2024-12-05T13:21:00Z">
        <w:r w:rsidRPr="00653305">
          <w:rPr>
            <w:rFonts w:asciiTheme="majorHAnsi" w:eastAsia="Malgun Gothic" w:hAnsiTheme="majorHAnsi"/>
          </w:rPr>
          <w:t>of G-PCC bitstream carried in all G-PCC tile tracks. It shall</w:t>
        </w:r>
        <w:r w:rsidR="00956604">
          <w:rPr>
            <w:rFonts w:asciiTheme="majorHAnsi" w:eastAsia="Malgun Gothic" w:hAnsiTheme="majorHAnsi"/>
          </w:rPr>
          <w:t xml:space="preserve"> </w:t>
        </w:r>
        <w:r w:rsidRPr="00653305">
          <w:rPr>
            <w:rFonts w:asciiTheme="majorHAnsi" w:eastAsia="Malgun Gothic" w:hAnsiTheme="majorHAnsi"/>
          </w:rPr>
          <w:t>not be present in the sample entry of any G-PCC tile tracks.</w:t>
        </w:r>
      </w:ins>
    </w:p>
    <w:p w14:paraId="64F12412" w14:textId="2E788B5D" w:rsidR="0056436A" w:rsidRDefault="0056436A">
      <w:pPr>
        <w:spacing w:after="240" w:line="240" w:lineRule="atLeast"/>
        <w:jc w:val="both"/>
        <w:rPr>
          <w:rFonts w:asciiTheme="majorHAnsi" w:eastAsia="Malgun Gothic" w:hAnsiTheme="majorHAnsi"/>
        </w:rPr>
        <w:pPrChange w:id="181" w:author="Oh, Sejin" w:date="2024-12-04T09:56:00Z" w16du:dateUtc="2024-12-04T17:56:00Z">
          <w:pPr>
            <w:spacing w:after="240" w:line="240" w:lineRule="atLeast"/>
          </w:pPr>
        </w:pPrChange>
      </w:pPr>
      <w:del w:id="182" w:author="Emmanuel Thomas" w:date="2024-12-05T14:32:00Z" w16du:dateUtc="2024-12-05T13:32:00Z">
        <w:r w:rsidDel="00CB5D38">
          <w:rPr>
            <w:rFonts w:asciiTheme="majorHAnsi" w:eastAsia="Malgun Gothic" w:hAnsiTheme="majorHAnsi"/>
          </w:rPr>
          <w:delText xml:space="preserve">When the </w:delText>
        </w:r>
        <w:r w:rsidDel="00CB5D38">
          <w:rPr>
            <w:rStyle w:val="codeChar"/>
            <w:rFonts w:ascii="Courier" w:eastAsia="Batang" w:hAnsi="Courier"/>
            <w:sz w:val="20"/>
            <w:szCs w:val="20"/>
          </w:rPr>
          <w:delText xml:space="preserve">GPCCConfidenceScoreInfoBox </w:delText>
        </w:r>
        <w:r w:rsidDel="00CB5D38">
          <w:rPr>
            <w:rFonts w:asciiTheme="majorHAnsi" w:eastAsia="Malgun Gothic" w:hAnsiTheme="majorHAnsi"/>
          </w:rPr>
          <w:delText>is present in the sample entry of either a G</w:delText>
        </w:r>
      </w:del>
      <w:del w:id="183" w:author="Emmanuel Thomas" w:date="2024-12-04T10:30:00Z" w16du:dateUtc="2024-12-04T09:30:00Z">
        <w:r w:rsidDel="00556A06">
          <w:rPr>
            <w:rFonts w:asciiTheme="majorHAnsi" w:eastAsia="Malgun Gothic" w:hAnsiTheme="majorHAnsi"/>
          </w:rPr>
          <w:delText>-</w:delText>
        </w:r>
      </w:del>
      <w:del w:id="184" w:author="Emmanuel Thomas" w:date="2024-12-05T14:32:00Z" w16du:dateUtc="2024-12-05T13:32:00Z">
        <w:r w:rsidDel="00CB5D38">
          <w:rPr>
            <w:rFonts w:asciiTheme="majorHAnsi" w:eastAsia="Malgun Gothic" w:hAnsiTheme="majorHAnsi"/>
          </w:rPr>
          <w:delText>PCC track carrying all G</w:delText>
        </w:r>
      </w:del>
      <w:del w:id="185" w:author="Emmanuel Thomas" w:date="2024-12-04T10:30:00Z" w16du:dateUtc="2024-12-04T09:30:00Z">
        <w:r w:rsidDel="00556A06">
          <w:rPr>
            <w:rFonts w:asciiTheme="majorHAnsi" w:eastAsia="Malgun Gothic" w:hAnsiTheme="majorHAnsi"/>
          </w:rPr>
          <w:delText>-</w:delText>
        </w:r>
      </w:del>
      <w:del w:id="186" w:author="Emmanuel Thomas" w:date="2024-12-05T14:32:00Z" w16du:dateUtc="2024-12-05T13:32:00Z">
        <w:r w:rsidDel="00CB5D38">
          <w:rPr>
            <w:rFonts w:asciiTheme="majorHAnsi" w:eastAsia="Malgun Gothic" w:hAnsiTheme="majorHAnsi"/>
          </w:rPr>
          <w:delText>PCC bitstream or a G</w:delText>
        </w:r>
      </w:del>
      <w:del w:id="187" w:author="Emmanuel Thomas" w:date="2024-12-04T10:30:00Z" w16du:dateUtc="2024-12-04T09:30:00Z">
        <w:r w:rsidDel="00556A06">
          <w:rPr>
            <w:rFonts w:asciiTheme="majorHAnsi" w:eastAsia="Malgun Gothic" w:hAnsiTheme="majorHAnsi"/>
          </w:rPr>
          <w:delText>-</w:delText>
        </w:r>
      </w:del>
      <w:del w:id="188" w:author="Emmanuel Thomas" w:date="2024-12-05T14:32:00Z" w16du:dateUtc="2024-12-05T13:32:00Z">
        <w:r w:rsidDel="00CB5D38">
          <w:rPr>
            <w:rFonts w:asciiTheme="majorHAnsi" w:eastAsia="Malgun Gothic" w:hAnsiTheme="majorHAnsi"/>
          </w:rPr>
          <w:delText xml:space="preserve">PCC tile base track, it indicates the static </w:delText>
        </w:r>
        <w:r w:rsidDel="00CB5D38">
          <w:rPr>
            <w:rFonts w:asciiTheme="majorHAnsi" w:eastAsia="Malgun Gothic" w:hAnsiTheme="majorHAnsi" w:cs="Times New Roman"/>
            <w:lang w:eastAsia="ko-KR"/>
          </w:rPr>
          <w:delText>confidence score</w:delText>
        </w:r>
        <w:r w:rsidDel="00CB5D38">
          <w:rPr>
            <w:rFonts w:asciiTheme="majorHAnsi" w:eastAsia="Malgun Gothic" w:hAnsiTheme="majorHAnsi"/>
          </w:rPr>
          <w:delText xml:space="preserve"> region information of G</w:delText>
        </w:r>
      </w:del>
      <w:del w:id="189" w:author="Emmanuel Thomas" w:date="2024-12-04T10:30:00Z" w16du:dateUtc="2024-12-04T09:30:00Z">
        <w:r w:rsidDel="00556A06">
          <w:rPr>
            <w:rFonts w:asciiTheme="majorHAnsi" w:eastAsia="Malgun Gothic" w:hAnsiTheme="majorHAnsi"/>
          </w:rPr>
          <w:delText>-</w:delText>
        </w:r>
      </w:del>
      <w:del w:id="190" w:author="Emmanuel Thomas" w:date="2024-12-05T14:32:00Z" w16du:dateUtc="2024-12-05T13:32:00Z">
        <w:r w:rsidDel="00CB5D38">
          <w:rPr>
            <w:rFonts w:asciiTheme="majorHAnsi" w:eastAsia="Malgun Gothic" w:hAnsiTheme="majorHAnsi"/>
          </w:rPr>
          <w:delText>PCC data carried in either the track or all G</w:delText>
        </w:r>
      </w:del>
      <w:del w:id="191" w:author="Emmanuel Thomas" w:date="2024-12-04T10:30:00Z" w16du:dateUtc="2024-12-04T09:30:00Z">
        <w:r w:rsidDel="00556A06">
          <w:rPr>
            <w:rFonts w:asciiTheme="majorHAnsi" w:eastAsia="Malgun Gothic" w:hAnsiTheme="majorHAnsi"/>
          </w:rPr>
          <w:delText>-</w:delText>
        </w:r>
      </w:del>
      <w:del w:id="192" w:author="Emmanuel Thomas" w:date="2024-12-05T14:32:00Z" w16du:dateUtc="2024-12-05T13:32:00Z">
        <w:r w:rsidDel="00CB5D38">
          <w:rPr>
            <w:rFonts w:asciiTheme="majorHAnsi" w:eastAsia="Malgun Gothic" w:hAnsiTheme="majorHAnsi"/>
          </w:rPr>
          <w:delText>PCC tile tracks, respectively.</w:delText>
        </w:r>
      </w:del>
      <w:del w:id="193" w:author="Oh, Sejin" w:date="2024-12-05T10:05:00Z" w16du:dateUtc="2024-12-05T18:05:00Z">
        <w:r w:rsidDel="005C7722">
          <w:rPr>
            <w:rFonts w:asciiTheme="majorHAnsi" w:eastAsia="Malgun Gothic" w:hAnsiTheme="majorHAnsi"/>
          </w:rPr>
          <w:delText xml:space="preserve"> </w:delText>
        </w:r>
      </w:del>
      <w:ins w:id="194" w:author="Oh, Sejin" w:date="2024-12-05T10:05:00Z" w16du:dateUtc="2024-12-05T18:05:00Z">
        <w:r w:rsidR="005C7722" w:rsidDel="005C7722">
          <w:rPr>
            <w:rStyle w:val="CommentReference"/>
          </w:rPr>
          <w:t xml:space="preserve"> </w:t>
        </w:r>
      </w:ins>
    </w:p>
    <w:p w14:paraId="1201BEE1"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del w:id="195" w:author="Oh, Sejin" w:date="2024-12-02T18:49:00Z" w16du:dateUtc="2024-12-03T02:49:00Z">
        <w:r w:rsidDel="004F1DB3">
          <w:rPr>
            <w:rFonts w:asciiTheme="majorHAnsi" w:eastAsia="MS Mincho" w:hAnsiTheme="majorHAnsi" w:cs="Times New Roman"/>
            <w:b/>
            <w:lang w:val="en-GB" w:eastAsia="ja-JP"/>
          </w:rPr>
          <w:delText>x.</w:delText>
        </w:r>
      </w:del>
      <w:r>
        <w:rPr>
          <w:rFonts w:asciiTheme="majorHAnsi" w:eastAsia="MS Mincho" w:hAnsiTheme="majorHAnsi" w:cs="Times New Roman"/>
          <w:b/>
          <w:lang w:val="en-GB" w:eastAsia="ja-JP"/>
        </w:rPr>
        <w:t>3.2 Syntax</w:t>
      </w:r>
    </w:p>
    <w:p w14:paraId="68046646" w14:textId="573B43B8" w:rsidR="0056436A" w:rsidDel="006771C0" w:rsidRDefault="0056436A" w:rsidP="0056436A">
      <w:pPr>
        <w:pStyle w:val="HTMLPreformatted"/>
        <w:rPr>
          <w:del w:id="196" w:author="Emmanuel Thomas" w:date="2024-12-05T14:05:00Z" w16du:dateUtc="2024-12-05T13:05:00Z"/>
        </w:rPr>
      </w:pPr>
      <w:r>
        <w:rPr>
          <w:rStyle w:val="n"/>
        </w:rPr>
        <w:t>aligned</w:t>
      </w:r>
      <w:r>
        <w:rPr>
          <w:rStyle w:val="p"/>
        </w:rPr>
        <w:t>(</w:t>
      </w:r>
      <w:r>
        <w:rPr>
          <w:rStyle w:val="mi"/>
          <w:rFonts w:eastAsia="Arial"/>
        </w:rPr>
        <w:t>8</w:t>
      </w:r>
      <w:r>
        <w:rPr>
          <w:rStyle w:val="p"/>
        </w:rPr>
        <w:t>)</w:t>
      </w:r>
      <w:r>
        <w:rPr>
          <w:rStyle w:val="line"/>
        </w:rPr>
        <w:t xml:space="preserve"> </w:t>
      </w:r>
      <w:r>
        <w:rPr>
          <w:rStyle w:val="n"/>
        </w:rPr>
        <w:t>class</w:t>
      </w:r>
      <w:r>
        <w:rPr>
          <w:rStyle w:val="line"/>
        </w:rPr>
        <w:t xml:space="preserve"> </w:t>
      </w:r>
      <w:proofErr w:type="spellStart"/>
      <w:r>
        <w:rPr>
          <w:rStyle w:val="n"/>
        </w:rPr>
        <w:t>GPCCConfidenceScoreInfoBox</w:t>
      </w:r>
      <w:proofErr w:type="spellEnd"/>
      <w:r>
        <w:rPr>
          <w:rStyle w:val="line"/>
        </w:rPr>
        <w:t xml:space="preserve"> </w:t>
      </w:r>
    </w:p>
    <w:p w14:paraId="0BD46F8A" w14:textId="77777777" w:rsidR="0056436A" w:rsidDel="006771C0" w:rsidRDefault="0056436A" w:rsidP="0056436A">
      <w:pPr>
        <w:pStyle w:val="HTMLPreformatted"/>
        <w:rPr>
          <w:del w:id="197" w:author="Emmanuel Thomas" w:date="2024-12-05T14:05:00Z" w16du:dateUtc="2024-12-05T13:05:00Z"/>
          <w:rStyle w:val="line"/>
        </w:rPr>
      </w:pPr>
      <w:r>
        <w:rPr>
          <w:rStyle w:val="n"/>
        </w:rPr>
        <w:t>extends</w:t>
      </w:r>
      <w:r>
        <w:rPr>
          <w:rStyle w:val="line"/>
        </w:rPr>
        <w:t xml:space="preserve"> </w:t>
      </w:r>
      <w:proofErr w:type="spellStart"/>
      <w:r>
        <w:rPr>
          <w:rStyle w:val="nf"/>
          <w:rFonts w:eastAsia="Arial"/>
        </w:rPr>
        <w:t>FullBox</w:t>
      </w:r>
      <w:proofErr w:type="spellEnd"/>
      <w:r>
        <w:rPr>
          <w:rStyle w:val="p"/>
        </w:rPr>
        <w:t>(</w:t>
      </w:r>
      <w:r>
        <w:rPr>
          <w:rStyle w:val="err"/>
          <w:rFonts w:eastAsia="Arial"/>
        </w:rPr>
        <w:t>'</w:t>
      </w:r>
      <w:proofErr w:type="spellStart"/>
      <w:r>
        <w:rPr>
          <w:rStyle w:val="n"/>
        </w:rPr>
        <w:t>gcsr</w:t>
      </w:r>
      <w:proofErr w:type="spellEnd"/>
      <w:r>
        <w:rPr>
          <w:rStyle w:val="err"/>
          <w:rFonts w:eastAsia="Arial"/>
        </w:rPr>
        <w:t>'</w:t>
      </w:r>
      <w:r>
        <w:rPr>
          <w:rStyle w:val="p"/>
        </w:rPr>
        <w:t>,</w:t>
      </w:r>
      <w:r>
        <w:rPr>
          <w:rStyle w:val="line"/>
        </w:rPr>
        <w:t xml:space="preserve"> </w:t>
      </w:r>
      <w:r>
        <w:rPr>
          <w:rStyle w:val="n"/>
        </w:rPr>
        <w:t>version</w:t>
      </w:r>
      <w:r>
        <w:rPr>
          <w:rStyle w:val="o"/>
        </w:rPr>
        <w:t>=</w:t>
      </w:r>
      <w:r>
        <w:rPr>
          <w:rStyle w:val="mi"/>
          <w:rFonts w:eastAsia="Arial"/>
        </w:rPr>
        <w:t>0</w:t>
      </w:r>
      <w:r>
        <w:rPr>
          <w:rStyle w:val="p"/>
        </w:rPr>
        <w:t>,</w:t>
      </w:r>
      <w:r>
        <w:rPr>
          <w:rStyle w:val="line"/>
        </w:rPr>
        <w:t xml:space="preserve"> </w:t>
      </w:r>
      <w:r>
        <w:rPr>
          <w:rStyle w:val="mi"/>
          <w:rFonts w:eastAsia="Arial"/>
        </w:rPr>
        <w:t>0</w:t>
      </w:r>
      <w:r>
        <w:rPr>
          <w:rStyle w:val="p"/>
        </w:rPr>
        <w:t>)</w:t>
      </w:r>
      <w:r>
        <w:rPr>
          <w:rStyle w:val="line"/>
        </w:rPr>
        <w:t xml:space="preserve"> </w:t>
      </w:r>
      <w:r>
        <w:rPr>
          <w:rStyle w:val="p"/>
        </w:rPr>
        <w:t>{</w:t>
      </w:r>
    </w:p>
    <w:p w14:paraId="6FC7A805" w14:textId="361313B3" w:rsidR="0056436A" w:rsidDel="006771C0" w:rsidRDefault="006771C0" w:rsidP="0056436A">
      <w:pPr>
        <w:pStyle w:val="HTMLPreformatted"/>
        <w:rPr>
          <w:del w:id="198" w:author="Emmanuel Thomas" w:date="2024-12-05T14:05:00Z" w16du:dateUtc="2024-12-05T13:05:00Z"/>
        </w:rPr>
      </w:pPr>
      <w:ins w:id="199" w:author="Emmanuel Thomas" w:date="2024-12-05T14:05:00Z" w16du:dateUtc="2024-12-05T13:05:00Z">
        <w:r>
          <w:rPr>
            <w:rStyle w:val="line"/>
          </w:rPr>
          <w:br/>
        </w:r>
        <w:r>
          <w:rPr>
            <w:rStyle w:val="line"/>
          </w:rPr>
          <w:tab/>
        </w:r>
      </w:ins>
      <w:del w:id="200" w:author="Emmanuel Thomas" w:date="2024-12-05T14:05:00Z" w16du:dateUtc="2024-12-05T13:05:00Z">
        <w:r w:rsidR="0056436A" w:rsidDel="006771C0">
          <w:rPr>
            <w:rStyle w:val="line"/>
          </w:rPr>
          <w:tab/>
        </w:r>
      </w:del>
      <w:r w:rsidR="0056436A">
        <w:rPr>
          <w:rStyle w:val="kt"/>
        </w:rPr>
        <w:t>unsigned</w:t>
      </w:r>
      <w:r w:rsidR="0056436A">
        <w:rPr>
          <w:rStyle w:val="line"/>
        </w:rPr>
        <w:t xml:space="preserve"> </w:t>
      </w:r>
      <w:r w:rsidR="0056436A">
        <w:rPr>
          <w:rStyle w:val="kt"/>
        </w:rPr>
        <w:t>int</w:t>
      </w:r>
      <w:r w:rsidR="0056436A">
        <w:rPr>
          <w:rStyle w:val="p"/>
        </w:rPr>
        <w:t>(</w:t>
      </w:r>
      <w:r w:rsidR="0056436A">
        <w:rPr>
          <w:rStyle w:val="mi"/>
          <w:rFonts w:eastAsia="Arial"/>
        </w:rPr>
        <w:t>16</w:t>
      </w:r>
      <w:r w:rsidR="0056436A">
        <w:rPr>
          <w:rStyle w:val="p"/>
        </w:rPr>
        <w:t>)</w:t>
      </w:r>
      <w:ins w:id="201" w:author="Emmanuel Thomas" w:date="2024-12-05T14:06:00Z" w16du:dateUtc="2024-12-05T13:06:00Z">
        <w:r w:rsidR="006F281B">
          <w:rPr>
            <w:rStyle w:val="p"/>
          </w:rPr>
          <w:t xml:space="preserve"> </w:t>
        </w:r>
      </w:ins>
      <w:del w:id="202" w:author="Emmanuel Thomas" w:date="2024-12-05T14:06:00Z" w16du:dateUtc="2024-12-05T13:06:00Z">
        <w:r w:rsidR="0056436A" w:rsidDel="006F281B">
          <w:rPr>
            <w:rStyle w:val="line"/>
          </w:rPr>
          <w:delText xml:space="preserve"> </w:delText>
        </w:r>
      </w:del>
      <w:proofErr w:type="spellStart"/>
      <w:r w:rsidR="0056436A">
        <w:rPr>
          <w:rStyle w:val="n"/>
        </w:rPr>
        <w:t>num_regions</w:t>
      </w:r>
      <w:proofErr w:type="spellEnd"/>
      <w:r w:rsidR="0056436A">
        <w:rPr>
          <w:rStyle w:val="p"/>
        </w:rPr>
        <w:t>;</w:t>
      </w:r>
      <w:ins w:id="203" w:author="Emmanuel Thomas" w:date="2024-12-05T14:05:00Z" w16du:dateUtc="2024-12-05T13:05:00Z">
        <w:r>
          <w:rPr>
            <w:rStyle w:val="line"/>
          </w:rPr>
          <w:br/>
        </w:r>
        <w:r>
          <w:rPr>
            <w:rStyle w:val="line"/>
          </w:rPr>
          <w:tab/>
        </w:r>
      </w:ins>
    </w:p>
    <w:p w14:paraId="5985AC12" w14:textId="605342FD" w:rsidR="0056436A" w:rsidDel="006771C0" w:rsidRDefault="0056436A" w:rsidP="0056436A">
      <w:pPr>
        <w:pStyle w:val="HTMLPreformatted"/>
        <w:rPr>
          <w:del w:id="204" w:author="Emmanuel Thomas" w:date="2024-12-05T14:05:00Z" w16du:dateUtc="2024-12-05T13:05:00Z"/>
        </w:rPr>
      </w:pPr>
      <w:del w:id="205" w:author="Emmanuel Thomas" w:date="2024-12-05T14:05:00Z" w16du:dateUtc="2024-12-05T13:05:00Z">
        <w:r w:rsidDel="006771C0">
          <w:rPr>
            <w:rStyle w:val="line"/>
          </w:rPr>
          <w:tab/>
        </w:r>
      </w:del>
      <w:r>
        <w:rPr>
          <w:rStyle w:val="k"/>
          <w:rFonts w:eastAsia="Arial"/>
        </w:rPr>
        <w:t>for</w:t>
      </w:r>
      <w:r>
        <w:rPr>
          <w:rStyle w:val="line"/>
        </w:rPr>
        <w:t xml:space="preserve"> </w:t>
      </w:r>
      <w:r>
        <w:rPr>
          <w:rStyle w:val="p"/>
        </w:rPr>
        <w:t>(</w:t>
      </w:r>
      <w:r>
        <w:rPr>
          <w:rStyle w:val="kt"/>
        </w:rPr>
        <w:t>int</w:t>
      </w:r>
      <w:r>
        <w:rPr>
          <w:rStyle w:val="line"/>
        </w:rPr>
        <w:t xml:space="preserve"> </w:t>
      </w:r>
      <w:proofErr w:type="spellStart"/>
      <w:r>
        <w:rPr>
          <w:rStyle w:val="n"/>
        </w:rPr>
        <w:t>i</w:t>
      </w:r>
      <w:proofErr w:type="spellEnd"/>
      <w:r>
        <w:rPr>
          <w:rStyle w:val="o"/>
        </w:rPr>
        <w:t>=</w:t>
      </w:r>
      <w:r>
        <w:rPr>
          <w:rStyle w:val="mi"/>
          <w:rFonts w:eastAsia="Arial"/>
        </w:rPr>
        <w:t>0</w:t>
      </w:r>
      <w:r>
        <w:rPr>
          <w:rStyle w:val="p"/>
        </w:rPr>
        <w:t>;</w:t>
      </w:r>
      <w:r>
        <w:rPr>
          <w:rStyle w:val="line"/>
        </w:rPr>
        <w:t xml:space="preserve"> </w:t>
      </w:r>
      <w:proofErr w:type="spellStart"/>
      <w:r>
        <w:rPr>
          <w:rStyle w:val="n"/>
        </w:rPr>
        <w:t>i</w:t>
      </w:r>
      <w:proofErr w:type="spellEnd"/>
      <w:r>
        <w:rPr>
          <w:rStyle w:val="line"/>
        </w:rPr>
        <w:t xml:space="preserve"> </w:t>
      </w:r>
      <w:r>
        <w:rPr>
          <w:rStyle w:val="o"/>
        </w:rPr>
        <w:t>&lt;</w:t>
      </w:r>
      <w:r>
        <w:rPr>
          <w:rStyle w:val="line"/>
        </w:rPr>
        <w:t xml:space="preserve"> </w:t>
      </w:r>
      <w:proofErr w:type="spellStart"/>
      <w:r>
        <w:rPr>
          <w:rStyle w:val="n"/>
        </w:rPr>
        <w:t>num_regions</w:t>
      </w:r>
      <w:proofErr w:type="spellEnd"/>
      <w:r>
        <w:rPr>
          <w:rStyle w:val="p"/>
        </w:rPr>
        <w:t>;</w:t>
      </w:r>
      <w:r>
        <w:rPr>
          <w:rStyle w:val="line"/>
        </w:rPr>
        <w:t xml:space="preserve"> </w:t>
      </w:r>
      <w:proofErr w:type="spellStart"/>
      <w:r>
        <w:rPr>
          <w:rStyle w:val="n"/>
        </w:rPr>
        <w:t>i</w:t>
      </w:r>
      <w:proofErr w:type="spellEnd"/>
      <w:r>
        <w:rPr>
          <w:rStyle w:val="o"/>
        </w:rPr>
        <w:t>++</w:t>
      </w:r>
      <w:r>
        <w:rPr>
          <w:rStyle w:val="p"/>
        </w:rPr>
        <w:t>)</w:t>
      </w:r>
      <w:r>
        <w:rPr>
          <w:rStyle w:val="line"/>
        </w:rPr>
        <w:t xml:space="preserve"> </w:t>
      </w:r>
      <w:r>
        <w:rPr>
          <w:rStyle w:val="p"/>
        </w:rPr>
        <w:t>{</w:t>
      </w:r>
      <w:ins w:id="206" w:author="Emmanuel Thomas" w:date="2024-12-05T14:05:00Z" w16du:dateUtc="2024-12-05T13:05:00Z">
        <w:r w:rsidR="006771C0">
          <w:rPr>
            <w:rStyle w:val="line"/>
          </w:rPr>
          <w:br/>
        </w:r>
        <w:r w:rsidR="006771C0">
          <w:rPr>
            <w:rStyle w:val="line"/>
          </w:rPr>
          <w:tab/>
        </w:r>
        <w:r w:rsidR="006771C0">
          <w:rPr>
            <w:rStyle w:val="line"/>
          </w:rPr>
          <w:tab/>
        </w:r>
      </w:ins>
    </w:p>
    <w:p w14:paraId="782709E0" w14:textId="6B95D8E7" w:rsidR="0056436A" w:rsidDel="006771C0" w:rsidRDefault="0056436A" w:rsidP="0056436A">
      <w:pPr>
        <w:pStyle w:val="HTMLPreformatted"/>
        <w:rPr>
          <w:del w:id="207" w:author="Emmanuel Thomas" w:date="2024-12-05T14:05:00Z" w16du:dateUtc="2024-12-05T13:05:00Z"/>
        </w:rPr>
      </w:pPr>
      <w:del w:id="208" w:author="Emmanuel Thomas" w:date="2024-12-05T14:05:00Z" w16du:dateUtc="2024-12-05T13:05:00Z">
        <w:r w:rsidDel="006771C0">
          <w:rPr>
            <w:rStyle w:val="line"/>
          </w:rPr>
          <w:delText xml:space="preserve">            </w:delText>
        </w:r>
      </w:del>
      <w:proofErr w:type="spellStart"/>
      <w:r>
        <w:rPr>
          <w:rStyle w:val="n"/>
        </w:rPr>
        <w:t>GPCCConfidenceScore</w:t>
      </w:r>
      <w:del w:id="209" w:author="Oh, Sejin" w:date="2024-12-04T09:57:00Z" w16du:dateUtc="2024-12-04T17:57:00Z">
        <w:r w:rsidDel="00FD6F17">
          <w:rPr>
            <w:rStyle w:val="n"/>
          </w:rPr>
          <w:delText>Region</w:delText>
        </w:r>
      </w:del>
      <w:r>
        <w:rPr>
          <w:rStyle w:val="n"/>
        </w:rPr>
        <w:t>Struct</w:t>
      </w:r>
      <w:proofErr w:type="spellEnd"/>
      <w:r>
        <w:rPr>
          <w:rStyle w:val="line"/>
        </w:rPr>
        <w:t xml:space="preserve"> </w:t>
      </w:r>
      <w:del w:id="210" w:author="Oh, Sejin" w:date="2024-12-04T09:57:00Z" w16du:dateUtc="2024-12-04T17:57:00Z">
        <w:r w:rsidDel="00FD6F17">
          <w:rPr>
            <w:rStyle w:val="n"/>
          </w:rPr>
          <w:delText>region</w:delText>
        </w:r>
      </w:del>
      <w:ins w:id="211" w:author="Oh, Sejin" w:date="2024-12-04T09:57:00Z" w16du:dateUtc="2024-12-04T17:57:00Z">
        <w:r w:rsidR="00FD6F17">
          <w:rPr>
            <w:rStyle w:val="n"/>
          </w:rPr>
          <w:t>score</w:t>
        </w:r>
      </w:ins>
      <w:r>
        <w:rPr>
          <w:rStyle w:val="p"/>
        </w:rPr>
        <w:t>();</w:t>
      </w:r>
      <w:ins w:id="212" w:author="Emmanuel Thomas" w:date="2024-12-05T14:05:00Z" w16du:dateUtc="2024-12-05T13:05:00Z">
        <w:r w:rsidR="006771C0">
          <w:rPr>
            <w:rStyle w:val="line"/>
          </w:rPr>
          <w:br/>
        </w:r>
        <w:r w:rsidR="006771C0">
          <w:rPr>
            <w:rStyle w:val="line"/>
          </w:rPr>
          <w:tab/>
        </w:r>
      </w:ins>
    </w:p>
    <w:p w14:paraId="0CB2C054" w14:textId="411B8BF8" w:rsidR="0056436A" w:rsidDel="006771C0" w:rsidRDefault="0056436A" w:rsidP="0056436A">
      <w:pPr>
        <w:pStyle w:val="HTMLPreformatted"/>
        <w:rPr>
          <w:del w:id="213" w:author="Emmanuel Thomas" w:date="2024-12-05T14:06:00Z" w16du:dateUtc="2024-12-05T13:06:00Z"/>
        </w:rPr>
      </w:pPr>
      <w:del w:id="214" w:author="Emmanuel Thomas" w:date="2024-12-05T14:05:00Z" w16du:dateUtc="2024-12-05T13:05:00Z">
        <w:r w:rsidDel="006771C0">
          <w:rPr>
            <w:rStyle w:val="line"/>
          </w:rPr>
          <w:delText xml:space="preserve">        </w:delText>
        </w:r>
      </w:del>
      <w:r>
        <w:rPr>
          <w:rStyle w:val="p"/>
        </w:rPr>
        <w:t>}</w:t>
      </w:r>
      <w:ins w:id="215" w:author="Emmanuel Thomas" w:date="2024-12-05T14:06:00Z" w16du:dateUtc="2024-12-05T13:06:00Z">
        <w:r w:rsidR="006771C0">
          <w:rPr>
            <w:rStyle w:val="p"/>
          </w:rPr>
          <w:br/>
        </w:r>
      </w:ins>
    </w:p>
    <w:p w14:paraId="408903FF" w14:textId="77777777" w:rsidR="0056436A" w:rsidDel="006771C0" w:rsidRDefault="0056436A" w:rsidP="006771C0">
      <w:pPr>
        <w:pStyle w:val="HTMLPreformatted"/>
        <w:rPr>
          <w:del w:id="216" w:author="Emmanuel Thomas" w:date="2024-12-05T14:06:00Z" w16du:dateUtc="2024-12-05T13:06:00Z"/>
          <w:rStyle w:val="p"/>
        </w:rPr>
      </w:pPr>
      <w:r>
        <w:rPr>
          <w:rStyle w:val="p"/>
        </w:rPr>
        <w:t>}</w:t>
      </w:r>
    </w:p>
    <w:p w14:paraId="3023F438" w14:textId="77777777" w:rsidR="006771C0" w:rsidRDefault="006771C0" w:rsidP="0056436A">
      <w:pPr>
        <w:pStyle w:val="HTMLPreformatted"/>
        <w:rPr>
          <w:ins w:id="217" w:author="Emmanuel Thomas" w:date="2024-12-05T14:06:00Z" w16du:dateUtc="2024-12-05T13:06:00Z"/>
        </w:rPr>
      </w:pPr>
    </w:p>
    <w:p w14:paraId="636B314A" w14:textId="77777777" w:rsidR="0056436A" w:rsidRDefault="0056436A">
      <w:pPr>
        <w:pStyle w:val="HTMLPreformatted"/>
        <w:pPrChange w:id="218" w:author="Emmanuel Thomas" w:date="2024-12-05T14:06:00Z" w16du:dateUtc="2024-12-05T13:06:00Z">
          <w:pPr/>
        </w:pPrChange>
      </w:pPr>
    </w:p>
    <w:p w14:paraId="224ED40D"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del w:id="219" w:author="Oh, Sejin" w:date="2024-12-02T18:49:00Z" w16du:dateUtc="2024-12-03T02:49:00Z">
        <w:r w:rsidDel="004F1DB3">
          <w:rPr>
            <w:rFonts w:asciiTheme="majorHAnsi" w:eastAsia="MS Mincho" w:hAnsiTheme="majorHAnsi" w:cs="Times New Roman"/>
            <w:b/>
            <w:lang w:val="en-GB" w:eastAsia="ja-JP"/>
          </w:rPr>
          <w:delText>x.</w:delText>
        </w:r>
      </w:del>
      <w:r>
        <w:rPr>
          <w:rFonts w:asciiTheme="majorHAnsi" w:eastAsia="MS Mincho" w:hAnsiTheme="majorHAnsi" w:cs="Times New Roman"/>
          <w:b/>
          <w:lang w:val="en-GB" w:eastAsia="ja-JP"/>
        </w:rPr>
        <w:t>3.3 Semantics</w:t>
      </w:r>
    </w:p>
    <w:p w14:paraId="4529CD57" w14:textId="5D3D3E8A" w:rsidR="0056436A" w:rsidRDefault="0056436A" w:rsidP="0056436A">
      <w:pPr>
        <w:tabs>
          <w:tab w:val="left" w:pos="1701"/>
        </w:tabs>
        <w:ind w:left="540" w:hanging="360"/>
        <w:rPr>
          <w:rFonts w:asciiTheme="majorHAnsi" w:eastAsiaTheme="minorEastAsia" w:hAnsiTheme="majorHAnsi"/>
          <w:sz w:val="20"/>
          <w:szCs w:val="20"/>
        </w:rPr>
      </w:pPr>
      <w:proofErr w:type="spellStart"/>
      <w:r>
        <w:rPr>
          <w:rStyle w:val="codeChar"/>
          <w:rFonts w:ascii="Courier" w:eastAsia="Batang" w:hAnsi="Courier"/>
          <w:sz w:val="20"/>
          <w:szCs w:val="20"/>
        </w:rPr>
        <w:t>num_regions</w:t>
      </w:r>
      <w:proofErr w:type="spellEnd"/>
      <w:r>
        <w:rPr>
          <w:rFonts w:asciiTheme="majorHAnsi" w:hAnsiTheme="majorHAnsi"/>
          <w:sz w:val="20"/>
          <w:szCs w:val="20"/>
        </w:rPr>
        <w:t xml:space="preserve"> indicate the number of confidence score </w:t>
      </w:r>
      <w:del w:id="220" w:author="Oh, Sejin" w:date="2024-12-04T10:01:00Z" w16du:dateUtc="2024-12-04T18:01:00Z">
        <w:r w:rsidDel="00B953D2">
          <w:rPr>
            <w:rFonts w:asciiTheme="majorHAnsi" w:hAnsiTheme="majorHAnsi"/>
            <w:sz w:val="20"/>
            <w:szCs w:val="20"/>
          </w:rPr>
          <w:delText>regions</w:delText>
        </w:r>
      </w:del>
      <w:ins w:id="221" w:author="Oh, Sejin" w:date="2024-12-04T10:01:00Z" w16du:dateUtc="2024-12-04T18:01:00Z">
        <w:r w:rsidR="00B953D2">
          <w:rPr>
            <w:rFonts w:asciiTheme="majorHAnsi" w:hAnsiTheme="majorHAnsi"/>
            <w:sz w:val="20"/>
            <w:szCs w:val="20"/>
          </w:rPr>
          <w:t xml:space="preserve">structure presented in </w:t>
        </w:r>
      </w:ins>
      <w:ins w:id="222" w:author="Oh, Sejin" w:date="2024-12-04T10:02:00Z" w16du:dateUtc="2024-12-04T18:02:00Z">
        <w:r w:rsidR="00B953D2">
          <w:rPr>
            <w:rFonts w:asciiTheme="majorHAnsi" w:hAnsiTheme="majorHAnsi"/>
            <w:sz w:val="20"/>
            <w:szCs w:val="20"/>
          </w:rPr>
          <w:t>the</w:t>
        </w:r>
      </w:ins>
      <w:ins w:id="223" w:author="Oh, Sejin" w:date="2024-12-04T10:01:00Z" w16du:dateUtc="2024-12-04T18:01:00Z">
        <w:r w:rsidR="00B953D2">
          <w:rPr>
            <w:rFonts w:asciiTheme="majorHAnsi" w:hAnsiTheme="majorHAnsi"/>
            <w:sz w:val="20"/>
            <w:szCs w:val="20"/>
          </w:rPr>
          <w:t xml:space="preserve"> box</w:t>
        </w:r>
      </w:ins>
      <w:r>
        <w:rPr>
          <w:rFonts w:asciiTheme="majorHAnsi" w:hAnsiTheme="majorHAnsi"/>
          <w:sz w:val="20"/>
          <w:szCs w:val="20"/>
        </w:rPr>
        <w:t>.</w:t>
      </w:r>
    </w:p>
    <w:p w14:paraId="6FB75B8B" w14:textId="77777777" w:rsidR="0056436A" w:rsidRDefault="0056436A" w:rsidP="0056436A">
      <w:pPr>
        <w:tabs>
          <w:tab w:val="left" w:pos="1701"/>
        </w:tabs>
        <w:ind w:left="540" w:hanging="360"/>
        <w:rPr>
          <w:rFonts w:asciiTheme="majorHAnsi" w:hAnsiTheme="majorHAnsi"/>
          <w:sz w:val="20"/>
          <w:szCs w:val="20"/>
        </w:rPr>
      </w:pPr>
    </w:p>
    <w:p w14:paraId="683FD4A3" w14:textId="777C0DD6" w:rsidR="0056436A" w:rsidRDefault="0056436A" w:rsidP="0056436A">
      <w:pPr>
        <w:tabs>
          <w:tab w:val="left" w:pos="1701"/>
        </w:tabs>
        <w:ind w:left="540" w:hanging="360"/>
        <w:rPr>
          <w:rFonts w:asciiTheme="majorHAnsi" w:hAnsiTheme="majorHAnsi"/>
          <w:sz w:val="24"/>
          <w:szCs w:val="20"/>
        </w:rPr>
      </w:pPr>
      <w:del w:id="224" w:author="Oh, Sejin" w:date="2024-12-04T09:58:00Z" w16du:dateUtc="2024-12-04T17:58:00Z">
        <w:r w:rsidDel="00FD6F17">
          <w:rPr>
            <w:rStyle w:val="codeChar"/>
            <w:rFonts w:ascii="Courier" w:eastAsia="Batang" w:hAnsi="Courier"/>
            <w:sz w:val="20"/>
            <w:szCs w:val="20"/>
          </w:rPr>
          <w:delText xml:space="preserve">region </w:delText>
        </w:r>
      </w:del>
      <w:ins w:id="225" w:author="Oh, Sejin" w:date="2024-12-04T09:58:00Z" w16du:dateUtc="2024-12-04T17:58:00Z">
        <w:r w:rsidR="00FD6F17">
          <w:rPr>
            <w:rStyle w:val="codeChar"/>
            <w:rFonts w:ascii="Courier" w:eastAsia="Batang" w:hAnsi="Courier"/>
            <w:sz w:val="20"/>
            <w:szCs w:val="20"/>
          </w:rPr>
          <w:t xml:space="preserve">score </w:t>
        </w:r>
      </w:ins>
      <w:r>
        <w:rPr>
          <w:rFonts w:asciiTheme="majorHAnsi" w:hAnsiTheme="majorHAnsi"/>
          <w:sz w:val="20"/>
          <w:szCs w:val="20"/>
        </w:rPr>
        <w:t>provides the confidence score</w:t>
      </w:r>
      <w:del w:id="226" w:author="Oh, Sejin" w:date="2024-12-04T09:58:00Z" w16du:dateUtc="2024-12-04T17:58:00Z">
        <w:r w:rsidDel="00FD6F17">
          <w:rPr>
            <w:rFonts w:asciiTheme="majorHAnsi" w:hAnsiTheme="majorHAnsi"/>
            <w:sz w:val="20"/>
            <w:szCs w:val="20"/>
          </w:rPr>
          <w:delText xml:space="preserve"> </w:delText>
        </w:r>
      </w:del>
      <w:ins w:id="227" w:author="Oh, Sejin" w:date="2024-12-04T10:01:00Z" w16du:dateUtc="2024-12-04T18:01:00Z">
        <w:r w:rsidR="00B953D2">
          <w:rPr>
            <w:rFonts w:asciiTheme="majorHAnsi" w:hAnsiTheme="majorHAnsi"/>
            <w:sz w:val="20"/>
            <w:szCs w:val="20"/>
          </w:rPr>
          <w:t xml:space="preserve"> information</w:t>
        </w:r>
      </w:ins>
      <w:del w:id="228" w:author="Oh, Sejin" w:date="2024-12-04T09:58:00Z" w16du:dateUtc="2024-12-04T17:58:00Z">
        <w:r w:rsidDel="00FD6F17">
          <w:rPr>
            <w:rFonts w:asciiTheme="majorHAnsi" w:hAnsiTheme="majorHAnsi"/>
            <w:sz w:val="20"/>
            <w:szCs w:val="20"/>
          </w:rPr>
          <w:delText>region</w:delText>
        </w:r>
      </w:del>
      <w:r>
        <w:rPr>
          <w:rFonts w:asciiTheme="majorHAnsi" w:hAnsiTheme="majorHAnsi"/>
          <w:sz w:val="20"/>
          <w:szCs w:val="20"/>
        </w:rPr>
        <w:t>.</w:t>
      </w:r>
    </w:p>
    <w:p w14:paraId="73CD55D7" w14:textId="77777777" w:rsidR="0056436A" w:rsidRDefault="0056436A" w:rsidP="0056436A">
      <w:pPr>
        <w:rPr>
          <w:rFonts w:ascii="Times New Roman" w:hAnsi="Times New Roman"/>
          <w:szCs w:val="24"/>
        </w:rPr>
      </w:pPr>
    </w:p>
    <w:p w14:paraId="27631723" w14:textId="77777777" w:rsidR="0056436A" w:rsidRDefault="0056436A" w:rsidP="0056436A"/>
    <w:p w14:paraId="1F7B6146"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lastRenderedPageBreak/>
        <w:t>9.x.</w:t>
      </w:r>
      <w:del w:id="229" w:author="Oh, Sejin" w:date="2024-12-02T18:50:00Z" w16du:dateUtc="2024-12-03T02:50:00Z">
        <w:r w:rsidDel="004F1DB3">
          <w:rPr>
            <w:rFonts w:asciiTheme="majorHAnsi" w:eastAsia="MS Mincho" w:hAnsiTheme="majorHAnsi" w:cs="Times New Roman"/>
            <w:b/>
            <w:lang w:val="en-GB" w:eastAsia="ja-JP"/>
          </w:rPr>
          <w:delText>x.</w:delText>
        </w:r>
      </w:del>
      <w:r>
        <w:rPr>
          <w:rFonts w:asciiTheme="majorHAnsi" w:eastAsia="MS Mincho" w:hAnsiTheme="majorHAnsi" w:cs="Times New Roman"/>
          <w:b/>
          <w:lang w:val="en-GB" w:eastAsia="ja-JP"/>
        </w:rPr>
        <w:t>4  Sample entry</w:t>
      </w:r>
    </w:p>
    <w:p w14:paraId="5B4F7FD0" w14:textId="77777777" w:rsidR="0056436A" w:rsidRDefault="0056436A" w:rsidP="0056436A">
      <w:pPr>
        <w:rPr>
          <w:rFonts w:asciiTheme="majorHAnsi" w:eastAsia="MS Mincho" w:hAnsiTheme="majorHAnsi" w:cs="Times New Roman"/>
          <w:b/>
          <w:lang w:val="en-GB" w:eastAsia="ja-JP"/>
        </w:rPr>
      </w:pPr>
    </w:p>
    <w:p w14:paraId="13E7300C" w14:textId="045E45D6"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del w:id="230" w:author="Oh, Sejin" w:date="2024-12-02T18:50:00Z" w16du:dateUtc="2024-12-03T02:50:00Z">
        <w:r w:rsidDel="004F1DB3">
          <w:rPr>
            <w:rFonts w:asciiTheme="majorHAnsi" w:eastAsia="MS Mincho" w:hAnsiTheme="majorHAnsi" w:cs="Times New Roman"/>
            <w:b/>
            <w:lang w:val="en-GB" w:eastAsia="ja-JP"/>
          </w:rPr>
          <w:delText>x.3</w:delText>
        </w:r>
      </w:del>
      <w:ins w:id="231" w:author="Oh, Sejin" w:date="2024-12-02T18:50:00Z" w16du:dateUtc="2024-12-03T02:50:00Z">
        <w:r w:rsidR="004F1DB3">
          <w:rPr>
            <w:rFonts w:asciiTheme="majorHAnsi" w:eastAsia="MS Mincho" w:hAnsiTheme="majorHAnsi" w:cs="Times New Roman"/>
            <w:b/>
            <w:lang w:val="en-GB" w:eastAsia="ja-JP"/>
          </w:rPr>
          <w:t>4</w:t>
        </w:r>
      </w:ins>
      <w:r>
        <w:rPr>
          <w:rFonts w:asciiTheme="majorHAnsi" w:eastAsia="MS Mincho" w:hAnsiTheme="majorHAnsi" w:cs="Times New Roman"/>
          <w:b/>
          <w:lang w:val="en-GB" w:eastAsia="ja-JP"/>
        </w:rPr>
        <w:t>.1  Syntax</w:t>
      </w:r>
    </w:p>
    <w:p w14:paraId="272AFBE7" w14:textId="1C86AAA4" w:rsidR="0056436A" w:rsidRPr="00D87EFC" w:rsidDel="006F281B" w:rsidRDefault="0056436A" w:rsidP="0056436A">
      <w:pPr>
        <w:spacing w:after="240" w:line="240" w:lineRule="atLeast"/>
        <w:rPr>
          <w:del w:id="232" w:author="Emmanuel Thomas" w:date="2024-12-05T14:06:00Z" w16du:dateUtc="2024-12-05T13:06:00Z"/>
          <w:rStyle w:val="n"/>
          <w:rPrChange w:id="233" w:author="Oh, Sejin" w:date="2024-12-05T10:05:00Z" w16du:dateUtc="2024-12-05T18:05:00Z">
            <w:rPr>
              <w:del w:id="234" w:author="Emmanuel Thomas" w:date="2024-12-05T14:06:00Z" w16du:dateUtc="2024-12-05T13:06:00Z"/>
              <w:rFonts w:ascii="Courier New" w:eastAsia="Times New Roman" w:hAnsi="Courier New" w:cs="Courier New"/>
              <w:sz w:val="20"/>
              <w:szCs w:val="20"/>
              <w:lang w:eastAsia="zh-CN"/>
            </w:rPr>
          </w:rPrChange>
        </w:rPr>
      </w:pPr>
      <w:r>
        <w:rPr>
          <w:rFonts w:ascii="Courier New" w:eastAsia="Times New Roman" w:hAnsi="Courier New" w:cs="Courier New"/>
          <w:sz w:val="20"/>
          <w:szCs w:val="20"/>
          <w:lang w:eastAsia="zh-CN"/>
        </w:rPr>
        <w:t xml:space="preserve">aligned(8) class </w:t>
      </w:r>
      <w:proofErr w:type="spellStart"/>
      <w:r>
        <w:rPr>
          <w:rFonts w:ascii="Courier New" w:eastAsia="Times New Roman" w:hAnsi="Courier New" w:cs="Courier New"/>
          <w:sz w:val="20"/>
          <w:szCs w:val="20"/>
          <w:lang w:eastAsia="zh-CN"/>
        </w:rPr>
        <w:t>GPCCConfidenceScore</w:t>
      </w:r>
      <w:r>
        <w:rPr>
          <w:rFonts w:ascii="Courier New" w:eastAsia="Times New Roman" w:hAnsi="Courier New" w:cs="Courier New"/>
          <w:sz w:val="20"/>
          <w:szCs w:val="20"/>
          <w:lang w:val="en-GB" w:eastAsia="zh-CN"/>
        </w:rPr>
        <w:t>ConfigurationStruct</w:t>
      </w:r>
      <w:proofErr w:type="spellEnd"/>
      <w:r>
        <w:rPr>
          <w:rFonts w:ascii="Courier New" w:eastAsia="Times New Roman" w:hAnsi="Courier New" w:cs="Courier New"/>
          <w:sz w:val="20"/>
          <w:szCs w:val="20"/>
          <w:lang w:eastAsia="zh-CN"/>
        </w:rPr>
        <w:t>() {</w:t>
      </w:r>
      <w:ins w:id="235" w:author="Emmanuel Thomas" w:date="2024-12-05T14:06:00Z" w16du:dateUtc="2024-12-05T13:06:00Z">
        <w:r w:rsidR="006F281B">
          <w:rPr>
            <w:rFonts w:ascii="Courier New" w:eastAsia="Times New Roman" w:hAnsi="Courier New" w:cs="Courier New"/>
            <w:sz w:val="20"/>
            <w:szCs w:val="20"/>
            <w:lang w:eastAsia="zh-CN"/>
          </w:rPr>
          <w:br/>
        </w:r>
        <w:r w:rsidR="006F281B">
          <w:rPr>
            <w:rFonts w:ascii="Courier New" w:eastAsia="Times New Roman" w:hAnsi="Courier New" w:cs="Courier New"/>
            <w:sz w:val="20"/>
            <w:szCs w:val="20"/>
            <w:lang w:eastAsia="zh-CN"/>
          </w:rPr>
          <w:tab/>
        </w:r>
      </w:ins>
    </w:p>
    <w:p w14:paraId="370E8198" w14:textId="227608E3" w:rsidR="0056436A" w:rsidRPr="00D87EFC" w:rsidDel="006F281B" w:rsidRDefault="0056436A">
      <w:pPr>
        <w:spacing w:after="240" w:line="240" w:lineRule="atLeast"/>
        <w:rPr>
          <w:del w:id="236" w:author="Emmanuel Thomas" w:date="2024-12-05T14:06:00Z" w16du:dateUtc="2024-12-05T13:06:00Z"/>
          <w:rStyle w:val="n"/>
          <w:rPrChange w:id="237" w:author="Oh, Sejin" w:date="2024-12-05T10:05:00Z" w16du:dateUtc="2024-12-05T18:05:00Z">
            <w:rPr>
              <w:del w:id="238" w:author="Emmanuel Thomas" w:date="2024-12-05T14:06:00Z" w16du:dateUtc="2024-12-05T13:06:00Z"/>
            </w:rPr>
          </w:rPrChange>
        </w:rPr>
        <w:pPrChange w:id="239" w:author="Emmanuel Thomas" w:date="2024-12-05T14:06:00Z" w16du:dateUtc="2024-12-05T13:06:00Z">
          <w:pPr>
            <w:pStyle w:val="HTMLPreformatted"/>
          </w:pPr>
        </w:pPrChange>
      </w:pPr>
      <w:del w:id="240" w:author="Emmanuel Thomas" w:date="2024-12-05T14:06:00Z" w16du:dateUtc="2024-12-05T13:06:00Z">
        <w:r w:rsidRPr="00D87EFC" w:rsidDel="006F281B">
          <w:rPr>
            <w:rStyle w:val="n"/>
            <w:rFonts w:ascii="Courier New" w:eastAsia="Times New Roman" w:hAnsi="Courier New" w:cs="Courier New"/>
            <w:sz w:val="20"/>
            <w:szCs w:val="20"/>
            <w:lang w:eastAsia="zh-CN"/>
          </w:rPr>
          <w:tab/>
        </w:r>
      </w:del>
      <w:r w:rsidRPr="00D87EFC">
        <w:rPr>
          <w:rStyle w:val="n"/>
          <w:rFonts w:ascii="Courier New" w:eastAsia="Times New Roman" w:hAnsi="Courier New" w:cs="Courier New"/>
          <w:sz w:val="20"/>
          <w:szCs w:val="20"/>
          <w:lang w:eastAsia="zh-CN"/>
        </w:rPr>
        <w:t>bit</w:t>
      </w:r>
      <w:r w:rsidRPr="00D87EFC">
        <w:rPr>
          <w:rStyle w:val="n"/>
          <w:rPrChange w:id="241" w:author="Oh, Sejin" w:date="2024-12-05T10:05:00Z" w16du:dateUtc="2024-12-05T18:05:00Z">
            <w:rPr>
              <w:rStyle w:val="p"/>
            </w:rPr>
          </w:rPrChange>
        </w:rPr>
        <w:t>(</w:t>
      </w:r>
      <w:r w:rsidRPr="00D87EFC">
        <w:rPr>
          <w:rStyle w:val="n"/>
          <w:rPrChange w:id="242" w:author="Oh, Sejin" w:date="2024-12-05T10:05:00Z" w16du:dateUtc="2024-12-05T18:05:00Z">
            <w:rPr>
              <w:rStyle w:val="mi"/>
            </w:rPr>
          </w:rPrChange>
        </w:rPr>
        <w:t>7</w:t>
      </w:r>
      <w:r w:rsidRPr="00D87EFC">
        <w:rPr>
          <w:rStyle w:val="n"/>
          <w:rPrChange w:id="243" w:author="Oh, Sejin" w:date="2024-12-05T10:05:00Z" w16du:dateUtc="2024-12-05T18:05:00Z">
            <w:rPr>
              <w:rStyle w:val="p"/>
            </w:rPr>
          </w:rPrChange>
        </w:rPr>
        <w:t>)</w:t>
      </w:r>
      <w:r w:rsidRPr="00D87EFC">
        <w:rPr>
          <w:rStyle w:val="n"/>
          <w:rPrChange w:id="244" w:author="Oh, Sejin" w:date="2024-12-05T10:05:00Z" w16du:dateUtc="2024-12-05T18:05:00Z">
            <w:rPr>
              <w:rStyle w:val="line"/>
            </w:rPr>
          </w:rPrChange>
        </w:rPr>
        <w:tab/>
      </w:r>
      <w:r w:rsidRPr="00D87EFC">
        <w:rPr>
          <w:rStyle w:val="n"/>
          <w:rPrChange w:id="245" w:author="Oh, Sejin" w:date="2024-12-05T10:05:00Z" w16du:dateUtc="2024-12-05T18:05:00Z">
            <w:rPr>
              <w:rStyle w:val="line"/>
            </w:rPr>
          </w:rPrChange>
        </w:rPr>
        <w:tab/>
      </w:r>
      <w:r w:rsidRPr="00D87EFC">
        <w:rPr>
          <w:rStyle w:val="n"/>
          <w:rFonts w:ascii="Courier New" w:eastAsia="Times New Roman" w:hAnsi="Courier New" w:cs="Courier New"/>
          <w:sz w:val="20"/>
          <w:szCs w:val="20"/>
          <w:lang w:eastAsia="zh-CN"/>
        </w:rPr>
        <w:t>reserved</w:t>
      </w:r>
      <w:r w:rsidRPr="00D87EFC">
        <w:rPr>
          <w:rStyle w:val="n"/>
          <w:rPrChange w:id="246" w:author="Oh, Sejin" w:date="2024-12-05T10:05:00Z" w16du:dateUtc="2024-12-05T18:05:00Z">
            <w:rPr>
              <w:rStyle w:val="o"/>
            </w:rPr>
          </w:rPrChange>
        </w:rPr>
        <w:t>=</w:t>
      </w:r>
      <w:r w:rsidRPr="00D87EFC">
        <w:rPr>
          <w:rStyle w:val="n"/>
          <w:rPrChange w:id="247" w:author="Oh, Sejin" w:date="2024-12-05T10:05:00Z" w16du:dateUtc="2024-12-05T18:05:00Z">
            <w:rPr>
              <w:rStyle w:val="mi"/>
            </w:rPr>
          </w:rPrChange>
        </w:rPr>
        <w:t>0</w:t>
      </w:r>
      <w:r w:rsidRPr="00D87EFC">
        <w:rPr>
          <w:rStyle w:val="n"/>
          <w:rPrChange w:id="248" w:author="Oh, Sejin" w:date="2024-12-05T10:05:00Z" w16du:dateUtc="2024-12-05T18:05:00Z">
            <w:rPr>
              <w:rStyle w:val="p"/>
            </w:rPr>
          </w:rPrChange>
        </w:rPr>
        <w:t>;</w:t>
      </w:r>
      <w:ins w:id="249" w:author="Emmanuel Thomas" w:date="2024-12-05T14:06:00Z" w16du:dateUtc="2024-12-05T13:06:00Z">
        <w:r w:rsidR="006F281B" w:rsidRPr="00D87EFC">
          <w:rPr>
            <w:rStyle w:val="n"/>
            <w:rPrChange w:id="250" w:author="Oh, Sejin" w:date="2024-12-05T10:05:00Z" w16du:dateUtc="2024-12-05T18:05:00Z">
              <w:rPr/>
            </w:rPrChange>
          </w:rPr>
          <w:br/>
        </w:r>
        <w:r w:rsidR="006F281B" w:rsidRPr="00D87EFC">
          <w:rPr>
            <w:rStyle w:val="n"/>
            <w:rPrChange w:id="251" w:author="Oh, Sejin" w:date="2024-12-05T10:05:00Z" w16du:dateUtc="2024-12-05T18:05:00Z">
              <w:rPr/>
            </w:rPrChange>
          </w:rPr>
          <w:tab/>
        </w:r>
      </w:ins>
    </w:p>
    <w:p w14:paraId="428E724B" w14:textId="1680FD96" w:rsidR="0056436A" w:rsidDel="006F281B" w:rsidRDefault="0056436A">
      <w:pPr>
        <w:spacing w:after="240" w:line="240" w:lineRule="atLeast"/>
        <w:rPr>
          <w:del w:id="252" w:author="Emmanuel Thomas" w:date="2024-12-05T14:06:00Z" w16du:dateUtc="2024-12-05T13:06:00Z"/>
        </w:rPr>
        <w:pPrChange w:id="253" w:author="Emmanuel Thomas" w:date="2024-12-05T14:06:00Z" w16du:dateUtc="2024-12-05T13:06:00Z">
          <w:pPr>
            <w:pStyle w:val="HTMLPreformatted"/>
          </w:pPr>
        </w:pPrChange>
      </w:pPr>
      <w:del w:id="254" w:author="Emmanuel Thomas" w:date="2024-12-05T14:06:00Z" w16du:dateUtc="2024-12-05T13:06:00Z">
        <w:r w:rsidRPr="00D87EFC" w:rsidDel="006F281B">
          <w:rPr>
            <w:rStyle w:val="n"/>
            <w:rPrChange w:id="255" w:author="Oh, Sejin" w:date="2024-12-05T10:05:00Z" w16du:dateUtc="2024-12-05T18:05:00Z">
              <w:rPr>
                <w:rStyle w:val="line"/>
              </w:rPr>
            </w:rPrChange>
          </w:rPr>
          <w:tab/>
        </w:r>
      </w:del>
      <w:r w:rsidRPr="00D87EFC">
        <w:rPr>
          <w:rStyle w:val="n"/>
          <w:rPrChange w:id="256" w:author="Oh, Sejin" w:date="2024-12-05T10:05:00Z" w16du:dateUtc="2024-12-05T18:05:00Z">
            <w:rPr>
              <w:rStyle w:val="kt"/>
            </w:rPr>
          </w:rPrChange>
        </w:rPr>
        <w:t>unsigned</w:t>
      </w:r>
      <w:r w:rsidRPr="00D87EFC">
        <w:rPr>
          <w:rStyle w:val="n"/>
          <w:rPrChange w:id="257" w:author="Oh, Sejin" w:date="2024-12-05T10:05:00Z" w16du:dateUtc="2024-12-05T18:05:00Z">
            <w:rPr>
              <w:rStyle w:val="line"/>
            </w:rPr>
          </w:rPrChange>
        </w:rPr>
        <w:t xml:space="preserve"> </w:t>
      </w:r>
      <w:r w:rsidRPr="00D87EFC">
        <w:rPr>
          <w:rStyle w:val="n"/>
          <w:rPrChange w:id="258" w:author="Oh, Sejin" w:date="2024-12-05T10:05:00Z" w16du:dateUtc="2024-12-05T18:05:00Z">
            <w:rPr>
              <w:rStyle w:val="kt"/>
            </w:rPr>
          </w:rPrChange>
        </w:rPr>
        <w:t>int</w:t>
      </w:r>
      <w:r w:rsidRPr="00D87EFC">
        <w:rPr>
          <w:rStyle w:val="n"/>
          <w:rPrChange w:id="259" w:author="Oh, Sejin" w:date="2024-12-05T10:05:00Z" w16du:dateUtc="2024-12-05T18:05:00Z">
            <w:rPr>
              <w:rStyle w:val="p"/>
            </w:rPr>
          </w:rPrChange>
        </w:rPr>
        <w:t>(</w:t>
      </w:r>
      <w:r w:rsidRPr="00D87EFC">
        <w:rPr>
          <w:rStyle w:val="n"/>
          <w:rPrChange w:id="260" w:author="Oh, Sejin" w:date="2024-12-05T10:05:00Z" w16du:dateUtc="2024-12-05T18:05:00Z">
            <w:rPr>
              <w:rStyle w:val="mi"/>
            </w:rPr>
          </w:rPrChange>
        </w:rPr>
        <w:t>1</w:t>
      </w:r>
      <w:r w:rsidRPr="00D87EFC">
        <w:rPr>
          <w:rStyle w:val="n"/>
          <w:rPrChange w:id="261" w:author="Oh, Sejin" w:date="2024-12-05T10:05:00Z" w16du:dateUtc="2024-12-05T18:05:00Z">
            <w:rPr>
              <w:rStyle w:val="p"/>
            </w:rPr>
          </w:rPrChange>
        </w:rPr>
        <w:t>)</w:t>
      </w:r>
      <w:r w:rsidRPr="00D87EFC">
        <w:rPr>
          <w:rStyle w:val="n"/>
          <w:rPrChange w:id="262" w:author="Oh, Sejin" w:date="2024-12-05T10:05:00Z" w16du:dateUtc="2024-12-05T18:05:00Z">
            <w:rPr>
              <w:rStyle w:val="line"/>
            </w:rPr>
          </w:rPrChange>
        </w:rPr>
        <w:tab/>
      </w:r>
      <w:proofErr w:type="spellStart"/>
      <w:r w:rsidRPr="00D87EFC">
        <w:rPr>
          <w:rStyle w:val="n"/>
          <w:rFonts w:ascii="Courier New" w:eastAsia="Times New Roman" w:hAnsi="Courier New" w:cs="Courier New"/>
          <w:sz w:val="20"/>
          <w:szCs w:val="20"/>
          <w:lang w:eastAsia="zh-CN"/>
        </w:rPr>
        <w:t>dynamic_dimension_flag</w:t>
      </w:r>
      <w:proofErr w:type="spellEnd"/>
      <w:r w:rsidRPr="00D87EFC">
        <w:rPr>
          <w:rStyle w:val="n"/>
          <w:rPrChange w:id="263" w:author="Oh, Sejin" w:date="2024-12-05T10:05:00Z" w16du:dateUtc="2024-12-05T18:05:00Z">
            <w:rPr>
              <w:rStyle w:val="p"/>
            </w:rPr>
          </w:rPrChange>
        </w:rPr>
        <w:t>;</w:t>
      </w:r>
      <w:ins w:id="264" w:author="Emmanuel Thomas" w:date="2024-12-05T14:06:00Z" w16du:dateUtc="2024-12-05T13:06:00Z">
        <w:r w:rsidR="006F281B">
          <w:rPr>
            <w:rFonts w:ascii="Courier New" w:eastAsia="Times New Roman" w:hAnsi="Courier New" w:cs="Courier New"/>
            <w:sz w:val="20"/>
            <w:szCs w:val="20"/>
            <w:lang w:eastAsia="zh-CN"/>
          </w:rPr>
          <w:br/>
        </w:r>
      </w:ins>
    </w:p>
    <w:p w14:paraId="6DC38B6C" w14:textId="77777777" w:rsidR="0056436A" w:rsidDel="006F281B" w:rsidRDefault="0056436A">
      <w:pPr>
        <w:spacing w:after="240" w:line="240" w:lineRule="atLeast"/>
        <w:rPr>
          <w:del w:id="265" w:author="Emmanuel Thomas" w:date="2024-12-05T14:06:00Z" w16du:dateUtc="2024-12-05T13:06:00Z"/>
          <w:rFonts w:ascii="Courier New" w:eastAsia="Times New Roman" w:hAnsi="Courier New" w:cs="Courier New"/>
          <w:sz w:val="20"/>
          <w:szCs w:val="20"/>
          <w:lang w:eastAsia="zh-CN"/>
        </w:rPr>
        <w:pPrChange w:id="266" w:author="Emmanuel Thomas" w:date="2024-12-05T14:06:00Z" w16du:dateUtc="2024-12-05T13:06:00Z">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PrChange>
      </w:pPr>
      <w:r>
        <w:rPr>
          <w:rFonts w:ascii="Courier New" w:eastAsia="Times New Roman" w:hAnsi="Courier New" w:cs="Courier New"/>
          <w:sz w:val="20"/>
          <w:szCs w:val="20"/>
          <w:lang w:eastAsia="zh-CN"/>
        </w:rPr>
        <w:t>}</w:t>
      </w:r>
    </w:p>
    <w:p w14:paraId="01C8A8D2" w14:textId="77777777" w:rsidR="0056436A" w:rsidDel="00FA6D62" w:rsidRDefault="0056436A" w:rsidP="0056436A">
      <w:pPr>
        <w:rPr>
          <w:del w:id="267" w:author="Oh, Sejin" w:date="2024-12-02T19:07:00Z" w16du:dateUtc="2024-12-03T03:07:00Z"/>
          <w:rFonts w:asciiTheme="majorHAnsi" w:eastAsia="MS Mincho" w:hAnsiTheme="majorHAnsi" w:cs="Times New Roman"/>
          <w:b/>
          <w:lang w:val="en-GB" w:eastAsia="ja-JP"/>
        </w:rPr>
      </w:pPr>
    </w:p>
    <w:p w14:paraId="0A013A10" w14:textId="77777777" w:rsidR="0056436A" w:rsidRDefault="0056436A">
      <w:pPr>
        <w:spacing w:after="240" w:line="240" w:lineRule="atLeast"/>
        <w:rPr>
          <w:rFonts w:ascii="Times New Roman" w:eastAsiaTheme="minorEastAsia" w:hAnsi="Times New Roman"/>
          <w:sz w:val="24"/>
          <w:szCs w:val="24"/>
        </w:rPr>
        <w:pPrChange w:id="268" w:author="Emmanuel Thomas" w:date="2024-12-05T14:06:00Z" w16du:dateUtc="2024-12-05T13:06:00Z">
          <w:pPr/>
        </w:pPrChange>
      </w:pPr>
    </w:p>
    <w:p w14:paraId="6C1D2D03" w14:textId="4EAD9386" w:rsidR="0056436A" w:rsidDel="006F281B" w:rsidRDefault="0056436A" w:rsidP="0056436A">
      <w:pPr>
        <w:pStyle w:val="HTMLPreformatted"/>
        <w:rPr>
          <w:del w:id="269" w:author="Emmanuel Thomas" w:date="2024-12-05T14:06:00Z" w16du:dateUtc="2024-12-05T13:06:00Z"/>
        </w:rPr>
      </w:pPr>
      <w:r>
        <w:rPr>
          <w:rStyle w:val="codeChar"/>
          <w:rFonts w:ascii="Courier" w:eastAsia="Batang" w:hAnsi="Courier"/>
          <w:lang w:val="en-US" w:eastAsia="en-US"/>
        </w:rPr>
        <w:t xml:space="preserve">aligned(8) </w:t>
      </w:r>
      <w:r>
        <w:rPr>
          <w:rStyle w:val="n"/>
        </w:rPr>
        <w:t>class</w:t>
      </w:r>
      <w:r>
        <w:rPr>
          <w:rStyle w:val="line"/>
        </w:rPr>
        <w:t xml:space="preserve"> </w:t>
      </w:r>
      <w:proofErr w:type="spellStart"/>
      <w:r>
        <w:rPr>
          <w:rStyle w:val="n"/>
        </w:rPr>
        <w:t>DynamicGPCCConfidenceScoreSampleEntry</w:t>
      </w:r>
      <w:proofErr w:type="spellEnd"/>
      <w:r>
        <w:rPr>
          <w:rStyle w:val="line"/>
        </w:rPr>
        <w:t xml:space="preserve"> </w:t>
      </w:r>
      <w:r>
        <w:rPr>
          <w:rStyle w:val="n"/>
        </w:rPr>
        <w:t>extends</w:t>
      </w:r>
      <w:r>
        <w:rPr>
          <w:rStyle w:val="line"/>
        </w:rPr>
        <w:t xml:space="preserve"> </w:t>
      </w:r>
      <w:proofErr w:type="spellStart"/>
      <w:r>
        <w:rPr>
          <w:rStyle w:val="nf"/>
        </w:rPr>
        <w:t>MetaDataSampleEntry</w:t>
      </w:r>
      <w:proofErr w:type="spellEnd"/>
      <w:r>
        <w:rPr>
          <w:rStyle w:val="p"/>
        </w:rPr>
        <w:t>(</w:t>
      </w:r>
      <w:r>
        <w:rPr>
          <w:rStyle w:val="err"/>
          <w:rFonts w:eastAsia="Arial"/>
        </w:rPr>
        <w:t>'</w:t>
      </w:r>
      <w:proofErr w:type="spellStart"/>
      <w:r>
        <w:rPr>
          <w:rStyle w:val="n"/>
        </w:rPr>
        <w:t>gcdc</w:t>
      </w:r>
      <w:proofErr w:type="spellEnd"/>
      <w:r>
        <w:rPr>
          <w:rStyle w:val="err"/>
          <w:rFonts w:eastAsia="Arial"/>
        </w:rPr>
        <w:t>'</w:t>
      </w:r>
      <w:r>
        <w:rPr>
          <w:rStyle w:val="p"/>
        </w:rPr>
        <w:t>)</w:t>
      </w:r>
      <w:r>
        <w:rPr>
          <w:rStyle w:val="line"/>
        </w:rPr>
        <w:t xml:space="preserve"> </w:t>
      </w:r>
      <w:r>
        <w:rPr>
          <w:rStyle w:val="p"/>
        </w:rPr>
        <w:t>{</w:t>
      </w:r>
      <w:ins w:id="270" w:author="Emmanuel Thomas" w:date="2024-12-05T14:06:00Z" w16du:dateUtc="2024-12-05T13:06:00Z">
        <w:r w:rsidR="006F281B">
          <w:rPr>
            <w:rStyle w:val="line"/>
          </w:rPr>
          <w:br/>
        </w:r>
      </w:ins>
      <w:ins w:id="271" w:author="Emmanuel Thomas" w:date="2024-12-05T14:07:00Z" w16du:dateUtc="2024-12-05T13:07:00Z">
        <w:r w:rsidR="006F281B">
          <w:rPr>
            <w:rStyle w:val="line"/>
          </w:rPr>
          <w:tab/>
        </w:r>
      </w:ins>
    </w:p>
    <w:p w14:paraId="3654BB93" w14:textId="39DF560C" w:rsidR="0056436A" w:rsidDel="006F281B" w:rsidRDefault="0056436A" w:rsidP="0056436A">
      <w:pPr>
        <w:pStyle w:val="HTMLPreformatted"/>
        <w:rPr>
          <w:del w:id="272" w:author="Emmanuel Thomas" w:date="2024-12-05T14:07:00Z" w16du:dateUtc="2024-12-05T13:07:00Z"/>
        </w:rPr>
      </w:pPr>
      <w:del w:id="273" w:author="Emmanuel Thomas" w:date="2024-12-05T14:06:00Z" w16du:dateUtc="2024-12-05T13:06:00Z">
        <w:r w:rsidDel="006F281B">
          <w:rPr>
            <w:rStyle w:val="line"/>
          </w:rPr>
          <w:tab/>
        </w:r>
      </w:del>
      <w:proofErr w:type="spellStart"/>
      <w:r>
        <w:rPr>
          <w:rStyle w:val="n"/>
        </w:rPr>
        <w:t>GPCCConfidenceScoreInfoBox</w:t>
      </w:r>
      <w:proofErr w:type="spellEnd"/>
      <w:r>
        <w:rPr>
          <w:rStyle w:val="line"/>
        </w:rPr>
        <w:t xml:space="preserve"> </w:t>
      </w:r>
      <w:bookmarkStart w:id="274" w:name="_Hlk132837268"/>
      <w:proofErr w:type="spellStart"/>
      <w:r>
        <w:rPr>
          <w:rStyle w:val="n"/>
          <w:lang w:val="en-GB"/>
        </w:rPr>
        <w:t>info</w:t>
      </w:r>
      <w:r>
        <w:rPr>
          <w:rStyle w:val="p"/>
          <w:lang w:val="en-GB"/>
        </w:rPr>
        <w:t>_box</w:t>
      </w:r>
      <w:bookmarkEnd w:id="274"/>
      <w:proofErr w:type="spellEnd"/>
      <w:r>
        <w:rPr>
          <w:rStyle w:val="p"/>
        </w:rPr>
        <w:t>;</w:t>
      </w:r>
      <w:ins w:id="275" w:author="Emmanuel Thomas" w:date="2024-12-05T14:07:00Z" w16du:dateUtc="2024-12-05T13:07:00Z">
        <w:r w:rsidR="006F281B">
          <w:rPr>
            <w:rStyle w:val="line"/>
          </w:rPr>
          <w:br/>
        </w:r>
        <w:r w:rsidR="006F281B">
          <w:rPr>
            <w:rStyle w:val="line"/>
          </w:rPr>
          <w:tab/>
        </w:r>
      </w:ins>
    </w:p>
    <w:p w14:paraId="6BACCBE5" w14:textId="6E463DC3" w:rsidR="0056436A" w:rsidDel="006F281B" w:rsidRDefault="0056436A" w:rsidP="0056436A">
      <w:pPr>
        <w:pStyle w:val="HTMLPreformatted"/>
        <w:rPr>
          <w:del w:id="276" w:author="Emmanuel Thomas" w:date="2024-12-05T14:07:00Z" w16du:dateUtc="2024-12-05T13:07:00Z"/>
        </w:rPr>
      </w:pPr>
      <w:del w:id="277" w:author="Emmanuel Thomas" w:date="2024-12-05T14:07:00Z" w16du:dateUtc="2024-12-05T13:07:00Z">
        <w:r w:rsidDel="006F281B">
          <w:rPr>
            <w:rStyle w:val="line"/>
          </w:rPr>
          <w:tab/>
        </w:r>
      </w:del>
      <w:proofErr w:type="spellStart"/>
      <w:r>
        <w:t>GPCCConfidenceScore</w:t>
      </w:r>
      <w:r>
        <w:rPr>
          <w:lang w:val="en-GB"/>
        </w:rPr>
        <w:t>ConfigurationStruct</w:t>
      </w:r>
      <w:proofErr w:type="spellEnd"/>
      <w:r>
        <w:rPr>
          <w:lang w:val="en-GB"/>
        </w:rPr>
        <w:t xml:space="preserve"> configuration;</w:t>
      </w:r>
      <w:ins w:id="278" w:author="Emmanuel Thomas" w:date="2024-12-05T14:07:00Z" w16du:dateUtc="2024-12-05T13:07:00Z">
        <w:r w:rsidR="006F281B">
          <w:rPr>
            <w:rStyle w:val="p"/>
          </w:rPr>
          <w:br/>
        </w:r>
      </w:ins>
    </w:p>
    <w:p w14:paraId="5F16F3B2" w14:textId="77777777" w:rsidR="0056436A" w:rsidRDefault="0056436A" w:rsidP="0056436A">
      <w:pPr>
        <w:pStyle w:val="HTMLPreformatted"/>
        <w:rPr>
          <w:rStyle w:val="p"/>
        </w:rPr>
      </w:pPr>
      <w:r>
        <w:rPr>
          <w:rStyle w:val="p"/>
        </w:rPr>
        <w:t>}</w:t>
      </w:r>
    </w:p>
    <w:p w14:paraId="0E8FD5E6" w14:textId="77777777" w:rsidR="0056436A" w:rsidRDefault="0056436A" w:rsidP="0056436A">
      <w:pPr>
        <w:pStyle w:val="HTMLPreformatted"/>
      </w:pPr>
    </w:p>
    <w:p w14:paraId="3F0D910D" w14:textId="2FE22E2A"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del w:id="279" w:author="Oh, Sejin" w:date="2024-12-02T18:50:00Z" w16du:dateUtc="2024-12-03T02:50:00Z">
        <w:r w:rsidDel="004F1DB3">
          <w:rPr>
            <w:rFonts w:asciiTheme="majorHAnsi" w:eastAsia="MS Mincho" w:hAnsiTheme="majorHAnsi" w:cs="Times New Roman"/>
            <w:b/>
            <w:lang w:val="en-GB" w:eastAsia="ja-JP"/>
          </w:rPr>
          <w:delText>x.</w:delText>
        </w:r>
      </w:del>
      <w:ins w:id="280" w:author="Oh, Sejin" w:date="2024-12-02T18:50:00Z" w16du:dateUtc="2024-12-03T02:50:00Z">
        <w:r w:rsidR="004F1DB3">
          <w:rPr>
            <w:rFonts w:asciiTheme="majorHAnsi" w:eastAsia="MS Mincho" w:hAnsiTheme="majorHAnsi" w:cs="Times New Roman"/>
            <w:b/>
            <w:lang w:val="en-GB" w:eastAsia="ja-JP"/>
          </w:rPr>
          <w:t>4</w:t>
        </w:r>
      </w:ins>
      <w:del w:id="281" w:author="Oh, Sejin" w:date="2024-12-02T18:50:00Z" w16du:dateUtc="2024-12-03T02:50:00Z">
        <w:r w:rsidDel="004F1DB3">
          <w:rPr>
            <w:rFonts w:asciiTheme="majorHAnsi" w:eastAsia="MS Mincho" w:hAnsiTheme="majorHAnsi" w:cs="Times New Roman"/>
            <w:b/>
            <w:lang w:val="en-GB" w:eastAsia="ja-JP"/>
          </w:rPr>
          <w:delText>3</w:delText>
        </w:r>
      </w:del>
      <w:r>
        <w:rPr>
          <w:rFonts w:asciiTheme="majorHAnsi" w:eastAsia="MS Mincho" w:hAnsiTheme="majorHAnsi" w:cs="Times New Roman"/>
          <w:b/>
          <w:lang w:val="en-GB" w:eastAsia="ja-JP"/>
        </w:rPr>
        <w:t>.2  Semantics</w:t>
      </w:r>
    </w:p>
    <w:p w14:paraId="068277EB" w14:textId="77777777" w:rsidR="0056436A" w:rsidRDefault="0056436A" w:rsidP="0056436A">
      <w:pPr>
        <w:rPr>
          <w:rFonts w:asciiTheme="majorHAnsi" w:eastAsia="MS Mincho" w:hAnsiTheme="majorHAnsi" w:cs="Times New Roman"/>
          <w:b/>
          <w:lang w:val="en-GB" w:eastAsia="ja-JP"/>
        </w:rPr>
      </w:pPr>
    </w:p>
    <w:p w14:paraId="563F1DD4" w14:textId="77777777" w:rsidR="0056436A" w:rsidDel="00FA6D62" w:rsidRDefault="0056436A">
      <w:pPr>
        <w:tabs>
          <w:tab w:val="left" w:pos="1701"/>
        </w:tabs>
        <w:spacing w:after="240"/>
        <w:ind w:left="540" w:hanging="360"/>
        <w:rPr>
          <w:del w:id="282" w:author="Oh, Sejin" w:date="2024-12-02T19:07:00Z" w16du:dateUtc="2024-12-03T03:07:00Z"/>
          <w:rFonts w:asciiTheme="majorHAnsi" w:eastAsia="Yu Mincho" w:hAnsiTheme="majorHAnsi"/>
          <w:sz w:val="20"/>
          <w:szCs w:val="20"/>
        </w:rPr>
        <w:pPrChange w:id="283" w:author="Oh, Sejin" w:date="2024-12-02T19:07:00Z" w16du:dateUtc="2024-12-03T03:07:00Z">
          <w:pPr>
            <w:tabs>
              <w:tab w:val="left" w:pos="1701"/>
            </w:tabs>
            <w:ind w:left="540" w:hanging="360"/>
          </w:pPr>
        </w:pPrChange>
      </w:pPr>
      <w:proofErr w:type="spellStart"/>
      <w:r>
        <w:rPr>
          <w:rStyle w:val="codeChar"/>
          <w:rFonts w:ascii="Courier" w:eastAsia="Batang" w:hAnsi="Courier"/>
          <w:sz w:val="20"/>
          <w:szCs w:val="20"/>
        </w:rPr>
        <w:t>dynamic_dimension_flag</w:t>
      </w:r>
      <w:proofErr w:type="spellEnd"/>
      <w:r>
        <w:rPr>
          <w:rFonts w:asciiTheme="majorHAnsi" w:eastAsia="Yu Mincho" w:hAnsiTheme="majorHAnsi"/>
          <w:sz w:val="20"/>
          <w:szCs w:val="20"/>
        </w:rPr>
        <w:t xml:space="preserve">  </w:t>
      </w:r>
      <w:r>
        <w:rPr>
          <w:rFonts w:asciiTheme="majorHAnsi" w:hAnsiTheme="majorHAnsi"/>
          <w:sz w:val="20"/>
          <w:szCs w:val="20"/>
        </w:rPr>
        <w:t xml:space="preserve">equal to 0 specifies that the dimension of the 3D spatial region remains unchanged in all samples referring to this sample entry. </w:t>
      </w:r>
      <w:proofErr w:type="spellStart"/>
      <w:r>
        <w:rPr>
          <w:rStyle w:val="codeChar"/>
          <w:rFonts w:ascii="Courier" w:eastAsia="Batang" w:hAnsi="Courier"/>
          <w:sz w:val="20"/>
          <w:szCs w:val="20"/>
        </w:rPr>
        <w:t>dynamic_dimension_flag</w:t>
      </w:r>
      <w:proofErr w:type="spellEnd"/>
      <w:r>
        <w:rPr>
          <w:rFonts w:asciiTheme="majorHAnsi" w:hAnsiTheme="majorHAnsi"/>
          <w:sz w:val="20"/>
          <w:szCs w:val="20"/>
        </w:rPr>
        <w:t xml:space="preserve">  equal to 1 specifies that the dimension of the 3D spatial region is indicated in samples.</w:t>
      </w:r>
      <w:r>
        <w:rPr>
          <w:rFonts w:asciiTheme="majorHAnsi" w:eastAsia="Yu Mincho" w:hAnsiTheme="majorHAnsi"/>
          <w:sz w:val="20"/>
          <w:szCs w:val="20"/>
        </w:rPr>
        <w:t xml:space="preserve"> </w:t>
      </w:r>
    </w:p>
    <w:p w14:paraId="4E683557" w14:textId="77777777" w:rsidR="0056436A" w:rsidDel="00FA6D62" w:rsidRDefault="0056436A">
      <w:pPr>
        <w:spacing w:after="240"/>
        <w:rPr>
          <w:del w:id="284" w:author="Oh, Sejin" w:date="2024-12-02T19:07:00Z" w16du:dateUtc="2024-12-03T03:07:00Z"/>
          <w:rFonts w:asciiTheme="majorHAnsi" w:eastAsia="MS Mincho" w:hAnsiTheme="majorHAnsi" w:cs="Times New Roman"/>
          <w:b/>
          <w:lang w:val="en-GB" w:eastAsia="ja-JP"/>
        </w:rPr>
        <w:pPrChange w:id="285" w:author="Oh, Sejin" w:date="2024-12-02T19:07:00Z" w16du:dateUtc="2024-12-03T03:07:00Z">
          <w:pPr/>
        </w:pPrChange>
      </w:pPr>
    </w:p>
    <w:p w14:paraId="0ED336F5" w14:textId="77777777" w:rsidR="0056436A" w:rsidRDefault="0056436A">
      <w:pPr>
        <w:tabs>
          <w:tab w:val="left" w:pos="1701"/>
        </w:tabs>
        <w:spacing w:after="240"/>
        <w:ind w:left="540" w:hanging="360"/>
        <w:rPr>
          <w:rFonts w:asciiTheme="majorHAnsi" w:eastAsia="MS Mincho" w:hAnsiTheme="majorHAnsi" w:cs="Times New Roman"/>
          <w:b/>
          <w:lang w:val="en-GB" w:eastAsia="ja-JP"/>
        </w:rPr>
        <w:pPrChange w:id="286" w:author="Oh, Sejin" w:date="2024-12-02T19:07:00Z" w16du:dateUtc="2024-12-03T03:07:00Z">
          <w:pPr/>
        </w:pPrChange>
      </w:pPr>
    </w:p>
    <w:p w14:paraId="57EFFB24" w14:textId="77777777" w:rsidR="0056436A" w:rsidRDefault="0056436A">
      <w:pPr>
        <w:tabs>
          <w:tab w:val="left" w:pos="1701"/>
        </w:tabs>
        <w:spacing w:after="240"/>
        <w:ind w:left="540" w:hanging="360"/>
        <w:rPr>
          <w:rFonts w:asciiTheme="majorHAnsi" w:eastAsiaTheme="minorEastAsia" w:hAnsiTheme="majorHAnsi"/>
          <w:color w:val="000000" w:themeColor="text1"/>
          <w:sz w:val="20"/>
          <w:szCs w:val="20"/>
        </w:rPr>
        <w:pPrChange w:id="287" w:author="Oh, Sejin" w:date="2024-12-02T19:07:00Z" w16du:dateUtc="2024-12-03T03:07:00Z">
          <w:pPr>
            <w:tabs>
              <w:tab w:val="left" w:pos="1701"/>
            </w:tabs>
            <w:ind w:left="540" w:hanging="360"/>
          </w:pPr>
        </w:pPrChange>
      </w:pPr>
      <w:proofErr w:type="spellStart"/>
      <w:r>
        <w:rPr>
          <w:rFonts w:ascii="Courier" w:eastAsia="Batang" w:hAnsi="Courier"/>
          <w:sz w:val="20"/>
          <w:szCs w:val="20"/>
          <w:lang w:val="en-GB" w:eastAsia="ja-JP"/>
        </w:rPr>
        <w:t>info_box</w:t>
      </w:r>
      <w:proofErr w:type="spellEnd"/>
      <w:r>
        <w:rPr>
          <w:rFonts w:ascii="Courier" w:eastAsia="Batang" w:hAnsi="Courier"/>
          <w:sz w:val="20"/>
          <w:szCs w:val="20"/>
          <w:lang w:val="en-GB" w:eastAsia="ja-JP"/>
        </w:rPr>
        <w:t xml:space="preserve"> </w:t>
      </w:r>
      <w:r>
        <w:rPr>
          <w:rFonts w:asciiTheme="majorHAnsi" w:hAnsiTheme="majorHAnsi"/>
          <w:sz w:val="20"/>
          <w:szCs w:val="20"/>
        </w:rPr>
        <w:t>indicates one or more initial 3D spatial region with the associated confidence score of the G-PCC data.</w:t>
      </w:r>
      <w:r>
        <w:rPr>
          <w:rFonts w:asciiTheme="majorHAnsi" w:hAnsiTheme="majorHAnsi"/>
          <w:color w:val="000000" w:themeColor="text1"/>
          <w:sz w:val="20"/>
          <w:szCs w:val="20"/>
        </w:rPr>
        <w:t xml:space="preserve"> </w:t>
      </w:r>
    </w:p>
    <w:p w14:paraId="2C827F60" w14:textId="77777777" w:rsidR="0056436A" w:rsidDel="00FA6D62" w:rsidRDefault="0056436A">
      <w:pPr>
        <w:tabs>
          <w:tab w:val="left" w:pos="1701"/>
        </w:tabs>
        <w:spacing w:after="240"/>
        <w:ind w:left="540" w:hanging="360"/>
        <w:rPr>
          <w:del w:id="288" w:author="Oh, Sejin" w:date="2024-12-02T19:07:00Z" w16du:dateUtc="2024-12-03T03:07:00Z"/>
          <w:rFonts w:asciiTheme="majorHAnsi" w:hAnsiTheme="majorHAnsi"/>
          <w:sz w:val="20"/>
          <w:szCs w:val="20"/>
        </w:rPr>
        <w:pPrChange w:id="289" w:author="Oh, Sejin" w:date="2024-12-02T19:07:00Z" w16du:dateUtc="2024-12-03T03:07:00Z">
          <w:pPr>
            <w:tabs>
              <w:tab w:val="left" w:pos="1701"/>
            </w:tabs>
            <w:ind w:left="540" w:hanging="360"/>
          </w:pPr>
        </w:pPrChange>
      </w:pPr>
      <w:r>
        <w:rPr>
          <w:rFonts w:ascii="Courier" w:eastAsia="Batang" w:hAnsi="Courier"/>
          <w:sz w:val="20"/>
          <w:szCs w:val="20"/>
          <w:lang w:val="en-GB" w:eastAsia="ja-JP"/>
        </w:rPr>
        <w:t>configuration</w:t>
      </w:r>
      <w:r>
        <w:rPr>
          <w:rFonts w:asciiTheme="majorHAnsi" w:hAnsiTheme="majorHAnsi"/>
          <w:sz w:val="20"/>
          <w:szCs w:val="20"/>
          <w:lang w:val="en-GB"/>
        </w:rPr>
        <w:t xml:space="preserve"> </w:t>
      </w:r>
      <w:r>
        <w:rPr>
          <w:rFonts w:asciiTheme="majorHAnsi" w:hAnsiTheme="majorHAnsi"/>
          <w:sz w:val="20"/>
          <w:szCs w:val="20"/>
        </w:rPr>
        <w:t>contains configuration related to the samples referring to this sample entry.</w:t>
      </w:r>
    </w:p>
    <w:p w14:paraId="255D63E9" w14:textId="77777777" w:rsidR="0056436A" w:rsidDel="00FA6D62" w:rsidRDefault="0056436A" w:rsidP="0056436A">
      <w:pPr>
        <w:rPr>
          <w:del w:id="290" w:author="Oh, Sejin" w:date="2024-12-02T19:07:00Z" w16du:dateUtc="2024-12-03T03:07:00Z"/>
          <w:rFonts w:ascii="Times New Roman" w:hAnsi="Times New Roman"/>
          <w:sz w:val="24"/>
          <w:szCs w:val="24"/>
        </w:rPr>
      </w:pPr>
    </w:p>
    <w:p w14:paraId="0ACEB9EA" w14:textId="77777777" w:rsidR="0056436A" w:rsidRDefault="0056436A">
      <w:pPr>
        <w:tabs>
          <w:tab w:val="left" w:pos="1701"/>
        </w:tabs>
        <w:spacing w:after="240"/>
        <w:ind w:left="540" w:hanging="360"/>
        <w:pPrChange w:id="291" w:author="Oh, Sejin" w:date="2024-12-02T19:07:00Z" w16du:dateUtc="2024-12-03T03:07:00Z">
          <w:pPr/>
        </w:pPrChange>
      </w:pPr>
    </w:p>
    <w:p w14:paraId="37BEF86F" w14:textId="282C0445"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del w:id="292" w:author="Oh, Sejin" w:date="2024-12-02T18:50:00Z" w16du:dateUtc="2024-12-03T02:50:00Z">
        <w:r w:rsidDel="004F1DB3">
          <w:rPr>
            <w:rFonts w:asciiTheme="majorHAnsi" w:eastAsia="MS Mincho" w:hAnsiTheme="majorHAnsi" w:cs="Times New Roman"/>
            <w:b/>
            <w:lang w:val="en-GB" w:eastAsia="ja-JP"/>
          </w:rPr>
          <w:delText>.x</w:delText>
        </w:r>
      </w:del>
      <w:r>
        <w:rPr>
          <w:rFonts w:asciiTheme="majorHAnsi" w:eastAsia="MS Mincho" w:hAnsiTheme="majorHAnsi" w:cs="Times New Roman"/>
          <w:b/>
          <w:lang w:val="en-GB" w:eastAsia="ja-JP"/>
        </w:rPr>
        <w:t>.</w:t>
      </w:r>
      <w:ins w:id="293" w:author="Oh, Sejin" w:date="2024-12-02T18:50:00Z" w16du:dateUtc="2024-12-03T02:50:00Z">
        <w:r w:rsidR="004F1DB3">
          <w:rPr>
            <w:rFonts w:asciiTheme="majorHAnsi" w:eastAsia="MS Mincho" w:hAnsiTheme="majorHAnsi" w:cs="Times New Roman"/>
            <w:b/>
            <w:lang w:val="en-GB" w:eastAsia="ja-JP"/>
          </w:rPr>
          <w:t>5</w:t>
        </w:r>
      </w:ins>
      <w:del w:id="294" w:author="Oh, Sejin" w:date="2024-12-02T18:50:00Z" w16du:dateUtc="2024-12-03T02:50:00Z">
        <w:r w:rsidDel="004F1DB3">
          <w:rPr>
            <w:rFonts w:asciiTheme="majorHAnsi" w:eastAsia="MS Mincho" w:hAnsiTheme="majorHAnsi" w:cs="Times New Roman"/>
            <w:b/>
            <w:lang w:val="en-GB" w:eastAsia="ja-JP"/>
          </w:rPr>
          <w:delText>4</w:delText>
        </w:r>
      </w:del>
      <w:r>
        <w:rPr>
          <w:rFonts w:asciiTheme="majorHAnsi" w:eastAsia="MS Mincho" w:hAnsiTheme="majorHAnsi" w:cs="Times New Roman"/>
          <w:b/>
          <w:lang w:val="en-GB" w:eastAsia="ja-JP"/>
        </w:rPr>
        <w:t xml:space="preserve">  Sample format</w:t>
      </w:r>
    </w:p>
    <w:p w14:paraId="344D9D88" w14:textId="77777777" w:rsidR="0056436A" w:rsidRDefault="0056436A" w:rsidP="0056436A">
      <w:pPr>
        <w:rPr>
          <w:rFonts w:asciiTheme="majorHAnsi" w:eastAsia="MS Mincho" w:hAnsiTheme="majorHAnsi" w:cs="Times New Roman"/>
          <w:b/>
          <w:lang w:val="en-GB" w:eastAsia="ja-JP"/>
        </w:rPr>
      </w:pPr>
    </w:p>
    <w:p w14:paraId="20A130C4" w14:textId="623AEFD5"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del w:id="295" w:author="Oh, Sejin" w:date="2024-12-02T18:50:00Z" w16du:dateUtc="2024-12-03T02:50:00Z">
        <w:r w:rsidDel="004F1DB3">
          <w:rPr>
            <w:rFonts w:asciiTheme="majorHAnsi" w:eastAsia="MS Mincho" w:hAnsiTheme="majorHAnsi" w:cs="Times New Roman"/>
            <w:b/>
            <w:lang w:val="en-GB" w:eastAsia="ja-JP"/>
          </w:rPr>
          <w:delText>.x</w:delText>
        </w:r>
      </w:del>
      <w:r>
        <w:rPr>
          <w:rFonts w:asciiTheme="majorHAnsi" w:eastAsia="MS Mincho" w:hAnsiTheme="majorHAnsi" w:cs="Times New Roman"/>
          <w:b/>
          <w:lang w:val="en-GB" w:eastAsia="ja-JP"/>
        </w:rPr>
        <w:t>.</w:t>
      </w:r>
      <w:ins w:id="296" w:author="Oh, Sejin" w:date="2024-12-02T18:50:00Z" w16du:dateUtc="2024-12-03T02:50:00Z">
        <w:r w:rsidR="004F1DB3">
          <w:rPr>
            <w:rFonts w:asciiTheme="majorHAnsi" w:eastAsia="MS Mincho" w:hAnsiTheme="majorHAnsi" w:cs="Times New Roman"/>
            <w:b/>
            <w:lang w:val="en-GB" w:eastAsia="ja-JP"/>
          </w:rPr>
          <w:t>5</w:t>
        </w:r>
      </w:ins>
      <w:del w:id="297" w:author="Oh, Sejin" w:date="2024-12-02T18:50:00Z" w16du:dateUtc="2024-12-03T02:50:00Z">
        <w:r w:rsidDel="004F1DB3">
          <w:rPr>
            <w:rFonts w:asciiTheme="majorHAnsi" w:eastAsia="MS Mincho" w:hAnsiTheme="majorHAnsi" w:cs="Times New Roman"/>
            <w:b/>
            <w:lang w:val="en-GB" w:eastAsia="ja-JP"/>
          </w:rPr>
          <w:delText>4</w:delText>
        </w:r>
      </w:del>
      <w:r>
        <w:rPr>
          <w:rFonts w:asciiTheme="majorHAnsi" w:eastAsia="MS Mincho" w:hAnsiTheme="majorHAnsi" w:cs="Times New Roman"/>
          <w:b/>
          <w:lang w:val="en-GB" w:eastAsia="ja-JP"/>
        </w:rPr>
        <w:t>.1  General</w:t>
      </w:r>
    </w:p>
    <w:p w14:paraId="62D8982E" w14:textId="77777777" w:rsidR="0056436A" w:rsidRDefault="0056436A" w:rsidP="0056436A">
      <w:pPr>
        <w:rPr>
          <w:rFonts w:asciiTheme="majorHAnsi" w:eastAsia="MS Mincho" w:hAnsiTheme="majorHAnsi" w:cs="Times New Roman"/>
          <w:b/>
          <w:lang w:val="en-GB" w:eastAsia="ja-JP"/>
        </w:rPr>
      </w:pPr>
    </w:p>
    <w:p w14:paraId="2A5319C5" w14:textId="77777777" w:rsidR="0056436A" w:rsidRDefault="0056436A">
      <w:pPr>
        <w:spacing w:after="120"/>
        <w:jc w:val="both"/>
        <w:rPr>
          <w:rFonts w:ascii="Cambria" w:eastAsiaTheme="minorEastAsia" w:hAnsi="Cambria"/>
          <w:sz w:val="24"/>
          <w:szCs w:val="24"/>
        </w:rPr>
        <w:pPrChange w:id="298" w:author="Oh, Sejin" w:date="2024-12-02T19:08:00Z" w16du:dateUtc="2024-12-03T03:08:00Z">
          <w:pPr>
            <w:spacing w:after="120"/>
          </w:pPr>
        </w:pPrChange>
      </w:pPr>
      <w:r>
        <w:rPr>
          <w:rFonts w:ascii="Cambria" w:hAnsi="Cambria"/>
        </w:rPr>
        <w:t>A sample in the confidence score region timed metadata track shall be set as a sync sample or as a non-sync sample. At least one sync sample shall be present in the confidence score region timed-metadata</w:t>
      </w:r>
      <w:r>
        <w:rPr>
          <w:rFonts w:asciiTheme="majorHAnsi" w:eastAsia="Malgun Gothic" w:hAnsiTheme="majorHAnsi"/>
        </w:rPr>
        <w:t xml:space="preserve"> track</w:t>
      </w:r>
      <w:r>
        <w:rPr>
          <w:rFonts w:ascii="Cambria" w:hAnsi="Cambria"/>
        </w:rPr>
        <w:t xml:space="preserve">. </w:t>
      </w:r>
    </w:p>
    <w:p w14:paraId="5110541C" w14:textId="0DF9135E" w:rsidR="0056436A" w:rsidRDefault="0056436A">
      <w:pPr>
        <w:spacing w:after="120"/>
        <w:jc w:val="both"/>
        <w:rPr>
          <w:rFonts w:ascii="Cambria" w:hAnsi="Cambria"/>
        </w:rPr>
        <w:pPrChange w:id="299" w:author="Oh, Sejin" w:date="2024-12-02T19:08:00Z" w16du:dateUtc="2024-12-03T03:08:00Z">
          <w:pPr>
            <w:spacing w:after="120"/>
          </w:pPr>
        </w:pPrChange>
      </w:pPr>
      <w:r>
        <w:rPr>
          <w:rFonts w:ascii="Cambria" w:hAnsi="Cambria"/>
        </w:rPr>
        <w:t>Sync samples in the confidence score region timed metadata shall carry the dimension for all</w:t>
      </w:r>
      <w:ins w:id="300" w:author="Emmanuel Thomas" w:date="2024-12-04T10:29:00Z" w16du:dateUtc="2024-12-04T09:29:00Z">
        <w:r w:rsidR="00A9374A">
          <w:rPr>
            <w:rFonts w:ascii="Cambria" w:hAnsi="Cambria"/>
          </w:rPr>
          <w:t xml:space="preserve"> </w:t>
        </w:r>
      </w:ins>
      <w:del w:id="301" w:author="Emmanuel Thomas" w:date="2024-12-04T10:29:00Z" w16du:dateUtc="2024-12-04T09:29:00Z">
        <w:r w:rsidDel="00A9374A">
          <w:rPr>
            <w:rFonts w:ascii="Cambria" w:hAnsi="Cambria"/>
          </w:rPr>
          <w:delText xml:space="preserve"> </w:delText>
        </w:r>
      </w:del>
      <w:r>
        <w:rPr>
          <w:rFonts w:ascii="Cambria" w:hAnsi="Cambria"/>
        </w:rPr>
        <w:t>G</w:t>
      </w:r>
      <w:ins w:id="302" w:author="Emmanuel Thomas" w:date="2024-12-04T10:30:00Z" w16du:dateUtc="2024-12-04T09:30:00Z">
        <w:r w:rsidR="00556A06">
          <w:rPr>
            <w:rFonts w:ascii="Cambria" w:hAnsi="Cambria"/>
          </w:rPr>
          <w:noBreakHyphen/>
        </w:r>
      </w:ins>
      <w:del w:id="303" w:author="Emmanuel Thomas" w:date="2024-12-04T10:28:00Z" w16du:dateUtc="2024-12-04T09:28:00Z">
        <w:r w:rsidDel="00C3696A">
          <w:rPr>
            <w:rFonts w:ascii="Cambria" w:hAnsi="Cambria"/>
          </w:rPr>
          <w:delText>-</w:delText>
        </w:r>
      </w:del>
      <w:r>
        <w:rPr>
          <w:rFonts w:ascii="Cambria" w:hAnsi="Cambria"/>
        </w:rPr>
        <w:t xml:space="preserve">PCC confidence score regions. In sync samples for all confidence score regions, the value of </w:t>
      </w:r>
      <w:proofErr w:type="spellStart"/>
      <w:r>
        <w:rPr>
          <w:rFonts w:ascii="Courier" w:hAnsi="Courier"/>
        </w:rPr>
        <w:t>dimensions_included_flag</w:t>
      </w:r>
      <w:proofErr w:type="spellEnd"/>
      <w:r>
        <w:rPr>
          <w:rFonts w:ascii="Cambria" w:hAnsi="Cambria"/>
        </w:rPr>
        <w:t xml:space="preserve"> and </w:t>
      </w:r>
      <w:proofErr w:type="spellStart"/>
      <w:r>
        <w:rPr>
          <w:rFonts w:ascii="Courier" w:hAnsi="Courier"/>
        </w:rPr>
        <w:t>bounding_box_present_flag</w:t>
      </w:r>
      <w:proofErr w:type="spellEnd"/>
      <w:r>
        <w:rPr>
          <w:rFonts w:ascii="Cambria" w:hAnsi="Cambria"/>
        </w:rPr>
        <w:t xml:space="preserve"> shall be set to 1. </w:t>
      </w:r>
    </w:p>
    <w:p w14:paraId="7A77A330" w14:textId="77777777" w:rsidR="0056436A" w:rsidRDefault="0056436A">
      <w:pPr>
        <w:spacing w:after="120"/>
        <w:jc w:val="both"/>
        <w:rPr>
          <w:rFonts w:ascii="Cambria" w:hAnsi="Cambria"/>
        </w:rPr>
        <w:pPrChange w:id="304" w:author="Oh, Sejin" w:date="2024-12-02T19:08:00Z" w16du:dateUtc="2024-12-03T03:08:00Z">
          <w:pPr>
            <w:spacing w:after="120"/>
          </w:pPr>
        </w:pPrChange>
      </w:pPr>
      <w:r>
        <w:rPr>
          <w:rFonts w:ascii="Cambria" w:hAnsi="Cambria"/>
        </w:rPr>
        <w:t xml:space="preserve">Non-sync samples in confidence score </w:t>
      </w:r>
      <w:r>
        <w:rPr>
          <w:rFonts w:asciiTheme="majorHAnsi" w:eastAsia="Malgun Gothic" w:hAnsiTheme="majorHAnsi"/>
        </w:rPr>
        <w:t xml:space="preserve">region </w:t>
      </w:r>
      <w:r>
        <w:rPr>
          <w:rFonts w:ascii="Cambria" w:hAnsi="Cambria"/>
        </w:rPr>
        <w:t xml:space="preserve">timed metadata track shall signal only the updated confidence score regions information with reference to the confidence score regions information available in the nearest preceding sync sample. Non-sync samples shall signal only the confidence score regions whose position, dimensions, the added and cancelled confidence score regions with reference to the nearest sync sample. </w:t>
      </w:r>
    </w:p>
    <w:p w14:paraId="5ABC73A7" w14:textId="77777777" w:rsidR="0056436A" w:rsidRDefault="0056436A">
      <w:pPr>
        <w:spacing w:after="120"/>
        <w:jc w:val="both"/>
        <w:rPr>
          <w:rFonts w:asciiTheme="majorHAnsi" w:eastAsia="MS Mincho" w:hAnsiTheme="majorHAnsi" w:cs="Times New Roman"/>
          <w:b/>
          <w:lang w:val="en-GB" w:eastAsia="ja-JP"/>
        </w:rPr>
        <w:pPrChange w:id="305" w:author="Oh, Sejin" w:date="2024-12-02T19:08:00Z" w16du:dateUtc="2024-12-03T03:08:00Z">
          <w:pPr>
            <w:spacing w:after="120"/>
          </w:pPr>
        </w:pPrChange>
      </w:pPr>
      <w:r>
        <w:rPr>
          <w:rFonts w:ascii="Cambria" w:hAnsi="Cambria"/>
        </w:rPr>
        <w:t xml:space="preserve">For Non-sync samples in this timed metadata track, the value of </w:t>
      </w:r>
      <w:proofErr w:type="spellStart"/>
      <w:r>
        <w:rPr>
          <w:rFonts w:ascii="Courier" w:eastAsia="Yu Mincho" w:hAnsi="Courier"/>
        </w:rPr>
        <w:t>canceled_region_flag</w:t>
      </w:r>
      <w:proofErr w:type="spellEnd"/>
      <w:r>
        <w:rPr>
          <w:rFonts w:ascii="Cambria" w:hAnsi="Cambria"/>
        </w:rPr>
        <w:t xml:space="preserve"> shall be set to 1 when a confidence score region is cancelled with reference to the preceding sync sample. The value of </w:t>
      </w:r>
      <w:proofErr w:type="spellStart"/>
      <w:r>
        <w:rPr>
          <w:rFonts w:ascii="Courier" w:hAnsi="Courier"/>
        </w:rPr>
        <w:t>dimensions_included_flag</w:t>
      </w:r>
      <w:proofErr w:type="spellEnd"/>
      <w:r>
        <w:rPr>
          <w:rFonts w:ascii="Cambria" w:hAnsi="Cambria"/>
        </w:rPr>
        <w:t xml:space="preserve"> shall only be set to 1, when the dimensions of a confidence score region in the current sample is updated with reference to the preceding sync sample. The value of </w:t>
      </w:r>
      <w:proofErr w:type="spellStart"/>
      <w:r>
        <w:rPr>
          <w:rFonts w:ascii="Courier" w:hAnsi="Courier"/>
        </w:rPr>
        <w:t>dimensions_included_flag</w:t>
      </w:r>
      <w:proofErr w:type="spellEnd"/>
      <w:r>
        <w:rPr>
          <w:rFonts w:ascii="Cambria" w:hAnsi="Cambria"/>
        </w:rPr>
        <w:t xml:space="preserve"> shall be set to 0, </w:t>
      </w:r>
      <w:r>
        <w:rPr>
          <w:rFonts w:ascii="Cambria" w:hAnsi="Cambria"/>
          <w:lang w:eastAsia="ja-JP"/>
        </w:rPr>
        <w:t xml:space="preserve">when </w:t>
      </w:r>
      <w:proofErr w:type="spellStart"/>
      <w:r>
        <w:rPr>
          <w:rStyle w:val="codeChar"/>
          <w:rFonts w:ascii="Courier" w:eastAsia="Batang" w:hAnsi="Courier"/>
        </w:rPr>
        <w:t>dynamic_dimension_flag</w:t>
      </w:r>
      <w:proofErr w:type="spellEnd"/>
      <w:r>
        <w:rPr>
          <w:rFonts w:ascii="Cambria" w:hAnsi="Cambria"/>
          <w:lang w:eastAsia="ja-JP"/>
        </w:rPr>
        <w:t xml:space="preserve"> in the referred sample entry equals to 0.</w:t>
      </w:r>
      <w:r>
        <w:rPr>
          <w:rFonts w:ascii="Cambria" w:hAnsi="Cambria"/>
        </w:rPr>
        <w:t xml:space="preserve"> The value of </w:t>
      </w:r>
      <w:proofErr w:type="spellStart"/>
      <w:r>
        <w:rPr>
          <w:rFonts w:ascii="Courier" w:hAnsi="Courier"/>
        </w:rPr>
        <w:t>bounding_box_present_flag</w:t>
      </w:r>
      <w:proofErr w:type="spellEnd"/>
      <w:r>
        <w:rPr>
          <w:rFonts w:ascii="Cambria" w:hAnsi="Cambria"/>
        </w:rPr>
        <w:t xml:space="preserve"> shall only be set to 1, when the position and/or dimensions of a confidence score region in the current sample is updated with reference to the preceding sync sample. </w:t>
      </w:r>
    </w:p>
    <w:p w14:paraId="0AADBA64" w14:textId="7F6F73E9"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del w:id="306" w:author="Oh, Sejin" w:date="2024-12-02T18:50:00Z" w16du:dateUtc="2024-12-03T02:50:00Z">
        <w:r w:rsidDel="004F1DB3">
          <w:rPr>
            <w:rFonts w:asciiTheme="majorHAnsi" w:eastAsia="MS Mincho" w:hAnsiTheme="majorHAnsi" w:cs="Times New Roman"/>
            <w:b/>
            <w:lang w:val="en-GB" w:eastAsia="ja-JP"/>
          </w:rPr>
          <w:delText>.x</w:delText>
        </w:r>
      </w:del>
      <w:r>
        <w:rPr>
          <w:rFonts w:asciiTheme="majorHAnsi" w:eastAsia="MS Mincho" w:hAnsiTheme="majorHAnsi" w:cs="Times New Roman"/>
          <w:b/>
          <w:lang w:val="en-GB" w:eastAsia="ja-JP"/>
        </w:rPr>
        <w:t>.</w:t>
      </w:r>
      <w:ins w:id="307" w:author="Oh, Sejin" w:date="2024-12-02T18:50:00Z" w16du:dateUtc="2024-12-03T02:50:00Z">
        <w:r w:rsidR="004F1DB3">
          <w:rPr>
            <w:rFonts w:asciiTheme="majorHAnsi" w:eastAsia="MS Mincho" w:hAnsiTheme="majorHAnsi" w:cs="Times New Roman"/>
            <w:b/>
            <w:lang w:val="en-GB" w:eastAsia="ja-JP"/>
          </w:rPr>
          <w:t>5</w:t>
        </w:r>
      </w:ins>
      <w:del w:id="308" w:author="Oh, Sejin" w:date="2024-12-02T18:50:00Z" w16du:dateUtc="2024-12-03T02:50:00Z">
        <w:r w:rsidDel="004F1DB3">
          <w:rPr>
            <w:rFonts w:asciiTheme="majorHAnsi" w:eastAsia="MS Mincho" w:hAnsiTheme="majorHAnsi" w:cs="Times New Roman"/>
            <w:b/>
            <w:lang w:val="en-GB" w:eastAsia="ja-JP"/>
          </w:rPr>
          <w:delText>4</w:delText>
        </w:r>
      </w:del>
      <w:r>
        <w:rPr>
          <w:rFonts w:asciiTheme="majorHAnsi" w:eastAsia="MS Mincho" w:hAnsiTheme="majorHAnsi" w:cs="Times New Roman"/>
          <w:b/>
          <w:lang w:val="en-GB" w:eastAsia="ja-JP"/>
        </w:rPr>
        <w:t>.2  Sync samples</w:t>
      </w:r>
    </w:p>
    <w:p w14:paraId="45D4574F" w14:textId="77777777" w:rsidR="0056436A" w:rsidRDefault="0056436A" w:rsidP="0056436A">
      <w:pPr>
        <w:rPr>
          <w:rFonts w:ascii="Times New Roman" w:eastAsiaTheme="minorEastAsia" w:hAnsi="Times New Roman"/>
          <w:sz w:val="24"/>
          <w:szCs w:val="24"/>
        </w:rPr>
      </w:pPr>
    </w:p>
    <w:p w14:paraId="7E264863" w14:textId="7EA745F5"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ins w:id="309" w:author="Oh, Sejin" w:date="2024-12-02T18:50:00Z" w16du:dateUtc="2024-12-03T02:50:00Z">
        <w:r w:rsidR="004F1DB3">
          <w:rPr>
            <w:rFonts w:asciiTheme="majorHAnsi" w:eastAsia="MS Mincho" w:hAnsiTheme="majorHAnsi" w:cs="Times New Roman"/>
            <w:b/>
            <w:lang w:val="en-GB" w:eastAsia="ja-JP"/>
          </w:rPr>
          <w:t>5</w:t>
        </w:r>
      </w:ins>
      <w:del w:id="310" w:author="Oh, Sejin" w:date="2024-12-02T18:50:00Z" w16du:dateUtc="2024-12-03T02:50:00Z">
        <w:r w:rsidDel="004F1DB3">
          <w:rPr>
            <w:rFonts w:asciiTheme="majorHAnsi" w:eastAsia="MS Mincho" w:hAnsiTheme="majorHAnsi" w:cs="Times New Roman"/>
            <w:b/>
            <w:lang w:val="en-GB" w:eastAsia="ja-JP"/>
          </w:rPr>
          <w:delText>x.4</w:delText>
        </w:r>
      </w:del>
      <w:r>
        <w:rPr>
          <w:rFonts w:asciiTheme="majorHAnsi" w:eastAsia="MS Mincho" w:hAnsiTheme="majorHAnsi" w:cs="Times New Roman"/>
          <w:b/>
          <w:lang w:val="en-GB" w:eastAsia="ja-JP"/>
        </w:rPr>
        <w:t>.2.1  Syntax</w:t>
      </w:r>
    </w:p>
    <w:p w14:paraId="1DB4043D" w14:textId="77777777" w:rsidR="0056436A" w:rsidRDefault="0056436A" w:rsidP="0056436A">
      <w:pPr>
        <w:rPr>
          <w:rFonts w:asciiTheme="majorHAnsi" w:eastAsia="MS Mincho" w:hAnsiTheme="majorHAnsi" w:cs="Times New Roman"/>
          <w:b/>
          <w:lang w:val="en-GB" w:eastAsia="ja-JP"/>
        </w:rPr>
      </w:pPr>
    </w:p>
    <w:p w14:paraId="1E135ED2" w14:textId="77777777" w:rsidR="0056436A" w:rsidRDefault="0056436A" w:rsidP="0056436A">
      <w:pPr>
        <w:spacing w:after="240" w:line="240" w:lineRule="atLeast"/>
        <w:rPr>
          <w:rFonts w:asciiTheme="majorHAnsi" w:eastAsia="Malgun Gothic" w:hAnsiTheme="majorHAnsi"/>
        </w:rPr>
      </w:pPr>
      <w:r>
        <w:rPr>
          <w:rFonts w:asciiTheme="majorHAnsi" w:eastAsia="Malgun Gothic" w:hAnsiTheme="majorHAnsi"/>
        </w:rPr>
        <w:t xml:space="preserve">The sync sample syntax of this sample entry type </w:t>
      </w:r>
      <w:r>
        <w:rPr>
          <w:rStyle w:val="codeChar"/>
          <w:rFonts w:ascii="Courier" w:eastAsia="Batang" w:hAnsi="Courier"/>
          <w:sz w:val="20"/>
          <w:szCs w:val="20"/>
        </w:rPr>
        <w:t>'</w:t>
      </w:r>
      <w:proofErr w:type="spellStart"/>
      <w:r>
        <w:rPr>
          <w:rStyle w:val="codeChar"/>
          <w:rFonts w:ascii="Courier" w:eastAsia="Batang" w:hAnsi="Courier"/>
          <w:sz w:val="20"/>
          <w:szCs w:val="20"/>
        </w:rPr>
        <w:t>gcdc</w:t>
      </w:r>
      <w:proofErr w:type="spellEnd"/>
      <w:r>
        <w:rPr>
          <w:rStyle w:val="codeChar"/>
          <w:rFonts w:ascii="Courier" w:eastAsia="Batang" w:hAnsi="Courier"/>
          <w:sz w:val="20"/>
          <w:szCs w:val="20"/>
        </w:rPr>
        <w:t>'</w:t>
      </w:r>
      <w:r>
        <w:rPr>
          <w:rFonts w:asciiTheme="majorHAnsi" w:eastAsia="Malgun Gothic" w:hAnsiTheme="majorHAnsi"/>
        </w:rPr>
        <w:t xml:space="preserve"> is specified as follows:</w:t>
      </w:r>
    </w:p>
    <w:p w14:paraId="68295CC7" w14:textId="42442394" w:rsidR="0056436A" w:rsidDel="006D7DD4" w:rsidRDefault="0056436A" w:rsidP="0056436A">
      <w:pPr>
        <w:pStyle w:val="HTMLPreformatted"/>
        <w:rPr>
          <w:del w:id="311" w:author="Emmanuel Thomas" w:date="2024-12-05T14:07:00Z" w16du:dateUtc="2024-12-05T13:07:00Z"/>
        </w:rPr>
      </w:pPr>
      <w:r>
        <w:rPr>
          <w:rStyle w:val="n"/>
        </w:rPr>
        <w:t>aligned</w:t>
      </w:r>
      <w:r>
        <w:rPr>
          <w:rStyle w:val="p"/>
        </w:rPr>
        <w:t>(</w:t>
      </w:r>
      <w:r>
        <w:rPr>
          <w:rStyle w:val="mi"/>
          <w:rFonts w:eastAsia="Arial"/>
        </w:rPr>
        <w:t>8</w:t>
      </w:r>
      <w:r>
        <w:rPr>
          <w:rStyle w:val="p"/>
        </w:rPr>
        <w:t>)</w:t>
      </w:r>
      <w:r>
        <w:rPr>
          <w:rStyle w:val="line"/>
        </w:rPr>
        <w:t xml:space="preserve"> </w:t>
      </w:r>
      <w:r>
        <w:rPr>
          <w:rStyle w:val="n"/>
        </w:rPr>
        <w:t>class</w:t>
      </w:r>
      <w:r>
        <w:rPr>
          <w:rStyle w:val="line"/>
        </w:rPr>
        <w:t xml:space="preserve"> </w:t>
      </w:r>
      <w:r>
        <w:rPr>
          <w:rStyle w:val="nf"/>
          <w:rFonts w:eastAsia="Arial"/>
        </w:rPr>
        <w:t>ConfidenceScore</w:t>
      </w:r>
      <w:r>
        <w:rPr>
          <w:rStyle w:val="nf"/>
          <w:rFonts w:eastAsia="Arial"/>
          <w:lang w:val="en-GB"/>
        </w:rPr>
        <w:t>Region</w:t>
      </w:r>
      <w:r>
        <w:rPr>
          <w:rStyle w:val="nf"/>
          <w:rFonts w:eastAsia="Arial"/>
        </w:rPr>
        <w:t>Sample</w:t>
      </w:r>
      <w:r>
        <w:rPr>
          <w:rStyle w:val="p"/>
        </w:rPr>
        <w:t>()</w:t>
      </w:r>
      <w:r>
        <w:rPr>
          <w:rStyle w:val="line"/>
        </w:rPr>
        <w:t xml:space="preserve"> </w:t>
      </w:r>
      <w:r>
        <w:rPr>
          <w:rStyle w:val="p"/>
        </w:rPr>
        <w:t>{</w:t>
      </w:r>
      <w:ins w:id="312" w:author="Emmanuel Thomas" w:date="2024-12-05T14:07:00Z" w16du:dateUtc="2024-12-05T13:07:00Z">
        <w:r w:rsidR="006D7DD4">
          <w:rPr>
            <w:rStyle w:val="line"/>
          </w:rPr>
          <w:br/>
        </w:r>
        <w:r w:rsidR="006D7DD4">
          <w:rPr>
            <w:rStyle w:val="line"/>
          </w:rPr>
          <w:tab/>
        </w:r>
      </w:ins>
    </w:p>
    <w:p w14:paraId="15D92ADE" w14:textId="77777777" w:rsidR="0056436A" w:rsidDel="00FA6D62" w:rsidRDefault="0056436A" w:rsidP="0056436A">
      <w:pPr>
        <w:pStyle w:val="HTMLPreformatted"/>
        <w:rPr>
          <w:del w:id="313" w:author="Oh, Sejin" w:date="2024-12-02T19:08:00Z" w16du:dateUtc="2024-12-03T03:08:00Z"/>
          <w:rStyle w:val="p"/>
        </w:rPr>
      </w:pPr>
      <w:del w:id="314" w:author="Emmanuel Thomas" w:date="2024-12-05T14:07:00Z" w16du:dateUtc="2024-12-05T13:07:00Z">
        <w:r w:rsidDel="006D7DD4">
          <w:rPr>
            <w:rStyle w:val="line"/>
          </w:rPr>
          <w:delText xml:space="preserve"> </w:delText>
        </w:r>
        <w:r w:rsidDel="006D7DD4">
          <w:rPr>
            <w:rStyle w:val="line"/>
          </w:rPr>
          <w:tab/>
        </w:r>
      </w:del>
      <w:r>
        <w:rPr>
          <w:rStyle w:val="kt"/>
        </w:rPr>
        <w:t>unsigned</w:t>
      </w:r>
      <w:r>
        <w:rPr>
          <w:rStyle w:val="line"/>
        </w:rPr>
        <w:t xml:space="preserve"> </w:t>
      </w:r>
      <w:r>
        <w:rPr>
          <w:rStyle w:val="kt"/>
        </w:rPr>
        <w:t>int</w:t>
      </w:r>
      <w:r>
        <w:rPr>
          <w:rStyle w:val="p"/>
        </w:rPr>
        <w:t>(</w:t>
      </w:r>
      <w:r>
        <w:rPr>
          <w:rStyle w:val="mi"/>
          <w:rFonts w:eastAsia="Arial"/>
        </w:rPr>
        <w:t>16</w:t>
      </w:r>
      <w:r>
        <w:rPr>
          <w:rStyle w:val="p"/>
        </w:rPr>
        <w:t>)</w:t>
      </w:r>
      <w:r>
        <w:rPr>
          <w:rStyle w:val="line"/>
        </w:rPr>
        <w:t xml:space="preserve"> </w:t>
      </w:r>
      <w:proofErr w:type="spellStart"/>
      <w:r>
        <w:rPr>
          <w:rStyle w:val="n"/>
        </w:rPr>
        <w:t>num_regions</w:t>
      </w:r>
      <w:proofErr w:type="spellEnd"/>
      <w:r>
        <w:rPr>
          <w:rStyle w:val="p"/>
        </w:rPr>
        <w:t>;</w:t>
      </w:r>
      <w:del w:id="315" w:author="Oh, Sejin" w:date="2024-12-02T19:08:00Z" w16du:dateUtc="2024-12-03T03:08:00Z">
        <w:r w:rsidDel="00FA6D62">
          <w:br/>
        </w:r>
      </w:del>
    </w:p>
    <w:p w14:paraId="474E41B1" w14:textId="266A35C8" w:rsidR="0056436A" w:rsidRPr="00FA6D62" w:rsidDel="006D7DD4" w:rsidRDefault="006D7DD4" w:rsidP="0056436A">
      <w:pPr>
        <w:pStyle w:val="HTMLPreformatted"/>
        <w:rPr>
          <w:del w:id="316" w:author="Emmanuel Thomas" w:date="2024-12-05T14:07:00Z" w16du:dateUtc="2024-12-05T13:07:00Z"/>
        </w:rPr>
      </w:pPr>
      <w:ins w:id="317" w:author="Emmanuel Thomas" w:date="2024-12-05T14:07:00Z" w16du:dateUtc="2024-12-05T13:07:00Z">
        <w:r>
          <w:rPr>
            <w:rStyle w:val="line"/>
          </w:rPr>
          <w:br/>
        </w:r>
        <w:r>
          <w:rPr>
            <w:rStyle w:val="line"/>
          </w:rPr>
          <w:tab/>
        </w:r>
      </w:ins>
    </w:p>
    <w:p w14:paraId="203B023D" w14:textId="3236F0DE" w:rsidR="0056436A" w:rsidDel="006D7DD4" w:rsidRDefault="0056436A" w:rsidP="0056436A">
      <w:pPr>
        <w:pStyle w:val="HTMLPreformatted"/>
        <w:rPr>
          <w:del w:id="318" w:author="Emmanuel Thomas" w:date="2024-12-05T14:07:00Z" w16du:dateUtc="2024-12-05T13:07:00Z"/>
        </w:rPr>
      </w:pPr>
      <w:del w:id="319" w:author="Emmanuel Thomas" w:date="2024-12-05T14:07:00Z" w16du:dateUtc="2024-12-05T13:07:00Z">
        <w:r w:rsidDel="006D7DD4">
          <w:rPr>
            <w:rStyle w:val="line"/>
          </w:rPr>
          <w:tab/>
        </w:r>
      </w:del>
      <w:r>
        <w:rPr>
          <w:rStyle w:val="k"/>
        </w:rPr>
        <w:t>for</w:t>
      </w:r>
      <w:r>
        <w:rPr>
          <w:rStyle w:val="line"/>
        </w:rPr>
        <w:t xml:space="preserve"> </w:t>
      </w:r>
      <w:r>
        <w:rPr>
          <w:rStyle w:val="p"/>
        </w:rPr>
        <w:t>(</w:t>
      </w:r>
      <w:proofErr w:type="spellStart"/>
      <w:r>
        <w:rPr>
          <w:rStyle w:val="n"/>
        </w:rPr>
        <w:t>i</w:t>
      </w:r>
      <w:proofErr w:type="spellEnd"/>
      <w:r>
        <w:rPr>
          <w:rStyle w:val="o"/>
        </w:rPr>
        <w:t>=</w:t>
      </w:r>
      <w:r>
        <w:rPr>
          <w:rStyle w:val="mi"/>
          <w:rFonts w:eastAsia="Arial"/>
        </w:rPr>
        <w:t>1</w:t>
      </w:r>
      <w:r>
        <w:rPr>
          <w:rStyle w:val="p"/>
        </w:rPr>
        <w:t>;</w:t>
      </w:r>
      <w:r>
        <w:rPr>
          <w:rStyle w:val="line"/>
        </w:rPr>
        <w:t xml:space="preserve"> </w:t>
      </w:r>
      <w:proofErr w:type="spellStart"/>
      <w:r>
        <w:rPr>
          <w:rStyle w:val="n"/>
        </w:rPr>
        <w:t>i</w:t>
      </w:r>
      <w:proofErr w:type="spellEnd"/>
      <w:r>
        <w:rPr>
          <w:rStyle w:val="line"/>
        </w:rPr>
        <w:t xml:space="preserve"> </w:t>
      </w:r>
      <w:r>
        <w:rPr>
          <w:rStyle w:val="o"/>
        </w:rPr>
        <w:t>&lt;=</w:t>
      </w:r>
      <w:r>
        <w:rPr>
          <w:rStyle w:val="line"/>
        </w:rPr>
        <w:t xml:space="preserve"> </w:t>
      </w:r>
      <w:proofErr w:type="spellStart"/>
      <w:r>
        <w:rPr>
          <w:rStyle w:val="n"/>
        </w:rPr>
        <w:t>num_regions</w:t>
      </w:r>
      <w:proofErr w:type="spellEnd"/>
      <w:r>
        <w:rPr>
          <w:rStyle w:val="p"/>
        </w:rPr>
        <w:t>;</w:t>
      </w:r>
      <w:r>
        <w:rPr>
          <w:rStyle w:val="line"/>
        </w:rPr>
        <w:t xml:space="preserve"> </w:t>
      </w:r>
      <w:proofErr w:type="spellStart"/>
      <w:r>
        <w:rPr>
          <w:rStyle w:val="n"/>
        </w:rPr>
        <w:t>i</w:t>
      </w:r>
      <w:proofErr w:type="spellEnd"/>
      <w:r>
        <w:rPr>
          <w:rStyle w:val="o"/>
        </w:rPr>
        <w:t>++</w:t>
      </w:r>
      <w:r>
        <w:rPr>
          <w:rStyle w:val="p"/>
        </w:rPr>
        <w:t>){</w:t>
      </w:r>
      <w:ins w:id="320" w:author="Emmanuel Thomas" w:date="2024-12-05T14:07:00Z" w16du:dateUtc="2024-12-05T13:07:00Z">
        <w:r w:rsidR="006D7DD4">
          <w:rPr>
            <w:rStyle w:val="line"/>
          </w:rPr>
          <w:br/>
        </w:r>
        <w:r w:rsidR="006D7DD4">
          <w:rPr>
            <w:rStyle w:val="line"/>
          </w:rPr>
          <w:tab/>
        </w:r>
        <w:r w:rsidR="006D7DD4">
          <w:rPr>
            <w:rStyle w:val="line"/>
          </w:rPr>
          <w:tab/>
        </w:r>
      </w:ins>
    </w:p>
    <w:p w14:paraId="12D196F5" w14:textId="0B9805C7" w:rsidR="0056436A" w:rsidDel="00FA6D62" w:rsidRDefault="0056436A" w:rsidP="0056436A">
      <w:pPr>
        <w:pStyle w:val="HTMLPreformatted"/>
        <w:rPr>
          <w:del w:id="321" w:author="Oh, Sejin" w:date="2024-12-02T19:08:00Z" w16du:dateUtc="2024-12-03T03:08:00Z"/>
        </w:rPr>
      </w:pPr>
      <w:del w:id="322" w:author="Emmanuel Thomas" w:date="2024-12-05T14:07:00Z" w16du:dateUtc="2024-12-05T13:07:00Z">
        <w:r w:rsidDel="006D7DD4">
          <w:rPr>
            <w:rStyle w:val="line"/>
          </w:rPr>
          <w:delText xml:space="preserve">        </w:delText>
        </w:r>
        <w:r w:rsidDel="006D7DD4">
          <w:rPr>
            <w:rStyle w:val="line"/>
          </w:rPr>
          <w:tab/>
        </w:r>
      </w:del>
      <w:proofErr w:type="spellStart"/>
      <w:r>
        <w:rPr>
          <w:rStyle w:val="n"/>
        </w:rPr>
        <w:t>GPCCConfidenceScoreRegionStruct</w:t>
      </w:r>
      <w:proofErr w:type="spellEnd"/>
      <w:r>
        <w:rPr>
          <w:rStyle w:val="line"/>
        </w:rPr>
        <w:t xml:space="preserve"> </w:t>
      </w:r>
      <w:proofErr w:type="spellStart"/>
      <w:r>
        <w:rPr>
          <w:rStyle w:val="n"/>
        </w:rPr>
        <w:t>score_region</w:t>
      </w:r>
      <w:proofErr w:type="spellEnd"/>
      <w:r>
        <w:rPr>
          <w:rStyle w:val="p"/>
        </w:rPr>
        <w:t>;</w:t>
      </w:r>
      <w:ins w:id="323" w:author="Emmanuel Thomas" w:date="2024-12-05T14:07:00Z" w16du:dateUtc="2024-12-05T13:07:00Z">
        <w:r w:rsidR="006D7DD4">
          <w:rPr>
            <w:rStyle w:val="line"/>
          </w:rPr>
          <w:br/>
        </w:r>
        <w:r w:rsidR="006D7DD4">
          <w:rPr>
            <w:rStyle w:val="line"/>
          </w:rPr>
          <w:tab/>
        </w:r>
      </w:ins>
    </w:p>
    <w:p w14:paraId="0D9902B5" w14:textId="77777777" w:rsidR="0056436A" w:rsidRPr="00FA6D62" w:rsidDel="006D7DD4" w:rsidRDefault="0056436A" w:rsidP="0056436A">
      <w:pPr>
        <w:pStyle w:val="HTMLPreformatted"/>
        <w:rPr>
          <w:del w:id="324" w:author="Emmanuel Thomas" w:date="2024-12-05T14:07:00Z" w16du:dateUtc="2024-12-05T13:07:00Z"/>
        </w:rPr>
      </w:pPr>
    </w:p>
    <w:p w14:paraId="42099B17" w14:textId="329BD0DD" w:rsidR="0056436A" w:rsidDel="006D7DD4" w:rsidRDefault="0056436A" w:rsidP="0056436A">
      <w:pPr>
        <w:pStyle w:val="HTMLPreformatted"/>
        <w:rPr>
          <w:del w:id="325" w:author="Emmanuel Thomas" w:date="2024-12-05T14:07:00Z" w16du:dateUtc="2024-12-05T13:07:00Z"/>
        </w:rPr>
      </w:pPr>
      <w:del w:id="326" w:author="Emmanuel Thomas" w:date="2024-12-05T14:07:00Z" w16du:dateUtc="2024-12-05T13:07:00Z">
        <w:r w:rsidDel="006D7DD4">
          <w:rPr>
            <w:rStyle w:val="line"/>
          </w:rPr>
          <w:tab/>
        </w:r>
      </w:del>
      <w:r>
        <w:rPr>
          <w:rStyle w:val="p"/>
        </w:rPr>
        <w:t>}</w:t>
      </w:r>
      <w:ins w:id="327" w:author="Emmanuel Thomas" w:date="2024-12-05T14:07:00Z" w16du:dateUtc="2024-12-05T13:07:00Z">
        <w:r w:rsidR="006D7DD4">
          <w:rPr>
            <w:rStyle w:val="p"/>
          </w:rPr>
          <w:br/>
        </w:r>
      </w:ins>
    </w:p>
    <w:p w14:paraId="058FAA2F" w14:textId="77777777" w:rsidR="0056436A" w:rsidRDefault="0056436A" w:rsidP="0056436A">
      <w:pPr>
        <w:pStyle w:val="HTMLPreformatted"/>
        <w:rPr>
          <w:rStyle w:val="p"/>
        </w:rPr>
      </w:pPr>
      <w:r>
        <w:rPr>
          <w:rStyle w:val="p"/>
        </w:rPr>
        <w:t>}</w:t>
      </w:r>
    </w:p>
    <w:p w14:paraId="738084F8" w14:textId="77777777" w:rsidR="0056436A" w:rsidRDefault="0056436A" w:rsidP="0056436A">
      <w:pPr>
        <w:pStyle w:val="HTMLPreformatted"/>
        <w:rPr>
          <w:rStyle w:val="p"/>
        </w:rPr>
      </w:pPr>
    </w:p>
    <w:p w14:paraId="247A0B44" w14:textId="25D55F03"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del w:id="328" w:author="Oh, Sejin" w:date="2024-12-02T18:50:00Z" w16du:dateUtc="2024-12-03T02:50:00Z">
        <w:r w:rsidDel="004F1DB3">
          <w:rPr>
            <w:rFonts w:asciiTheme="majorHAnsi" w:eastAsia="MS Mincho" w:hAnsiTheme="majorHAnsi" w:cs="Times New Roman"/>
            <w:b/>
            <w:lang w:val="en-GB" w:eastAsia="ja-JP"/>
          </w:rPr>
          <w:delText>x.</w:delText>
        </w:r>
      </w:del>
      <w:ins w:id="329" w:author="Oh, Sejin" w:date="2024-12-02T18:50:00Z" w16du:dateUtc="2024-12-03T02:50:00Z">
        <w:r w:rsidR="004F1DB3">
          <w:rPr>
            <w:rFonts w:asciiTheme="majorHAnsi" w:eastAsia="MS Mincho" w:hAnsiTheme="majorHAnsi" w:cs="Times New Roman"/>
            <w:b/>
            <w:lang w:val="en-GB" w:eastAsia="ja-JP"/>
          </w:rPr>
          <w:t>5</w:t>
        </w:r>
      </w:ins>
      <w:del w:id="330" w:author="Oh, Sejin" w:date="2024-12-02T18:50:00Z" w16du:dateUtc="2024-12-03T02:50:00Z">
        <w:r w:rsidDel="004F1DB3">
          <w:rPr>
            <w:rFonts w:asciiTheme="majorHAnsi" w:eastAsia="MS Mincho" w:hAnsiTheme="majorHAnsi" w:cs="Times New Roman"/>
            <w:b/>
            <w:lang w:val="en-GB" w:eastAsia="ja-JP"/>
          </w:rPr>
          <w:delText>4</w:delText>
        </w:r>
      </w:del>
      <w:r>
        <w:rPr>
          <w:rFonts w:asciiTheme="majorHAnsi" w:eastAsia="MS Mincho" w:hAnsiTheme="majorHAnsi" w:cs="Times New Roman"/>
          <w:b/>
          <w:lang w:val="en-GB" w:eastAsia="ja-JP"/>
        </w:rPr>
        <w:t>.2.2  Semantics</w:t>
      </w:r>
    </w:p>
    <w:p w14:paraId="790EFC34" w14:textId="77777777" w:rsidR="0056436A" w:rsidRDefault="0056436A" w:rsidP="0056436A">
      <w:pPr>
        <w:pStyle w:val="HTMLPreformatted"/>
      </w:pPr>
    </w:p>
    <w:p w14:paraId="4EEE4230" w14:textId="77777777" w:rsidR="0056436A" w:rsidDel="00FA6D62" w:rsidRDefault="0056436A" w:rsidP="0056436A">
      <w:pPr>
        <w:tabs>
          <w:tab w:val="left" w:pos="1701"/>
        </w:tabs>
        <w:ind w:left="720" w:hanging="360"/>
        <w:rPr>
          <w:del w:id="331" w:author="Oh, Sejin" w:date="2024-12-02T19:08:00Z" w16du:dateUtc="2024-12-03T03:08:00Z"/>
        </w:rPr>
      </w:pPr>
      <w:proofErr w:type="spellStart"/>
      <w:r>
        <w:rPr>
          <w:rFonts w:ascii="Courier" w:hAnsi="Courier"/>
        </w:rPr>
        <w:t>num_regions</w:t>
      </w:r>
      <w:proofErr w:type="spellEnd"/>
      <w:r>
        <w:rPr>
          <w:rFonts w:ascii="Courier" w:hAnsi="Courier"/>
        </w:rPr>
        <w:t xml:space="preserve"> </w:t>
      </w:r>
      <w:r>
        <w:rPr>
          <w:rFonts w:asciiTheme="majorHAnsi" w:eastAsia="Malgun Gothic" w:hAnsiTheme="majorHAnsi"/>
        </w:rPr>
        <w:t xml:space="preserve">indicate the number of updated confidence score regions </w:t>
      </w:r>
      <w:proofErr w:type="spellStart"/>
      <w:r>
        <w:rPr>
          <w:rFonts w:asciiTheme="majorHAnsi" w:eastAsia="Malgun Gothic" w:hAnsiTheme="majorHAnsi"/>
        </w:rPr>
        <w:t>signalled</w:t>
      </w:r>
      <w:proofErr w:type="spellEnd"/>
      <w:r>
        <w:rPr>
          <w:rFonts w:asciiTheme="majorHAnsi" w:eastAsia="Malgun Gothic" w:hAnsiTheme="majorHAnsi"/>
        </w:rPr>
        <w:t xml:space="preserve"> in the sample. The confidence score regions whose dimensions are updated with reference to the previous sync sample are considered as updated regions. The confidence score regions that are cancelled in this sample with reference to the previous sync sample are also considered as updated regions.</w:t>
      </w:r>
    </w:p>
    <w:p w14:paraId="256E0979" w14:textId="77777777" w:rsidR="0056436A" w:rsidRDefault="0056436A" w:rsidP="00FA6D62">
      <w:pPr>
        <w:tabs>
          <w:tab w:val="left" w:pos="1701"/>
        </w:tabs>
        <w:ind w:left="720" w:hanging="360"/>
      </w:pPr>
    </w:p>
    <w:p w14:paraId="096E3F3A" w14:textId="77777777" w:rsidR="0056436A" w:rsidRDefault="0056436A" w:rsidP="0056436A">
      <w:pPr>
        <w:tabs>
          <w:tab w:val="left" w:pos="1701"/>
        </w:tabs>
        <w:ind w:left="720" w:hanging="360"/>
        <w:rPr>
          <w:rFonts w:ascii="Cambria" w:hAnsi="Cambria"/>
        </w:rPr>
      </w:pPr>
      <w:proofErr w:type="spellStart"/>
      <w:r>
        <w:rPr>
          <w:rFonts w:ascii="Courier New" w:eastAsia="Yu Mincho" w:hAnsi="Courier New"/>
        </w:rPr>
        <w:t>score_region</w:t>
      </w:r>
      <w:proofErr w:type="spellEnd"/>
      <w:r>
        <w:rPr>
          <w:rStyle w:val="codeChar"/>
          <w:rFonts w:ascii="Courier" w:eastAsia="Batang" w:hAnsi="Courier"/>
        </w:rPr>
        <w:t xml:space="preserve"> </w:t>
      </w:r>
      <w:r>
        <w:rPr>
          <w:rFonts w:ascii="Cambria" w:hAnsi="Cambria"/>
        </w:rPr>
        <w:t xml:space="preserve">provides the confidence score region when this sample is applied. </w:t>
      </w:r>
      <w:r>
        <w:rPr>
          <w:rFonts w:ascii="Cambria" w:hAnsi="Cambria"/>
          <w:sz w:val="20"/>
        </w:rPr>
        <w:t xml:space="preserve">The value of </w:t>
      </w:r>
      <w:proofErr w:type="spellStart"/>
      <w:r>
        <w:rPr>
          <w:rFonts w:ascii="Courier" w:hAnsi="Courier"/>
          <w:sz w:val="20"/>
        </w:rPr>
        <w:t>dimensions_included_flag</w:t>
      </w:r>
      <w:proofErr w:type="spellEnd"/>
      <w:r>
        <w:rPr>
          <w:rStyle w:val="codeChar"/>
          <w:rFonts w:ascii="Cambria" w:eastAsia="Batang" w:hAnsi="Cambria"/>
          <w:sz w:val="20"/>
          <w:szCs w:val="20"/>
        </w:rPr>
        <w:t xml:space="preserve"> </w:t>
      </w:r>
      <w:r>
        <w:rPr>
          <w:rFonts w:ascii="Cambria" w:hAnsi="Cambria"/>
        </w:rPr>
        <w:t>and</w:t>
      </w:r>
      <w:r>
        <w:rPr>
          <w:rStyle w:val="codeChar"/>
          <w:rFonts w:ascii="Cambria" w:eastAsia="Batang" w:hAnsi="Cambria"/>
          <w:sz w:val="20"/>
          <w:szCs w:val="20"/>
        </w:rPr>
        <w:t xml:space="preserve"> </w:t>
      </w:r>
      <w:proofErr w:type="spellStart"/>
      <w:r>
        <w:rPr>
          <w:rFonts w:ascii="Courier" w:hAnsi="Courier"/>
          <w:sz w:val="20"/>
        </w:rPr>
        <w:t>bounding_box_present_flag</w:t>
      </w:r>
      <w:proofErr w:type="spellEnd"/>
      <w:r>
        <w:rPr>
          <w:rFonts w:ascii="Cambria" w:hAnsi="Cambria"/>
          <w:szCs w:val="20"/>
        </w:rPr>
        <w:t xml:space="preserve"> </w:t>
      </w:r>
      <w:r>
        <w:rPr>
          <w:rFonts w:ascii="Cambria" w:hAnsi="Cambria"/>
        </w:rPr>
        <w:t>shall be set to 1.</w:t>
      </w:r>
    </w:p>
    <w:p w14:paraId="657C467F" w14:textId="77777777" w:rsidR="0056436A" w:rsidRDefault="0056436A" w:rsidP="0056436A">
      <w:pPr>
        <w:tabs>
          <w:tab w:val="left" w:pos="1701"/>
        </w:tabs>
        <w:ind w:left="720" w:hanging="360"/>
        <w:rPr>
          <w:rFonts w:ascii="Cambria" w:hAnsi="Cambria"/>
        </w:rPr>
      </w:pPr>
    </w:p>
    <w:p w14:paraId="6BA95957" w14:textId="6D196736"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del w:id="332" w:author="Oh, Sejin" w:date="2024-12-02T18:51:00Z" w16du:dateUtc="2024-12-03T02:51:00Z">
        <w:r w:rsidDel="004F1DB3">
          <w:rPr>
            <w:rFonts w:asciiTheme="majorHAnsi" w:eastAsia="MS Mincho" w:hAnsiTheme="majorHAnsi" w:cs="Times New Roman"/>
            <w:b/>
            <w:lang w:val="en-GB" w:eastAsia="ja-JP"/>
          </w:rPr>
          <w:delText>x.</w:delText>
        </w:r>
      </w:del>
      <w:ins w:id="333" w:author="Oh, Sejin" w:date="2024-12-02T18:51:00Z" w16du:dateUtc="2024-12-03T02:51:00Z">
        <w:r w:rsidR="004F1DB3">
          <w:rPr>
            <w:rFonts w:asciiTheme="majorHAnsi" w:eastAsia="MS Mincho" w:hAnsiTheme="majorHAnsi" w:cs="Times New Roman"/>
            <w:b/>
            <w:lang w:val="en-GB" w:eastAsia="ja-JP"/>
          </w:rPr>
          <w:t>5</w:t>
        </w:r>
      </w:ins>
      <w:del w:id="334" w:author="Oh, Sejin" w:date="2024-12-02T18:51:00Z" w16du:dateUtc="2024-12-03T02:51:00Z">
        <w:r w:rsidDel="004F1DB3">
          <w:rPr>
            <w:rFonts w:asciiTheme="majorHAnsi" w:eastAsia="MS Mincho" w:hAnsiTheme="majorHAnsi" w:cs="Times New Roman"/>
            <w:b/>
            <w:lang w:val="en-GB" w:eastAsia="ja-JP"/>
          </w:rPr>
          <w:delText>4</w:delText>
        </w:r>
      </w:del>
      <w:r>
        <w:rPr>
          <w:rFonts w:asciiTheme="majorHAnsi" w:eastAsia="MS Mincho" w:hAnsiTheme="majorHAnsi" w:cs="Times New Roman"/>
          <w:b/>
          <w:lang w:val="en-GB" w:eastAsia="ja-JP"/>
        </w:rPr>
        <w:t>.3  Non-</w:t>
      </w:r>
      <w:ins w:id="335" w:author="Emmanuel Thomas" w:date="2024-12-04T10:27:00Z" w16du:dateUtc="2024-12-04T09:27:00Z">
        <w:r w:rsidR="00E86000">
          <w:rPr>
            <w:rFonts w:asciiTheme="majorHAnsi" w:eastAsia="MS Mincho" w:hAnsiTheme="majorHAnsi" w:cs="Times New Roman"/>
            <w:b/>
            <w:lang w:val="en-GB" w:eastAsia="ja-JP"/>
          </w:rPr>
          <w:t>s</w:t>
        </w:r>
      </w:ins>
      <w:del w:id="336" w:author="Emmanuel Thomas" w:date="2024-12-04T10:27:00Z" w16du:dateUtc="2024-12-04T09:27:00Z">
        <w:r w:rsidDel="00E86000">
          <w:rPr>
            <w:rFonts w:asciiTheme="majorHAnsi" w:eastAsia="MS Mincho" w:hAnsiTheme="majorHAnsi" w:cs="Times New Roman"/>
            <w:b/>
            <w:lang w:val="en-GB" w:eastAsia="ja-JP"/>
          </w:rPr>
          <w:delText>S</w:delText>
        </w:r>
      </w:del>
      <w:r>
        <w:rPr>
          <w:rFonts w:asciiTheme="majorHAnsi" w:eastAsia="MS Mincho" w:hAnsiTheme="majorHAnsi" w:cs="Times New Roman"/>
          <w:b/>
          <w:lang w:val="en-GB" w:eastAsia="ja-JP"/>
        </w:rPr>
        <w:t>ync samples</w:t>
      </w:r>
    </w:p>
    <w:p w14:paraId="5AD54B53" w14:textId="77777777" w:rsidR="0056436A" w:rsidRDefault="0056436A" w:rsidP="0056436A">
      <w:pPr>
        <w:tabs>
          <w:tab w:val="left" w:pos="1701"/>
        </w:tabs>
        <w:ind w:left="720" w:hanging="360"/>
        <w:rPr>
          <w:rFonts w:ascii="Cambria" w:eastAsiaTheme="minorEastAsia" w:hAnsi="Cambria"/>
        </w:rPr>
      </w:pPr>
    </w:p>
    <w:p w14:paraId="43B79E92" w14:textId="61F3D318"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del w:id="337" w:author="Oh, Sejin" w:date="2024-12-02T18:51:00Z" w16du:dateUtc="2024-12-03T02:51:00Z">
        <w:r w:rsidDel="004F1DB3">
          <w:rPr>
            <w:rFonts w:asciiTheme="majorHAnsi" w:eastAsia="MS Mincho" w:hAnsiTheme="majorHAnsi" w:cs="Times New Roman"/>
            <w:b/>
            <w:lang w:val="en-GB" w:eastAsia="ja-JP"/>
          </w:rPr>
          <w:delText>.x</w:delText>
        </w:r>
      </w:del>
      <w:r>
        <w:rPr>
          <w:rFonts w:asciiTheme="majorHAnsi" w:eastAsia="MS Mincho" w:hAnsiTheme="majorHAnsi" w:cs="Times New Roman"/>
          <w:b/>
          <w:lang w:val="en-GB" w:eastAsia="ja-JP"/>
        </w:rPr>
        <w:t>.</w:t>
      </w:r>
      <w:ins w:id="338" w:author="Oh, Sejin" w:date="2024-12-02T18:51:00Z" w16du:dateUtc="2024-12-03T02:51:00Z">
        <w:r w:rsidR="004F1DB3">
          <w:rPr>
            <w:rFonts w:asciiTheme="majorHAnsi" w:eastAsia="MS Mincho" w:hAnsiTheme="majorHAnsi" w:cs="Times New Roman"/>
            <w:b/>
            <w:lang w:val="en-GB" w:eastAsia="ja-JP"/>
          </w:rPr>
          <w:t>5</w:t>
        </w:r>
      </w:ins>
      <w:del w:id="339" w:author="Oh, Sejin" w:date="2024-12-02T18:51:00Z" w16du:dateUtc="2024-12-03T02:51:00Z">
        <w:r w:rsidDel="004F1DB3">
          <w:rPr>
            <w:rFonts w:asciiTheme="majorHAnsi" w:eastAsia="MS Mincho" w:hAnsiTheme="majorHAnsi" w:cs="Times New Roman"/>
            <w:b/>
            <w:lang w:val="en-GB" w:eastAsia="ja-JP"/>
          </w:rPr>
          <w:delText>4.</w:delText>
        </w:r>
      </w:del>
      <w:r>
        <w:rPr>
          <w:rFonts w:asciiTheme="majorHAnsi" w:eastAsia="MS Mincho" w:hAnsiTheme="majorHAnsi" w:cs="Times New Roman"/>
          <w:b/>
          <w:lang w:val="en-GB" w:eastAsia="ja-JP"/>
        </w:rPr>
        <w:t>3.1  Syntax</w:t>
      </w:r>
    </w:p>
    <w:p w14:paraId="764B24B2" w14:textId="77777777" w:rsidR="0056436A" w:rsidRDefault="0056436A" w:rsidP="0056436A">
      <w:pPr>
        <w:rPr>
          <w:rFonts w:asciiTheme="majorHAnsi" w:eastAsia="MS Mincho" w:hAnsiTheme="majorHAnsi" w:cs="Times New Roman"/>
          <w:b/>
          <w:lang w:val="en-GB" w:eastAsia="ja-JP"/>
        </w:rPr>
      </w:pPr>
    </w:p>
    <w:p w14:paraId="3BCBC2D1" w14:textId="46736F13" w:rsidR="0056436A" w:rsidDel="006D7DD4" w:rsidRDefault="0056436A" w:rsidP="0056436A">
      <w:pPr>
        <w:pStyle w:val="HTMLPreformatted"/>
        <w:rPr>
          <w:del w:id="340" w:author="Emmanuel Thomas" w:date="2024-12-05T14:07:00Z" w16du:dateUtc="2024-12-05T13:07:00Z"/>
        </w:rPr>
      </w:pPr>
      <w:r>
        <w:rPr>
          <w:rStyle w:val="n"/>
        </w:rPr>
        <w:t>aligned</w:t>
      </w:r>
      <w:r>
        <w:rPr>
          <w:rStyle w:val="p"/>
        </w:rPr>
        <w:t>(</w:t>
      </w:r>
      <w:r>
        <w:rPr>
          <w:rStyle w:val="mi"/>
          <w:rFonts w:eastAsia="Arial"/>
        </w:rPr>
        <w:t>8</w:t>
      </w:r>
      <w:r>
        <w:rPr>
          <w:rStyle w:val="p"/>
        </w:rPr>
        <w:t>)</w:t>
      </w:r>
      <w:r>
        <w:rPr>
          <w:rStyle w:val="line"/>
        </w:rPr>
        <w:t xml:space="preserve"> </w:t>
      </w:r>
      <w:r>
        <w:rPr>
          <w:rStyle w:val="n"/>
        </w:rPr>
        <w:t>class</w:t>
      </w:r>
      <w:r>
        <w:rPr>
          <w:rStyle w:val="line"/>
        </w:rPr>
        <w:t xml:space="preserve"> </w:t>
      </w:r>
      <w:r>
        <w:rPr>
          <w:rStyle w:val="nf"/>
          <w:rFonts w:eastAsia="Arial"/>
        </w:rPr>
        <w:t>ConfidenceScore</w:t>
      </w:r>
      <w:r>
        <w:rPr>
          <w:rStyle w:val="nf"/>
          <w:rFonts w:eastAsia="Arial"/>
          <w:lang w:val="en-GB"/>
        </w:rPr>
        <w:t>Region</w:t>
      </w:r>
      <w:r>
        <w:rPr>
          <w:rStyle w:val="nf"/>
          <w:rFonts w:eastAsia="Arial"/>
        </w:rPr>
        <w:t>Sample</w:t>
      </w:r>
      <w:r>
        <w:rPr>
          <w:rStyle w:val="p"/>
        </w:rPr>
        <w:t>()</w:t>
      </w:r>
      <w:r>
        <w:rPr>
          <w:rStyle w:val="line"/>
        </w:rPr>
        <w:t xml:space="preserve"> </w:t>
      </w:r>
      <w:r>
        <w:rPr>
          <w:rStyle w:val="p"/>
        </w:rPr>
        <w:t>{</w:t>
      </w:r>
      <w:ins w:id="341" w:author="Emmanuel Thomas" w:date="2024-12-05T14:07:00Z" w16du:dateUtc="2024-12-05T13:07:00Z">
        <w:r w:rsidR="006D7DD4">
          <w:rPr>
            <w:rStyle w:val="line"/>
          </w:rPr>
          <w:br/>
        </w:r>
        <w:r w:rsidR="006D7DD4">
          <w:rPr>
            <w:rStyle w:val="line"/>
          </w:rPr>
          <w:tab/>
        </w:r>
      </w:ins>
    </w:p>
    <w:p w14:paraId="12FD9309" w14:textId="0861D0DF" w:rsidR="0056436A" w:rsidDel="006D7DD4" w:rsidRDefault="0056436A" w:rsidP="0056436A">
      <w:pPr>
        <w:pStyle w:val="HTMLPreformatted"/>
        <w:rPr>
          <w:del w:id="342" w:author="Emmanuel Thomas" w:date="2024-12-05T14:07:00Z" w16du:dateUtc="2024-12-05T13:07:00Z"/>
        </w:rPr>
      </w:pPr>
      <w:del w:id="343" w:author="Emmanuel Thomas" w:date="2024-12-05T14:07:00Z" w16du:dateUtc="2024-12-05T13:07:00Z">
        <w:r w:rsidDel="006D7DD4">
          <w:rPr>
            <w:rStyle w:val="line"/>
          </w:rPr>
          <w:delText xml:space="preserve"> </w:delText>
        </w:r>
        <w:r w:rsidDel="006D7DD4">
          <w:rPr>
            <w:rStyle w:val="line"/>
          </w:rPr>
          <w:tab/>
        </w:r>
      </w:del>
      <w:r>
        <w:rPr>
          <w:rStyle w:val="kt"/>
        </w:rPr>
        <w:t>unsigned</w:t>
      </w:r>
      <w:r>
        <w:rPr>
          <w:rStyle w:val="line"/>
        </w:rPr>
        <w:t xml:space="preserve"> </w:t>
      </w:r>
      <w:r>
        <w:rPr>
          <w:rStyle w:val="kt"/>
        </w:rPr>
        <w:t>int</w:t>
      </w:r>
      <w:r>
        <w:rPr>
          <w:rStyle w:val="p"/>
        </w:rPr>
        <w:t>(</w:t>
      </w:r>
      <w:r>
        <w:rPr>
          <w:rStyle w:val="mi"/>
          <w:rFonts w:eastAsia="Arial"/>
        </w:rPr>
        <w:t>16</w:t>
      </w:r>
      <w:r>
        <w:rPr>
          <w:rStyle w:val="p"/>
        </w:rPr>
        <w:t>)</w:t>
      </w:r>
      <w:r>
        <w:rPr>
          <w:rStyle w:val="line"/>
        </w:rPr>
        <w:t xml:space="preserve"> </w:t>
      </w:r>
      <w:proofErr w:type="spellStart"/>
      <w:r>
        <w:rPr>
          <w:rStyle w:val="n"/>
        </w:rPr>
        <w:t>num_regions</w:t>
      </w:r>
      <w:proofErr w:type="spellEnd"/>
      <w:r>
        <w:rPr>
          <w:rStyle w:val="p"/>
        </w:rPr>
        <w:t>;</w:t>
      </w:r>
      <w:ins w:id="344" w:author="Emmanuel Thomas" w:date="2024-12-05T14:07:00Z" w16du:dateUtc="2024-12-05T13:07:00Z">
        <w:r w:rsidR="006D7DD4">
          <w:rPr>
            <w:rStyle w:val="line"/>
          </w:rPr>
          <w:br/>
        </w:r>
        <w:r w:rsidR="006D7DD4">
          <w:rPr>
            <w:rStyle w:val="line"/>
          </w:rPr>
          <w:tab/>
        </w:r>
      </w:ins>
    </w:p>
    <w:p w14:paraId="24FE8235" w14:textId="7B3BE93A" w:rsidR="0056436A" w:rsidDel="006D7DD4" w:rsidRDefault="0056436A" w:rsidP="0056436A">
      <w:pPr>
        <w:pStyle w:val="HTMLPreformatted"/>
        <w:rPr>
          <w:del w:id="345" w:author="Emmanuel Thomas" w:date="2024-12-05T14:07:00Z" w16du:dateUtc="2024-12-05T13:07:00Z"/>
        </w:rPr>
      </w:pPr>
      <w:del w:id="346" w:author="Emmanuel Thomas" w:date="2024-12-05T14:07:00Z" w16du:dateUtc="2024-12-05T13:07:00Z">
        <w:r w:rsidDel="006D7DD4">
          <w:rPr>
            <w:rStyle w:val="line"/>
          </w:rPr>
          <w:tab/>
        </w:r>
      </w:del>
      <w:r>
        <w:rPr>
          <w:rStyle w:val="k"/>
        </w:rPr>
        <w:t>for</w:t>
      </w:r>
      <w:r>
        <w:rPr>
          <w:rStyle w:val="line"/>
        </w:rPr>
        <w:t xml:space="preserve"> </w:t>
      </w:r>
      <w:r>
        <w:rPr>
          <w:rStyle w:val="p"/>
        </w:rPr>
        <w:t>(</w:t>
      </w:r>
      <w:proofErr w:type="spellStart"/>
      <w:r>
        <w:rPr>
          <w:rStyle w:val="n"/>
        </w:rPr>
        <w:t>i</w:t>
      </w:r>
      <w:proofErr w:type="spellEnd"/>
      <w:r>
        <w:rPr>
          <w:rStyle w:val="o"/>
        </w:rPr>
        <w:t>=</w:t>
      </w:r>
      <w:r>
        <w:rPr>
          <w:rStyle w:val="mi"/>
          <w:rFonts w:eastAsia="Arial"/>
        </w:rPr>
        <w:t>1</w:t>
      </w:r>
      <w:r>
        <w:rPr>
          <w:rStyle w:val="p"/>
        </w:rPr>
        <w:t>;</w:t>
      </w:r>
      <w:r>
        <w:rPr>
          <w:rStyle w:val="line"/>
        </w:rPr>
        <w:t xml:space="preserve"> </w:t>
      </w:r>
      <w:proofErr w:type="spellStart"/>
      <w:r>
        <w:rPr>
          <w:rStyle w:val="n"/>
        </w:rPr>
        <w:t>i</w:t>
      </w:r>
      <w:proofErr w:type="spellEnd"/>
      <w:r>
        <w:rPr>
          <w:rStyle w:val="line"/>
        </w:rPr>
        <w:t xml:space="preserve"> </w:t>
      </w:r>
      <w:r>
        <w:rPr>
          <w:rStyle w:val="o"/>
        </w:rPr>
        <w:t>&lt;=</w:t>
      </w:r>
      <w:r>
        <w:rPr>
          <w:rStyle w:val="line"/>
        </w:rPr>
        <w:t xml:space="preserve"> </w:t>
      </w:r>
      <w:proofErr w:type="spellStart"/>
      <w:r>
        <w:rPr>
          <w:rStyle w:val="n"/>
        </w:rPr>
        <w:t>num_regions</w:t>
      </w:r>
      <w:proofErr w:type="spellEnd"/>
      <w:r>
        <w:rPr>
          <w:rStyle w:val="p"/>
        </w:rPr>
        <w:t>;</w:t>
      </w:r>
      <w:r>
        <w:rPr>
          <w:rStyle w:val="line"/>
        </w:rPr>
        <w:t xml:space="preserve"> </w:t>
      </w:r>
      <w:proofErr w:type="spellStart"/>
      <w:r>
        <w:rPr>
          <w:rStyle w:val="n"/>
        </w:rPr>
        <w:t>i</w:t>
      </w:r>
      <w:proofErr w:type="spellEnd"/>
      <w:r>
        <w:rPr>
          <w:rStyle w:val="o"/>
        </w:rPr>
        <w:t>++</w:t>
      </w:r>
      <w:r>
        <w:rPr>
          <w:rStyle w:val="p"/>
        </w:rPr>
        <w:t>){</w:t>
      </w:r>
      <w:ins w:id="347" w:author="Emmanuel Thomas" w:date="2024-12-05T14:07:00Z" w16du:dateUtc="2024-12-05T13:07:00Z">
        <w:r w:rsidR="006D7DD4">
          <w:rPr>
            <w:rStyle w:val="line"/>
          </w:rPr>
          <w:br/>
        </w:r>
      </w:ins>
      <w:ins w:id="348" w:author="Emmanuel Thomas" w:date="2024-12-05T14:08:00Z" w16du:dateUtc="2024-12-05T13:08:00Z">
        <w:r w:rsidR="006D7DD4">
          <w:rPr>
            <w:rStyle w:val="line"/>
          </w:rPr>
          <w:tab/>
        </w:r>
        <w:r w:rsidR="006D7DD4">
          <w:rPr>
            <w:rStyle w:val="line"/>
          </w:rPr>
          <w:tab/>
        </w:r>
      </w:ins>
    </w:p>
    <w:p w14:paraId="52D5FF19" w14:textId="7E2AB37C" w:rsidR="0056436A" w:rsidDel="006D7DD4" w:rsidRDefault="0056436A" w:rsidP="0056436A">
      <w:pPr>
        <w:pStyle w:val="HTMLPreformatted"/>
        <w:rPr>
          <w:del w:id="349" w:author="Emmanuel Thomas" w:date="2024-12-05T14:08:00Z" w16du:dateUtc="2024-12-05T13:08:00Z"/>
        </w:rPr>
      </w:pPr>
      <w:del w:id="350" w:author="Emmanuel Thomas" w:date="2024-12-05T14:07:00Z" w16du:dateUtc="2024-12-05T13:07:00Z">
        <w:r w:rsidDel="006D7DD4">
          <w:rPr>
            <w:rStyle w:val="line"/>
          </w:rPr>
          <w:delText xml:space="preserve">            </w:delText>
        </w:r>
      </w:del>
      <w:r>
        <w:rPr>
          <w:rStyle w:val="kt"/>
        </w:rPr>
        <w:t>unsigned</w:t>
      </w:r>
      <w:r>
        <w:rPr>
          <w:rStyle w:val="line"/>
        </w:rPr>
        <w:t xml:space="preserve"> </w:t>
      </w:r>
      <w:r>
        <w:rPr>
          <w:rStyle w:val="kt"/>
        </w:rPr>
        <w:t>int</w:t>
      </w:r>
      <w:r>
        <w:rPr>
          <w:rStyle w:val="p"/>
        </w:rPr>
        <w:t>(</w:t>
      </w:r>
      <w:r>
        <w:rPr>
          <w:rStyle w:val="mi"/>
          <w:rFonts w:eastAsia="Arial"/>
        </w:rPr>
        <w:t>1</w:t>
      </w:r>
      <w:r>
        <w:rPr>
          <w:rStyle w:val="p"/>
        </w:rPr>
        <w:t>)</w:t>
      </w:r>
      <w:r>
        <w:rPr>
          <w:rStyle w:val="line"/>
        </w:rPr>
        <w:t xml:space="preserve"> </w:t>
      </w:r>
      <w:proofErr w:type="spellStart"/>
      <w:r>
        <w:rPr>
          <w:rStyle w:val="n"/>
        </w:rPr>
        <w:t>canceled_region_flag</w:t>
      </w:r>
      <w:proofErr w:type="spellEnd"/>
      <w:r>
        <w:rPr>
          <w:rStyle w:val="p"/>
        </w:rPr>
        <w:t>;</w:t>
      </w:r>
      <w:ins w:id="351" w:author="Emmanuel Thomas" w:date="2024-12-05T14:08:00Z" w16du:dateUtc="2024-12-05T13:08:00Z">
        <w:r w:rsidR="006D7DD4">
          <w:rPr>
            <w:rStyle w:val="line"/>
          </w:rPr>
          <w:br/>
        </w:r>
        <w:r w:rsidR="006D7DD4">
          <w:rPr>
            <w:rStyle w:val="line"/>
          </w:rPr>
          <w:tab/>
        </w:r>
        <w:r w:rsidR="006D7DD4">
          <w:rPr>
            <w:rStyle w:val="line"/>
          </w:rPr>
          <w:tab/>
        </w:r>
      </w:ins>
    </w:p>
    <w:p w14:paraId="76A845BC" w14:textId="50B70D23" w:rsidR="0056436A" w:rsidDel="006D7DD4" w:rsidRDefault="0056436A" w:rsidP="0056436A">
      <w:pPr>
        <w:pStyle w:val="HTMLPreformatted"/>
        <w:rPr>
          <w:del w:id="352" w:author="Emmanuel Thomas" w:date="2024-12-05T14:08:00Z" w16du:dateUtc="2024-12-05T13:08:00Z"/>
        </w:rPr>
      </w:pPr>
      <w:del w:id="353" w:author="Emmanuel Thomas" w:date="2024-12-05T14:08:00Z" w16du:dateUtc="2024-12-05T13:08:00Z">
        <w:r w:rsidDel="006D7DD4">
          <w:rPr>
            <w:rStyle w:val="line"/>
          </w:rPr>
          <w:delText xml:space="preserve">            </w:delText>
        </w:r>
      </w:del>
      <w:r>
        <w:rPr>
          <w:rStyle w:val="kt"/>
        </w:rPr>
        <w:t>unsigned</w:t>
      </w:r>
      <w:r>
        <w:rPr>
          <w:rStyle w:val="line"/>
        </w:rPr>
        <w:t xml:space="preserve"> </w:t>
      </w:r>
      <w:r>
        <w:rPr>
          <w:rStyle w:val="kt"/>
        </w:rPr>
        <w:t>int</w:t>
      </w:r>
      <w:r>
        <w:rPr>
          <w:rStyle w:val="p"/>
        </w:rPr>
        <w:t>(</w:t>
      </w:r>
      <w:r>
        <w:rPr>
          <w:rStyle w:val="mi"/>
          <w:rFonts w:eastAsia="Arial"/>
        </w:rPr>
        <w:t>7</w:t>
      </w:r>
      <w:r>
        <w:rPr>
          <w:rStyle w:val="p"/>
        </w:rPr>
        <w:t>)</w:t>
      </w:r>
      <w:r>
        <w:rPr>
          <w:rStyle w:val="line"/>
        </w:rPr>
        <w:t xml:space="preserve"> </w:t>
      </w:r>
      <w:r>
        <w:rPr>
          <w:rStyle w:val="n"/>
        </w:rPr>
        <w:t>reserved</w:t>
      </w:r>
      <w:r>
        <w:rPr>
          <w:rStyle w:val="p"/>
        </w:rPr>
        <w:t>;</w:t>
      </w:r>
      <w:ins w:id="354" w:author="Emmanuel Thomas" w:date="2024-12-05T14:08:00Z" w16du:dateUtc="2024-12-05T13:08:00Z">
        <w:r w:rsidR="006D7DD4">
          <w:rPr>
            <w:rStyle w:val="line"/>
          </w:rPr>
          <w:br/>
        </w:r>
        <w:r w:rsidR="006D7DD4">
          <w:rPr>
            <w:rStyle w:val="line"/>
          </w:rPr>
          <w:tab/>
        </w:r>
        <w:r w:rsidR="006D7DD4">
          <w:rPr>
            <w:rStyle w:val="line"/>
          </w:rPr>
          <w:tab/>
        </w:r>
      </w:ins>
    </w:p>
    <w:p w14:paraId="30882D77" w14:textId="498424A1" w:rsidR="0056436A" w:rsidDel="006D7DD4" w:rsidRDefault="0056436A" w:rsidP="0056436A">
      <w:pPr>
        <w:pStyle w:val="HTMLPreformatted"/>
        <w:rPr>
          <w:del w:id="355" w:author="Emmanuel Thomas" w:date="2024-12-05T14:08:00Z" w16du:dateUtc="2024-12-05T13:08:00Z"/>
        </w:rPr>
      </w:pPr>
      <w:del w:id="356" w:author="Emmanuel Thomas" w:date="2024-12-05T14:08:00Z" w16du:dateUtc="2024-12-05T13:08:00Z">
        <w:r w:rsidDel="006D7DD4">
          <w:rPr>
            <w:rStyle w:val="line"/>
          </w:rPr>
          <w:delText xml:space="preserve">            </w:delText>
        </w:r>
      </w:del>
      <w:r>
        <w:rPr>
          <w:rStyle w:val="k"/>
        </w:rPr>
        <w:t>if</w:t>
      </w:r>
      <w:r>
        <w:rPr>
          <w:rStyle w:val="p"/>
        </w:rPr>
        <w:t>(</w:t>
      </w:r>
      <w:r>
        <w:rPr>
          <w:rStyle w:val="o"/>
        </w:rPr>
        <w:t>!</w:t>
      </w:r>
      <w:proofErr w:type="spellStart"/>
      <w:r>
        <w:rPr>
          <w:rStyle w:val="n"/>
        </w:rPr>
        <w:t>canceled_region_flag</w:t>
      </w:r>
      <w:proofErr w:type="spellEnd"/>
      <w:r>
        <w:rPr>
          <w:rStyle w:val="p"/>
        </w:rPr>
        <w:t>)</w:t>
      </w:r>
      <w:ins w:id="357" w:author="Emmanuel Thomas" w:date="2024-12-05T14:08:00Z" w16du:dateUtc="2024-12-05T13:08:00Z">
        <w:r w:rsidR="006D7DD4">
          <w:rPr>
            <w:rStyle w:val="line"/>
          </w:rPr>
          <w:br/>
        </w:r>
        <w:r w:rsidR="006D7DD4">
          <w:rPr>
            <w:rStyle w:val="line"/>
          </w:rPr>
          <w:tab/>
        </w:r>
        <w:r w:rsidR="006D7DD4">
          <w:rPr>
            <w:rStyle w:val="line"/>
          </w:rPr>
          <w:tab/>
        </w:r>
        <w:r w:rsidR="006D7DD4">
          <w:rPr>
            <w:rStyle w:val="line"/>
          </w:rPr>
          <w:tab/>
        </w:r>
      </w:ins>
    </w:p>
    <w:p w14:paraId="734504EB" w14:textId="5EF400D7" w:rsidR="0056436A" w:rsidDel="006D7DD4" w:rsidRDefault="0056436A" w:rsidP="0056436A">
      <w:pPr>
        <w:pStyle w:val="HTMLPreformatted"/>
        <w:rPr>
          <w:del w:id="358" w:author="Emmanuel Thomas" w:date="2024-12-05T14:08:00Z" w16du:dateUtc="2024-12-05T13:08:00Z"/>
        </w:rPr>
      </w:pPr>
      <w:del w:id="359" w:author="Emmanuel Thomas" w:date="2024-12-05T14:08:00Z" w16du:dateUtc="2024-12-05T13:08:00Z">
        <w:r w:rsidDel="006D7DD4">
          <w:rPr>
            <w:rStyle w:val="line"/>
          </w:rPr>
          <w:delText xml:space="preserve">                </w:delText>
        </w:r>
      </w:del>
      <w:proofErr w:type="spellStart"/>
      <w:r>
        <w:rPr>
          <w:rStyle w:val="n"/>
        </w:rPr>
        <w:t>GPCCConfidenceScoreRegionStruct</w:t>
      </w:r>
      <w:proofErr w:type="spellEnd"/>
      <w:r>
        <w:rPr>
          <w:rStyle w:val="line"/>
        </w:rPr>
        <w:t xml:space="preserve"> </w:t>
      </w:r>
      <w:proofErr w:type="spellStart"/>
      <w:r>
        <w:rPr>
          <w:rStyle w:val="n"/>
        </w:rPr>
        <w:t>score_region</w:t>
      </w:r>
      <w:proofErr w:type="spellEnd"/>
      <w:r>
        <w:rPr>
          <w:rStyle w:val="p"/>
        </w:rPr>
        <w:t>;</w:t>
      </w:r>
      <w:ins w:id="360" w:author="Emmanuel Thomas" w:date="2024-12-05T14:08:00Z" w16du:dateUtc="2024-12-05T13:08:00Z">
        <w:r w:rsidR="006D7DD4">
          <w:rPr>
            <w:rStyle w:val="line"/>
          </w:rPr>
          <w:br/>
        </w:r>
        <w:r w:rsidR="006D7DD4">
          <w:rPr>
            <w:rStyle w:val="line"/>
          </w:rPr>
          <w:tab/>
        </w:r>
        <w:r w:rsidR="006D7DD4">
          <w:rPr>
            <w:rStyle w:val="line"/>
          </w:rPr>
          <w:tab/>
          <w:t xml:space="preserve">} </w:t>
        </w:r>
      </w:ins>
    </w:p>
    <w:p w14:paraId="39DAB1A5" w14:textId="52BEFD74" w:rsidR="0056436A" w:rsidDel="006D7DD4" w:rsidRDefault="0056436A" w:rsidP="0056436A">
      <w:pPr>
        <w:pStyle w:val="HTMLPreformatted"/>
        <w:rPr>
          <w:del w:id="361" w:author="Emmanuel Thomas" w:date="2024-12-05T14:08:00Z" w16du:dateUtc="2024-12-05T13:08:00Z"/>
        </w:rPr>
      </w:pPr>
      <w:del w:id="362" w:author="Emmanuel Thomas" w:date="2024-12-05T14:08:00Z" w16du:dateUtc="2024-12-05T13:08:00Z">
        <w:r w:rsidDel="006D7DD4">
          <w:rPr>
            <w:rStyle w:val="line"/>
          </w:rPr>
          <w:delText xml:space="preserve">            </w:delText>
        </w:r>
      </w:del>
      <w:r>
        <w:rPr>
          <w:rStyle w:val="k"/>
        </w:rPr>
        <w:t>else</w:t>
      </w:r>
      <w:ins w:id="363" w:author="Emmanuel Thomas" w:date="2024-12-05T14:08:00Z" w16du:dateUtc="2024-12-05T13:08:00Z">
        <w:r w:rsidR="006D7DD4">
          <w:rPr>
            <w:rStyle w:val="k"/>
          </w:rPr>
          <w:t xml:space="preserve"> {</w:t>
        </w:r>
        <w:r w:rsidR="006D7DD4">
          <w:rPr>
            <w:rStyle w:val="line"/>
          </w:rPr>
          <w:br/>
        </w:r>
        <w:r w:rsidR="006D7DD4">
          <w:rPr>
            <w:rStyle w:val="line"/>
          </w:rPr>
          <w:tab/>
        </w:r>
        <w:r w:rsidR="006D7DD4">
          <w:rPr>
            <w:rStyle w:val="line"/>
          </w:rPr>
          <w:tab/>
        </w:r>
        <w:r w:rsidR="006D7DD4">
          <w:rPr>
            <w:rStyle w:val="line"/>
          </w:rPr>
          <w:tab/>
        </w:r>
      </w:ins>
    </w:p>
    <w:p w14:paraId="15DDCD9A" w14:textId="77777777" w:rsidR="0056436A" w:rsidDel="006D7DD4" w:rsidRDefault="0056436A" w:rsidP="0056436A">
      <w:pPr>
        <w:pStyle w:val="HTMLPreformatted"/>
        <w:rPr>
          <w:del w:id="364" w:author="Emmanuel Thomas" w:date="2024-12-05T14:08:00Z" w16du:dateUtc="2024-12-05T13:08:00Z"/>
        </w:rPr>
      </w:pPr>
      <w:del w:id="365" w:author="Emmanuel Thomas" w:date="2024-12-05T14:08:00Z" w16du:dateUtc="2024-12-05T13:08:00Z">
        <w:r w:rsidDel="006D7DD4">
          <w:rPr>
            <w:rStyle w:val="line"/>
          </w:rPr>
          <w:delText xml:space="preserve">                </w:delText>
        </w:r>
      </w:del>
      <w:r>
        <w:rPr>
          <w:rStyle w:val="kt"/>
        </w:rPr>
        <w:t>unsigned</w:t>
      </w:r>
      <w:r>
        <w:rPr>
          <w:rStyle w:val="line"/>
        </w:rPr>
        <w:t xml:space="preserve"> </w:t>
      </w:r>
      <w:r>
        <w:rPr>
          <w:rStyle w:val="kt"/>
        </w:rPr>
        <w:t>int</w:t>
      </w:r>
      <w:r>
        <w:rPr>
          <w:rStyle w:val="p"/>
        </w:rPr>
        <w:t>(</w:t>
      </w:r>
      <w:r>
        <w:rPr>
          <w:rStyle w:val="mi"/>
          <w:rFonts w:eastAsia="Arial"/>
        </w:rPr>
        <w:t>16</w:t>
      </w:r>
      <w:r>
        <w:rPr>
          <w:rStyle w:val="p"/>
        </w:rPr>
        <w:t>)</w:t>
      </w:r>
      <w:r>
        <w:rPr>
          <w:rStyle w:val="line"/>
        </w:rPr>
        <w:t xml:space="preserve"> </w:t>
      </w:r>
      <w:proofErr w:type="spellStart"/>
      <w:r>
        <w:rPr>
          <w:rStyle w:val="n"/>
        </w:rPr>
        <w:t>region_id</w:t>
      </w:r>
      <w:proofErr w:type="spellEnd"/>
      <w:r>
        <w:rPr>
          <w:rStyle w:val="p"/>
        </w:rPr>
        <w:t>;</w:t>
      </w:r>
    </w:p>
    <w:p w14:paraId="79254B6F" w14:textId="51631F7A" w:rsidR="0056436A" w:rsidDel="006D7DD4" w:rsidRDefault="0056436A" w:rsidP="0056436A">
      <w:pPr>
        <w:pStyle w:val="HTMLPreformatted"/>
        <w:rPr>
          <w:del w:id="366" w:author="Emmanuel Thomas" w:date="2024-12-05T14:08:00Z" w16du:dateUtc="2024-12-05T13:08:00Z"/>
        </w:rPr>
      </w:pPr>
    </w:p>
    <w:p w14:paraId="78752CB5" w14:textId="0A39F296" w:rsidR="006D7DD4" w:rsidDel="006D7DD4" w:rsidRDefault="0056436A" w:rsidP="0056436A">
      <w:pPr>
        <w:pStyle w:val="HTMLPreformatted"/>
        <w:rPr>
          <w:del w:id="367" w:author="Emmanuel Thomas" w:date="2024-12-05T14:08:00Z" w16du:dateUtc="2024-12-05T13:08:00Z"/>
        </w:rPr>
      </w:pPr>
      <w:del w:id="368" w:author="Emmanuel Thomas" w:date="2024-12-05T14:08:00Z" w16du:dateUtc="2024-12-05T13:08:00Z">
        <w:r w:rsidDel="006D7DD4">
          <w:rPr>
            <w:rStyle w:val="line"/>
          </w:rPr>
          <w:tab/>
        </w:r>
      </w:del>
      <w:ins w:id="369" w:author="Emmanuel Thomas" w:date="2024-12-05T14:08:00Z" w16du:dateUtc="2024-12-05T13:08:00Z">
        <w:r w:rsidR="006D7DD4">
          <w:rPr>
            <w:rStyle w:val="line"/>
          </w:rPr>
          <w:br/>
        </w:r>
        <w:r w:rsidR="006D7DD4">
          <w:rPr>
            <w:rStyle w:val="line"/>
          </w:rPr>
          <w:tab/>
        </w:r>
        <w:r w:rsidR="006D7DD4">
          <w:rPr>
            <w:rStyle w:val="line"/>
          </w:rPr>
          <w:tab/>
        </w:r>
      </w:ins>
      <w:r>
        <w:rPr>
          <w:rStyle w:val="p"/>
        </w:rPr>
        <w:t>}</w:t>
      </w:r>
      <w:ins w:id="370" w:author="Emmanuel Thomas" w:date="2024-12-05T14:08:00Z" w16du:dateUtc="2024-12-05T13:08:00Z">
        <w:r w:rsidR="006D7DD4">
          <w:rPr>
            <w:rStyle w:val="p"/>
          </w:rPr>
          <w:br/>
        </w:r>
      </w:ins>
      <w:ins w:id="371" w:author="Emmanuel Thomas" w:date="2024-12-05T14:09:00Z" w16du:dateUtc="2024-12-05T13:09:00Z">
        <w:r w:rsidR="006D7DD4">
          <w:rPr>
            <w:rStyle w:val="p"/>
          </w:rPr>
          <w:tab/>
        </w:r>
      </w:ins>
      <w:ins w:id="372" w:author="Emmanuel Thomas" w:date="2024-12-05T14:08:00Z" w16du:dateUtc="2024-12-05T13:08:00Z">
        <w:r w:rsidR="006D7DD4">
          <w:rPr>
            <w:rStyle w:val="p"/>
          </w:rPr>
          <w:t>}</w:t>
        </w:r>
        <w:r w:rsidR="006D7DD4">
          <w:rPr>
            <w:rStyle w:val="p"/>
          </w:rPr>
          <w:br/>
        </w:r>
      </w:ins>
    </w:p>
    <w:p w14:paraId="73A6ABAC" w14:textId="77777777" w:rsidR="0056436A" w:rsidDel="006D7DD4" w:rsidRDefault="0056436A" w:rsidP="0056436A">
      <w:pPr>
        <w:pStyle w:val="HTMLPreformatted"/>
        <w:rPr>
          <w:del w:id="373" w:author="Emmanuel Thomas" w:date="2024-12-05T14:09:00Z" w16du:dateUtc="2024-12-05T13:09:00Z"/>
        </w:rPr>
      </w:pPr>
      <w:r>
        <w:rPr>
          <w:rStyle w:val="p"/>
        </w:rPr>
        <w:t>}</w:t>
      </w:r>
    </w:p>
    <w:p w14:paraId="5C14CB63" w14:textId="77777777" w:rsidR="0056436A" w:rsidRDefault="0056436A">
      <w:pPr>
        <w:pStyle w:val="HTMLPreformatted"/>
        <w:rPr>
          <w:rFonts w:eastAsia="MS Mincho"/>
          <w:lang w:val="en-GB"/>
        </w:rPr>
        <w:pPrChange w:id="374" w:author="Emmanuel Thomas" w:date="2024-12-05T14:09:00Z" w16du:dateUtc="2024-12-05T13:09:00Z">
          <w:pPr/>
        </w:pPrChange>
      </w:pPr>
    </w:p>
    <w:p w14:paraId="24CB7001" w14:textId="77777777" w:rsidR="0056436A" w:rsidRDefault="0056436A" w:rsidP="0056436A">
      <w:pPr>
        <w:pStyle w:val="HTMLPreformatted"/>
      </w:pPr>
    </w:p>
    <w:p w14:paraId="2B94A471" w14:textId="5244BD5D"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w:t>
      </w:r>
      <w:del w:id="375" w:author="Oh, Sejin" w:date="2024-12-02T18:51:00Z" w16du:dateUtc="2024-12-03T02:51:00Z">
        <w:r w:rsidDel="004F1DB3">
          <w:rPr>
            <w:rFonts w:asciiTheme="majorHAnsi" w:eastAsia="MS Mincho" w:hAnsiTheme="majorHAnsi" w:cs="Times New Roman"/>
            <w:b/>
            <w:lang w:val="en-GB" w:eastAsia="ja-JP"/>
          </w:rPr>
          <w:delText>x.</w:delText>
        </w:r>
      </w:del>
      <w:ins w:id="376" w:author="Oh, Sejin" w:date="2024-12-02T18:51:00Z" w16du:dateUtc="2024-12-03T02:51:00Z">
        <w:r w:rsidR="004F1DB3">
          <w:rPr>
            <w:rFonts w:asciiTheme="majorHAnsi" w:eastAsia="MS Mincho" w:hAnsiTheme="majorHAnsi" w:cs="Times New Roman"/>
            <w:b/>
            <w:lang w:val="en-GB" w:eastAsia="ja-JP"/>
          </w:rPr>
          <w:t>5</w:t>
        </w:r>
      </w:ins>
      <w:del w:id="377" w:author="Oh, Sejin" w:date="2024-12-02T18:51:00Z" w16du:dateUtc="2024-12-03T02:51:00Z">
        <w:r w:rsidDel="004F1DB3">
          <w:rPr>
            <w:rFonts w:asciiTheme="majorHAnsi" w:eastAsia="MS Mincho" w:hAnsiTheme="majorHAnsi" w:cs="Times New Roman"/>
            <w:b/>
            <w:lang w:val="en-GB" w:eastAsia="ja-JP"/>
          </w:rPr>
          <w:delText>4</w:delText>
        </w:r>
      </w:del>
      <w:r>
        <w:rPr>
          <w:rFonts w:asciiTheme="majorHAnsi" w:eastAsia="MS Mincho" w:hAnsiTheme="majorHAnsi" w:cs="Times New Roman"/>
          <w:b/>
          <w:lang w:val="en-GB" w:eastAsia="ja-JP"/>
        </w:rPr>
        <w:t>.3.2  Semantics</w:t>
      </w:r>
    </w:p>
    <w:p w14:paraId="007540DF" w14:textId="77777777" w:rsidR="0056436A" w:rsidRDefault="0056436A" w:rsidP="0056436A">
      <w:pPr>
        <w:pStyle w:val="HTMLPreformatted"/>
      </w:pPr>
    </w:p>
    <w:p w14:paraId="2D4658DF" w14:textId="77777777" w:rsidR="0056436A" w:rsidRDefault="0056436A" w:rsidP="0056436A">
      <w:pPr>
        <w:tabs>
          <w:tab w:val="left" w:pos="1701"/>
        </w:tabs>
        <w:ind w:left="720" w:hanging="360"/>
        <w:rPr>
          <w:ins w:id="378" w:author="Emmanuel Thomas" w:date="2024-12-05T14:09:00Z" w16du:dateUtc="2024-12-05T13:09:00Z"/>
          <w:rFonts w:asciiTheme="majorHAnsi" w:eastAsia="Malgun Gothic" w:hAnsiTheme="majorHAnsi"/>
        </w:rPr>
      </w:pPr>
      <w:proofErr w:type="spellStart"/>
      <w:r>
        <w:rPr>
          <w:rFonts w:ascii="Courier" w:hAnsi="Courier"/>
        </w:rPr>
        <w:t>num_regions</w:t>
      </w:r>
      <w:proofErr w:type="spellEnd"/>
      <w:r>
        <w:rPr>
          <w:rFonts w:ascii="Courier" w:hAnsi="Courier"/>
        </w:rPr>
        <w:t xml:space="preserve"> </w:t>
      </w:r>
      <w:r>
        <w:rPr>
          <w:rFonts w:asciiTheme="majorHAnsi" w:eastAsia="Malgun Gothic" w:hAnsiTheme="majorHAnsi"/>
        </w:rPr>
        <w:t xml:space="preserve">indicate the number of updated confidence score regions </w:t>
      </w:r>
      <w:proofErr w:type="spellStart"/>
      <w:r>
        <w:rPr>
          <w:rFonts w:asciiTheme="majorHAnsi" w:eastAsia="Malgun Gothic" w:hAnsiTheme="majorHAnsi"/>
        </w:rPr>
        <w:t>signalled</w:t>
      </w:r>
      <w:proofErr w:type="spellEnd"/>
      <w:r>
        <w:rPr>
          <w:rFonts w:asciiTheme="majorHAnsi" w:eastAsia="Malgun Gothic" w:hAnsiTheme="majorHAnsi"/>
        </w:rPr>
        <w:t xml:space="preserve"> in the sample. The confidence score regions whose dimensions are updated with reference to the previous sync sample are considered as updated regions. The confidence score regions that are cancelled in this sample with reference to the previous sync sample are also considered as updated regions.</w:t>
      </w:r>
    </w:p>
    <w:p w14:paraId="0FE8B572" w14:textId="77777777" w:rsidR="009A6198" w:rsidRDefault="009A6198" w:rsidP="0056436A">
      <w:pPr>
        <w:tabs>
          <w:tab w:val="left" w:pos="1701"/>
        </w:tabs>
        <w:ind w:left="720" w:hanging="360"/>
      </w:pPr>
    </w:p>
    <w:p w14:paraId="7ECC1CC7" w14:textId="77777777" w:rsidR="0056436A" w:rsidDel="009A6198" w:rsidRDefault="0056436A" w:rsidP="009A6198">
      <w:pPr>
        <w:tabs>
          <w:tab w:val="left" w:pos="1701"/>
        </w:tabs>
        <w:ind w:left="720" w:hanging="360"/>
        <w:rPr>
          <w:del w:id="379" w:author="Emmanuel Thomas" w:date="2024-12-05T14:09:00Z" w16du:dateUtc="2024-12-05T13:09:00Z"/>
        </w:rPr>
      </w:pPr>
      <w:proofErr w:type="spellStart"/>
      <w:r>
        <w:rPr>
          <w:rFonts w:ascii="Courier New" w:eastAsia="Yu Mincho" w:hAnsi="Courier New"/>
        </w:rPr>
        <w:t>canceled_region_flag</w:t>
      </w:r>
      <w:proofErr w:type="spellEnd"/>
      <w:r>
        <w:rPr>
          <w:rFonts w:ascii="Courier New" w:eastAsia="Yu Mincho" w:hAnsi="Courier New"/>
        </w:rPr>
        <w:t xml:space="preserve"> </w:t>
      </w:r>
      <w:r>
        <w:rPr>
          <w:rFonts w:ascii="Cambria" w:hAnsi="Cambria"/>
        </w:rPr>
        <w:t xml:space="preserve">indicates whether a </w:t>
      </w:r>
      <w:r>
        <w:rPr>
          <w:rFonts w:asciiTheme="majorHAnsi" w:eastAsia="Malgun Gothic" w:hAnsiTheme="majorHAnsi"/>
        </w:rPr>
        <w:t xml:space="preserve">confidence score </w:t>
      </w:r>
      <w:r>
        <w:rPr>
          <w:rFonts w:ascii="Cambria" w:hAnsi="Cambria"/>
        </w:rPr>
        <w:t xml:space="preserve">region is cancelled or updated in the current sample with reference to the previous sync sample. Value 1 indicates </w:t>
      </w:r>
      <w:r>
        <w:rPr>
          <w:rFonts w:asciiTheme="majorHAnsi" w:eastAsia="Malgun Gothic" w:hAnsiTheme="majorHAnsi"/>
        </w:rPr>
        <w:t xml:space="preserve">confidence score </w:t>
      </w:r>
      <w:r>
        <w:rPr>
          <w:rFonts w:ascii="Cambria" w:hAnsi="Cambria"/>
        </w:rPr>
        <w:t xml:space="preserve">regions is cancelled in this sample with reference to the previous sync sample. Value 0 indicates the </w:t>
      </w:r>
      <w:r>
        <w:rPr>
          <w:rFonts w:asciiTheme="majorHAnsi" w:eastAsia="Malgun Gothic" w:hAnsiTheme="majorHAnsi"/>
        </w:rPr>
        <w:t xml:space="preserve">confidence score </w:t>
      </w:r>
      <w:r>
        <w:rPr>
          <w:rFonts w:ascii="Cambria" w:hAnsi="Cambria"/>
        </w:rPr>
        <w:t>region dimensions are updated with reference to the previous sync sample.</w:t>
      </w:r>
      <w:r>
        <w:t xml:space="preserve"> </w:t>
      </w:r>
    </w:p>
    <w:p w14:paraId="41CBA302" w14:textId="77777777" w:rsidR="009A6198" w:rsidRDefault="009A6198" w:rsidP="0056436A">
      <w:pPr>
        <w:tabs>
          <w:tab w:val="left" w:pos="1701"/>
        </w:tabs>
        <w:ind w:left="720" w:hanging="360"/>
        <w:rPr>
          <w:ins w:id="380" w:author="Emmanuel Thomas" w:date="2024-12-05T14:09:00Z" w16du:dateUtc="2024-12-05T13:09:00Z"/>
        </w:rPr>
      </w:pPr>
    </w:p>
    <w:p w14:paraId="77790BB8" w14:textId="77777777" w:rsidR="0056436A" w:rsidRDefault="0056436A" w:rsidP="009A6198">
      <w:pPr>
        <w:tabs>
          <w:tab w:val="left" w:pos="1701"/>
        </w:tabs>
        <w:ind w:left="720" w:hanging="360"/>
      </w:pPr>
    </w:p>
    <w:p w14:paraId="79C37904" w14:textId="77777777" w:rsidR="0056436A" w:rsidRDefault="0056436A" w:rsidP="0056436A">
      <w:pPr>
        <w:tabs>
          <w:tab w:val="left" w:pos="1701"/>
        </w:tabs>
        <w:ind w:left="720" w:hanging="360"/>
        <w:rPr>
          <w:rFonts w:ascii="Cambria" w:hAnsi="Cambria"/>
        </w:rPr>
      </w:pPr>
      <w:proofErr w:type="spellStart"/>
      <w:r>
        <w:rPr>
          <w:rFonts w:ascii="Courier New" w:eastAsia="Yu Mincho" w:hAnsi="Courier New"/>
        </w:rPr>
        <w:t>score_region</w:t>
      </w:r>
      <w:proofErr w:type="spellEnd"/>
      <w:r>
        <w:rPr>
          <w:rStyle w:val="codeChar"/>
          <w:rFonts w:ascii="Courier" w:eastAsia="Batang" w:hAnsi="Courier"/>
        </w:rPr>
        <w:t xml:space="preserve"> </w:t>
      </w:r>
      <w:r>
        <w:rPr>
          <w:rFonts w:ascii="Cambria" w:hAnsi="Cambria"/>
        </w:rPr>
        <w:t xml:space="preserve">provides the confidence region data when this sample is applied. </w:t>
      </w:r>
      <w:proofErr w:type="spellStart"/>
      <w:r>
        <w:rPr>
          <w:rFonts w:ascii="Courier" w:hAnsi="Courier"/>
        </w:rPr>
        <w:t>dimensions_included_flag</w:t>
      </w:r>
      <w:proofErr w:type="spellEnd"/>
      <w:r>
        <w:rPr>
          <w:rFonts w:ascii="Courier" w:hAnsi="Courier"/>
        </w:rPr>
        <w:t xml:space="preserve"> </w:t>
      </w:r>
      <w:r>
        <w:rPr>
          <w:rFonts w:ascii="Cambria" w:hAnsi="Cambria"/>
        </w:rPr>
        <w:t xml:space="preserve">value shall only be set to 1 when the dimensions of this confidence region are updated with reference to the previous sync sample. The </w:t>
      </w:r>
      <w:r>
        <w:rPr>
          <w:rFonts w:ascii="Cambria" w:hAnsi="Cambria"/>
        </w:rPr>
        <w:lastRenderedPageBreak/>
        <w:t xml:space="preserve">value of </w:t>
      </w:r>
      <w:proofErr w:type="spellStart"/>
      <w:r>
        <w:rPr>
          <w:rFonts w:ascii="Courier" w:hAnsi="Courier"/>
        </w:rPr>
        <w:t>dimensions_included_flag</w:t>
      </w:r>
      <w:proofErr w:type="spellEnd"/>
      <w:r>
        <w:rPr>
          <w:rFonts w:ascii="Cambria" w:hAnsi="Cambria"/>
        </w:rPr>
        <w:t xml:space="preserve"> shall be set to 0, </w:t>
      </w:r>
      <w:r>
        <w:rPr>
          <w:rFonts w:ascii="Cambria" w:hAnsi="Cambria"/>
          <w:lang w:eastAsia="ja-JP"/>
        </w:rPr>
        <w:t xml:space="preserve">when </w:t>
      </w:r>
      <w:proofErr w:type="spellStart"/>
      <w:r>
        <w:rPr>
          <w:rStyle w:val="codeChar"/>
          <w:rFonts w:ascii="Courier" w:eastAsia="Batang" w:hAnsi="Courier"/>
        </w:rPr>
        <w:t>dynamic_dimension_flag</w:t>
      </w:r>
      <w:proofErr w:type="spellEnd"/>
      <w:r>
        <w:rPr>
          <w:rFonts w:ascii="Cambria" w:hAnsi="Cambria"/>
          <w:lang w:eastAsia="ja-JP"/>
        </w:rPr>
        <w:t xml:space="preserve"> in the referred sample entry equals to 0.</w:t>
      </w:r>
      <w:r>
        <w:rPr>
          <w:rFonts w:ascii="Cambria" w:hAnsi="Cambria"/>
        </w:rPr>
        <w:t xml:space="preserve"> </w:t>
      </w:r>
      <w:proofErr w:type="spellStart"/>
      <w:r>
        <w:rPr>
          <w:rFonts w:ascii="Courier" w:hAnsi="Courier"/>
        </w:rPr>
        <w:t>bounding_box_present_flag</w:t>
      </w:r>
      <w:proofErr w:type="spellEnd"/>
      <w:r>
        <w:rPr>
          <w:rFonts w:ascii="Cambria" w:hAnsi="Cambria"/>
        </w:rPr>
        <w:t xml:space="preserve"> shall only be set to 1 when the position and/or dimensions of this confidence region are updated with reference to the previous sync sample.</w:t>
      </w:r>
    </w:p>
    <w:p w14:paraId="5B06934D" w14:textId="77777777" w:rsidR="0056436A" w:rsidRDefault="0056436A" w:rsidP="0056436A">
      <w:pPr>
        <w:tabs>
          <w:tab w:val="left" w:pos="1701"/>
        </w:tabs>
        <w:ind w:left="720" w:hanging="360"/>
        <w:rPr>
          <w:rFonts w:ascii="Cambria" w:hAnsi="Cambria"/>
        </w:rPr>
      </w:pPr>
    </w:p>
    <w:p w14:paraId="264DCCC3" w14:textId="77777777" w:rsidR="0056436A" w:rsidRDefault="0056436A" w:rsidP="0056436A">
      <w:pPr>
        <w:tabs>
          <w:tab w:val="left" w:pos="1701"/>
        </w:tabs>
        <w:ind w:left="720" w:hanging="360"/>
        <w:rPr>
          <w:rFonts w:ascii="Times New Roman" w:hAnsi="Times New Roman"/>
        </w:rPr>
      </w:pPr>
      <w:proofErr w:type="spellStart"/>
      <w:r>
        <w:rPr>
          <w:rFonts w:ascii="Courier New" w:hAnsi="Courier New" w:cs="Courier New"/>
        </w:rPr>
        <w:t>region_id</w:t>
      </w:r>
      <w:proofErr w:type="spellEnd"/>
      <w:r>
        <w:rPr>
          <w:rFonts w:ascii="Courier New" w:hAnsi="Courier New" w:cs="Courier New"/>
        </w:rPr>
        <w:t xml:space="preserve"> </w:t>
      </w:r>
      <w:r>
        <w:rPr>
          <w:rFonts w:ascii="Cambria" w:hAnsi="Cambria"/>
        </w:rPr>
        <w:t>identifies a cancelled confidence region with reference to the previous sync sample.</w:t>
      </w:r>
    </w:p>
    <w:p w14:paraId="39759106" w14:textId="6E495437" w:rsidR="00BA60FC" w:rsidDel="00FA6D62" w:rsidRDefault="00BA60FC" w:rsidP="0018563E">
      <w:pPr>
        <w:rPr>
          <w:del w:id="381" w:author="Oh, Sejin" w:date="2024-12-02T19:08:00Z" w16du:dateUtc="2024-12-03T03:08:00Z"/>
          <w:rFonts w:ascii="Times New Roman" w:hAnsi="Times New Roman" w:cs="Times New Roman"/>
          <w:sz w:val="24"/>
          <w:lang w:val="en-GB"/>
        </w:rPr>
      </w:pPr>
    </w:p>
    <w:p w14:paraId="10FF98CD" w14:textId="77777777" w:rsidR="00BA60FC" w:rsidRDefault="00BA60FC" w:rsidP="0018563E">
      <w:pPr>
        <w:rPr>
          <w:rFonts w:ascii="Times New Roman" w:hAnsi="Times New Roman" w:cs="Times New Roman"/>
          <w:sz w:val="24"/>
          <w:lang w:val="en-GB"/>
        </w:rPr>
      </w:pPr>
    </w:p>
    <w:p w14:paraId="502A55CD" w14:textId="43B4DC4F" w:rsidR="00FA6D62" w:rsidRPr="00611FD3" w:rsidRDefault="00FA6D62">
      <w:pPr>
        <w:pStyle w:val="Heading1"/>
        <w:spacing w:after="240"/>
        <w:ind w:hanging="104"/>
        <w:rPr>
          <w:ins w:id="382" w:author="Oh, Sejin" w:date="2024-12-02T19:09:00Z" w16du:dateUtc="2024-12-03T03:09:00Z"/>
          <w:i/>
          <w:iCs/>
          <w:u w:val="single"/>
        </w:rPr>
        <w:pPrChange w:id="383" w:author="Oh, Sejin" w:date="2024-12-02T19:09:00Z" w16du:dateUtc="2024-12-03T03:09:00Z">
          <w:pPr>
            <w:pStyle w:val="Heading1"/>
            <w:ind w:hanging="104"/>
          </w:pPr>
        </w:pPrChange>
      </w:pPr>
      <w:ins w:id="384" w:author="Oh, Sejin" w:date="2024-12-02T19:09:00Z" w16du:dateUtc="2024-12-03T03:09:00Z">
        <w:r w:rsidRPr="00CE475E">
          <w:rPr>
            <w:i/>
            <w:iCs/>
            <w:u w:val="single"/>
          </w:rPr>
          <w:t xml:space="preserve">Change </w:t>
        </w:r>
        <w:r>
          <w:rPr>
            <w:i/>
            <w:iCs/>
            <w:u w:val="single"/>
          </w:rPr>
          <w:t>2</w:t>
        </w:r>
        <w:r w:rsidRPr="00CE475E">
          <w:rPr>
            <w:i/>
            <w:iCs/>
            <w:u w:val="single"/>
          </w:rPr>
          <w:t>:</w:t>
        </w:r>
        <w:r>
          <w:rPr>
            <w:i/>
            <w:iCs/>
            <w:u w:val="single"/>
          </w:rPr>
          <w:t xml:space="preserve"> Alternative indication when temporal scalability is </w:t>
        </w:r>
      </w:ins>
      <w:ins w:id="385" w:author="Oh, Sejin" w:date="2024-12-02T19:10:00Z" w16du:dateUtc="2024-12-03T03:10:00Z">
        <w:r>
          <w:rPr>
            <w:i/>
            <w:iCs/>
            <w:u w:val="single"/>
          </w:rPr>
          <w:t>applied</w:t>
        </w:r>
      </w:ins>
    </w:p>
    <w:p w14:paraId="2340F71C" w14:textId="457EFC8B" w:rsidR="007A0D18" w:rsidRPr="007A0D18" w:rsidDel="00FA6D62" w:rsidRDefault="007A0D18" w:rsidP="0018563E">
      <w:pPr>
        <w:rPr>
          <w:del w:id="386" w:author="Oh, Sejin" w:date="2024-12-02T19:09:00Z" w16du:dateUtc="2024-12-03T03:09:00Z"/>
          <w:rFonts w:ascii="Times New Roman" w:hAnsi="Times New Roman" w:cs="Times New Roman"/>
          <w:i/>
          <w:iCs/>
          <w:sz w:val="24"/>
          <w:lang w:val="en-GB"/>
        </w:rPr>
      </w:pPr>
      <w:r w:rsidRPr="007A0D18">
        <w:rPr>
          <w:rFonts w:ascii="Times New Roman" w:hAnsi="Times New Roman" w:cs="Times New Roman"/>
          <w:i/>
          <w:iCs/>
          <w:sz w:val="24"/>
          <w:lang w:val="en-GB"/>
        </w:rPr>
        <w:t xml:space="preserve">Add </w:t>
      </w:r>
      <w:del w:id="387" w:author="Oh, Sejin" w:date="2024-12-02T18:55:00Z" w16du:dateUtc="2024-12-03T02:55:00Z">
        <w:r w:rsidRPr="007A0D18" w:rsidDel="00C035CE">
          <w:rPr>
            <w:rFonts w:ascii="Times New Roman" w:hAnsi="Times New Roman" w:cs="Times New Roman"/>
            <w:i/>
            <w:iCs/>
            <w:sz w:val="24"/>
            <w:lang w:val="en-GB"/>
          </w:rPr>
          <w:delText>section</w:delText>
        </w:r>
      </w:del>
      <w:ins w:id="388" w:author="Oh, Sejin" w:date="2024-12-02T18:55:00Z" w16du:dateUtc="2024-12-03T02:55:00Z">
        <w:r w:rsidR="00C035CE">
          <w:rPr>
            <w:rFonts w:ascii="Times New Roman" w:hAnsi="Times New Roman" w:cs="Times New Roman"/>
            <w:i/>
            <w:iCs/>
            <w:sz w:val="24"/>
            <w:lang w:val="en-GB"/>
          </w:rPr>
          <w:t>the following clause</w:t>
        </w:r>
      </w:ins>
    </w:p>
    <w:p w14:paraId="768E2F43" w14:textId="77777777" w:rsidR="007A0D18" w:rsidRDefault="007A0D18" w:rsidP="0018563E">
      <w:pPr>
        <w:rPr>
          <w:rFonts w:ascii="Times New Roman" w:hAnsi="Times New Roman" w:cs="Times New Roman"/>
          <w:sz w:val="24"/>
          <w:lang w:val="en-GB"/>
        </w:rPr>
      </w:pPr>
    </w:p>
    <w:p w14:paraId="4AEC5522" w14:textId="35C49AAF" w:rsidR="007A0D18" w:rsidRPr="00171AFF" w:rsidRDefault="007A0D18" w:rsidP="007A0D18">
      <w:pPr>
        <w:pStyle w:val="Heading3"/>
        <w:keepLines w:val="0"/>
        <w:widowControl/>
        <w:tabs>
          <w:tab w:val="left" w:pos="400"/>
          <w:tab w:val="left" w:pos="560"/>
          <w:tab w:val="left" w:pos="880"/>
        </w:tabs>
        <w:suppressAutoHyphens/>
        <w:autoSpaceDE/>
        <w:autoSpaceDN/>
        <w:spacing w:before="60" w:after="240" w:line="240" w:lineRule="atLeast"/>
        <w:rPr>
          <w:rFonts w:ascii="Cambria" w:eastAsia="MS Mincho" w:hAnsi="Cambria" w:cs="Times New Roman"/>
          <w:b/>
          <w:color w:val="auto"/>
          <w:szCs w:val="22"/>
          <w:lang w:val="en-GB" w:eastAsia="ja-JP"/>
        </w:rPr>
      </w:pPr>
      <w:bookmarkStart w:id="389" w:name="_Ref36215497"/>
      <w:bookmarkStart w:id="390" w:name="_Toc46906037"/>
      <w:r>
        <w:rPr>
          <w:rFonts w:ascii="Cambria" w:eastAsia="MS Mincho" w:hAnsi="Cambria" w:cs="Times New Roman"/>
          <w:b/>
          <w:color w:val="auto"/>
          <w:szCs w:val="22"/>
          <w:lang w:val="en-GB" w:eastAsia="ja-JP"/>
        </w:rPr>
        <w:t xml:space="preserve">X.X.X </w:t>
      </w:r>
      <w:bookmarkEnd w:id="389"/>
      <w:bookmarkEnd w:id="390"/>
      <w:ins w:id="391" w:author="Oh, Sejin" w:date="2024-12-02T18:54:00Z" w16du:dateUtc="2024-12-03T02:54:00Z">
        <w:r w:rsidR="00C035CE">
          <w:rPr>
            <w:rFonts w:ascii="Cambria" w:eastAsia="MS Mincho" w:hAnsi="Cambria" w:cs="Times New Roman"/>
            <w:b/>
            <w:color w:val="auto"/>
            <w:szCs w:val="22"/>
            <w:lang w:val="en-GB" w:eastAsia="ja-JP"/>
          </w:rPr>
          <w:t xml:space="preserve">Indication of </w:t>
        </w:r>
      </w:ins>
      <w:del w:id="392" w:author="Oh, Sejin" w:date="2024-12-02T18:54:00Z" w16du:dateUtc="2024-12-03T02:54:00Z">
        <w:r w:rsidDel="00C035CE">
          <w:rPr>
            <w:rFonts w:ascii="Cambria" w:eastAsia="MS Mincho" w:hAnsi="Cambria" w:cs="Times New Roman"/>
            <w:b/>
            <w:color w:val="auto"/>
            <w:szCs w:val="22"/>
            <w:lang w:val="en-GB" w:eastAsia="ja-JP"/>
          </w:rPr>
          <w:delText xml:space="preserve">Alternative </w:delText>
        </w:r>
      </w:del>
      <w:ins w:id="393" w:author="Oh, Sejin" w:date="2024-12-02T18:54:00Z" w16du:dateUtc="2024-12-03T02:54:00Z">
        <w:r w:rsidR="00C035CE">
          <w:rPr>
            <w:rFonts w:ascii="Cambria" w:eastAsia="MS Mincho" w:hAnsi="Cambria" w:cs="Times New Roman"/>
            <w:b/>
            <w:color w:val="auto"/>
            <w:szCs w:val="22"/>
            <w:lang w:val="en-GB" w:eastAsia="ja-JP"/>
          </w:rPr>
          <w:t xml:space="preserve">alternatives </w:t>
        </w:r>
      </w:ins>
      <w:del w:id="394" w:author="Oh, Sejin" w:date="2024-12-02T18:55:00Z" w16du:dateUtc="2024-12-03T02:55:00Z">
        <w:r w:rsidDel="00C035CE">
          <w:rPr>
            <w:rFonts w:ascii="Cambria" w:eastAsia="MS Mincho" w:hAnsi="Cambria" w:cs="Times New Roman"/>
            <w:b/>
            <w:color w:val="auto"/>
            <w:szCs w:val="22"/>
            <w:lang w:val="en-GB" w:eastAsia="ja-JP"/>
          </w:rPr>
          <w:delText>indication</w:delText>
        </w:r>
      </w:del>
    </w:p>
    <w:p w14:paraId="678AE193" w14:textId="77777777" w:rsidR="007A0D18" w:rsidRPr="009A2EF7" w:rsidRDefault="007A0D18">
      <w:pPr>
        <w:spacing w:after="240"/>
        <w:jc w:val="both"/>
        <w:rPr>
          <w:rFonts w:asciiTheme="majorHAnsi" w:eastAsia="Malgun Gothic" w:hAnsiTheme="majorHAnsi"/>
        </w:rPr>
        <w:pPrChange w:id="395" w:author="Oh, Sejin" w:date="2024-12-02T18:53:00Z" w16du:dateUtc="2024-12-03T02:53:00Z">
          <w:pPr>
            <w:jc w:val="both"/>
          </w:pPr>
        </w:pPrChange>
      </w:pPr>
      <w:r w:rsidRPr="00113E36">
        <w:rPr>
          <w:rFonts w:asciiTheme="majorHAnsi" w:eastAsia="Malgun Gothic" w:hAnsiTheme="majorHAnsi"/>
        </w:rPr>
        <w:t xml:space="preserve">When different encoded versions of the same point cloud </w:t>
      </w:r>
      <w:r>
        <w:rPr>
          <w:rFonts w:asciiTheme="majorHAnsi" w:eastAsia="Malgun Gothic" w:hAnsiTheme="majorHAnsi"/>
        </w:rPr>
        <w:t>sequence</w:t>
      </w:r>
      <w:r w:rsidRPr="00113E36">
        <w:rPr>
          <w:rFonts w:asciiTheme="majorHAnsi" w:eastAsia="Malgun Gothic" w:hAnsiTheme="majorHAnsi"/>
        </w:rPr>
        <w:t xml:space="preserve"> are </w:t>
      </w:r>
      <w:r>
        <w:rPr>
          <w:rFonts w:asciiTheme="majorHAnsi" w:eastAsia="Malgun Gothic" w:hAnsiTheme="majorHAnsi"/>
        </w:rPr>
        <w:t>stored in a same file</w:t>
      </w:r>
      <w:r w:rsidRPr="00113E36">
        <w:rPr>
          <w:rFonts w:asciiTheme="majorHAnsi" w:eastAsia="Malgun Gothic" w:hAnsiTheme="majorHAnsi"/>
        </w:rPr>
        <w:t xml:space="preserve"> and </w:t>
      </w:r>
      <w:r>
        <w:rPr>
          <w:rFonts w:asciiTheme="majorHAnsi" w:eastAsia="Malgun Gothic" w:hAnsiTheme="majorHAnsi"/>
        </w:rPr>
        <w:t>any</w:t>
      </w:r>
      <w:r w:rsidRPr="00113E36">
        <w:rPr>
          <w:rFonts w:asciiTheme="majorHAnsi" w:eastAsia="Malgun Gothic" w:hAnsiTheme="majorHAnsi"/>
        </w:rPr>
        <w:t xml:space="preserve"> </w:t>
      </w:r>
      <w:r>
        <w:rPr>
          <w:rFonts w:asciiTheme="majorHAnsi" w:eastAsia="Malgun Gothic" w:hAnsiTheme="majorHAnsi"/>
        </w:rPr>
        <w:t>of them</w:t>
      </w:r>
      <w:r w:rsidRPr="00113E36">
        <w:rPr>
          <w:rFonts w:asciiTheme="majorHAnsi" w:eastAsia="Malgun Gothic" w:hAnsiTheme="majorHAnsi"/>
        </w:rPr>
        <w:t xml:space="preserve"> are encapsulated in temporal level tracks, temporal level track carrying </w:t>
      </w:r>
      <w:r>
        <w:rPr>
          <w:rFonts w:asciiTheme="majorHAnsi" w:eastAsia="Malgun Gothic" w:hAnsiTheme="majorHAnsi"/>
        </w:rPr>
        <w:t xml:space="preserve">the geometry component of </w:t>
      </w:r>
      <w:r w:rsidRPr="00113E36">
        <w:rPr>
          <w:rFonts w:asciiTheme="majorHAnsi" w:eastAsia="Malgun Gothic" w:hAnsiTheme="majorHAnsi"/>
        </w:rPr>
        <w:t xml:space="preserve">temporal level with an id equal to 0 of each alternative shall have the same </w:t>
      </w:r>
      <w:proofErr w:type="spellStart"/>
      <w:r w:rsidRPr="00113E36">
        <w:rPr>
          <w:rStyle w:val="codeChar"/>
          <w:rFonts w:eastAsia="Batang"/>
          <w:sz w:val="20"/>
          <w:szCs w:val="20"/>
        </w:rPr>
        <w:t>alternate_group</w:t>
      </w:r>
      <w:proofErr w:type="spellEnd"/>
      <w:r w:rsidRPr="00113E36">
        <w:rPr>
          <w:rFonts w:ascii="Courier New" w:eastAsia="Malgun Gothic" w:hAnsi="Courier New" w:cs="Courier New"/>
        </w:rPr>
        <w:t xml:space="preserve"> </w:t>
      </w:r>
      <w:r w:rsidRPr="00113E36">
        <w:rPr>
          <w:rFonts w:asciiTheme="majorHAnsi" w:eastAsia="Malgun Gothic" w:hAnsiTheme="majorHAnsi"/>
        </w:rPr>
        <w:t xml:space="preserve">value </w:t>
      </w:r>
      <w:r>
        <w:rPr>
          <w:rFonts w:asciiTheme="majorHAnsi" w:eastAsia="Malgun Gothic" w:hAnsiTheme="majorHAnsi"/>
        </w:rPr>
        <w:t>with other alternatives</w:t>
      </w:r>
      <w:r w:rsidRPr="009755EE">
        <w:rPr>
          <w:rFonts w:asciiTheme="majorHAnsi" w:eastAsia="Malgun Gothic" w:hAnsiTheme="majorHAnsi"/>
        </w:rPr>
        <w:t xml:space="preserve"> </w:t>
      </w:r>
      <w:r w:rsidRPr="00113E36">
        <w:rPr>
          <w:rFonts w:asciiTheme="majorHAnsi" w:eastAsia="Malgun Gothic" w:hAnsiTheme="majorHAnsi"/>
        </w:rPr>
        <w:t xml:space="preserve">in the </w:t>
      </w:r>
      <w:proofErr w:type="spellStart"/>
      <w:r w:rsidRPr="00113E36">
        <w:rPr>
          <w:rStyle w:val="codeChar"/>
          <w:rFonts w:eastAsia="Batang"/>
          <w:sz w:val="20"/>
          <w:szCs w:val="20"/>
        </w:rPr>
        <w:t>TrackHeaderBox</w:t>
      </w:r>
      <w:proofErr w:type="spellEnd"/>
      <w:r w:rsidRPr="00113E36">
        <w:rPr>
          <w:rFonts w:asciiTheme="majorHAnsi" w:eastAsia="Malgun Gothic" w:hAnsiTheme="majorHAnsi"/>
        </w:rPr>
        <w:t xml:space="preserve">. Any temporal level tracks </w:t>
      </w:r>
      <w:r>
        <w:rPr>
          <w:rFonts w:asciiTheme="majorHAnsi" w:eastAsia="Malgun Gothic" w:hAnsiTheme="majorHAnsi"/>
        </w:rPr>
        <w:t>which do not carry</w:t>
      </w:r>
      <w:r w:rsidRPr="00113E36">
        <w:rPr>
          <w:rFonts w:asciiTheme="majorHAnsi" w:eastAsia="Malgun Gothic" w:hAnsiTheme="majorHAnsi"/>
        </w:rPr>
        <w:t xml:space="preserve"> temporal levels with an id </w:t>
      </w:r>
      <w:r w:rsidRPr="009A2EF7">
        <w:rPr>
          <w:rFonts w:asciiTheme="majorHAnsi" w:eastAsia="Malgun Gothic" w:hAnsiTheme="majorHAnsi"/>
        </w:rPr>
        <w:t xml:space="preserve">equal to 0 shall not have non-zero </w:t>
      </w:r>
      <w:proofErr w:type="spellStart"/>
      <w:r w:rsidRPr="009A2EF7">
        <w:rPr>
          <w:rStyle w:val="codeChar"/>
          <w:rFonts w:eastAsia="Batang"/>
          <w:sz w:val="20"/>
          <w:szCs w:val="20"/>
        </w:rPr>
        <w:t>alternate_group</w:t>
      </w:r>
      <w:proofErr w:type="spellEnd"/>
      <w:r w:rsidRPr="009A2EF7">
        <w:rPr>
          <w:rStyle w:val="codeChar"/>
          <w:rFonts w:eastAsia="Batang"/>
          <w:sz w:val="20"/>
          <w:szCs w:val="20"/>
        </w:rPr>
        <w:t xml:space="preserve"> </w:t>
      </w:r>
      <w:r w:rsidRPr="009A2EF7">
        <w:rPr>
          <w:rFonts w:asciiTheme="majorHAnsi" w:eastAsia="Malgun Gothic" w:hAnsiTheme="majorHAnsi"/>
        </w:rPr>
        <w:t xml:space="preserve">value in their </w:t>
      </w:r>
      <w:proofErr w:type="spellStart"/>
      <w:r w:rsidRPr="009A2EF7">
        <w:rPr>
          <w:rStyle w:val="codeChar"/>
          <w:rFonts w:eastAsia="Batang"/>
          <w:sz w:val="20"/>
          <w:szCs w:val="20"/>
        </w:rPr>
        <w:t>TrackHeaderBox</w:t>
      </w:r>
      <w:proofErr w:type="spellEnd"/>
      <w:r w:rsidRPr="009A2EF7">
        <w:rPr>
          <w:rFonts w:asciiTheme="majorHAnsi" w:eastAsia="Malgun Gothic" w:hAnsiTheme="majorHAnsi"/>
        </w:rPr>
        <w:t xml:space="preserve">. </w:t>
      </w:r>
      <w:r>
        <w:rPr>
          <w:rFonts w:asciiTheme="majorHAnsi" w:eastAsia="Malgun Gothic" w:hAnsiTheme="majorHAnsi"/>
        </w:rPr>
        <w:t xml:space="preserve">When temporal level attribute tracks are present, </w:t>
      </w:r>
      <w:r w:rsidRPr="009A2EF7">
        <w:rPr>
          <w:rFonts w:asciiTheme="majorHAnsi" w:eastAsia="Malgun Gothic" w:hAnsiTheme="majorHAnsi"/>
        </w:rPr>
        <w:t xml:space="preserve">non-zero </w:t>
      </w:r>
      <w:proofErr w:type="spellStart"/>
      <w:r w:rsidRPr="009A2EF7">
        <w:rPr>
          <w:rStyle w:val="codeChar"/>
          <w:rFonts w:eastAsia="Batang"/>
          <w:sz w:val="20"/>
          <w:szCs w:val="20"/>
        </w:rPr>
        <w:t>alternate_group</w:t>
      </w:r>
      <w:proofErr w:type="spellEnd"/>
      <w:r w:rsidRPr="009A2EF7">
        <w:rPr>
          <w:rStyle w:val="codeChar"/>
          <w:rFonts w:eastAsia="Batang"/>
          <w:sz w:val="20"/>
          <w:szCs w:val="20"/>
        </w:rPr>
        <w:t xml:space="preserve"> </w:t>
      </w:r>
      <w:r w:rsidRPr="009A2EF7">
        <w:rPr>
          <w:rFonts w:asciiTheme="majorHAnsi" w:eastAsia="Malgun Gothic" w:hAnsiTheme="majorHAnsi"/>
        </w:rPr>
        <w:t xml:space="preserve">value </w:t>
      </w:r>
      <w:r>
        <w:rPr>
          <w:rFonts w:asciiTheme="majorHAnsi" w:eastAsia="Malgun Gothic" w:hAnsiTheme="majorHAnsi"/>
        </w:rPr>
        <w:t xml:space="preserve">shall not be present </w:t>
      </w:r>
      <w:r w:rsidRPr="009A2EF7">
        <w:rPr>
          <w:rFonts w:asciiTheme="majorHAnsi" w:eastAsia="Malgun Gothic" w:hAnsiTheme="majorHAnsi"/>
        </w:rPr>
        <w:t xml:space="preserve">in </w:t>
      </w:r>
      <w:proofErr w:type="spellStart"/>
      <w:r w:rsidRPr="009A2EF7">
        <w:rPr>
          <w:rStyle w:val="codeChar"/>
          <w:rFonts w:eastAsia="Batang"/>
          <w:sz w:val="20"/>
          <w:szCs w:val="20"/>
        </w:rPr>
        <w:t>TrackHeaderBox</w:t>
      </w:r>
      <w:proofErr w:type="spellEnd"/>
      <w:r>
        <w:rPr>
          <w:rStyle w:val="codeChar"/>
          <w:rFonts w:eastAsia="Batang"/>
          <w:sz w:val="20"/>
          <w:szCs w:val="20"/>
        </w:rPr>
        <w:t xml:space="preserve"> </w:t>
      </w:r>
      <w:r>
        <w:rPr>
          <w:rFonts w:asciiTheme="majorHAnsi" w:eastAsia="Malgun Gothic" w:hAnsiTheme="majorHAnsi"/>
        </w:rPr>
        <w:t xml:space="preserve">of temporal level attribute tracks. </w:t>
      </w:r>
    </w:p>
    <w:p w14:paraId="55FCB7A4" w14:textId="77777777" w:rsidR="007A0D18" w:rsidRPr="009A2EF7" w:rsidRDefault="007A0D18">
      <w:pPr>
        <w:spacing w:after="240"/>
        <w:jc w:val="both"/>
        <w:rPr>
          <w:rFonts w:asciiTheme="majorHAnsi" w:eastAsia="Malgun Gothic" w:hAnsiTheme="majorHAnsi"/>
        </w:rPr>
        <w:pPrChange w:id="396" w:author="Oh, Sejin" w:date="2024-12-02T18:53:00Z" w16du:dateUtc="2024-12-03T02:53:00Z">
          <w:pPr>
            <w:jc w:val="both"/>
          </w:pPr>
        </w:pPrChange>
      </w:pPr>
      <w:r w:rsidRPr="009A2EF7">
        <w:rPr>
          <w:rFonts w:asciiTheme="majorHAnsi" w:eastAsia="Malgun Gothic" w:hAnsiTheme="majorHAnsi"/>
        </w:rPr>
        <w:t xml:space="preserve">When one of alternatives, which is encapsulated into temporal level tracks, is selected among same alternate group, </w:t>
      </w:r>
      <w:r w:rsidRPr="00C035CE">
        <w:rPr>
          <w:rFonts w:ascii="Cambria" w:eastAsia="SimSun" w:hAnsi="Cambria" w:cs="Times New Roman"/>
          <w:lang w:eastAsia="zh-CN"/>
          <w:rPrChange w:id="397" w:author="Oh, Sejin" w:date="2024-12-02T18:53:00Z" w16du:dateUtc="2024-12-03T02:53:00Z">
            <w:rPr>
              <w:rFonts w:eastAsia="SimSun" w:cs="Times New Roman"/>
              <w:lang w:eastAsia="zh-CN"/>
            </w:rPr>
          </w:rPrChange>
        </w:rPr>
        <w:t>only the tracks with the same</w:t>
      </w:r>
      <w:r w:rsidRPr="009A2EF7">
        <w:rPr>
          <w:rFonts w:eastAsia="SimSun" w:cs="Times New Roman"/>
          <w:lang w:eastAsia="zh-CN"/>
        </w:rPr>
        <w:t xml:space="preserve"> </w:t>
      </w:r>
      <w:proofErr w:type="spellStart"/>
      <w:r w:rsidRPr="009A2EF7">
        <w:rPr>
          <w:rFonts w:ascii="Courier New" w:eastAsia="MS Mincho" w:hAnsi="Courier New" w:cs="Courier New"/>
          <w:sz w:val="20"/>
          <w:szCs w:val="20"/>
          <w:lang w:val="en-GB"/>
        </w:rPr>
        <w:t>track_group_id</w:t>
      </w:r>
      <w:proofErr w:type="spellEnd"/>
      <w:r w:rsidRPr="009A2EF7">
        <w:rPr>
          <w:rFonts w:eastAsia="MS Mincho" w:cs="Courier New"/>
          <w:sz w:val="20"/>
          <w:szCs w:val="20"/>
          <w:lang w:val="en-GB"/>
        </w:rPr>
        <w:t xml:space="preserve"> </w:t>
      </w:r>
      <w:r w:rsidRPr="00C035CE">
        <w:rPr>
          <w:rFonts w:ascii="Cambria" w:eastAsia="SimSun" w:hAnsi="Cambria" w:cs="Times New Roman"/>
          <w:lang w:eastAsia="zh-CN"/>
          <w:rPrChange w:id="398" w:author="Oh, Sejin" w:date="2024-12-02T18:53:00Z" w16du:dateUtc="2024-12-03T02:53:00Z">
            <w:rPr>
              <w:rFonts w:eastAsia="SimSun" w:cs="Times New Roman"/>
              <w:lang w:eastAsia="zh-CN"/>
            </w:rPr>
          </w:rPrChange>
        </w:rPr>
        <w:t>of a</w:t>
      </w:r>
      <w:r w:rsidRPr="009A2EF7">
        <w:rPr>
          <w:rFonts w:eastAsia="SimSun" w:cs="Times New Roman"/>
          <w:lang w:eastAsia="zh-CN"/>
        </w:rPr>
        <w:t xml:space="preserve"> </w:t>
      </w:r>
      <w:proofErr w:type="spellStart"/>
      <w:r w:rsidRPr="009A2EF7">
        <w:rPr>
          <w:rFonts w:ascii="Courier New" w:eastAsia="MS Mincho" w:hAnsi="Courier New" w:cs="Courier New"/>
          <w:sz w:val="20"/>
          <w:szCs w:val="20"/>
          <w:lang w:val="en-GB"/>
        </w:rPr>
        <w:t>GPCCTemporalScalabilityGroupBox</w:t>
      </w:r>
      <w:proofErr w:type="spellEnd"/>
      <w:r w:rsidRPr="009A2EF7">
        <w:rPr>
          <w:rFonts w:eastAsia="MS Mincho" w:cs="Courier New"/>
          <w:sz w:val="20"/>
          <w:szCs w:val="20"/>
          <w:lang w:val="en-GB"/>
        </w:rPr>
        <w:t xml:space="preserve"> </w:t>
      </w:r>
      <w:r w:rsidRPr="00C035CE">
        <w:rPr>
          <w:rFonts w:ascii="Cambria" w:eastAsia="SimSun" w:hAnsi="Cambria" w:cs="Times New Roman"/>
          <w:lang w:eastAsia="zh-CN"/>
          <w:rPrChange w:id="399" w:author="Oh, Sejin" w:date="2024-12-02T18:53:00Z" w16du:dateUtc="2024-12-03T02:53:00Z">
            <w:rPr>
              <w:rFonts w:eastAsia="SimSun" w:cs="Times New Roman"/>
              <w:lang w:eastAsia="zh-CN"/>
            </w:rPr>
          </w:rPrChange>
        </w:rPr>
        <w:t>shall be combined.</w:t>
      </w:r>
    </w:p>
    <w:p w14:paraId="5B1DF65A" w14:textId="77777777" w:rsidR="007A0D18" w:rsidRDefault="007A0D18" w:rsidP="007A0D18">
      <w:pPr>
        <w:tabs>
          <w:tab w:val="left" w:pos="426"/>
        </w:tabs>
        <w:spacing w:after="240" w:line="240" w:lineRule="atLeast"/>
        <w:ind w:left="1134" w:hanging="708"/>
        <w:jc w:val="both"/>
        <w:rPr>
          <w:rStyle w:val="codeChar"/>
          <w:rFonts w:eastAsia="Batang"/>
          <w:sz w:val="20"/>
          <w:szCs w:val="20"/>
        </w:rPr>
      </w:pPr>
      <w:r w:rsidRPr="00C035CE">
        <w:rPr>
          <w:rFonts w:ascii="Cambria" w:eastAsia="MS Mincho" w:hAnsi="Cambria"/>
          <w:bCs/>
          <w:sz w:val="20"/>
          <w:szCs w:val="20"/>
          <w:lang w:val="en-CA" w:eastAsia="ja-JP"/>
          <w:rPrChange w:id="400" w:author="Oh, Sejin" w:date="2024-12-02T18:53:00Z" w16du:dateUtc="2024-12-03T02:53:00Z">
            <w:rPr>
              <w:rFonts w:eastAsia="MS Mincho"/>
              <w:bCs/>
              <w:sz w:val="20"/>
              <w:szCs w:val="20"/>
              <w:lang w:val="en-CA" w:eastAsia="ja-JP"/>
            </w:rPr>
          </w:rPrChange>
        </w:rPr>
        <w:t xml:space="preserve">NOTE </w:t>
      </w:r>
      <w:r w:rsidRPr="00C035CE">
        <w:rPr>
          <w:rFonts w:ascii="Cambria" w:hAnsi="Cambria"/>
          <w:lang w:eastAsia="zh-CN"/>
          <w:rPrChange w:id="401" w:author="Oh, Sejin" w:date="2024-12-02T18:53:00Z" w16du:dateUtc="2024-12-03T02:53:00Z">
            <w:rPr>
              <w:lang w:eastAsia="zh-CN"/>
            </w:rPr>
          </w:rPrChange>
        </w:rPr>
        <w:t xml:space="preserve">– </w:t>
      </w:r>
      <w:r w:rsidRPr="00C035CE">
        <w:rPr>
          <w:rFonts w:ascii="Cambria" w:eastAsia="MS Mincho" w:hAnsi="Cambria"/>
          <w:bCs/>
          <w:sz w:val="20"/>
          <w:szCs w:val="20"/>
          <w:lang w:val="en-CA" w:eastAsia="ja-JP"/>
          <w:rPrChange w:id="402" w:author="Oh, Sejin" w:date="2024-12-02T18:53:00Z" w16du:dateUtc="2024-12-03T02:53:00Z">
            <w:rPr>
              <w:rFonts w:eastAsia="MS Mincho"/>
              <w:bCs/>
              <w:sz w:val="20"/>
              <w:szCs w:val="20"/>
              <w:lang w:val="en-CA" w:eastAsia="ja-JP"/>
            </w:rPr>
          </w:rPrChange>
        </w:rPr>
        <w:t>The G-PCC player combines the bitstream from more temporal level tracks in same temporal scalability group when temporal level track carrying temporal level equal to 0 is selected among alternatives</w:t>
      </w:r>
      <w:r w:rsidRPr="009A2EF7">
        <w:rPr>
          <w:rFonts w:eastAsia="MS Mincho"/>
          <w:bCs/>
          <w:sz w:val="20"/>
          <w:szCs w:val="20"/>
          <w:lang w:val="en-CA" w:eastAsia="ja-JP"/>
        </w:rPr>
        <w:t xml:space="preserve">. </w:t>
      </w:r>
      <w:bookmarkStart w:id="403" w:name="_Toc41904764"/>
      <w:r w:rsidRPr="009A2EF7">
        <w:rPr>
          <w:rStyle w:val="codeChar"/>
          <w:rFonts w:eastAsia="Batang"/>
          <w:sz w:val="20"/>
          <w:szCs w:val="20"/>
        </w:rPr>
        <w:t xml:space="preserve"> </w:t>
      </w:r>
    </w:p>
    <w:p w14:paraId="2780CA7D" w14:textId="77777777" w:rsidR="007A0D18" w:rsidRDefault="007A0D18">
      <w:pPr>
        <w:spacing w:after="240"/>
        <w:jc w:val="both"/>
        <w:rPr>
          <w:rFonts w:asciiTheme="majorHAnsi" w:eastAsia="Malgun Gothic" w:hAnsiTheme="majorHAnsi"/>
        </w:rPr>
        <w:pPrChange w:id="404" w:author="Oh, Sejin" w:date="2024-12-02T18:54:00Z" w16du:dateUtc="2024-12-03T02:54:00Z">
          <w:pPr>
            <w:jc w:val="both"/>
          </w:pPr>
        </w:pPrChange>
      </w:pPr>
      <w:r w:rsidRPr="009755EE">
        <w:rPr>
          <w:rFonts w:asciiTheme="majorHAnsi" w:eastAsia="Malgun Gothic" w:hAnsiTheme="majorHAnsi"/>
        </w:rPr>
        <w:t xml:space="preserve">When different encoded versions of the same </w:t>
      </w:r>
      <w:r>
        <w:rPr>
          <w:rFonts w:asciiTheme="majorHAnsi" w:eastAsia="Malgun Gothic" w:hAnsiTheme="majorHAnsi"/>
        </w:rPr>
        <w:t>point cloud</w:t>
      </w:r>
      <w:r w:rsidRPr="009755EE">
        <w:rPr>
          <w:rFonts w:asciiTheme="majorHAnsi" w:eastAsia="Malgun Gothic" w:hAnsiTheme="majorHAnsi"/>
        </w:rPr>
        <w:t xml:space="preserve"> </w:t>
      </w:r>
      <w:r>
        <w:rPr>
          <w:rFonts w:asciiTheme="majorHAnsi" w:eastAsia="Malgun Gothic" w:hAnsiTheme="majorHAnsi"/>
        </w:rPr>
        <w:t>sequence</w:t>
      </w:r>
      <w:r w:rsidRPr="009755EE">
        <w:rPr>
          <w:rFonts w:asciiTheme="majorHAnsi" w:eastAsia="Malgun Gothic" w:hAnsiTheme="majorHAnsi"/>
        </w:rPr>
        <w:t xml:space="preserve"> are </w:t>
      </w:r>
      <w:r>
        <w:rPr>
          <w:rFonts w:asciiTheme="majorHAnsi" w:eastAsia="Malgun Gothic" w:hAnsiTheme="majorHAnsi"/>
        </w:rPr>
        <w:t>stored in a same file</w:t>
      </w:r>
      <w:r w:rsidRPr="009755EE">
        <w:rPr>
          <w:rFonts w:asciiTheme="majorHAnsi" w:eastAsia="Malgun Gothic" w:hAnsiTheme="majorHAnsi"/>
        </w:rPr>
        <w:t xml:space="preserve"> and </w:t>
      </w:r>
      <w:r>
        <w:rPr>
          <w:rFonts w:asciiTheme="majorHAnsi" w:eastAsia="Malgun Gothic" w:hAnsiTheme="majorHAnsi"/>
        </w:rPr>
        <w:t>any of them are</w:t>
      </w:r>
      <w:r w:rsidRPr="009755EE">
        <w:rPr>
          <w:rFonts w:asciiTheme="majorHAnsi" w:eastAsia="Malgun Gothic" w:hAnsiTheme="majorHAnsi"/>
        </w:rPr>
        <w:t xml:space="preserve"> encapsulated in </w:t>
      </w:r>
      <w:r>
        <w:rPr>
          <w:rFonts w:asciiTheme="majorHAnsi" w:eastAsia="Malgun Gothic" w:hAnsiTheme="majorHAnsi"/>
        </w:rPr>
        <w:t xml:space="preserve">temporal level </w:t>
      </w:r>
      <w:r w:rsidRPr="009755EE">
        <w:rPr>
          <w:rFonts w:asciiTheme="majorHAnsi" w:eastAsia="Malgun Gothic" w:hAnsiTheme="majorHAnsi"/>
        </w:rPr>
        <w:t xml:space="preserve">tile tracks, </w:t>
      </w:r>
      <w:r>
        <w:rPr>
          <w:rFonts w:asciiTheme="majorHAnsi" w:eastAsia="Malgun Gothic" w:hAnsiTheme="majorHAnsi"/>
        </w:rPr>
        <w:t>the</w:t>
      </w:r>
      <w:r w:rsidRPr="009755EE">
        <w:rPr>
          <w:rFonts w:asciiTheme="majorHAnsi" w:eastAsia="Malgun Gothic" w:hAnsiTheme="majorHAnsi"/>
        </w:rPr>
        <w:t xml:space="preserve"> </w:t>
      </w:r>
      <w:r>
        <w:rPr>
          <w:rFonts w:asciiTheme="majorHAnsi" w:eastAsia="Malgun Gothic" w:hAnsiTheme="majorHAnsi"/>
        </w:rPr>
        <w:t xml:space="preserve">G-PCC </w:t>
      </w:r>
      <w:r w:rsidRPr="009755EE">
        <w:rPr>
          <w:rFonts w:asciiTheme="majorHAnsi" w:eastAsia="Malgun Gothic" w:hAnsiTheme="majorHAnsi"/>
        </w:rPr>
        <w:t xml:space="preserve">tile base track </w:t>
      </w:r>
      <w:r>
        <w:rPr>
          <w:rFonts w:asciiTheme="majorHAnsi" w:eastAsia="Malgun Gothic" w:hAnsiTheme="majorHAnsi"/>
        </w:rPr>
        <w:t xml:space="preserve">of each alternative </w:t>
      </w:r>
      <w:r w:rsidRPr="009755EE">
        <w:rPr>
          <w:rFonts w:asciiTheme="majorHAnsi" w:eastAsia="Malgun Gothic" w:hAnsiTheme="majorHAnsi"/>
        </w:rPr>
        <w:t xml:space="preserve">shall have the same </w:t>
      </w:r>
      <w:proofErr w:type="spellStart"/>
      <w:r w:rsidRPr="00A8557D">
        <w:rPr>
          <w:rStyle w:val="codeChar"/>
          <w:rFonts w:eastAsia="Batang"/>
          <w:sz w:val="20"/>
          <w:szCs w:val="20"/>
        </w:rPr>
        <w:t>alternate_group</w:t>
      </w:r>
      <w:proofErr w:type="spellEnd"/>
      <w:r w:rsidRPr="00A8557D">
        <w:rPr>
          <w:rFonts w:ascii="Courier New" w:eastAsia="Malgun Gothic" w:hAnsi="Courier New" w:cs="Courier New"/>
        </w:rPr>
        <w:t xml:space="preserve"> </w:t>
      </w:r>
      <w:r w:rsidRPr="009755EE">
        <w:rPr>
          <w:rFonts w:asciiTheme="majorHAnsi" w:eastAsia="Malgun Gothic" w:hAnsiTheme="majorHAnsi"/>
        </w:rPr>
        <w:t>value</w:t>
      </w:r>
      <w:r>
        <w:rPr>
          <w:rFonts w:asciiTheme="majorHAnsi" w:eastAsia="Malgun Gothic" w:hAnsiTheme="majorHAnsi"/>
        </w:rPr>
        <w:t xml:space="preserve"> with other alternatives</w:t>
      </w:r>
      <w:r w:rsidRPr="009755EE">
        <w:rPr>
          <w:rFonts w:asciiTheme="majorHAnsi" w:eastAsia="Malgun Gothic" w:hAnsiTheme="majorHAnsi"/>
        </w:rPr>
        <w:t xml:space="preserve"> in </w:t>
      </w:r>
      <w:r>
        <w:rPr>
          <w:rFonts w:asciiTheme="majorHAnsi" w:eastAsia="Malgun Gothic" w:hAnsiTheme="majorHAnsi"/>
        </w:rPr>
        <w:t>the</w:t>
      </w:r>
      <w:r w:rsidRPr="009755EE">
        <w:rPr>
          <w:rFonts w:asciiTheme="majorHAnsi" w:eastAsia="Malgun Gothic" w:hAnsiTheme="majorHAnsi"/>
        </w:rPr>
        <w:t xml:space="preserve"> </w:t>
      </w:r>
      <w:proofErr w:type="spellStart"/>
      <w:r w:rsidRPr="00A8557D">
        <w:rPr>
          <w:rStyle w:val="codeChar"/>
          <w:rFonts w:eastAsia="Batang"/>
          <w:sz w:val="20"/>
          <w:szCs w:val="20"/>
        </w:rPr>
        <w:t>TrackHeaderBox</w:t>
      </w:r>
      <w:proofErr w:type="spellEnd"/>
      <w:r w:rsidRPr="00DD3149">
        <w:rPr>
          <w:rFonts w:asciiTheme="majorHAnsi" w:eastAsia="Malgun Gothic" w:hAnsiTheme="majorHAnsi"/>
        </w:rPr>
        <w:t xml:space="preserve"> </w:t>
      </w:r>
      <w:r>
        <w:rPr>
          <w:rFonts w:asciiTheme="majorHAnsi" w:eastAsia="Malgun Gothic" w:hAnsiTheme="majorHAnsi"/>
        </w:rPr>
        <w:t xml:space="preserve">and the associated temporal level tile tracks shall not have non-zero </w:t>
      </w:r>
      <w:proofErr w:type="spellStart"/>
      <w:r w:rsidRPr="00DD3149">
        <w:rPr>
          <w:rStyle w:val="codeChar"/>
          <w:rFonts w:eastAsia="Batang"/>
          <w:sz w:val="20"/>
          <w:szCs w:val="20"/>
        </w:rPr>
        <w:t>alternate_group</w:t>
      </w:r>
      <w:proofErr w:type="spellEnd"/>
      <w:r>
        <w:rPr>
          <w:rStyle w:val="codeChar"/>
          <w:rFonts w:eastAsia="Batang"/>
          <w:sz w:val="20"/>
          <w:szCs w:val="20"/>
        </w:rPr>
        <w:t xml:space="preserve"> </w:t>
      </w:r>
      <w:r>
        <w:rPr>
          <w:rFonts w:asciiTheme="majorHAnsi" w:eastAsia="Malgun Gothic" w:hAnsiTheme="majorHAnsi"/>
        </w:rPr>
        <w:t xml:space="preserve">value in their </w:t>
      </w:r>
      <w:proofErr w:type="spellStart"/>
      <w:r w:rsidRPr="00A8557D">
        <w:rPr>
          <w:rStyle w:val="codeChar"/>
          <w:rFonts w:eastAsia="Batang"/>
          <w:sz w:val="20"/>
          <w:szCs w:val="20"/>
        </w:rPr>
        <w:t>TrackHeaderBox</w:t>
      </w:r>
      <w:proofErr w:type="spellEnd"/>
      <w:r>
        <w:rPr>
          <w:rFonts w:asciiTheme="majorHAnsi" w:eastAsia="Malgun Gothic" w:hAnsiTheme="majorHAnsi"/>
        </w:rPr>
        <w:t xml:space="preserve">. </w:t>
      </w:r>
    </w:p>
    <w:p w14:paraId="12E4F78D" w14:textId="77777777" w:rsidR="007A0D18" w:rsidRDefault="007A0D18">
      <w:pPr>
        <w:spacing w:after="240"/>
        <w:jc w:val="both"/>
        <w:rPr>
          <w:rFonts w:eastAsia="Times New Roman"/>
          <w:lang w:val="en-CA" w:eastAsia="ko-KR"/>
        </w:rPr>
        <w:pPrChange w:id="405" w:author="Oh, Sejin" w:date="2024-12-02T18:54:00Z" w16du:dateUtc="2024-12-03T02:54:00Z">
          <w:pPr>
            <w:jc w:val="both"/>
          </w:pPr>
        </w:pPrChange>
      </w:pPr>
      <w:r w:rsidRPr="00C035CE">
        <w:rPr>
          <w:rFonts w:asciiTheme="majorHAnsi" w:eastAsia="Malgun Gothic" w:hAnsiTheme="majorHAnsi"/>
          <w:rPrChange w:id="406" w:author="Oh, Sejin" w:date="2024-12-02T18:52:00Z" w16du:dateUtc="2024-12-03T02:52:00Z">
            <w:rPr>
              <w:rFonts w:eastAsia="Times New Roman"/>
              <w:lang w:eastAsia="ko-KR"/>
            </w:rPr>
          </w:rPrChange>
        </w:rPr>
        <w:t>When different encoded versions of the same point cloud sequence are stored in a same file and one or more versions are encapsulated in temporal level tile tracks, and other versions are encapsulated in temporal level tracks, the G-PCC tile base track of a version shall have the same </w:t>
      </w:r>
      <w:proofErr w:type="spellStart"/>
      <w:r w:rsidRPr="00B56BDC">
        <w:rPr>
          <w:rStyle w:val="codeChar"/>
          <w:rFonts w:eastAsia="Batang"/>
          <w:sz w:val="20"/>
          <w:szCs w:val="20"/>
        </w:rPr>
        <w:t>alternate_group</w:t>
      </w:r>
      <w:proofErr w:type="spellEnd"/>
      <w:r w:rsidRPr="00B56BDC">
        <w:rPr>
          <w:rFonts w:eastAsia="Times New Roman"/>
          <w:sz w:val="20"/>
          <w:szCs w:val="20"/>
          <w:lang w:val="en-GB" w:eastAsia="ko-KR"/>
        </w:rPr>
        <w:t> </w:t>
      </w:r>
      <w:r w:rsidRPr="00C035CE">
        <w:rPr>
          <w:rFonts w:asciiTheme="majorHAnsi" w:eastAsia="Malgun Gothic" w:hAnsiTheme="majorHAnsi"/>
          <w:rPrChange w:id="407" w:author="Oh, Sejin" w:date="2024-12-02T18:52:00Z" w16du:dateUtc="2024-12-03T02:52:00Z">
            <w:rPr>
              <w:rFonts w:eastAsia="Times New Roman"/>
              <w:lang w:eastAsia="ko-KR"/>
            </w:rPr>
          </w:rPrChange>
        </w:rPr>
        <w:t>value in the</w:t>
      </w:r>
      <w:r w:rsidRPr="00B56BDC">
        <w:rPr>
          <w:rFonts w:eastAsia="Times New Roman"/>
          <w:lang w:eastAsia="ko-KR"/>
        </w:rPr>
        <w:t> </w:t>
      </w:r>
      <w:proofErr w:type="spellStart"/>
      <w:r w:rsidRPr="00B56BDC">
        <w:rPr>
          <w:rStyle w:val="codeChar"/>
          <w:rFonts w:eastAsia="Batang"/>
          <w:sz w:val="20"/>
          <w:szCs w:val="20"/>
        </w:rPr>
        <w:t>TrackHeaderBox</w:t>
      </w:r>
      <w:proofErr w:type="spellEnd"/>
      <w:r w:rsidRPr="00B56BDC">
        <w:rPr>
          <w:rStyle w:val="codeChar"/>
          <w:rFonts w:eastAsia="Batang"/>
        </w:rPr>
        <w:t> </w:t>
      </w:r>
      <w:r w:rsidRPr="00C035CE">
        <w:rPr>
          <w:rFonts w:ascii="Cambria" w:eastAsia="Times New Roman" w:hAnsi="Cambria"/>
          <w:lang w:eastAsia="ko-KR"/>
          <w:rPrChange w:id="408" w:author="Oh, Sejin" w:date="2024-12-02T18:53:00Z" w16du:dateUtc="2024-12-03T02:53:00Z">
            <w:rPr>
              <w:rFonts w:eastAsia="Times New Roman"/>
              <w:lang w:eastAsia="ko-KR"/>
            </w:rPr>
          </w:rPrChange>
        </w:rPr>
        <w:t>with other alternatives of G-PCC geometry temporal level track with temporal level identifier value 0. The associated temporal level tile tracks shall not have non-zero</w:t>
      </w:r>
      <w:r w:rsidRPr="00B56BDC">
        <w:rPr>
          <w:rFonts w:eastAsia="Times New Roman"/>
          <w:lang w:eastAsia="ko-KR"/>
        </w:rPr>
        <w:t> </w:t>
      </w:r>
      <w:proofErr w:type="spellStart"/>
      <w:r w:rsidRPr="00B56BDC">
        <w:rPr>
          <w:rStyle w:val="codeChar"/>
          <w:rFonts w:eastAsia="Batang"/>
          <w:sz w:val="20"/>
          <w:szCs w:val="20"/>
        </w:rPr>
        <w:t>alternate_group</w:t>
      </w:r>
      <w:proofErr w:type="spellEnd"/>
      <w:r w:rsidRPr="00B56BDC">
        <w:rPr>
          <w:rStyle w:val="codeChar"/>
          <w:rFonts w:eastAsia="Batang"/>
          <w:sz w:val="20"/>
          <w:szCs w:val="20"/>
        </w:rPr>
        <w:t> </w:t>
      </w:r>
      <w:r w:rsidRPr="00C035CE">
        <w:rPr>
          <w:rFonts w:ascii="Cambria" w:eastAsia="Times New Roman" w:hAnsi="Cambria"/>
          <w:lang w:eastAsia="ko-KR"/>
          <w:rPrChange w:id="409" w:author="Oh, Sejin" w:date="2024-12-02T18:53:00Z" w16du:dateUtc="2024-12-03T02:53:00Z">
            <w:rPr>
              <w:rFonts w:eastAsia="Times New Roman"/>
              <w:lang w:eastAsia="ko-KR"/>
            </w:rPr>
          </w:rPrChange>
        </w:rPr>
        <w:t>value in their</w:t>
      </w:r>
      <w:r w:rsidRPr="00B56BDC">
        <w:rPr>
          <w:rFonts w:eastAsia="Times New Roman"/>
          <w:lang w:eastAsia="ko-KR"/>
        </w:rPr>
        <w:t> </w:t>
      </w:r>
      <w:proofErr w:type="spellStart"/>
      <w:r w:rsidRPr="00B9134B">
        <w:rPr>
          <w:rStyle w:val="codeChar"/>
          <w:rFonts w:eastAsia="Batang"/>
          <w:sz w:val="20"/>
          <w:szCs w:val="20"/>
        </w:rPr>
        <w:t>TrackHeaderBox</w:t>
      </w:r>
      <w:proofErr w:type="spellEnd"/>
      <w:r w:rsidRPr="00B56BDC">
        <w:rPr>
          <w:rFonts w:eastAsia="Times New Roman"/>
          <w:lang w:eastAsia="ko-KR"/>
        </w:rPr>
        <w:t xml:space="preserve">. </w:t>
      </w:r>
      <w:r w:rsidRPr="00C035CE">
        <w:rPr>
          <w:rFonts w:ascii="Cambria" w:eastAsia="Times New Roman" w:hAnsi="Cambria"/>
          <w:lang w:eastAsia="ko-KR"/>
          <w:rPrChange w:id="410" w:author="Oh, Sejin" w:date="2024-12-02T18:53:00Z" w16du:dateUtc="2024-12-03T02:53:00Z">
            <w:rPr>
              <w:rFonts w:eastAsia="Times New Roman"/>
              <w:lang w:eastAsia="ko-KR"/>
            </w:rPr>
          </w:rPrChange>
        </w:rPr>
        <w:t>The associated temporal level tracks with temporal level id greater than 0 and the attribute temporal level tracks shall not have non-zero</w:t>
      </w:r>
      <w:r w:rsidRPr="00B56BDC">
        <w:rPr>
          <w:rFonts w:eastAsia="Times New Roman"/>
          <w:lang w:eastAsia="ko-KR"/>
        </w:rPr>
        <w:t> </w:t>
      </w:r>
      <w:proofErr w:type="spellStart"/>
      <w:r w:rsidRPr="00B9134B">
        <w:rPr>
          <w:rStyle w:val="codeChar"/>
          <w:rFonts w:eastAsia="Batang"/>
          <w:sz w:val="20"/>
          <w:szCs w:val="20"/>
        </w:rPr>
        <w:t>alternate_group</w:t>
      </w:r>
      <w:proofErr w:type="spellEnd"/>
      <w:r w:rsidRPr="00B9134B">
        <w:rPr>
          <w:rStyle w:val="codeChar"/>
          <w:rFonts w:eastAsia="Batang"/>
          <w:sz w:val="20"/>
          <w:szCs w:val="20"/>
        </w:rPr>
        <w:t> </w:t>
      </w:r>
      <w:r w:rsidRPr="00B56BDC">
        <w:rPr>
          <w:rFonts w:eastAsia="Times New Roman"/>
          <w:sz w:val="20"/>
          <w:szCs w:val="20"/>
          <w:lang w:eastAsia="ko-KR"/>
        </w:rPr>
        <w:t xml:space="preserve"> </w:t>
      </w:r>
      <w:r w:rsidRPr="00C035CE">
        <w:rPr>
          <w:rFonts w:ascii="Cambria" w:eastAsia="Times New Roman" w:hAnsi="Cambria"/>
          <w:lang w:eastAsia="ko-KR"/>
          <w:rPrChange w:id="411" w:author="Oh, Sejin" w:date="2024-12-02T18:53:00Z" w16du:dateUtc="2024-12-03T02:53:00Z">
            <w:rPr>
              <w:rFonts w:eastAsia="Times New Roman"/>
              <w:lang w:eastAsia="ko-KR"/>
            </w:rPr>
          </w:rPrChange>
        </w:rPr>
        <w:t>value in their</w:t>
      </w:r>
      <w:r w:rsidRPr="00B56BDC">
        <w:rPr>
          <w:rFonts w:eastAsia="Times New Roman"/>
          <w:lang w:eastAsia="ko-KR"/>
        </w:rPr>
        <w:t> </w:t>
      </w:r>
      <w:proofErr w:type="spellStart"/>
      <w:r w:rsidRPr="00B9134B">
        <w:rPr>
          <w:rStyle w:val="codeChar"/>
          <w:rFonts w:eastAsia="Batang"/>
          <w:sz w:val="20"/>
          <w:szCs w:val="20"/>
        </w:rPr>
        <w:t>TrackHeaderBox</w:t>
      </w:r>
      <w:proofErr w:type="spellEnd"/>
      <w:r w:rsidRPr="00E503D8">
        <w:rPr>
          <w:rFonts w:eastAsia="Times New Roman"/>
          <w:lang w:eastAsia="ko-KR"/>
        </w:rPr>
        <w:t>.</w:t>
      </w:r>
    </w:p>
    <w:p w14:paraId="3D8C56DE" w14:textId="5E8CD634" w:rsidR="00C035CE" w:rsidRDefault="007A0D18" w:rsidP="00C035CE">
      <w:pPr>
        <w:tabs>
          <w:tab w:val="left" w:pos="8010"/>
        </w:tabs>
        <w:spacing w:after="240"/>
        <w:contextualSpacing/>
        <w:jc w:val="both"/>
        <w:rPr>
          <w:ins w:id="412" w:author="Oh, Sejin" w:date="2024-12-02T18:56:00Z" w16du:dateUtc="2024-12-03T02:56:00Z"/>
          <w:rFonts w:eastAsia="Times New Roman"/>
          <w:lang w:eastAsia="ko-KR"/>
        </w:rPr>
      </w:pPr>
      <w:r w:rsidRPr="00C035CE">
        <w:rPr>
          <w:rFonts w:ascii="Cambria" w:eastAsia="Times New Roman" w:hAnsi="Cambria"/>
          <w:lang w:val="en-CA" w:eastAsia="ko-KR"/>
          <w:rPrChange w:id="413" w:author="Oh, Sejin" w:date="2024-12-02T18:53:00Z" w16du:dateUtc="2024-12-03T02:53:00Z">
            <w:rPr>
              <w:rFonts w:eastAsia="Times New Roman"/>
              <w:lang w:val="en-CA" w:eastAsia="ko-KR"/>
            </w:rPr>
          </w:rPrChange>
        </w:rPr>
        <w:t xml:space="preserve">Annex XXX </w:t>
      </w:r>
      <w:r w:rsidRPr="00C035CE">
        <w:rPr>
          <w:rFonts w:ascii="Cambria" w:eastAsia="Times New Roman" w:hAnsi="Cambria"/>
          <w:lang w:eastAsia="ko-KR"/>
          <w:rPrChange w:id="414" w:author="Oh, Sejin" w:date="2024-12-02T18:53:00Z" w16du:dateUtc="2024-12-03T02:53:00Z">
            <w:rPr>
              <w:rFonts w:eastAsia="Times New Roman"/>
              <w:lang w:eastAsia="ko-KR"/>
            </w:rPr>
          </w:rPrChange>
        </w:rPr>
        <w:t>contains examples of how alternatives are indicated in temporal level tracks or temporal level tile tracks when alternatives are stored in a same file with various encapsulations</w:t>
      </w:r>
      <w:r>
        <w:rPr>
          <w:rFonts w:eastAsia="Times New Roman"/>
          <w:lang w:eastAsia="ko-KR"/>
        </w:rPr>
        <w:t xml:space="preserve">.  </w:t>
      </w:r>
    </w:p>
    <w:p w14:paraId="6CB3D93D" w14:textId="77777777" w:rsidR="00C035CE" w:rsidRPr="00C035CE" w:rsidRDefault="00C035CE">
      <w:pPr>
        <w:tabs>
          <w:tab w:val="left" w:pos="8010"/>
        </w:tabs>
        <w:spacing w:after="240"/>
        <w:contextualSpacing/>
        <w:jc w:val="both"/>
        <w:rPr>
          <w:ins w:id="415" w:author="Oh, Sejin" w:date="2024-12-02T18:56:00Z" w16du:dateUtc="2024-12-03T02:56:00Z"/>
          <w:rFonts w:eastAsia="Times New Roman"/>
          <w:lang w:eastAsia="ko-KR"/>
          <w:rPrChange w:id="416" w:author="Oh, Sejin" w:date="2024-12-02T18:56:00Z" w16du:dateUtc="2024-12-03T02:56:00Z">
            <w:rPr>
              <w:ins w:id="417" w:author="Oh, Sejin" w:date="2024-12-02T18:56:00Z" w16du:dateUtc="2024-12-03T02:56:00Z"/>
              <w:rFonts w:ascii="Times New Roman" w:hAnsi="Times New Roman" w:cs="Times New Roman"/>
              <w:i/>
              <w:iCs/>
              <w:sz w:val="24"/>
              <w:lang w:val="en-GB"/>
            </w:rPr>
          </w:rPrChange>
        </w:rPr>
        <w:pPrChange w:id="418" w:author="Oh, Sejin" w:date="2024-12-02T18:56:00Z" w16du:dateUtc="2024-12-03T02:56:00Z">
          <w:pPr/>
        </w:pPrChange>
      </w:pPr>
    </w:p>
    <w:p w14:paraId="17B782E9" w14:textId="0CC2EEE6" w:rsidR="00C035CE" w:rsidRPr="00C035CE" w:rsidRDefault="00C035CE">
      <w:pPr>
        <w:spacing w:after="240"/>
        <w:rPr>
          <w:rFonts w:ascii="Times New Roman" w:hAnsi="Times New Roman" w:cs="Times New Roman"/>
          <w:i/>
          <w:iCs/>
          <w:sz w:val="24"/>
          <w:lang w:val="en-GB"/>
          <w:rPrChange w:id="419" w:author="Oh, Sejin" w:date="2024-12-02T18:56:00Z" w16du:dateUtc="2024-12-03T02:56:00Z">
            <w:rPr>
              <w:rFonts w:eastAsia="Times New Roman"/>
              <w:lang w:eastAsia="ko-KR"/>
            </w:rPr>
          </w:rPrChange>
        </w:rPr>
        <w:pPrChange w:id="420" w:author="Oh, Sejin" w:date="2024-12-02T18:56:00Z" w16du:dateUtc="2024-12-03T02:56:00Z">
          <w:pPr>
            <w:tabs>
              <w:tab w:val="left" w:pos="8010"/>
            </w:tabs>
            <w:spacing w:after="160"/>
            <w:contextualSpacing/>
            <w:jc w:val="both"/>
          </w:pPr>
        </w:pPrChange>
      </w:pPr>
      <w:ins w:id="421" w:author="Oh, Sejin" w:date="2024-12-02T18:56:00Z" w16du:dateUtc="2024-12-03T02:56:00Z">
        <w:r w:rsidRPr="007A0D18">
          <w:rPr>
            <w:rFonts w:ascii="Times New Roman" w:hAnsi="Times New Roman" w:cs="Times New Roman"/>
            <w:i/>
            <w:iCs/>
            <w:sz w:val="24"/>
            <w:lang w:val="en-GB"/>
          </w:rPr>
          <w:t xml:space="preserve">Add </w:t>
        </w:r>
        <w:r>
          <w:rPr>
            <w:rFonts w:ascii="Times New Roman" w:hAnsi="Times New Roman" w:cs="Times New Roman"/>
            <w:i/>
            <w:iCs/>
            <w:sz w:val="24"/>
            <w:lang w:val="en-GB"/>
          </w:rPr>
          <w:t>the following clause in Annex</w:t>
        </w:r>
      </w:ins>
      <w:ins w:id="422" w:author="Oh, Sejin" w:date="2024-12-02T18:57:00Z" w16du:dateUtc="2024-12-03T02:57:00Z">
        <w:r>
          <w:rPr>
            <w:rFonts w:ascii="Times New Roman" w:hAnsi="Times New Roman" w:cs="Times New Roman"/>
            <w:i/>
            <w:iCs/>
            <w:sz w:val="24"/>
            <w:lang w:val="en-GB"/>
          </w:rPr>
          <w:t xml:space="preserve"> E</w:t>
        </w:r>
      </w:ins>
    </w:p>
    <w:p w14:paraId="27FE95B0" w14:textId="0C46B91F" w:rsidR="007A0D18" w:rsidRPr="00171AFF" w:rsidRDefault="007A0D18" w:rsidP="00C035CE">
      <w:pPr>
        <w:pStyle w:val="Heading3"/>
        <w:keepLines w:val="0"/>
        <w:widowControl/>
        <w:tabs>
          <w:tab w:val="left" w:pos="400"/>
          <w:tab w:val="left" w:pos="560"/>
          <w:tab w:val="left" w:pos="880"/>
        </w:tabs>
        <w:suppressAutoHyphens/>
        <w:autoSpaceDE/>
        <w:autoSpaceDN/>
        <w:spacing w:before="60" w:after="240" w:line="240" w:lineRule="atLeast"/>
        <w:rPr>
          <w:rFonts w:ascii="Cambria" w:eastAsia="MS Mincho" w:hAnsi="Cambria" w:cs="Times New Roman"/>
          <w:b/>
          <w:color w:val="auto"/>
          <w:szCs w:val="22"/>
          <w:lang w:val="en-GB" w:eastAsia="ja-JP"/>
        </w:rPr>
      </w:pPr>
      <w:r>
        <w:rPr>
          <w:rFonts w:ascii="Cambria" w:eastAsia="MS Mincho" w:hAnsi="Cambria" w:cs="Times New Roman"/>
          <w:b/>
          <w:color w:val="auto"/>
          <w:szCs w:val="22"/>
          <w:lang w:val="en-GB" w:eastAsia="ja-JP"/>
        </w:rPr>
        <w:lastRenderedPageBreak/>
        <w:t xml:space="preserve">Annex XXX: Alternative indication </w:t>
      </w:r>
      <w:ins w:id="423" w:author="Emmanuel Thomas" w:date="2024-12-04T10:27:00Z" w16du:dateUtc="2024-12-04T09:27:00Z">
        <w:r w:rsidR="00E86000">
          <w:rPr>
            <w:rFonts w:ascii="Cambria" w:eastAsia="MS Mincho" w:hAnsi="Cambria" w:cs="Times New Roman"/>
            <w:b/>
            <w:color w:val="auto"/>
            <w:szCs w:val="22"/>
            <w:lang w:val="en-GB" w:eastAsia="ja-JP"/>
          </w:rPr>
          <w:t>e</w:t>
        </w:r>
      </w:ins>
      <w:del w:id="424" w:author="Emmanuel Thomas" w:date="2024-12-04T10:27:00Z" w16du:dateUtc="2024-12-04T09:27:00Z">
        <w:r w:rsidDel="00E86000">
          <w:rPr>
            <w:rFonts w:ascii="Cambria" w:eastAsia="MS Mincho" w:hAnsi="Cambria" w:cs="Times New Roman"/>
            <w:b/>
            <w:color w:val="auto"/>
            <w:szCs w:val="22"/>
            <w:lang w:val="en-GB" w:eastAsia="ja-JP"/>
          </w:rPr>
          <w:delText>E</w:delText>
        </w:r>
      </w:del>
      <w:r>
        <w:rPr>
          <w:rFonts w:ascii="Cambria" w:eastAsia="MS Mincho" w:hAnsi="Cambria" w:cs="Times New Roman"/>
          <w:b/>
          <w:color w:val="auto"/>
          <w:szCs w:val="22"/>
          <w:lang w:val="en-GB" w:eastAsia="ja-JP"/>
        </w:rPr>
        <w:t>xamples</w:t>
      </w:r>
    </w:p>
    <w:p w14:paraId="6CC150BC" w14:textId="77777777" w:rsidR="007A0D18" w:rsidRPr="000F2960" w:rsidRDefault="007A0D18">
      <w:pPr>
        <w:keepNext/>
        <w:tabs>
          <w:tab w:val="left" w:pos="8010"/>
        </w:tabs>
        <w:spacing w:after="240"/>
        <w:contextualSpacing/>
        <w:jc w:val="both"/>
        <w:rPr>
          <w:rFonts w:asciiTheme="majorHAnsi" w:eastAsia="Malgun Gothic" w:hAnsiTheme="majorHAnsi"/>
        </w:rPr>
        <w:pPrChange w:id="425" w:author="Oh, Sejin" w:date="2024-12-02T18:56:00Z" w16du:dateUtc="2024-12-03T02:56:00Z">
          <w:pPr>
            <w:keepNext/>
            <w:tabs>
              <w:tab w:val="left" w:pos="8010"/>
            </w:tabs>
            <w:spacing w:after="160"/>
            <w:contextualSpacing/>
            <w:jc w:val="both"/>
          </w:pPr>
        </w:pPrChange>
      </w:pPr>
      <w:r w:rsidRPr="00917777">
        <w:rPr>
          <w:rFonts w:asciiTheme="majorHAnsi" w:eastAsia="Malgun Gothic" w:hAnsiTheme="majorHAnsi"/>
        </w:rPr>
        <w:t xml:space="preserve">The below figures demonstrate how the alternatives are indicated when two alternatives are available, i.e., one is lossless coded version and the other is lossy coded one, </w:t>
      </w:r>
      <w:r>
        <w:rPr>
          <w:rFonts w:asciiTheme="majorHAnsi" w:eastAsia="Malgun Gothic" w:hAnsiTheme="majorHAnsi"/>
        </w:rPr>
        <w:t xml:space="preserve">lossless coded version is </w:t>
      </w:r>
      <w:r w:rsidRPr="00917777">
        <w:rPr>
          <w:rFonts w:asciiTheme="majorHAnsi" w:eastAsia="Malgun Gothic" w:hAnsiTheme="majorHAnsi"/>
        </w:rPr>
        <w:t xml:space="preserve">encapsulated with temporal level tracks </w:t>
      </w:r>
      <w:r>
        <w:rPr>
          <w:rFonts w:asciiTheme="majorHAnsi" w:eastAsia="Malgun Gothic" w:hAnsiTheme="majorHAnsi"/>
        </w:rPr>
        <w:t xml:space="preserve">and the other is encapsulated in various ways </w:t>
      </w:r>
      <w:r w:rsidRPr="00917777">
        <w:rPr>
          <w:rFonts w:asciiTheme="majorHAnsi" w:eastAsia="Malgun Gothic" w:hAnsiTheme="majorHAnsi"/>
        </w:rPr>
        <w:t xml:space="preserve">in a same file. </w:t>
      </w:r>
    </w:p>
    <w:p w14:paraId="4F43274B" w14:textId="77777777" w:rsidR="007A0D18" w:rsidRDefault="007A0D18" w:rsidP="007A0D18">
      <w:pPr>
        <w:keepNext/>
        <w:tabs>
          <w:tab w:val="left" w:pos="8010"/>
        </w:tabs>
        <w:spacing w:after="160"/>
        <w:contextualSpacing/>
        <w:jc w:val="center"/>
      </w:pPr>
      <w:r>
        <w:rPr>
          <w:noProof/>
          <w:lang w:eastAsia="ja-JP"/>
        </w:rPr>
        <w:drawing>
          <wp:inline distT="0" distB="0" distL="0" distR="0" wp14:anchorId="42F5F6C1" wp14:editId="71081A0F">
            <wp:extent cx="4254500" cy="1952731"/>
            <wp:effectExtent l="0" t="0" r="0" b="3175"/>
            <wp:docPr id="12" name="Picture 1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Graphical user interface, applicatio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272040" cy="1960781"/>
                    </a:xfrm>
                    <a:prstGeom prst="rect">
                      <a:avLst/>
                    </a:prstGeom>
                  </pic:spPr>
                </pic:pic>
              </a:graphicData>
            </a:graphic>
          </wp:inline>
        </w:drawing>
      </w:r>
    </w:p>
    <w:p w14:paraId="5E4750C5" w14:textId="77777777" w:rsidR="007A0D18" w:rsidRDefault="007A0D18" w:rsidP="007A0D18">
      <w:pPr>
        <w:pStyle w:val="Caption"/>
      </w:pPr>
      <w:r>
        <w:t xml:space="preserve">Figure X.1. alternative indication when one is encapsulated into temporal level tracks and the other is encapsulated into a single G-PCC bitstream track. </w:t>
      </w:r>
    </w:p>
    <w:p w14:paraId="70F27E50" w14:textId="77777777" w:rsidR="007A0D18" w:rsidRDefault="007A0D18" w:rsidP="007A0D18">
      <w:pPr>
        <w:pStyle w:val="Caption"/>
      </w:pPr>
      <w:r>
        <w:rPr>
          <w:noProof/>
        </w:rPr>
        <w:drawing>
          <wp:inline distT="0" distB="0" distL="0" distR="0" wp14:anchorId="5EDCAA62" wp14:editId="52815209">
            <wp:extent cx="4527030" cy="2623871"/>
            <wp:effectExtent l="0" t="0" r="0" b="5080"/>
            <wp:docPr id="1780403017" name="Picture 3" descr="A diagram of a pr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403017" name="Picture 3" descr="A diagram of a program&#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538740" cy="2630658"/>
                    </a:xfrm>
                    <a:prstGeom prst="rect">
                      <a:avLst/>
                    </a:prstGeom>
                  </pic:spPr>
                </pic:pic>
              </a:graphicData>
            </a:graphic>
          </wp:inline>
        </w:drawing>
      </w:r>
    </w:p>
    <w:p w14:paraId="21E4C0B8" w14:textId="77777777" w:rsidR="007A0D18" w:rsidRDefault="007A0D18" w:rsidP="007A0D18">
      <w:pPr>
        <w:pStyle w:val="Caption"/>
        <w:rPr>
          <w:lang w:eastAsia="ja-JP"/>
        </w:rPr>
      </w:pPr>
      <w:r>
        <w:t xml:space="preserve">Figure X.2. alternative indication when one is encapsulated into temporal level tracks and the other is encapsulated into component-based multiple tracks. </w:t>
      </w:r>
    </w:p>
    <w:p w14:paraId="5FC21DD8" w14:textId="77777777" w:rsidR="007A0D18" w:rsidRDefault="007A0D18" w:rsidP="007A0D18">
      <w:pPr>
        <w:keepNext/>
        <w:tabs>
          <w:tab w:val="left" w:pos="8010"/>
        </w:tabs>
        <w:spacing w:after="160"/>
        <w:contextualSpacing/>
        <w:jc w:val="center"/>
      </w:pPr>
      <w:r>
        <w:rPr>
          <w:noProof/>
          <w:lang w:eastAsia="ja-JP"/>
        </w:rPr>
        <w:lastRenderedPageBreak/>
        <w:drawing>
          <wp:inline distT="0" distB="0" distL="0" distR="0" wp14:anchorId="4634F458" wp14:editId="788E9BF9">
            <wp:extent cx="4216400" cy="2567236"/>
            <wp:effectExtent l="0" t="0" r="0" b="0"/>
            <wp:docPr id="13" name="Picture 13"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Diagram&#10;&#10;Description automatically generated with medium confidenc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233977" cy="2577938"/>
                    </a:xfrm>
                    <a:prstGeom prst="rect">
                      <a:avLst/>
                    </a:prstGeom>
                  </pic:spPr>
                </pic:pic>
              </a:graphicData>
            </a:graphic>
          </wp:inline>
        </w:drawing>
      </w:r>
    </w:p>
    <w:p w14:paraId="34FFE0DB" w14:textId="77777777" w:rsidR="007A0D18" w:rsidRDefault="007A0D18" w:rsidP="007A0D18">
      <w:pPr>
        <w:pStyle w:val="Caption"/>
      </w:pPr>
      <w:r>
        <w:t>Figure X.3. alternative indication when one of alternative is encapsulated into temporal level tracks and the other is encapsulated with tile tracks.</w:t>
      </w:r>
    </w:p>
    <w:p w14:paraId="5761EEEC" w14:textId="77777777" w:rsidR="007A0D18" w:rsidRDefault="007A0D18" w:rsidP="007A0D18">
      <w:pPr>
        <w:keepNext/>
        <w:tabs>
          <w:tab w:val="left" w:pos="8010"/>
        </w:tabs>
        <w:spacing w:after="160"/>
        <w:contextualSpacing/>
        <w:jc w:val="center"/>
      </w:pPr>
      <w:r>
        <w:rPr>
          <w:noProof/>
          <w:lang w:eastAsia="ja-JP"/>
        </w:rPr>
        <w:drawing>
          <wp:inline distT="0" distB="0" distL="0" distR="0" wp14:anchorId="12028EA7" wp14:editId="0727656D">
            <wp:extent cx="4038600" cy="2239140"/>
            <wp:effectExtent l="0" t="0" r="0" b="0"/>
            <wp:docPr id="11" name="Picture 11" descr="Graphical user interface, diagram,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 diagram, application&#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045730" cy="2243093"/>
                    </a:xfrm>
                    <a:prstGeom prst="rect">
                      <a:avLst/>
                    </a:prstGeom>
                  </pic:spPr>
                </pic:pic>
              </a:graphicData>
            </a:graphic>
          </wp:inline>
        </w:drawing>
      </w:r>
    </w:p>
    <w:p w14:paraId="6317CADE" w14:textId="77777777" w:rsidR="007A0D18" w:rsidRDefault="007A0D18" w:rsidP="007A0D18">
      <w:pPr>
        <w:pStyle w:val="Caption"/>
      </w:pPr>
      <w:r>
        <w:t>Figure X.4. a</w:t>
      </w:r>
      <w:r w:rsidRPr="004C16DA">
        <w:t>lternative indication in</w:t>
      </w:r>
      <w:r>
        <w:t xml:space="preserve"> all alternatives is encapsulated into </w:t>
      </w:r>
      <w:r w:rsidRPr="004C16DA">
        <w:t xml:space="preserve">temporal level </w:t>
      </w:r>
      <w:r>
        <w:t>tracks, respectively</w:t>
      </w:r>
    </w:p>
    <w:p w14:paraId="22CE9F83" w14:textId="77777777" w:rsidR="007A0D18" w:rsidRDefault="007A0D18" w:rsidP="007A0D18">
      <w:pPr>
        <w:pStyle w:val="Caption"/>
        <w:rPr>
          <w:lang w:eastAsia="ja-JP"/>
        </w:rPr>
      </w:pPr>
      <w:r>
        <w:rPr>
          <w:noProof/>
          <w:lang w:eastAsia="ja-JP"/>
        </w:rPr>
        <w:lastRenderedPageBreak/>
        <w:drawing>
          <wp:inline distT="0" distB="0" distL="0" distR="0" wp14:anchorId="0D6AC863" wp14:editId="549643DF">
            <wp:extent cx="3964898" cy="3092796"/>
            <wp:effectExtent l="0" t="0" r="0" b="0"/>
            <wp:docPr id="1920458160" name="Picture 4" descr="A diagram of a pr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458160" name="Picture 4" descr="A diagram of a program&#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969875" cy="3096678"/>
                    </a:xfrm>
                    <a:prstGeom prst="rect">
                      <a:avLst/>
                    </a:prstGeom>
                  </pic:spPr>
                </pic:pic>
              </a:graphicData>
            </a:graphic>
          </wp:inline>
        </w:drawing>
      </w:r>
    </w:p>
    <w:p w14:paraId="2E3E7174" w14:textId="5B1812EC" w:rsidR="00BC1590" w:rsidRPr="004B2F7E" w:rsidRDefault="007A0D18" w:rsidP="004B2F7E">
      <w:pPr>
        <w:pStyle w:val="Caption"/>
        <w:rPr>
          <w:lang w:eastAsia="ja-JP"/>
        </w:rPr>
      </w:pPr>
      <w:r>
        <w:t>Figure X.5. a</w:t>
      </w:r>
      <w:r w:rsidRPr="004C16DA">
        <w:t>lternative indication in</w:t>
      </w:r>
      <w:r>
        <w:t xml:space="preserve"> all alternatives is encapsulated into </w:t>
      </w:r>
      <w:r w:rsidRPr="004C16DA">
        <w:t xml:space="preserve">temporal level </w:t>
      </w:r>
      <w:r>
        <w:t>tracks</w:t>
      </w:r>
      <w:r w:rsidRPr="00FA3088">
        <w:t xml:space="preserve"> </w:t>
      </w:r>
      <w:r>
        <w:t>and the other is encapsulated with temporal level tile tracks</w:t>
      </w:r>
      <w:bookmarkEnd w:id="403"/>
    </w:p>
    <w:sectPr w:rsidR="00BC1590" w:rsidRPr="004B2F7E" w:rsidSect="003D0CD4">
      <w:headerReference w:type="default" r:id="rId17"/>
      <w:footerReference w:type="default" r:id="rId18"/>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3D5122" w14:textId="77777777" w:rsidR="00B23C1F" w:rsidRDefault="00B23C1F" w:rsidP="009E784A">
      <w:r>
        <w:separator/>
      </w:r>
    </w:p>
  </w:endnote>
  <w:endnote w:type="continuationSeparator" w:id="0">
    <w:p w14:paraId="74532909" w14:textId="77777777" w:rsidR="00B23C1F" w:rsidRDefault="00B23C1F" w:rsidP="009E784A">
      <w:r>
        <w:continuationSeparator/>
      </w:r>
    </w:p>
  </w:endnote>
  <w:endnote w:type="continuationNotice" w:id="1">
    <w:p w14:paraId="62AB333C" w14:textId="77777777" w:rsidR="00B23C1F" w:rsidRDefault="00B23C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Courier">
    <w:altName w:val="Courier New"/>
    <w:panose1 w:val="020704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BA565" w14:textId="77777777" w:rsidR="00FB4402" w:rsidRPr="00E0681D" w:rsidRDefault="00FB4402"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66373A" w14:textId="77777777" w:rsidR="00B23C1F" w:rsidRDefault="00B23C1F" w:rsidP="009E784A">
      <w:r>
        <w:separator/>
      </w:r>
    </w:p>
  </w:footnote>
  <w:footnote w:type="continuationSeparator" w:id="0">
    <w:p w14:paraId="2291AADC" w14:textId="77777777" w:rsidR="00B23C1F" w:rsidRDefault="00B23C1F" w:rsidP="009E784A">
      <w:r>
        <w:continuationSeparator/>
      </w:r>
    </w:p>
  </w:footnote>
  <w:footnote w:type="continuationNotice" w:id="1">
    <w:p w14:paraId="4C6AB4E0" w14:textId="77777777" w:rsidR="00B23C1F" w:rsidRDefault="00B23C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0DE65" w14:textId="77777777" w:rsidR="00FB4402" w:rsidRPr="00E0681D" w:rsidRDefault="00FB4402"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30039814">
    <w:abstractNumId w:val="0"/>
  </w:num>
  <w:num w:numId="2" w16cid:durableId="1452167233">
    <w:abstractNumId w:val="1"/>
  </w:num>
  <w:num w:numId="3" w16cid:durableId="1657956141">
    <w:abstractNumId w:val="2"/>
  </w:num>
  <w:num w:numId="4" w16cid:durableId="403793722">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Oh, Sejin">
    <w15:presenceInfo w15:providerId="AD" w15:userId="S::soh@dolby.com::08b3e564-66d6-4db9-97fe-982ec7e938aa"/>
  </w15:person>
  <w15:person w15:author="Emmanuel Thomas">
    <w15:presenceInfo w15:providerId="AD" w15:userId="S::thomase@xiaomi.com::0534efac-6efc-4f66-a6a4-069aefeb25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oNotDisplayPageBoundaries/>
  <w:bordersDoNotSurroundHeader/>
  <w:bordersDoNotSurroundFooter/>
  <w:proofState w:spelling="clean"/>
  <w:trackRevisions/>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5FE1"/>
    <w:rsid w:val="00073172"/>
    <w:rsid w:val="00084D96"/>
    <w:rsid w:val="000968DA"/>
    <w:rsid w:val="000C78E6"/>
    <w:rsid w:val="000E7D99"/>
    <w:rsid w:val="001370E3"/>
    <w:rsid w:val="0017051E"/>
    <w:rsid w:val="0018563E"/>
    <w:rsid w:val="00195FF0"/>
    <w:rsid w:val="00196997"/>
    <w:rsid w:val="001A6740"/>
    <w:rsid w:val="001C5F2A"/>
    <w:rsid w:val="001E1330"/>
    <w:rsid w:val="001E18A9"/>
    <w:rsid w:val="002006E4"/>
    <w:rsid w:val="00237443"/>
    <w:rsid w:val="002565EA"/>
    <w:rsid w:val="00263789"/>
    <w:rsid w:val="002D5311"/>
    <w:rsid w:val="003148DE"/>
    <w:rsid w:val="003226C8"/>
    <w:rsid w:val="0036045C"/>
    <w:rsid w:val="00363827"/>
    <w:rsid w:val="00377041"/>
    <w:rsid w:val="00381BFE"/>
    <w:rsid w:val="00385C5D"/>
    <w:rsid w:val="003947BC"/>
    <w:rsid w:val="003B0FC6"/>
    <w:rsid w:val="003D0CD4"/>
    <w:rsid w:val="003F4B1D"/>
    <w:rsid w:val="003F4C08"/>
    <w:rsid w:val="004130AA"/>
    <w:rsid w:val="00432C8B"/>
    <w:rsid w:val="00441DD4"/>
    <w:rsid w:val="00450D45"/>
    <w:rsid w:val="00495E13"/>
    <w:rsid w:val="004B2F7E"/>
    <w:rsid w:val="004C352E"/>
    <w:rsid w:val="004E459B"/>
    <w:rsid w:val="004E45B6"/>
    <w:rsid w:val="004F1DB3"/>
    <w:rsid w:val="004F5473"/>
    <w:rsid w:val="0051486E"/>
    <w:rsid w:val="005163B4"/>
    <w:rsid w:val="0052074C"/>
    <w:rsid w:val="00540DEA"/>
    <w:rsid w:val="00546505"/>
    <w:rsid w:val="00556A06"/>
    <w:rsid w:val="005612C2"/>
    <w:rsid w:val="0056436A"/>
    <w:rsid w:val="005C2A51"/>
    <w:rsid w:val="005C7722"/>
    <w:rsid w:val="00622C6C"/>
    <w:rsid w:val="0063127E"/>
    <w:rsid w:val="00651780"/>
    <w:rsid w:val="00651912"/>
    <w:rsid w:val="00653305"/>
    <w:rsid w:val="006771C0"/>
    <w:rsid w:val="006A5C7C"/>
    <w:rsid w:val="006D7DD4"/>
    <w:rsid w:val="006F281B"/>
    <w:rsid w:val="006F7A5B"/>
    <w:rsid w:val="007254C9"/>
    <w:rsid w:val="00726BD6"/>
    <w:rsid w:val="007747BA"/>
    <w:rsid w:val="00794754"/>
    <w:rsid w:val="00796AD4"/>
    <w:rsid w:val="007A0D18"/>
    <w:rsid w:val="007D680B"/>
    <w:rsid w:val="007F537F"/>
    <w:rsid w:val="00804D88"/>
    <w:rsid w:val="00805670"/>
    <w:rsid w:val="008111CD"/>
    <w:rsid w:val="00827179"/>
    <w:rsid w:val="008648F9"/>
    <w:rsid w:val="00881CCB"/>
    <w:rsid w:val="00892FA7"/>
    <w:rsid w:val="008E06B4"/>
    <w:rsid w:val="008E7795"/>
    <w:rsid w:val="008F7F85"/>
    <w:rsid w:val="00936186"/>
    <w:rsid w:val="009518F9"/>
    <w:rsid w:val="0095474E"/>
    <w:rsid w:val="00954B0D"/>
    <w:rsid w:val="00956604"/>
    <w:rsid w:val="009636E0"/>
    <w:rsid w:val="00980E7B"/>
    <w:rsid w:val="00992BAC"/>
    <w:rsid w:val="009A6198"/>
    <w:rsid w:val="009B09C2"/>
    <w:rsid w:val="009C464E"/>
    <w:rsid w:val="009C5AAC"/>
    <w:rsid w:val="009C6A41"/>
    <w:rsid w:val="009D154E"/>
    <w:rsid w:val="009D5D9F"/>
    <w:rsid w:val="009E29B3"/>
    <w:rsid w:val="009E784A"/>
    <w:rsid w:val="00A26B04"/>
    <w:rsid w:val="00A34CA3"/>
    <w:rsid w:val="00A91D63"/>
    <w:rsid w:val="00A9374A"/>
    <w:rsid w:val="00AC2BC8"/>
    <w:rsid w:val="00B10D58"/>
    <w:rsid w:val="00B12322"/>
    <w:rsid w:val="00B23C1F"/>
    <w:rsid w:val="00B24CCE"/>
    <w:rsid w:val="00B62642"/>
    <w:rsid w:val="00B7080A"/>
    <w:rsid w:val="00B81AEE"/>
    <w:rsid w:val="00B953D2"/>
    <w:rsid w:val="00BA60FC"/>
    <w:rsid w:val="00BB08F7"/>
    <w:rsid w:val="00BC1590"/>
    <w:rsid w:val="00C00EE5"/>
    <w:rsid w:val="00C035CE"/>
    <w:rsid w:val="00C24F1A"/>
    <w:rsid w:val="00C3696A"/>
    <w:rsid w:val="00C40FC1"/>
    <w:rsid w:val="00C44A1F"/>
    <w:rsid w:val="00C67D55"/>
    <w:rsid w:val="00C90B23"/>
    <w:rsid w:val="00C955C7"/>
    <w:rsid w:val="00CB5D38"/>
    <w:rsid w:val="00CB798F"/>
    <w:rsid w:val="00CD36BE"/>
    <w:rsid w:val="00CE0EAC"/>
    <w:rsid w:val="00CF0B18"/>
    <w:rsid w:val="00CF1629"/>
    <w:rsid w:val="00D10094"/>
    <w:rsid w:val="00D36F1D"/>
    <w:rsid w:val="00D42498"/>
    <w:rsid w:val="00D437AA"/>
    <w:rsid w:val="00D709E9"/>
    <w:rsid w:val="00D87EFC"/>
    <w:rsid w:val="00D91CC1"/>
    <w:rsid w:val="00DE1B7C"/>
    <w:rsid w:val="00DF06A4"/>
    <w:rsid w:val="00E000E9"/>
    <w:rsid w:val="00E046EA"/>
    <w:rsid w:val="00E11299"/>
    <w:rsid w:val="00E14251"/>
    <w:rsid w:val="00E26615"/>
    <w:rsid w:val="00E320F0"/>
    <w:rsid w:val="00E54718"/>
    <w:rsid w:val="00E565AB"/>
    <w:rsid w:val="00E66316"/>
    <w:rsid w:val="00E843CE"/>
    <w:rsid w:val="00E86000"/>
    <w:rsid w:val="00E9507F"/>
    <w:rsid w:val="00E965CC"/>
    <w:rsid w:val="00EA12EF"/>
    <w:rsid w:val="00EE1225"/>
    <w:rsid w:val="00EF2D59"/>
    <w:rsid w:val="00EF3FC0"/>
    <w:rsid w:val="00F03F9B"/>
    <w:rsid w:val="00F073EF"/>
    <w:rsid w:val="00F2468D"/>
    <w:rsid w:val="00F419DA"/>
    <w:rsid w:val="00F73309"/>
    <w:rsid w:val="00F90BDB"/>
    <w:rsid w:val="00FA6D62"/>
    <w:rsid w:val="00FB4402"/>
    <w:rsid w:val="00FD1604"/>
    <w:rsid w:val="00FD3834"/>
    <w:rsid w:val="00FD6F17"/>
    <w:rsid w:val="00FF1A8A"/>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3"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3">
    <w:name w:val="heading 3"/>
    <w:aliases w:val="h3,H3,H31,Org Heading 1,Titre 3,h31,h32,THeading 3,Alt+3,Alt+31,Alt+32,Alt+33,Alt+311,Alt+321,Alt+34,Alt+35,Alt+36,Alt+37,Alt+38,Alt+39,Alt+310,Alt+312,Alt+322,Alt+313,Alt+314,Title3,3,GS_3,0H,bullet,b,3 bullet,SECOND,Bullet,Second,l3,kopregel"/>
    <w:basedOn w:val="Normal"/>
    <w:next w:val="Normal"/>
    <w:link w:val="Heading3Char"/>
    <w:uiPriority w:val="3"/>
    <w:unhideWhenUsed/>
    <w:qFormat/>
    <w:rsid w:val="007A0D18"/>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paragraph" w:styleId="HTMLPreformatted">
    <w:name w:val="HTML Preformatted"/>
    <w:basedOn w:val="Normal"/>
    <w:link w:val="HTMLPreformattedChar"/>
    <w:uiPriority w:val="99"/>
    <w:unhideWhenUsed/>
    <w:rsid w:val="005643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eastAsia="zh-CN"/>
    </w:rPr>
  </w:style>
  <w:style w:type="character" w:customStyle="1" w:styleId="HTMLPreformattedChar">
    <w:name w:val="HTML Preformatted Char"/>
    <w:basedOn w:val="DefaultParagraphFont"/>
    <w:link w:val="HTMLPreformatted"/>
    <w:uiPriority w:val="99"/>
    <w:rsid w:val="0056436A"/>
    <w:rPr>
      <w:rFonts w:ascii="Courier New" w:eastAsia="Times New Roman" w:hAnsi="Courier New" w:cs="Courier New"/>
      <w:sz w:val="20"/>
      <w:szCs w:val="20"/>
      <w:lang w:eastAsia="zh-CN"/>
    </w:rPr>
  </w:style>
  <w:style w:type="character" w:customStyle="1" w:styleId="codeChar">
    <w:name w:val="code Char"/>
    <w:qFormat/>
    <w:rsid w:val="0056436A"/>
    <w:rPr>
      <w:rFonts w:ascii="Courier New" w:hAnsi="Courier New" w:cs="Courier New" w:hint="default"/>
      <w:lang w:val="en-GB" w:eastAsia="ja-JP" w:bidi="ar-SA"/>
    </w:rPr>
  </w:style>
  <w:style w:type="character" w:customStyle="1" w:styleId="line">
    <w:name w:val="line"/>
    <w:basedOn w:val="DefaultParagraphFont"/>
    <w:rsid w:val="0056436A"/>
  </w:style>
  <w:style w:type="character" w:customStyle="1" w:styleId="n">
    <w:name w:val="n"/>
    <w:basedOn w:val="DefaultParagraphFont"/>
    <w:rsid w:val="0056436A"/>
  </w:style>
  <w:style w:type="character" w:customStyle="1" w:styleId="p">
    <w:name w:val="p"/>
    <w:basedOn w:val="DefaultParagraphFont"/>
    <w:rsid w:val="0056436A"/>
  </w:style>
  <w:style w:type="character" w:customStyle="1" w:styleId="mi">
    <w:name w:val="mi"/>
    <w:basedOn w:val="DefaultParagraphFont"/>
    <w:rsid w:val="0056436A"/>
  </w:style>
  <w:style w:type="character" w:customStyle="1" w:styleId="nf">
    <w:name w:val="nf"/>
    <w:basedOn w:val="DefaultParagraphFont"/>
    <w:rsid w:val="0056436A"/>
  </w:style>
  <w:style w:type="character" w:customStyle="1" w:styleId="kt">
    <w:name w:val="kt"/>
    <w:basedOn w:val="DefaultParagraphFont"/>
    <w:rsid w:val="0056436A"/>
  </w:style>
  <w:style w:type="character" w:customStyle="1" w:styleId="k">
    <w:name w:val="k"/>
    <w:basedOn w:val="DefaultParagraphFont"/>
    <w:rsid w:val="0056436A"/>
  </w:style>
  <w:style w:type="character" w:customStyle="1" w:styleId="err">
    <w:name w:val="err"/>
    <w:basedOn w:val="DefaultParagraphFont"/>
    <w:rsid w:val="0056436A"/>
  </w:style>
  <w:style w:type="character" w:customStyle="1" w:styleId="o">
    <w:name w:val="o"/>
    <w:basedOn w:val="DefaultParagraphFont"/>
    <w:rsid w:val="0056436A"/>
  </w:style>
  <w:style w:type="character" w:customStyle="1" w:styleId="Heading3Char">
    <w:name w:val="Heading 3 Char"/>
    <w:aliases w:val="h3 Char,H3 Char,H31 Char,Org Heading 1 Char,Titre 3 Char,h31 Char,h32 Char,THeading 3 Char,Alt+3 Char,Alt+31 Char,Alt+32 Char,Alt+33 Char,Alt+311 Char,Alt+321 Char,Alt+34 Char,Alt+35 Char,Alt+36 Char,Alt+37 Char,Alt+38 Char,Alt+39 Char"/>
    <w:basedOn w:val="DefaultParagraphFont"/>
    <w:link w:val="Heading3"/>
    <w:uiPriority w:val="3"/>
    <w:qFormat/>
    <w:rsid w:val="007A0D18"/>
    <w:rPr>
      <w:rFonts w:asciiTheme="majorHAnsi" w:eastAsiaTheme="majorEastAsia" w:hAnsiTheme="majorHAnsi" w:cstheme="majorBidi"/>
      <w:color w:val="243F60" w:themeColor="accent1" w:themeShade="7F"/>
      <w:sz w:val="24"/>
      <w:szCs w:val="24"/>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link w:val="CaptionChar"/>
    <w:qFormat/>
    <w:rsid w:val="007A0D18"/>
    <w:pPr>
      <w:widowControl/>
      <w:suppressLineNumbers/>
      <w:tabs>
        <w:tab w:val="left" w:pos="403"/>
      </w:tabs>
      <w:autoSpaceDE/>
      <w:autoSpaceDN/>
      <w:spacing w:before="120" w:after="120" w:line="240" w:lineRule="atLeast"/>
      <w:jc w:val="center"/>
    </w:pPr>
    <w:rPr>
      <w:rFonts w:ascii="Cambria" w:eastAsiaTheme="minorEastAsia" w:hAnsi="Cambria" w:cs="Times New Roman"/>
      <w:lang w:val="en-GB" w:eastAsia="ko-KR"/>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locked/>
    <w:rsid w:val="007A0D18"/>
    <w:rPr>
      <w:rFonts w:ascii="Cambria" w:hAnsi="Cambria" w:cs="Times New Roman"/>
      <w:lang w:val="en-GB" w:eastAsia="ko-KR"/>
    </w:rPr>
  </w:style>
  <w:style w:type="paragraph" w:styleId="Revision">
    <w:name w:val="Revision"/>
    <w:hidden/>
    <w:uiPriority w:val="99"/>
    <w:semiHidden/>
    <w:rsid w:val="004F1DB3"/>
    <w:pPr>
      <w:widowControl/>
      <w:autoSpaceDE/>
      <w:autoSpaceDN/>
    </w:pPr>
    <w:rPr>
      <w:rFonts w:ascii="Arial" w:eastAsia="Arial" w:hAnsi="Arial" w:cs="Arial"/>
    </w:rPr>
  </w:style>
  <w:style w:type="character" w:styleId="CommentReference">
    <w:name w:val="annotation reference"/>
    <w:basedOn w:val="DefaultParagraphFont"/>
    <w:uiPriority w:val="99"/>
    <w:semiHidden/>
    <w:unhideWhenUsed/>
    <w:rsid w:val="00B81AEE"/>
    <w:rPr>
      <w:sz w:val="16"/>
      <w:szCs w:val="16"/>
    </w:rPr>
  </w:style>
  <w:style w:type="paragraph" w:styleId="CommentText">
    <w:name w:val="annotation text"/>
    <w:basedOn w:val="Normal"/>
    <w:link w:val="CommentTextChar"/>
    <w:uiPriority w:val="99"/>
    <w:unhideWhenUsed/>
    <w:rsid w:val="00B81AEE"/>
    <w:rPr>
      <w:sz w:val="20"/>
      <w:szCs w:val="20"/>
    </w:rPr>
  </w:style>
  <w:style w:type="character" w:customStyle="1" w:styleId="CommentTextChar">
    <w:name w:val="Comment Text Char"/>
    <w:basedOn w:val="DefaultParagraphFont"/>
    <w:link w:val="CommentText"/>
    <w:uiPriority w:val="99"/>
    <w:rsid w:val="00B81AEE"/>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B81AEE"/>
    <w:rPr>
      <w:b/>
      <w:bCs/>
    </w:rPr>
  </w:style>
  <w:style w:type="character" w:customStyle="1" w:styleId="CommentSubjectChar">
    <w:name w:val="Comment Subject Char"/>
    <w:basedOn w:val="CommentTextChar"/>
    <w:link w:val="CommentSubject"/>
    <w:uiPriority w:val="99"/>
    <w:semiHidden/>
    <w:rsid w:val="00B81AEE"/>
    <w:rPr>
      <w:rFonts w:ascii="Arial" w:eastAsia="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215077">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424885052">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10128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sotc.iso.org/livelink/livelink/open/jtc1sc29wg3" TargetMode="External"/><Relationship Id="rId5" Type="http://schemas.openxmlformats.org/officeDocument/2006/relationships/styles" Target="styles.xml"/><Relationship Id="rId15" Type="http://schemas.openxmlformats.org/officeDocument/2006/relationships/image" Target="media/image5.jpeg"/><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5339ede2a996349d7bd8882d3bc846b7">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7fd825336fb0cf9c16c17a10bd5f3059"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4DEE19-1734-40E9-B10A-0CA7DECF1BF6}">
  <ds:schemaRefs>
    <ds:schemaRef ds:uri="http://schemas.microsoft.com/sharepoint/v3/contenttype/forms"/>
  </ds:schemaRefs>
</ds:datastoreItem>
</file>

<file path=customXml/itemProps2.xml><?xml version="1.0" encoding="utf-8"?>
<ds:datastoreItem xmlns:ds="http://schemas.openxmlformats.org/officeDocument/2006/customXml" ds:itemID="{AA5ADC9C-955B-47D5-B3F1-35CBCEEF550C}">
  <ds:schemaRefs>
    <ds:schemaRef ds:uri="http://schemas.microsoft.com/office/2006/documentManagement/types"/>
    <ds:schemaRef ds:uri="http://purl.org/dc/elements/1.1/"/>
    <ds:schemaRef ds:uri="c872df49-ebad-488d-a324-025e4f6ab39d"/>
    <ds:schemaRef ds:uri="http://schemas.microsoft.com/office/2006/metadata/properties"/>
    <ds:schemaRef ds:uri="http://www.w3.org/XML/1998/namespace"/>
    <ds:schemaRef ds:uri="229579ab-57a9-4bef-bc1b-2624410c5e1c"/>
    <ds:schemaRef ds:uri="http://schemas.openxmlformats.org/package/2006/metadata/core-properties"/>
    <ds:schemaRef ds:uri="http://schemas.microsoft.com/office/infopath/2007/PartnerControls"/>
    <ds:schemaRef ds:uri="http://purl.org/dc/dcmitype/"/>
    <ds:schemaRef ds:uri="http://purl.org/dc/terms/"/>
  </ds:schemaRefs>
</ds:datastoreItem>
</file>

<file path=customXml/itemProps3.xml><?xml version="1.0" encoding="utf-8"?>
<ds:datastoreItem xmlns:ds="http://schemas.openxmlformats.org/officeDocument/2006/customXml" ds:itemID="{DDAAAC73-5EE7-4AAB-A78A-D32B4F2F8C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2235</Words>
  <Characters>12746</Characters>
  <Application>Microsoft Office Word</Application>
  <DocSecurity>0</DocSecurity>
  <Lines>106</Lines>
  <Paragraphs>29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WD of ISO/IEC 23090-18 AMD 2 Point reliability indication and other improvements</vt:lpstr>
      <vt:lpstr/>
    </vt:vector>
  </TitlesOfParts>
  <Manager/>
  <Company/>
  <LinksUpToDate>false</LinksUpToDate>
  <CharactersWithSpaces>14952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 of ISO/IEC 23090-18 AMD 2 Point reliability indication and other improvements</dc:title>
  <dc:subject/>
  <dc:creator>Emmanuel Thomas</dc:creator>
  <cp:keywords/>
  <dc:description/>
  <cp:lastModifiedBy>Emmanuel Thomas</cp:lastModifiedBy>
  <cp:revision>81</cp:revision>
  <dcterms:created xsi:type="dcterms:W3CDTF">2023-01-20T08:18:00Z</dcterms:created>
  <dcterms:modified xsi:type="dcterms:W3CDTF">2024-12-06T07:50:00Z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1372</vt:lpwstr>
  </property>
  <property fmtid="{D5CDD505-2E9C-101B-9397-08002B2CF9AE}" pid="3" name="MDMSNumber">
    <vt:lpwstr>24435</vt:lpwstr>
  </property>
  <property fmtid="{D5CDD505-2E9C-101B-9397-08002B2CF9AE}" pid="4" name="ContentTypeId">
    <vt:lpwstr>0x010100598371A9B2F58942932503DC52E58014</vt:lpwstr>
  </property>
  <property fmtid="{D5CDD505-2E9C-101B-9397-08002B2CF9AE}" pid="5" name="MediaServiceImageTags">
    <vt:lpwstr/>
  </property>
</Properties>
</file>