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7E75AE37" w:rsidR="00CB798F" w:rsidRPr="00F45E55" w:rsidRDefault="00E843CE" w:rsidP="00385C5D">
      <w:pPr>
        <w:pStyle w:val="Title"/>
        <w:tabs>
          <w:tab w:val="left" w:pos="4589"/>
        </w:tabs>
        <w:jc w:val="right"/>
        <w:rPr>
          <w:sz w:val="28"/>
          <w:szCs w:val="28"/>
          <w:u w:val="none"/>
          <w:lang w:val="en-CA"/>
        </w:rPr>
      </w:pPr>
      <w:r w:rsidRPr="00F45E55">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F45E55">
        <w:rPr>
          <w:w w:val="115"/>
          <w:sz w:val="28"/>
          <w:szCs w:val="28"/>
          <w:u w:val="thick"/>
          <w:lang w:val="en-CA"/>
        </w:rPr>
        <w:t>ISO/IEC JTC 1/SC</w:t>
      </w:r>
      <w:r w:rsidR="004E45B6" w:rsidRPr="00F45E55">
        <w:rPr>
          <w:spacing w:val="-25"/>
          <w:w w:val="115"/>
          <w:sz w:val="28"/>
          <w:szCs w:val="28"/>
          <w:u w:val="thick"/>
          <w:lang w:val="en-CA"/>
        </w:rPr>
        <w:t xml:space="preserve"> </w:t>
      </w:r>
      <w:r w:rsidR="004E45B6" w:rsidRPr="00F45E55">
        <w:rPr>
          <w:w w:val="115"/>
          <w:sz w:val="28"/>
          <w:szCs w:val="28"/>
          <w:u w:val="thick"/>
          <w:lang w:val="en-CA"/>
        </w:rPr>
        <w:t>29/</w:t>
      </w:r>
      <w:r w:rsidR="00540DEA" w:rsidRPr="00F45E55">
        <w:rPr>
          <w:w w:val="115"/>
          <w:sz w:val="28"/>
          <w:szCs w:val="28"/>
          <w:u w:val="thick"/>
          <w:lang w:val="en-CA"/>
        </w:rPr>
        <w:t>WG 03</w:t>
      </w:r>
      <w:r w:rsidR="00263789" w:rsidRPr="00F45E55">
        <w:rPr>
          <w:w w:val="115"/>
          <w:sz w:val="28"/>
          <w:szCs w:val="28"/>
          <w:u w:val="thick"/>
          <w:lang w:val="en-CA"/>
        </w:rPr>
        <w:t xml:space="preserve"> </w:t>
      </w:r>
      <w:r w:rsidR="00692C53" w:rsidRPr="00F45E55">
        <w:rPr>
          <w:w w:val="115"/>
          <w:sz w:val="48"/>
          <w:szCs w:val="48"/>
          <w:u w:val="thick"/>
          <w:lang w:val="en-CA"/>
        </w:rPr>
        <w:t>N</w:t>
      </w:r>
      <w:r w:rsidR="006A05A2">
        <w:rPr>
          <w:w w:val="115"/>
          <w:sz w:val="48"/>
          <w:szCs w:val="48"/>
          <w:u w:val="thick"/>
          <w:lang w:val="en-CA"/>
        </w:rPr>
        <w:t>1</w:t>
      </w:r>
      <w:ins w:id="0" w:author="Kashyap Kammachi-Sreedhar (Nokia)" w:date="2024-11-21T17:36:00Z" w16du:dateUtc="2024-11-21T15:36:00Z">
        <w:r w:rsidR="00B94063">
          <w:rPr>
            <w:w w:val="115"/>
            <w:sz w:val="48"/>
            <w:szCs w:val="48"/>
            <w:u w:val="thick"/>
            <w:lang w:val="en-CA"/>
          </w:rPr>
          <w:t>357</w:t>
        </w:r>
      </w:ins>
      <w:del w:id="1" w:author="Kashyap Kammachi-Sreedhar (Nokia)" w:date="2024-11-21T17:36:00Z" w16du:dateUtc="2024-11-21T15:36:00Z">
        <w:r w:rsidR="006A05A2" w:rsidDel="006072D0">
          <w:rPr>
            <w:w w:val="115"/>
            <w:sz w:val="48"/>
            <w:szCs w:val="48"/>
            <w:u w:val="thick"/>
            <w:lang w:val="en-CA"/>
          </w:rPr>
          <w:delText>2</w:delText>
        </w:r>
        <w:r w:rsidR="00A312CF" w:rsidDel="006072D0">
          <w:rPr>
            <w:w w:val="115"/>
            <w:sz w:val="48"/>
            <w:szCs w:val="48"/>
            <w:u w:val="thick"/>
            <w:lang w:val="en-CA"/>
          </w:rPr>
          <w:delText>99</w:delText>
        </w:r>
      </w:del>
    </w:p>
    <w:p w14:paraId="7296C136" w14:textId="33B9E07C" w:rsidR="00CB798F" w:rsidRPr="00F45E55" w:rsidRDefault="00CB798F">
      <w:pPr>
        <w:rPr>
          <w:b/>
          <w:sz w:val="20"/>
          <w:lang w:val="en-CA"/>
        </w:rPr>
      </w:pPr>
    </w:p>
    <w:p w14:paraId="1C7F2D41" w14:textId="3CA79274" w:rsidR="00CB798F" w:rsidRPr="00F45E55" w:rsidRDefault="00CB798F">
      <w:pPr>
        <w:rPr>
          <w:b/>
          <w:sz w:val="20"/>
          <w:lang w:val="en-CA"/>
        </w:rPr>
      </w:pPr>
    </w:p>
    <w:p w14:paraId="55F7DB2C" w14:textId="25F357F6" w:rsidR="00CB798F" w:rsidRPr="00F45E55" w:rsidRDefault="00E843CE">
      <w:pPr>
        <w:spacing w:before="3"/>
        <w:rPr>
          <w:b/>
          <w:sz w:val="23"/>
          <w:lang w:val="en-CA"/>
        </w:rPr>
      </w:pPr>
      <w:r w:rsidRPr="00F45E55">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F45E55" w:rsidRDefault="004E45B6" w:rsidP="004C352E">
      <w:pPr>
        <w:tabs>
          <w:tab w:val="left" w:pos="3099"/>
        </w:tabs>
        <w:spacing w:before="240"/>
        <w:ind w:left="104"/>
        <w:rPr>
          <w:snapToGrid w:val="0"/>
          <w:lang w:val="en-CA"/>
        </w:rPr>
      </w:pPr>
      <w:r w:rsidRPr="00F45E55">
        <w:rPr>
          <w:b/>
          <w:snapToGrid w:val="0"/>
          <w:lang w:val="en-CA"/>
        </w:rPr>
        <w:t>Document</w:t>
      </w:r>
      <w:r w:rsidRPr="00F45E55">
        <w:rPr>
          <w:b/>
          <w:snapToGrid w:val="0"/>
          <w:spacing w:val="14"/>
          <w:lang w:val="en-CA"/>
        </w:rPr>
        <w:t xml:space="preserve"> </w:t>
      </w:r>
      <w:r w:rsidRPr="00F45E55">
        <w:rPr>
          <w:b/>
          <w:snapToGrid w:val="0"/>
          <w:lang w:val="en-CA"/>
        </w:rPr>
        <w:t>type:</w:t>
      </w:r>
      <w:r w:rsidRPr="00F45E55">
        <w:rPr>
          <w:snapToGrid w:val="0"/>
          <w:lang w:val="en-CA"/>
        </w:rPr>
        <w:tab/>
      </w:r>
      <w:r w:rsidR="00385C5D" w:rsidRPr="00F45E55">
        <w:rPr>
          <w:snapToGrid w:val="0"/>
          <w:lang w:val="en-CA"/>
        </w:rPr>
        <w:t>Output Document</w:t>
      </w:r>
    </w:p>
    <w:p w14:paraId="19E086F8" w14:textId="2B8DED57" w:rsidR="00CB798F" w:rsidRPr="00F45E55" w:rsidRDefault="004E45B6" w:rsidP="004C352E">
      <w:pPr>
        <w:pStyle w:val="BodyText"/>
        <w:tabs>
          <w:tab w:val="left" w:pos="3099"/>
        </w:tabs>
        <w:spacing w:before="240"/>
        <w:ind w:left="3099" w:right="214" w:hanging="2996"/>
        <w:rPr>
          <w:snapToGrid w:val="0"/>
          <w:lang w:val="en-CA"/>
        </w:rPr>
      </w:pPr>
      <w:r w:rsidRPr="00F45E55">
        <w:rPr>
          <w:b/>
          <w:snapToGrid w:val="0"/>
          <w:lang w:val="en-CA"/>
        </w:rPr>
        <w:t>Title:</w:t>
      </w:r>
      <w:r w:rsidRPr="00F45E55">
        <w:rPr>
          <w:snapToGrid w:val="0"/>
          <w:lang w:val="en-CA"/>
        </w:rPr>
        <w:tab/>
      </w:r>
      <w:r w:rsidR="004C352E" w:rsidRPr="00F45E55">
        <w:rPr>
          <w:snapToGrid w:val="0"/>
          <w:lang w:val="en-CA"/>
        </w:rPr>
        <w:fldChar w:fldCharType="begin"/>
      </w:r>
      <w:r w:rsidR="004C352E" w:rsidRPr="00F45E55">
        <w:rPr>
          <w:snapToGrid w:val="0"/>
          <w:lang w:val="en-CA"/>
        </w:rPr>
        <w:instrText xml:space="preserve"> TITLE  \* MERGEFORMAT </w:instrText>
      </w:r>
      <w:r w:rsidR="004C352E" w:rsidRPr="00F45E55">
        <w:rPr>
          <w:snapToGrid w:val="0"/>
          <w:lang w:val="en-CA"/>
        </w:rPr>
        <w:fldChar w:fldCharType="separate"/>
      </w:r>
      <w:r w:rsidR="005F38AE" w:rsidRPr="00F45E55">
        <w:rPr>
          <w:snapToGrid w:val="0"/>
          <w:lang w:val="en-CA"/>
        </w:rPr>
        <w:t>Technology under Consideration on ISO/IEC 23008-12</w:t>
      </w:r>
      <w:r w:rsidR="004C352E" w:rsidRPr="00F45E55">
        <w:rPr>
          <w:snapToGrid w:val="0"/>
          <w:lang w:val="en-CA"/>
        </w:rPr>
        <w:fldChar w:fldCharType="end"/>
      </w:r>
    </w:p>
    <w:p w14:paraId="5C1A346D" w14:textId="189819F4" w:rsidR="00FF2653" w:rsidRPr="00F45E55" w:rsidRDefault="00FF2653" w:rsidP="004C352E">
      <w:pPr>
        <w:pStyle w:val="BodyText"/>
        <w:tabs>
          <w:tab w:val="left" w:pos="3099"/>
        </w:tabs>
        <w:spacing w:before="240"/>
        <w:ind w:left="3099" w:right="214" w:hanging="2996"/>
        <w:rPr>
          <w:snapToGrid w:val="0"/>
          <w:lang w:val="en-CA"/>
        </w:rPr>
      </w:pPr>
      <w:r w:rsidRPr="00F45E55">
        <w:rPr>
          <w:b/>
          <w:snapToGrid w:val="0"/>
          <w:lang w:val="en-CA"/>
        </w:rPr>
        <w:t>Status:</w:t>
      </w:r>
      <w:r w:rsidRPr="00F45E55">
        <w:rPr>
          <w:snapToGrid w:val="0"/>
          <w:lang w:val="en-CA"/>
        </w:rPr>
        <w:tab/>
      </w:r>
      <w:r w:rsidR="00385C5D" w:rsidRPr="00F45E55">
        <w:rPr>
          <w:snapToGrid w:val="0"/>
          <w:lang w:val="en-CA"/>
        </w:rPr>
        <w:t>Approved</w:t>
      </w:r>
    </w:p>
    <w:p w14:paraId="1718C661" w14:textId="5BFCBDAA" w:rsidR="00CB798F" w:rsidRPr="00F45E55" w:rsidRDefault="004E45B6" w:rsidP="004C352E">
      <w:pPr>
        <w:tabs>
          <w:tab w:val="left" w:pos="3099"/>
        </w:tabs>
        <w:spacing w:before="240"/>
        <w:ind w:left="104"/>
        <w:rPr>
          <w:snapToGrid w:val="0"/>
          <w:lang w:val="en-CA"/>
        </w:rPr>
      </w:pPr>
      <w:r w:rsidRPr="00F45E55">
        <w:rPr>
          <w:b/>
          <w:snapToGrid w:val="0"/>
          <w:lang w:val="en-CA"/>
        </w:rPr>
        <w:t>Date</w:t>
      </w:r>
      <w:r w:rsidRPr="00F45E55">
        <w:rPr>
          <w:b/>
          <w:snapToGrid w:val="0"/>
          <w:spacing w:val="-16"/>
          <w:lang w:val="en-CA"/>
        </w:rPr>
        <w:t xml:space="preserve"> </w:t>
      </w:r>
      <w:r w:rsidRPr="00F45E55">
        <w:rPr>
          <w:b/>
          <w:snapToGrid w:val="0"/>
          <w:lang w:val="en-CA"/>
        </w:rPr>
        <w:t>of</w:t>
      </w:r>
      <w:r w:rsidRPr="00F45E55">
        <w:rPr>
          <w:b/>
          <w:snapToGrid w:val="0"/>
          <w:spacing w:val="-16"/>
          <w:lang w:val="en-CA"/>
        </w:rPr>
        <w:t xml:space="preserve"> </w:t>
      </w:r>
      <w:r w:rsidRPr="00F45E55">
        <w:rPr>
          <w:b/>
          <w:snapToGrid w:val="0"/>
          <w:lang w:val="en-CA"/>
        </w:rPr>
        <w:t>document:</w:t>
      </w:r>
      <w:r w:rsidRPr="00F45E55">
        <w:rPr>
          <w:snapToGrid w:val="0"/>
          <w:lang w:val="en-CA"/>
        </w:rPr>
        <w:tab/>
      </w:r>
      <w:r w:rsidR="00E24351" w:rsidRPr="00F45E55">
        <w:rPr>
          <w:snapToGrid w:val="0"/>
          <w:lang w:val="en-CA"/>
        </w:rPr>
        <w:t>202</w:t>
      </w:r>
      <w:r w:rsidR="00E24351">
        <w:rPr>
          <w:snapToGrid w:val="0"/>
          <w:lang w:val="en-CA"/>
        </w:rPr>
        <w:t>4</w:t>
      </w:r>
      <w:r w:rsidR="00B47760" w:rsidRPr="00F45E55">
        <w:rPr>
          <w:snapToGrid w:val="0"/>
          <w:lang w:val="en-CA"/>
        </w:rPr>
        <w:t>-</w:t>
      </w:r>
      <w:ins w:id="2" w:author="Kashyap Kammachi-Sreedhar (Nokia)" w:date="2024-11-21T17:36:00Z" w16du:dateUtc="2024-11-21T15:36:00Z">
        <w:r w:rsidR="006072D0">
          <w:rPr>
            <w:snapToGrid w:val="0"/>
            <w:lang w:val="en-CA"/>
          </w:rPr>
          <w:t>11</w:t>
        </w:r>
      </w:ins>
      <w:del w:id="3" w:author="Kashyap Kammachi-Sreedhar (Nokia)" w:date="2024-11-21T17:36:00Z" w16du:dateUtc="2024-11-21T15:36:00Z">
        <w:r w:rsidR="00E24351" w:rsidDel="006072D0">
          <w:rPr>
            <w:snapToGrid w:val="0"/>
            <w:lang w:val="en-CA"/>
          </w:rPr>
          <w:delText>0</w:delText>
        </w:r>
        <w:r w:rsidR="00DD2CD0" w:rsidDel="006072D0">
          <w:rPr>
            <w:snapToGrid w:val="0"/>
            <w:lang w:val="en-CA"/>
          </w:rPr>
          <w:delText>8</w:delText>
        </w:r>
      </w:del>
      <w:r w:rsidR="00B47760" w:rsidRPr="00F45E55">
        <w:rPr>
          <w:snapToGrid w:val="0"/>
          <w:lang w:val="en-CA"/>
        </w:rPr>
        <w:t>-</w:t>
      </w:r>
      <w:ins w:id="4" w:author="Kashyap Kammachi-Sreedhar (Nokia)" w:date="2024-11-21T17:36:00Z" w16du:dateUtc="2024-11-21T15:36:00Z">
        <w:r w:rsidR="006072D0">
          <w:rPr>
            <w:snapToGrid w:val="0"/>
            <w:lang w:val="en-CA"/>
          </w:rPr>
          <w:t>2</w:t>
        </w:r>
      </w:ins>
      <w:ins w:id="5" w:author="Kashyap Kammachi-Sreedhar (Nokia)" w:date="2024-11-28T10:00:00Z" w16du:dateUtc="2024-11-28T08:00:00Z">
        <w:r w:rsidR="004F4C53">
          <w:rPr>
            <w:snapToGrid w:val="0"/>
            <w:lang w:val="en-CA"/>
          </w:rPr>
          <w:t>9</w:t>
        </w:r>
      </w:ins>
      <w:del w:id="6" w:author="Kashyap Kammachi-Sreedhar (Nokia)" w:date="2024-11-21T17:36:00Z" w16du:dateUtc="2024-11-21T15:36:00Z">
        <w:r w:rsidR="00DD2CD0" w:rsidDel="006072D0">
          <w:rPr>
            <w:snapToGrid w:val="0"/>
            <w:lang w:val="en-CA"/>
          </w:rPr>
          <w:delText>02</w:delText>
        </w:r>
      </w:del>
    </w:p>
    <w:p w14:paraId="254323E8" w14:textId="322B67C3" w:rsidR="00CB798F" w:rsidRPr="00F45E55" w:rsidRDefault="004E45B6" w:rsidP="004C352E">
      <w:pPr>
        <w:tabs>
          <w:tab w:val="left" w:pos="3099"/>
        </w:tabs>
        <w:spacing w:before="240"/>
        <w:ind w:left="104"/>
        <w:rPr>
          <w:snapToGrid w:val="0"/>
          <w:lang w:val="en-CA"/>
        </w:rPr>
      </w:pPr>
      <w:r w:rsidRPr="00F45E55">
        <w:rPr>
          <w:b/>
          <w:snapToGrid w:val="0"/>
          <w:lang w:val="en-CA"/>
        </w:rPr>
        <w:t>Source:</w:t>
      </w:r>
      <w:r w:rsidRPr="00F45E55">
        <w:rPr>
          <w:snapToGrid w:val="0"/>
          <w:lang w:val="en-CA"/>
        </w:rPr>
        <w:tab/>
        <w:t>ISO/IEC JTC 1/SC 29/</w:t>
      </w:r>
      <w:r w:rsidR="00540DEA" w:rsidRPr="00F45E55">
        <w:rPr>
          <w:snapToGrid w:val="0"/>
          <w:lang w:val="en-CA"/>
        </w:rPr>
        <w:t>WG 03</w:t>
      </w:r>
    </w:p>
    <w:p w14:paraId="6AB1DF60" w14:textId="4B01E7B5" w:rsidR="00CB798F" w:rsidRPr="00F45E55" w:rsidRDefault="004E45B6" w:rsidP="004C352E">
      <w:pPr>
        <w:tabs>
          <w:tab w:val="left" w:pos="3099"/>
        </w:tabs>
        <w:spacing w:before="240"/>
        <w:ind w:left="104"/>
        <w:rPr>
          <w:snapToGrid w:val="0"/>
          <w:lang w:val="en-CA"/>
        </w:rPr>
      </w:pPr>
      <w:r w:rsidRPr="00F45E55">
        <w:rPr>
          <w:b/>
          <w:snapToGrid w:val="0"/>
          <w:lang w:val="en-CA"/>
        </w:rPr>
        <w:t>No.</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pages:</w:t>
      </w:r>
      <w:r w:rsidRPr="00F45E55">
        <w:rPr>
          <w:snapToGrid w:val="0"/>
          <w:lang w:val="en-CA"/>
        </w:rPr>
        <w:tab/>
      </w:r>
      <w:ins w:id="7" w:author="Kashyap Kammachi-Sreedhar (Nokia)" w:date="2024-12-01T22:43:00Z" w16du:dateUtc="2024-12-01T20:43:00Z">
        <w:r w:rsidR="009E0047">
          <w:rPr>
            <w:snapToGrid w:val="0"/>
            <w:lang w:val="en-CA"/>
          </w:rPr>
          <w:t>9</w:t>
        </w:r>
      </w:ins>
      <w:del w:id="8" w:author="Kashyap Kammachi-Sreedhar (Nokia)" w:date="2024-07-30T22:42:00Z" w16du:dateUtc="2024-07-30T19:42:00Z">
        <w:r w:rsidR="00E24351" w:rsidDel="006D7A55">
          <w:rPr>
            <w:snapToGrid w:val="0"/>
            <w:lang w:val="en-CA"/>
          </w:rPr>
          <w:delText>20</w:delText>
        </w:r>
      </w:del>
      <w:r w:rsidR="00E24351" w:rsidRPr="00F45E55">
        <w:rPr>
          <w:snapToGrid w:val="0"/>
          <w:lang w:val="en-CA"/>
        </w:rPr>
        <w:t xml:space="preserve"> </w:t>
      </w:r>
      <w:r w:rsidRPr="00F45E55">
        <w:rPr>
          <w:snapToGrid w:val="0"/>
          <w:lang w:val="en-CA"/>
        </w:rPr>
        <w:t>(with cover</w:t>
      </w:r>
      <w:r w:rsidRPr="00F45E55">
        <w:rPr>
          <w:snapToGrid w:val="0"/>
          <w:spacing w:val="-10"/>
          <w:lang w:val="en-CA"/>
        </w:rPr>
        <w:t xml:space="preserve"> </w:t>
      </w:r>
      <w:r w:rsidRPr="00F45E55">
        <w:rPr>
          <w:snapToGrid w:val="0"/>
          <w:lang w:val="en-CA"/>
        </w:rPr>
        <w:t>page)</w:t>
      </w:r>
    </w:p>
    <w:p w14:paraId="60A86B64" w14:textId="0CFFD4C0" w:rsidR="00FF2653" w:rsidRPr="00F45E55" w:rsidRDefault="00FF2653" w:rsidP="004C352E">
      <w:pPr>
        <w:tabs>
          <w:tab w:val="left" w:pos="3099"/>
        </w:tabs>
        <w:spacing w:before="240"/>
        <w:ind w:left="104"/>
        <w:rPr>
          <w:snapToGrid w:val="0"/>
          <w:lang w:val="en-CA"/>
        </w:rPr>
      </w:pPr>
      <w:r w:rsidRPr="00F45E55">
        <w:rPr>
          <w:b/>
          <w:snapToGrid w:val="0"/>
          <w:lang w:val="en-CA"/>
        </w:rPr>
        <w:t>Email</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Convenor:</w:t>
      </w:r>
      <w:r w:rsidRPr="00F45E55">
        <w:rPr>
          <w:snapToGrid w:val="0"/>
          <w:lang w:val="en-CA"/>
        </w:rPr>
        <w:tab/>
      </w:r>
      <w:proofErr w:type="spellStart"/>
      <w:proofErr w:type="gramStart"/>
      <w:r w:rsidR="000C78E6" w:rsidRPr="00F45E55">
        <w:rPr>
          <w:snapToGrid w:val="0"/>
          <w:lang w:val="en-CA"/>
        </w:rPr>
        <w:t>young.L</w:t>
      </w:r>
      <w:proofErr w:type="spellEnd"/>
      <w:proofErr w:type="gramEnd"/>
      <w:r w:rsidR="00196997" w:rsidRPr="00F45E55">
        <w:rPr>
          <w:snapToGrid w:val="0"/>
          <w:lang w:val="en-CA"/>
        </w:rPr>
        <w:t xml:space="preserve"> </w:t>
      </w:r>
      <w:r w:rsidRPr="00F45E55">
        <w:rPr>
          <w:snapToGrid w:val="0"/>
          <w:lang w:val="en-CA"/>
        </w:rPr>
        <w:t>@</w:t>
      </w:r>
      <w:r w:rsidR="00196997" w:rsidRPr="00F45E55">
        <w:rPr>
          <w:snapToGrid w:val="0"/>
          <w:lang w:val="en-CA"/>
        </w:rPr>
        <w:t xml:space="preserve"> </w:t>
      </w:r>
      <w:proofErr w:type="spellStart"/>
      <w:r w:rsidR="00196997" w:rsidRPr="00F45E55">
        <w:rPr>
          <w:snapToGrid w:val="0"/>
          <w:lang w:val="en-CA"/>
        </w:rPr>
        <w:t>samsung</w:t>
      </w:r>
      <w:proofErr w:type="spellEnd"/>
      <w:r w:rsidR="00196997" w:rsidRPr="00F45E55">
        <w:rPr>
          <w:snapToGrid w:val="0"/>
          <w:lang w:val="en-CA"/>
        </w:rPr>
        <w:t xml:space="preserve"> </w:t>
      </w:r>
      <w:r w:rsidR="000C78E6" w:rsidRPr="00F45E55">
        <w:rPr>
          <w:snapToGrid w:val="0"/>
          <w:lang w:val="en-CA"/>
        </w:rPr>
        <w:t>.</w:t>
      </w:r>
      <w:r w:rsidR="00196997" w:rsidRPr="00F45E55">
        <w:rPr>
          <w:snapToGrid w:val="0"/>
          <w:lang w:val="en-CA"/>
        </w:rPr>
        <w:t xml:space="preserve"> </w:t>
      </w:r>
      <w:r w:rsidR="000C78E6" w:rsidRPr="00F45E55">
        <w:rPr>
          <w:snapToGrid w:val="0"/>
          <w:lang w:val="en-CA"/>
        </w:rPr>
        <w:t>com</w:t>
      </w:r>
    </w:p>
    <w:p w14:paraId="1FFAF59B" w14:textId="065EA50C" w:rsidR="00CB798F" w:rsidRPr="00F45E55" w:rsidRDefault="004E45B6" w:rsidP="004C352E">
      <w:pPr>
        <w:tabs>
          <w:tab w:val="left" w:pos="3099"/>
        </w:tabs>
        <w:spacing w:before="240"/>
        <w:ind w:left="104"/>
        <w:rPr>
          <w:snapToGrid w:val="0"/>
          <w:color w:val="0000EE"/>
          <w:u w:color="0000EE"/>
          <w:lang w:val="en-CA"/>
        </w:rPr>
      </w:pPr>
      <w:r w:rsidRPr="00F45E55">
        <w:rPr>
          <w:b/>
          <w:snapToGrid w:val="0"/>
          <w:lang w:val="en-CA"/>
        </w:rPr>
        <w:t>Committee</w:t>
      </w:r>
      <w:r w:rsidRPr="00F45E55">
        <w:rPr>
          <w:b/>
          <w:snapToGrid w:val="0"/>
          <w:spacing w:val="-6"/>
          <w:lang w:val="en-CA"/>
        </w:rPr>
        <w:t xml:space="preserve"> </w:t>
      </w:r>
      <w:r w:rsidRPr="00F45E55">
        <w:rPr>
          <w:b/>
          <w:snapToGrid w:val="0"/>
          <w:lang w:val="en-CA"/>
        </w:rPr>
        <w:t>URL:</w:t>
      </w:r>
      <w:r w:rsidRPr="00F45E55">
        <w:rPr>
          <w:snapToGrid w:val="0"/>
          <w:lang w:val="en-CA"/>
        </w:rPr>
        <w:tab/>
      </w:r>
      <w:hyperlink r:id="rId9" w:history="1">
        <w:r w:rsidR="000C78E6" w:rsidRPr="00F45E55">
          <w:rPr>
            <w:rStyle w:val="Hyperlink"/>
            <w:snapToGrid w:val="0"/>
            <w:u w:val="none"/>
            <w:lang w:val="en-CA"/>
          </w:rPr>
          <w:t>https://isotc.iso.org/livelink/livelink/open/jtc1sc29wg3</w:t>
        </w:r>
      </w:hyperlink>
    </w:p>
    <w:p w14:paraId="770DD3C0" w14:textId="68816648" w:rsidR="00F03F9B" w:rsidRPr="00F45E55" w:rsidRDefault="00F03F9B">
      <w:pPr>
        <w:tabs>
          <w:tab w:val="left" w:pos="3099"/>
        </w:tabs>
        <w:ind w:left="104"/>
        <w:rPr>
          <w:color w:val="0000EE"/>
          <w:w w:val="120"/>
          <w:u w:val="single" w:color="0000EE"/>
          <w:lang w:val="en-CA"/>
        </w:rPr>
      </w:pPr>
    </w:p>
    <w:p w14:paraId="71F3EE19" w14:textId="77777777" w:rsidR="00F03F9B" w:rsidRPr="00F45E55" w:rsidRDefault="00F03F9B">
      <w:pPr>
        <w:tabs>
          <w:tab w:val="left" w:pos="3099"/>
        </w:tabs>
        <w:ind w:left="104"/>
        <w:rPr>
          <w:color w:val="0000EE"/>
          <w:w w:val="120"/>
          <w:u w:val="single" w:color="0000EE"/>
          <w:lang w:val="en-CA"/>
        </w:rPr>
        <w:sectPr w:rsidR="00F03F9B" w:rsidRPr="00F45E55" w:rsidSect="00075467">
          <w:type w:val="continuous"/>
          <w:pgSz w:w="11900" w:h="16840"/>
          <w:pgMar w:top="540" w:right="980" w:bottom="280" w:left="1000" w:header="720" w:footer="720" w:gutter="0"/>
          <w:cols w:space="720"/>
        </w:sectPr>
      </w:pPr>
    </w:p>
    <w:p w14:paraId="5D542300" w14:textId="30A58F6B" w:rsidR="00385C5D" w:rsidRPr="00F45E55" w:rsidRDefault="00385C5D" w:rsidP="00385C5D">
      <w:pPr>
        <w:jc w:val="center"/>
        <w:rPr>
          <w:rFonts w:eastAsia="SimSun"/>
          <w:b/>
          <w:sz w:val="28"/>
          <w:lang w:val="en-CA" w:eastAsia="zh-CN"/>
        </w:rPr>
      </w:pPr>
      <w:r w:rsidRPr="00F45E55">
        <w:rPr>
          <w:rFonts w:eastAsia="SimSun"/>
          <w:b/>
          <w:sz w:val="28"/>
          <w:lang w:val="en-CA" w:eastAsia="zh-CN"/>
        </w:rPr>
        <w:lastRenderedPageBreak/>
        <w:t>INTERNATIONAL ORGANI</w:t>
      </w:r>
      <w:r w:rsidR="00954B0D" w:rsidRPr="00F45E55">
        <w:rPr>
          <w:rFonts w:eastAsia="SimSun"/>
          <w:b/>
          <w:sz w:val="28"/>
          <w:lang w:val="en-CA" w:eastAsia="zh-CN"/>
        </w:rPr>
        <w:t>Z</w:t>
      </w:r>
      <w:r w:rsidRPr="00F45E55">
        <w:rPr>
          <w:rFonts w:eastAsia="SimSun"/>
          <w:b/>
          <w:sz w:val="28"/>
          <w:lang w:val="en-CA" w:eastAsia="zh-CN"/>
        </w:rPr>
        <w:t>ATION FOR STANDARDI</w:t>
      </w:r>
      <w:r w:rsidR="00954B0D" w:rsidRPr="00F45E55">
        <w:rPr>
          <w:rFonts w:eastAsia="SimSun"/>
          <w:b/>
          <w:sz w:val="28"/>
          <w:lang w:val="en-CA" w:eastAsia="zh-CN"/>
        </w:rPr>
        <w:t>Z</w:t>
      </w:r>
      <w:r w:rsidRPr="00F45E55">
        <w:rPr>
          <w:rFonts w:eastAsia="SimSun"/>
          <w:b/>
          <w:sz w:val="28"/>
          <w:lang w:val="en-CA" w:eastAsia="zh-CN"/>
        </w:rPr>
        <w:t>ATION</w:t>
      </w:r>
    </w:p>
    <w:p w14:paraId="7FCF95DB" w14:textId="77777777" w:rsidR="00385C5D" w:rsidRPr="00F45E55" w:rsidRDefault="00385C5D" w:rsidP="00385C5D">
      <w:pPr>
        <w:jc w:val="center"/>
        <w:rPr>
          <w:rFonts w:eastAsia="SimSun"/>
          <w:b/>
          <w:sz w:val="28"/>
          <w:lang w:val="en-CA" w:eastAsia="zh-CN"/>
        </w:rPr>
      </w:pPr>
      <w:r w:rsidRPr="00F45E55">
        <w:rPr>
          <w:rFonts w:eastAsia="SimSun"/>
          <w:b/>
          <w:sz w:val="28"/>
          <w:lang w:val="en-CA" w:eastAsia="zh-CN"/>
        </w:rPr>
        <w:t>ORGANISATION INTERNATIONALE DE NORMALISATION</w:t>
      </w:r>
    </w:p>
    <w:p w14:paraId="0D92B76F" w14:textId="2C7DB9CE" w:rsidR="00385C5D" w:rsidRPr="00F45E55" w:rsidRDefault="00385C5D" w:rsidP="00385C5D">
      <w:pPr>
        <w:jc w:val="center"/>
        <w:rPr>
          <w:rFonts w:eastAsia="SimSun"/>
          <w:b/>
          <w:sz w:val="2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00EF2D59" w:rsidRPr="00F45E55">
        <w:rPr>
          <w:rFonts w:eastAsia="SimSun"/>
          <w:b/>
          <w:sz w:val="28"/>
          <w:lang w:val="en-CA" w:eastAsia="zh-CN"/>
        </w:rPr>
        <w:t xml:space="preserve"> MPEG SYSTEMS</w:t>
      </w:r>
    </w:p>
    <w:p w14:paraId="54CED6D6" w14:textId="2C3D6F42" w:rsidR="00385C5D" w:rsidRPr="00F45E55" w:rsidRDefault="00385C5D" w:rsidP="00385C5D">
      <w:pPr>
        <w:jc w:val="right"/>
        <w:rPr>
          <w:rFonts w:eastAsia="SimSun"/>
          <w:b/>
          <w:sz w:val="4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Pr="00F45E55">
        <w:rPr>
          <w:rFonts w:eastAsia="SimSun"/>
          <w:b/>
          <w:sz w:val="28"/>
          <w:lang w:val="en-CA" w:eastAsia="zh-CN"/>
        </w:rPr>
        <w:t xml:space="preserve"> </w:t>
      </w:r>
      <w:r w:rsidR="00E24351" w:rsidRPr="00F45E55">
        <w:rPr>
          <w:rFonts w:eastAsia="SimSun"/>
          <w:b/>
          <w:sz w:val="48"/>
          <w:u w:val="thick"/>
          <w:lang w:val="en-CA" w:eastAsia="zh-CN"/>
        </w:rPr>
        <w:t>N</w:t>
      </w:r>
      <w:r w:rsidR="006A05A2">
        <w:rPr>
          <w:rFonts w:eastAsia="SimSun"/>
          <w:b/>
          <w:sz w:val="48"/>
          <w:u w:val="thick"/>
          <w:lang w:val="en-CA" w:eastAsia="zh-CN"/>
        </w:rPr>
        <w:t>1</w:t>
      </w:r>
      <w:ins w:id="9" w:author="Kashyap Kammachi-Sreedhar (Nokia)" w:date="2024-11-21T17:36:00Z" w16du:dateUtc="2024-11-21T15:36:00Z">
        <w:r w:rsidR="00B94063">
          <w:rPr>
            <w:rFonts w:eastAsia="SimSun"/>
            <w:b/>
            <w:sz w:val="48"/>
            <w:u w:val="thick"/>
            <w:lang w:val="en-CA" w:eastAsia="zh-CN"/>
          </w:rPr>
          <w:t>357</w:t>
        </w:r>
      </w:ins>
      <w:del w:id="10" w:author="Kashyap Kammachi-Sreedhar (Nokia)" w:date="2024-11-21T17:36:00Z" w16du:dateUtc="2024-11-21T15:36:00Z">
        <w:r w:rsidR="006A05A2" w:rsidDel="00B94063">
          <w:rPr>
            <w:rFonts w:eastAsia="SimSun"/>
            <w:b/>
            <w:sz w:val="48"/>
            <w:u w:val="thick"/>
            <w:lang w:val="en-CA" w:eastAsia="zh-CN"/>
          </w:rPr>
          <w:delText>2</w:delText>
        </w:r>
        <w:r w:rsidR="00A312CF" w:rsidDel="00B94063">
          <w:rPr>
            <w:rFonts w:eastAsia="SimSun"/>
            <w:b/>
            <w:sz w:val="48"/>
            <w:u w:val="thick"/>
            <w:lang w:val="en-CA" w:eastAsia="zh-CN"/>
          </w:rPr>
          <w:delText>99</w:delText>
        </w:r>
      </w:del>
    </w:p>
    <w:p w14:paraId="40403B12" w14:textId="0A2DDD39" w:rsidR="00954B0D" w:rsidRPr="00F45E55" w:rsidRDefault="00A312CF" w:rsidP="004C352E">
      <w:pPr>
        <w:spacing w:after="480"/>
        <w:jc w:val="right"/>
        <w:rPr>
          <w:rFonts w:eastAsia="SimSun"/>
          <w:b/>
          <w:sz w:val="28"/>
          <w:lang w:val="en-CA" w:eastAsia="zh-CN"/>
        </w:rPr>
      </w:pPr>
      <w:del w:id="11" w:author="Kashyap Kammachi-Sreedhar (Nokia)" w:date="2024-11-21T17:36:00Z" w16du:dateUtc="2024-11-21T15:36:00Z">
        <w:r w:rsidDel="00B94063">
          <w:rPr>
            <w:rFonts w:eastAsia="SimSun"/>
            <w:b/>
            <w:sz w:val="28"/>
            <w:lang w:val="en-CA" w:eastAsia="zh-CN"/>
          </w:rPr>
          <w:delText>July</w:delText>
        </w:r>
        <w:r w:rsidR="006A05A2" w:rsidRPr="00F45E55" w:rsidDel="00B94063">
          <w:rPr>
            <w:rFonts w:eastAsia="SimSun"/>
            <w:b/>
            <w:sz w:val="28"/>
            <w:lang w:val="en-CA" w:eastAsia="zh-CN"/>
          </w:rPr>
          <w:delText xml:space="preserve"> </w:delText>
        </w:r>
      </w:del>
      <w:ins w:id="12" w:author="Kashyap Kammachi-Sreedhar (Nokia)" w:date="2024-11-21T17:36:00Z" w16du:dateUtc="2024-11-21T15:36:00Z">
        <w:r w:rsidR="00B94063">
          <w:rPr>
            <w:rFonts w:eastAsia="SimSun"/>
            <w:b/>
            <w:sz w:val="28"/>
            <w:lang w:val="en-CA" w:eastAsia="zh-CN"/>
          </w:rPr>
          <w:t>November</w:t>
        </w:r>
        <w:r w:rsidR="00B94063" w:rsidRPr="00F45E55">
          <w:rPr>
            <w:rFonts w:eastAsia="SimSun"/>
            <w:b/>
            <w:sz w:val="28"/>
            <w:lang w:val="en-CA" w:eastAsia="zh-CN"/>
          </w:rPr>
          <w:t xml:space="preserve"> </w:t>
        </w:r>
      </w:ins>
      <w:r w:rsidR="00E24351" w:rsidRPr="00F45E55">
        <w:rPr>
          <w:rFonts w:eastAsia="SimSun"/>
          <w:b/>
          <w:sz w:val="28"/>
          <w:lang w:val="en-CA" w:eastAsia="zh-CN"/>
        </w:rPr>
        <w:t>202</w:t>
      </w:r>
      <w:r w:rsidR="00E24351">
        <w:rPr>
          <w:rFonts w:eastAsia="SimSun"/>
          <w:b/>
          <w:sz w:val="28"/>
          <w:lang w:val="en-CA" w:eastAsia="zh-CN"/>
        </w:rPr>
        <w:t>4</w:t>
      </w:r>
      <w:r w:rsidR="00E24351" w:rsidRPr="00F45E55">
        <w:rPr>
          <w:rFonts w:eastAsia="SimSun"/>
          <w:b/>
          <w:sz w:val="28"/>
          <w:lang w:val="en-CA" w:eastAsia="zh-CN"/>
        </w:rPr>
        <w:t xml:space="preserve"> </w:t>
      </w:r>
      <w:r w:rsidR="00B47760" w:rsidRPr="00F45E55">
        <w:rPr>
          <w:rFonts w:eastAsia="SimSun"/>
          <w:b/>
          <w:sz w:val="28"/>
          <w:lang w:val="en-CA" w:eastAsia="zh-CN"/>
        </w:rPr>
        <w:t>–</w:t>
      </w:r>
      <w:r w:rsidR="00954B0D" w:rsidRPr="00F45E55">
        <w:rPr>
          <w:rFonts w:eastAsia="SimSun"/>
          <w:b/>
          <w:sz w:val="28"/>
          <w:lang w:val="en-CA" w:eastAsia="zh-CN"/>
        </w:rPr>
        <w:t xml:space="preserve"> </w:t>
      </w:r>
      <w:del w:id="13" w:author="Kashyap Kammachi-Sreedhar (Nokia)" w:date="2024-11-21T17:37:00Z" w16du:dateUtc="2024-11-21T15:37:00Z">
        <w:r w:rsidDel="00B94063">
          <w:rPr>
            <w:rFonts w:eastAsia="SimSun"/>
            <w:b/>
            <w:sz w:val="28"/>
            <w:lang w:val="en-CA" w:eastAsia="zh-CN"/>
          </w:rPr>
          <w:delText>Sapporo</w:delText>
        </w:r>
      </w:del>
      <w:proofErr w:type="spellStart"/>
      <w:ins w:id="14" w:author="Kashyap Kammachi-Sreedhar (Nokia)" w:date="2024-11-21T17:37:00Z" w16du:dateUtc="2024-11-21T15:37:00Z">
        <w:r w:rsidR="00B94063">
          <w:rPr>
            <w:rFonts w:eastAsia="SimSun"/>
            <w:b/>
            <w:sz w:val="28"/>
            <w:lang w:val="en-CA" w:eastAsia="zh-CN"/>
          </w:rPr>
          <w:t>Kemer</w:t>
        </w:r>
      </w:ins>
      <w:proofErr w:type="spellEnd"/>
      <w:r w:rsidR="006A05A2">
        <w:rPr>
          <w:rFonts w:eastAsia="SimSun"/>
          <w:b/>
          <w:sz w:val="28"/>
          <w:lang w:val="en-CA" w:eastAsia="zh-CN"/>
        </w:rPr>
        <w:t xml:space="preserve">, </w:t>
      </w:r>
      <w:del w:id="15" w:author="Kashyap Kammachi-Sreedhar (Nokia)" w:date="2024-11-21T17:37:00Z" w16du:dateUtc="2024-11-21T15:37:00Z">
        <w:r w:rsidDel="00B94063">
          <w:rPr>
            <w:rFonts w:eastAsia="SimSun"/>
            <w:b/>
            <w:sz w:val="28"/>
            <w:lang w:val="en-CA" w:eastAsia="zh-CN"/>
          </w:rPr>
          <w:delText>Japan</w:delText>
        </w:r>
      </w:del>
      <w:ins w:id="16" w:author="Kashyap Kammachi-Sreedhar (Nokia)" w:date="2024-11-21T17:37:00Z" w16du:dateUtc="2024-11-21T15:37:00Z">
        <w:r w:rsidR="00B94063">
          <w:rPr>
            <w:rFonts w:eastAsia="SimSun"/>
            <w:b/>
            <w:sz w:val="28"/>
            <w:lang w:val="en-CA" w:eastAsia="zh-CN"/>
          </w:rPr>
          <w:t>Turkey</w:t>
        </w:r>
      </w:ins>
    </w:p>
    <w:tbl>
      <w:tblPr>
        <w:tblW w:w="10169" w:type="dxa"/>
        <w:tblLook w:val="01E0" w:firstRow="1" w:lastRow="1" w:firstColumn="1" w:lastColumn="1" w:noHBand="0" w:noVBand="0"/>
      </w:tblPr>
      <w:tblGrid>
        <w:gridCol w:w="1890"/>
        <w:gridCol w:w="8279"/>
      </w:tblGrid>
      <w:tr w:rsidR="00954B0D" w:rsidRPr="00F45E55" w14:paraId="643E3AD1" w14:textId="77777777" w:rsidTr="00954B0D">
        <w:tc>
          <w:tcPr>
            <w:tcW w:w="1890" w:type="dxa"/>
            <w:hideMark/>
          </w:tcPr>
          <w:p w14:paraId="08C6B0FD" w14:textId="77777777" w:rsidR="00954B0D" w:rsidRPr="00F45E55" w:rsidRDefault="00954B0D">
            <w:pPr>
              <w:suppressAutoHyphens/>
              <w:rPr>
                <w:b/>
                <w:lang w:val="en-CA"/>
              </w:rPr>
            </w:pPr>
            <w:r w:rsidRPr="00F45E55">
              <w:rPr>
                <w:b/>
                <w:lang w:val="en-CA"/>
              </w:rPr>
              <w:t>Title</w:t>
            </w:r>
          </w:p>
        </w:tc>
        <w:tc>
          <w:tcPr>
            <w:tcW w:w="8279" w:type="dxa"/>
            <w:hideMark/>
          </w:tcPr>
          <w:p w14:paraId="498090C2" w14:textId="14F9AF44" w:rsidR="00954B0D" w:rsidRPr="00F45E55" w:rsidRDefault="004C352E">
            <w:pPr>
              <w:suppressAutoHyphens/>
              <w:rPr>
                <w:b/>
                <w:lang w:val="en-CA"/>
              </w:rPr>
            </w:pPr>
            <w:r w:rsidRPr="00F45E55">
              <w:rPr>
                <w:b/>
                <w:lang w:val="en-CA"/>
              </w:rPr>
              <w:fldChar w:fldCharType="begin"/>
            </w:r>
            <w:r w:rsidRPr="00F45E55">
              <w:rPr>
                <w:b/>
                <w:lang w:val="en-CA"/>
              </w:rPr>
              <w:instrText xml:space="preserve"> TITLE  \* MERGEFORMAT </w:instrText>
            </w:r>
            <w:r w:rsidRPr="00F45E55">
              <w:rPr>
                <w:b/>
                <w:lang w:val="en-CA"/>
              </w:rPr>
              <w:fldChar w:fldCharType="separate"/>
            </w:r>
            <w:r w:rsidR="005F38AE" w:rsidRPr="00F45E55">
              <w:rPr>
                <w:b/>
                <w:lang w:val="en-CA"/>
              </w:rPr>
              <w:t>Technology under Consideration on ISO/IEC 23008-12</w:t>
            </w:r>
            <w:r w:rsidRPr="00F45E55">
              <w:rPr>
                <w:b/>
                <w:lang w:val="en-CA"/>
              </w:rPr>
              <w:fldChar w:fldCharType="end"/>
            </w:r>
          </w:p>
        </w:tc>
      </w:tr>
      <w:tr w:rsidR="00954B0D" w:rsidRPr="00F45E55" w14:paraId="4B5EB911" w14:textId="77777777" w:rsidTr="00954B0D">
        <w:tc>
          <w:tcPr>
            <w:tcW w:w="1890" w:type="dxa"/>
            <w:hideMark/>
          </w:tcPr>
          <w:p w14:paraId="47775072" w14:textId="77777777" w:rsidR="00954B0D" w:rsidRPr="00F45E55" w:rsidRDefault="00954B0D">
            <w:pPr>
              <w:suppressAutoHyphens/>
              <w:rPr>
                <w:b/>
                <w:lang w:val="en-CA"/>
              </w:rPr>
            </w:pPr>
            <w:r w:rsidRPr="00F45E55">
              <w:rPr>
                <w:b/>
                <w:lang w:val="en-CA"/>
              </w:rPr>
              <w:t>Source</w:t>
            </w:r>
          </w:p>
        </w:tc>
        <w:tc>
          <w:tcPr>
            <w:tcW w:w="8279" w:type="dxa"/>
            <w:hideMark/>
          </w:tcPr>
          <w:p w14:paraId="47560DDD" w14:textId="01F3D45C" w:rsidR="00954B0D" w:rsidRPr="00F45E55" w:rsidRDefault="00540DEA">
            <w:pPr>
              <w:suppressAutoHyphens/>
              <w:rPr>
                <w:b/>
                <w:lang w:val="en-CA"/>
              </w:rPr>
            </w:pPr>
            <w:r w:rsidRPr="00F45E55">
              <w:rPr>
                <w:b/>
                <w:lang w:val="en-CA"/>
              </w:rPr>
              <w:t>WG 03</w:t>
            </w:r>
            <w:r w:rsidR="00954B0D" w:rsidRPr="00F45E55">
              <w:rPr>
                <w:b/>
                <w:lang w:val="en-CA"/>
              </w:rPr>
              <w:t xml:space="preserve">, MPEG </w:t>
            </w:r>
            <w:r w:rsidR="00F419DA" w:rsidRPr="00F45E55">
              <w:rPr>
                <w:b/>
                <w:lang w:val="en-CA"/>
              </w:rPr>
              <w:t>Systems</w:t>
            </w:r>
          </w:p>
        </w:tc>
      </w:tr>
      <w:tr w:rsidR="00954B0D" w:rsidRPr="00F45E55" w14:paraId="2460E6B8" w14:textId="77777777" w:rsidTr="00954B0D">
        <w:tc>
          <w:tcPr>
            <w:tcW w:w="1890" w:type="dxa"/>
            <w:hideMark/>
          </w:tcPr>
          <w:p w14:paraId="0BEE9C98" w14:textId="77777777" w:rsidR="00954B0D" w:rsidRPr="00F45E55" w:rsidRDefault="00954B0D">
            <w:pPr>
              <w:suppressAutoHyphens/>
              <w:rPr>
                <w:b/>
                <w:lang w:val="en-CA"/>
              </w:rPr>
            </w:pPr>
            <w:r w:rsidRPr="00F45E55">
              <w:rPr>
                <w:b/>
                <w:lang w:val="en-CA"/>
              </w:rPr>
              <w:t>Status</w:t>
            </w:r>
          </w:p>
        </w:tc>
        <w:tc>
          <w:tcPr>
            <w:tcW w:w="8279" w:type="dxa"/>
            <w:hideMark/>
          </w:tcPr>
          <w:p w14:paraId="5BFA1768" w14:textId="77777777" w:rsidR="00954B0D" w:rsidRPr="00F45E55" w:rsidRDefault="00954B0D">
            <w:pPr>
              <w:suppressAutoHyphens/>
              <w:rPr>
                <w:b/>
                <w:lang w:val="en-CA"/>
              </w:rPr>
            </w:pPr>
            <w:r w:rsidRPr="00F45E55">
              <w:rPr>
                <w:b/>
                <w:lang w:val="en-CA"/>
              </w:rPr>
              <w:t>Approved</w:t>
            </w:r>
          </w:p>
        </w:tc>
      </w:tr>
      <w:tr w:rsidR="00954B0D" w:rsidRPr="00F45E55" w14:paraId="21EE3B70" w14:textId="77777777" w:rsidTr="00954B0D">
        <w:tc>
          <w:tcPr>
            <w:tcW w:w="1890" w:type="dxa"/>
            <w:hideMark/>
          </w:tcPr>
          <w:p w14:paraId="05DB2EE2" w14:textId="77777777" w:rsidR="00954B0D" w:rsidRPr="00F45E55" w:rsidRDefault="00954B0D" w:rsidP="00A86680">
            <w:pPr>
              <w:suppressAutoHyphens/>
              <w:rPr>
                <w:b/>
                <w:lang w:val="en-CA"/>
              </w:rPr>
            </w:pPr>
            <w:r w:rsidRPr="00F45E55">
              <w:rPr>
                <w:b/>
                <w:lang w:val="en-CA"/>
              </w:rPr>
              <w:t>Serial Number</w:t>
            </w:r>
          </w:p>
        </w:tc>
        <w:tc>
          <w:tcPr>
            <w:tcW w:w="8279" w:type="dxa"/>
            <w:hideMark/>
          </w:tcPr>
          <w:p w14:paraId="44A25045" w14:textId="23BAA329" w:rsidR="00954B0D" w:rsidRPr="00F45E55" w:rsidRDefault="00E24351" w:rsidP="00A86680">
            <w:pPr>
              <w:suppressAutoHyphens/>
              <w:rPr>
                <w:b/>
                <w:lang w:val="en-CA"/>
              </w:rPr>
            </w:pPr>
            <w:r>
              <w:rPr>
                <w:b/>
                <w:lang w:val="en-CA"/>
              </w:rPr>
              <w:t>2</w:t>
            </w:r>
            <w:r w:rsidR="002677C4">
              <w:rPr>
                <w:b/>
                <w:lang w:val="en-CA"/>
              </w:rPr>
              <w:t>4</w:t>
            </w:r>
            <w:ins w:id="17" w:author="Kashyap Kammachi-Sreedhar (Nokia)" w:date="2024-11-21T17:37:00Z" w16du:dateUtc="2024-11-21T15:37:00Z">
              <w:r w:rsidR="00515B3D">
                <w:rPr>
                  <w:b/>
                  <w:lang w:val="en-CA"/>
                </w:rPr>
                <w:t>420</w:t>
              </w:r>
            </w:ins>
            <w:del w:id="18" w:author="Kashyap Kammachi-Sreedhar (Nokia)" w:date="2024-11-21T17:37:00Z" w16du:dateUtc="2024-11-21T15:37:00Z">
              <w:r w:rsidR="002677C4" w:rsidDel="00B94063">
                <w:rPr>
                  <w:b/>
                  <w:lang w:val="en-CA"/>
                </w:rPr>
                <w:delText>145</w:delText>
              </w:r>
            </w:del>
          </w:p>
        </w:tc>
      </w:tr>
    </w:tbl>
    <w:p w14:paraId="39759106" w14:textId="0F16D349" w:rsidR="00BA60FC" w:rsidRPr="00F45E55" w:rsidRDefault="00474BA2" w:rsidP="00474BA2">
      <w:pPr>
        <w:pStyle w:val="Abstract"/>
        <w:rPr>
          <w:lang w:val="en-CA"/>
        </w:rPr>
      </w:pPr>
      <w:r w:rsidRPr="00F45E55">
        <w:rPr>
          <w:lang w:val="en-CA"/>
        </w:rPr>
        <w:t>Abstract</w:t>
      </w:r>
    </w:p>
    <w:p w14:paraId="79B45CD3" w14:textId="5039CE99" w:rsidR="00474BA2" w:rsidRPr="00F45E55" w:rsidRDefault="00474BA2" w:rsidP="00474BA2">
      <w:pPr>
        <w:rPr>
          <w:lang w:val="en-CA"/>
        </w:rPr>
      </w:pPr>
      <w:r w:rsidRPr="00F45E55">
        <w:rPr>
          <w:lang w:val="en-CA"/>
        </w:rPr>
        <w:t>This document collects following candidate technologies for the High Efficiency Image File Format (HEIF) (ISO/IEC 23008-12).</w:t>
      </w:r>
    </w:p>
    <w:p w14:paraId="33416233" w14:textId="77777777" w:rsidR="0000542F" w:rsidRPr="00F45E55" w:rsidRDefault="0000542F" w:rsidP="00474BA2">
      <w:pPr>
        <w:rPr>
          <w:lang w:val="en-CA"/>
        </w:rPr>
      </w:pPr>
    </w:p>
    <w:p w14:paraId="54B795C7" w14:textId="3FD9FD9E" w:rsidR="00CB1CB6" w:rsidRPr="00F45E55" w:rsidRDefault="00CB1CB6" w:rsidP="00474BA2">
      <w:pPr>
        <w:rPr>
          <w:color w:val="365F91" w:themeColor="accent1" w:themeShade="BF"/>
          <w:sz w:val="26"/>
          <w:szCs w:val="26"/>
          <w:lang w:val="en-CA"/>
        </w:rPr>
      </w:pPr>
      <w:r w:rsidRPr="00F45E55">
        <w:rPr>
          <w:color w:val="365F91" w:themeColor="accent1" w:themeShade="BF"/>
          <w:sz w:val="26"/>
          <w:szCs w:val="26"/>
          <w:lang w:val="en-CA"/>
        </w:rPr>
        <w:t>Table of Contents</w:t>
      </w:r>
    </w:p>
    <w:p w14:paraId="41FC65B2" w14:textId="0FE38509" w:rsidR="0036685E" w:rsidRDefault="00CB1CB6">
      <w:pPr>
        <w:pStyle w:val="TOC1"/>
        <w:rPr>
          <w:ins w:id="19" w:author="Kashyap Kammachi-Sreedhar (Nokia)" w:date="2024-11-21T21:31:00Z" w16du:dateUtc="2024-11-21T19:31:00Z"/>
          <w:rFonts w:asciiTheme="minorHAnsi" w:eastAsiaTheme="minorEastAsia" w:hAnsiTheme="minorHAnsi" w:cstheme="minorBidi"/>
          <w:noProof/>
          <w:kern w:val="2"/>
          <w14:ligatures w14:val="standardContextual"/>
        </w:rPr>
      </w:pPr>
      <w:r w:rsidRPr="00F45E55">
        <w:rPr>
          <w:lang w:val="en-CA"/>
        </w:rPr>
        <w:fldChar w:fldCharType="begin"/>
      </w:r>
      <w:r w:rsidRPr="00F45E55">
        <w:rPr>
          <w:lang w:val="en-CA"/>
        </w:rPr>
        <w:instrText xml:space="preserve"> TOC \o "1-3" \h \z \t "Abstract;1" </w:instrText>
      </w:r>
      <w:r w:rsidRPr="00F45E55">
        <w:rPr>
          <w:lang w:val="en-CA"/>
        </w:rPr>
        <w:fldChar w:fldCharType="separate"/>
      </w:r>
      <w:ins w:id="20" w:author="Kashyap Kammachi-Sreedhar (Nokia)" w:date="2024-11-21T21:31:00Z" w16du:dateUtc="2024-11-21T19:31:00Z">
        <w:r w:rsidR="0036685E" w:rsidRPr="00FB0106">
          <w:rPr>
            <w:rStyle w:val="Hyperlink"/>
            <w:noProof/>
          </w:rPr>
          <w:fldChar w:fldCharType="begin"/>
        </w:r>
        <w:r w:rsidR="0036685E" w:rsidRPr="00FB0106">
          <w:rPr>
            <w:rStyle w:val="Hyperlink"/>
            <w:noProof/>
          </w:rPr>
          <w:instrText xml:space="preserve"> </w:instrText>
        </w:r>
        <w:r w:rsidR="0036685E">
          <w:rPr>
            <w:noProof/>
          </w:rPr>
          <w:instrText>HYPERLINK \l "_Toc183117127"</w:instrText>
        </w:r>
        <w:r w:rsidR="0036685E" w:rsidRPr="00FB0106">
          <w:rPr>
            <w:rStyle w:val="Hyperlink"/>
            <w:noProof/>
          </w:rPr>
          <w:instrText xml:space="preserve"> </w:instrText>
        </w:r>
        <w:r w:rsidR="0036685E" w:rsidRPr="00FB0106">
          <w:rPr>
            <w:rStyle w:val="Hyperlink"/>
            <w:noProof/>
          </w:rPr>
        </w:r>
        <w:r w:rsidR="0036685E" w:rsidRPr="00FB0106">
          <w:rPr>
            <w:rStyle w:val="Hyperlink"/>
            <w:noProof/>
          </w:rPr>
          <w:fldChar w:fldCharType="separate"/>
        </w:r>
        <w:r w:rsidR="0036685E" w:rsidRPr="00FB0106">
          <w:rPr>
            <w:rStyle w:val="Hyperlink"/>
            <w:noProof/>
            <w:lang w:val="en-CA"/>
          </w:rPr>
          <w:t>1</w:t>
        </w:r>
        <w:r w:rsidR="0036685E">
          <w:rPr>
            <w:rFonts w:asciiTheme="minorHAnsi" w:eastAsiaTheme="minorEastAsia" w:hAnsiTheme="minorHAnsi" w:cstheme="minorBidi"/>
            <w:noProof/>
            <w:kern w:val="2"/>
            <w14:ligatures w14:val="standardContextual"/>
          </w:rPr>
          <w:tab/>
        </w:r>
        <w:r w:rsidR="0036685E" w:rsidRPr="00FB0106">
          <w:rPr>
            <w:rStyle w:val="Hyperlink"/>
            <w:noProof/>
            <w:lang w:val="en-CA"/>
          </w:rPr>
          <w:t>Signaling for pre-derived coded image items</w:t>
        </w:r>
        <w:r w:rsidR="0036685E">
          <w:rPr>
            <w:noProof/>
            <w:webHidden/>
          </w:rPr>
          <w:tab/>
        </w:r>
        <w:r w:rsidR="0036685E">
          <w:rPr>
            <w:noProof/>
            <w:webHidden/>
          </w:rPr>
          <w:fldChar w:fldCharType="begin"/>
        </w:r>
        <w:r w:rsidR="0036685E">
          <w:rPr>
            <w:noProof/>
            <w:webHidden/>
          </w:rPr>
          <w:instrText xml:space="preserve"> PAGEREF _Toc183117127 \h </w:instrText>
        </w:r>
      </w:ins>
      <w:r w:rsidR="0036685E">
        <w:rPr>
          <w:noProof/>
          <w:webHidden/>
        </w:rPr>
      </w:r>
      <w:r w:rsidR="0036685E">
        <w:rPr>
          <w:noProof/>
          <w:webHidden/>
        </w:rPr>
        <w:fldChar w:fldCharType="separate"/>
      </w:r>
      <w:ins w:id="21" w:author="Kashyap Kammachi-Sreedhar (Nokia)" w:date="2024-11-21T21:31:00Z" w16du:dateUtc="2024-11-21T19:31:00Z">
        <w:r w:rsidR="0036685E">
          <w:rPr>
            <w:noProof/>
            <w:webHidden/>
          </w:rPr>
          <w:t>2</w:t>
        </w:r>
        <w:r w:rsidR="0036685E">
          <w:rPr>
            <w:noProof/>
            <w:webHidden/>
          </w:rPr>
          <w:fldChar w:fldCharType="end"/>
        </w:r>
        <w:r w:rsidR="0036685E" w:rsidRPr="00FB0106">
          <w:rPr>
            <w:rStyle w:val="Hyperlink"/>
            <w:noProof/>
          </w:rPr>
          <w:fldChar w:fldCharType="end"/>
        </w:r>
      </w:ins>
    </w:p>
    <w:p w14:paraId="0AD6314A" w14:textId="004F1BAD" w:rsidR="0036685E" w:rsidRDefault="0036685E">
      <w:pPr>
        <w:pStyle w:val="TOC1"/>
        <w:rPr>
          <w:ins w:id="22" w:author="Kashyap Kammachi-Sreedhar (Nokia)" w:date="2024-11-21T21:31:00Z" w16du:dateUtc="2024-11-21T19:31:00Z"/>
          <w:rFonts w:asciiTheme="minorHAnsi" w:eastAsiaTheme="minorEastAsia" w:hAnsiTheme="minorHAnsi" w:cstheme="minorBidi"/>
          <w:noProof/>
          <w:kern w:val="2"/>
          <w14:ligatures w14:val="standardContextual"/>
        </w:rPr>
      </w:pPr>
      <w:ins w:id="23" w:author="Kashyap Kammachi-Sreedhar (Nokia)" w:date="2024-11-21T21:31:00Z" w16du:dateUtc="2024-11-21T19:31:00Z">
        <w:r w:rsidRPr="00FB0106">
          <w:rPr>
            <w:rStyle w:val="Hyperlink"/>
            <w:noProof/>
          </w:rPr>
          <w:fldChar w:fldCharType="begin"/>
        </w:r>
        <w:r w:rsidRPr="00FB0106">
          <w:rPr>
            <w:rStyle w:val="Hyperlink"/>
            <w:noProof/>
          </w:rPr>
          <w:instrText xml:space="preserve"> </w:instrText>
        </w:r>
        <w:r>
          <w:rPr>
            <w:noProof/>
          </w:rPr>
          <w:instrText>HYPERLINK \l "_Toc183117128"</w:instrText>
        </w:r>
        <w:r w:rsidRPr="00FB0106">
          <w:rPr>
            <w:rStyle w:val="Hyperlink"/>
            <w:noProof/>
          </w:rPr>
          <w:instrText xml:space="preserve"> </w:instrText>
        </w:r>
        <w:r w:rsidRPr="00FB0106">
          <w:rPr>
            <w:rStyle w:val="Hyperlink"/>
            <w:noProof/>
          </w:rPr>
        </w:r>
        <w:r w:rsidRPr="00FB0106">
          <w:rPr>
            <w:rStyle w:val="Hyperlink"/>
            <w:noProof/>
          </w:rPr>
          <w:fldChar w:fldCharType="separate"/>
        </w:r>
        <w:r w:rsidRPr="00FB0106">
          <w:rPr>
            <w:rStyle w:val="Hyperlink"/>
            <w:noProof/>
            <w:lang w:val="en-CA"/>
          </w:rPr>
          <w:t>2</w:t>
        </w:r>
        <w:r>
          <w:rPr>
            <w:rFonts w:asciiTheme="minorHAnsi" w:eastAsiaTheme="minorEastAsia" w:hAnsiTheme="minorHAnsi" w:cstheme="minorBidi"/>
            <w:noProof/>
            <w:kern w:val="2"/>
            <w14:ligatures w14:val="standardContextual"/>
          </w:rPr>
          <w:tab/>
        </w:r>
        <w:r w:rsidRPr="00FB0106">
          <w:rPr>
            <w:rStyle w:val="Hyperlink"/>
            <w:noProof/>
            <w:lang w:val="en-CA"/>
          </w:rPr>
          <w:t>On MPEG/JPEG file embedding (MPEG#141, Issue#87)</w:t>
        </w:r>
        <w:r>
          <w:rPr>
            <w:noProof/>
            <w:webHidden/>
          </w:rPr>
          <w:tab/>
        </w:r>
        <w:r>
          <w:rPr>
            <w:noProof/>
            <w:webHidden/>
          </w:rPr>
          <w:fldChar w:fldCharType="begin"/>
        </w:r>
        <w:r>
          <w:rPr>
            <w:noProof/>
            <w:webHidden/>
          </w:rPr>
          <w:instrText xml:space="preserve"> PAGEREF _Toc183117128 \h </w:instrText>
        </w:r>
      </w:ins>
      <w:r>
        <w:rPr>
          <w:noProof/>
          <w:webHidden/>
        </w:rPr>
      </w:r>
      <w:r>
        <w:rPr>
          <w:noProof/>
          <w:webHidden/>
        </w:rPr>
        <w:fldChar w:fldCharType="separate"/>
      </w:r>
      <w:ins w:id="24" w:author="Kashyap Kammachi-Sreedhar (Nokia)" w:date="2024-11-21T21:31:00Z" w16du:dateUtc="2024-11-21T19:31:00Z">
        <w:r>
          <w:rPr>
            <w:noProof/>
            <w:webHidden/>
          </w:rPr>
          <w:t>2</w:t>
        </w:r>
        <w:r>
          <w:rPr>
            <w:noProof/>
            <w:webHidden/>
          </w:rPr>
          <w:fldChar w:fldCharType="end"/>
        </w:r>
        <w:r w:rsidRPr="00FB0106">
          <w:rPr>
            <w:rStyle w:val="Hyperlink"/>
            <w:noProof/>
          </w:rPr>
          <w:fldChar w:fldCharType="end"/>
        </w:r>
      </w:ins>
    </w:p>
    <w:p w14:paraId="562D8C45" w14:textId="4C8B1987" w:rsidR="0036685E" w:rsidRDefault="0036685E">
      <w:pPr>
        <w:pStyle w:val="TOC2"/>
        <w:tabs>
          <w:tab w:val="left" w:pos="960"/>
          <w:tab w:val="right" w:leader="dot" w:pos="9010"/>
        </w:tabs>
        <w:rPr>
          <w:ins w:id="25" w:author="Kashyap Kammachi-Sreedhar (Nokia)" w:date="2024-11-21T21:31:00Z" w16du:dateUtc="2024-11-21T19:31:00Z"/>
          <w:rFonts w:asciiTheme="minorHAnsi" w:eastAsiaTheme="minorEastAsia" w:hAnsiTheme="minorHAnsi" w:cstheme="minorBidi"/>
          <w:noProof/>
          <w:kern w:val="2"/>
          <w14:ligatures w14:val="standardContextual"/>
        </w:rPr>
      </w:pPr>
      <w:ins w:id="26" w:author="Kashyap Kammachi-Sreedhar (Nokia)" w:date="2024-11-21T21:31:00Z" w16du:dateUtc="2024-11-21T19:31:00Z">
        <w:r w:rsidRPr="00FB0106">
          <w:rPr>
            <w:rStyle w:val="Hyperlink"/>
            <w:noProof/>
          </w:rPr>
          <w:fldChar w:fldCharType="begin"/>
        </w:r>
        <w:r w:rsidRPr="00FB0106">
          <w:rPr>
            <w:rStyle w:val="Hyperlink"/>
            <w:noProof/>
          </w:rPr>
          <w:instrText xml:space="preserve"> </w:instrText>
        </w:r>
        <w:r>
          <w:rPr>
            <w:noProof/>
          </w:rPr>
          <w:instrText>HYPERLINK \l "_Toc183117129"</w:instrText>
        </w:r>
        <w:r w:rsidRPr="00FB0106">
          <w:rPr>
            <w:rStyle w:val="Hyperlink"/>
            <w:noProof/>
          </w:rPr>
          <w:instrText xml:space="preserve"> </w:instrText>
        </w:r>
        <w:r w:rsidRPr="00FB0106">
          <w:rPr>
            <w:rStyle w:val="Hyperlink"/>
            <w:noProof/>
          </w:rPr>
        </w:r>
        <w:r w:rsidRPr="00FB0106">
          <w:rPr>
            <w:rStyle w:val="Hyperlink"/>
            <w:noProof/>
          </w:rPr>
          <w:fldChar w:fldCharType="separate"/>
        </w:r>
        <w:r w:rsidRPr="00FB0106">
          <w:rPr>
            <w:rStyle w:val="Hyperlink"/>
            <w:noProof/>
            <w:lang w:val="en-CA"/>
          </w:rPr>
          <w:t>2.1</w:t>
        </w:r>
        <w:r>
          <w:rPr>
            <w:rFonts w:asciiTheme="minorHAnsi" w:eastAsiaTheme="minorEastAsia" w:hAnsiTheme="minorHAnsi" w:cstheme="minorBidi"/>
            <w:noProof/>
            <w:kern w:val="2"/>
            <w14:ligatures w14:val="standardContextual"/>
          </w:rPr>
          <w:tab/>
        </w:r>
        <w:r w:rsidRPr="00FB0106">
          <w:rPr>
            <w:rStyle w:val="Hyperlink"/>
            <w:noProof/>
            <w:lang w:val="en-CA"/>
          </w:rPr>
          <w:t>Discussion</w:t>
        </w:r>
        <w:r>
          <w:rPr>
            <w:noProof/>
            <w:webHidden/>
          </w:rPr>
          <w:tab/>
        </w:r>
        <w:r>
          <w:rPr>
            <w:noProof/>
            <w:webHidden/>
          </w:rPr>
          <w:fldChar w:fldCharType="begin"/>
        </w:r>
        <w:r>
          <w:rPr>
            <w:noProof/>
            <w:webHidden/>
          </w:rPr>
          <w:instrText xml:space="preserve"> PAGEREF _Toc183117129 \h </w:instrText>
        </w:r>
      </w:ins>
      <w:r>
        <w:rPr>
          <w:noProof/>
          <w:webHidden/>
        </w:rPr>
      </w:r>
      <w:r>
        <w:rPr>
          <w:noProof/>
          <w:webHidden/>
        </w:rPr>
        <w:fldChar w:fldCharType="separate"/>
      </w:r>
      <w:ins w:id="27" w:author="Kashyap Kammachi-Sreedhar (Nokia)" w:date="2024-11-21T21:31:00Z" w16du:dateUtc="2024-11-21T19:31:00Z">
        <w:r>
          <w:rPr>
            <w:noProof/>
            <w:webHidden/>
          </w:rPr>
          <w:t>2</w:t>
        </w:r>
        <w:r>
          <w:rPr>
            <w:noProof/>
            <w:webHidden/>
          </w:rPr>
          <w:fldChar w:fldCharType="end"/>
        </w:r>
        <w:r w:rsidRPr="00FB0106">
          <w:rPr>
            <w:rStyle w:val="Hyperlink"/>
            <w:noProof/>
          </w:rPr>
          <w:fldChar w:fldCharType="end"/>
        </w:r>
      </w:ins>
    </w:p>
    <w:p w14:paraId="2C6B093C" w14:textId="049460A1" w:rsidR="0036685E" w:rsidRDefault="0036685E">
      <w:pPr>
        <w:pStyle w:val="TOC2"/>
        <w:tabs>
          <w:tab w:val="left" w:pos="960"/>
          <w:tab w:val="right" w:leader="dot" w:pos="9010"/>
        </w:tabs>
        <w:rPr>
          <w:ins w:id="28" w:author="Kashyap Kammachi-Sreedhar (Nokia)" w:date="2024-11-21T21:31:00Z" w16du:dateUtc="2024-11-21T19:31:00Z"/>
          <w:rFonts w:asciiTheme="minorHAnsi" w:eastAsiaTheme="minorEastAsia" w:hAnsiTheme="minorHAnsi" w:cstheme="minorBidi"/>
          <w:noProof/>
          <w:kern w:val="2"/>
          <w14:ligatures w14:val="standardContextual"/>
        </w:rPr>
      </w:pPr>
      <w:ins w:id="29" w:author="Kashyap Kammachi-Sreedhar (Nokia)" w:date="2024-11-21T21:31:00Z" w16du:dateUtc="2024-11-21T19:31:00Z">
        <w:r w:rsidRPr="00FB0106">
          <w:rPr>
            <w:rStyle w:val="Hyperlink"/>
            <w:noProof/>
          </w:rPr>
          <w:fldChar w:fldCharType="begin"/>
        </w:r>
        <w:r w:rsidRPr="00FB0106">
          <w:rPr>
            <w:rStyle w:val="Hyperlink"/>
            <w:noProof/>
          </w:rPr>
          <w:instrText xml:space="preserve"> </w:instrText>
        </w:r>
        <w:r>
          <w:rPr>
            <w:noProof/>
          </w:rPr>
          <w:instrText>HYPERLINK \l "_Toc183117130"</w:instrText>
        </w:r>
        <w:r w:rsidRPr="00FB0106">
          <w:rPr>
            <w:rStyle w:val="Hyperlink"/>
            <w:noProof/>
          </w:rPr>
          <w:instrText xml:space="preserve"> </w:instrText>
        </w:r>
        <w:r w:rsidRPr="00FB0106">
          <w:rPr>
            <w:rStyle w:val="Hyperlink"/>
            <w:noProof/>
          </w:rPr>
        </w:r>
        <w:r w:rsidRPr="00FB0106">
          <w:rPr>
            <w:rStyle w:val="Hyperlink"/>
            <w:noProof/>
          </w:rPr>
          <w:fldChar w:fldCharType="separate"/>
        </w:r>
        <w:r w:rsidRPr="00FB0106">
          <w:rPr>
            <w:rStyle w:val="Hyperlink"/>
            <w:noProof/>
            <w:lang w:val="en-CA"/>
          </w:rPr>
          <w:t>2.2</w:t>
        </w:r>
        <w:r>
          <w:rPr>
            <w:rFonts w:asciiTheme="minorHAnsi" w:eastAsiaTheme="minorEastAsia" w:hAnsiTheme="minorHAnsi" w:cstheme="minorBidi"/>
            <w:noProof/>
            <w:kern w:val="2"/>
            <w14:ligatures w14:val="standardContextual"/>
          </w:rPr>
          <w:tab/>
        </w:r>
        <w:r w:rsidRPr="00FB0106">
          <w:rPr>
            <w:rStyle w:val="Hyperlink"/>
            <w:noProof/>
            <w:lang w:val="en-CA"/>
          </w:rPr>
          <w:t>Initial text proposal</w:t>
        </w:r>
        <w:r>
          <w:rPr>
            <w:noProof/>
            <w:webHidden/>
          </w:rPr>
          <w:tab/>
        </w:r>
        <w:r>
          <w:rPr>
            <w:noProof/>
            <w:webHidden/>
          </w:rPr>
          <w:fldChar w:fldCharType="begin"/>
        </w:r>
        <w:r>
          <w:rPr>
            <w:noProof/>
            <w:webHidden/>
          </w:rPr>
          <w:instrText xml:space="preserve"> PAGEREF _Toc183117130 \h </w:instrText>
        </w:r>
      </w:ins>
      <w:r>
        <w:rPr>
          <w:noProof/>
          <w:webHidden/>
        </w:rPr>
      </w:r>
      <w:r>
        <w:rPr>
          <w:noProof/>
          <w:webHidden/>
        </w:rPr>
        <w:fldChar w:fldCharType="separate"/>
      </w:r>
      <w:ins w:id="30" w:author="Kashyap Kammachi-Sreedhar (Nokia)" w:date="2024-11-21T21:31:00Z" w16du:dateUtc="2024-11-21T19:31:00Z">
        <w:r>
          <w:rPr>
            <w:noProof/>
            <w:webHidden/>
          </w:rPr>
          <w:t>2</w:t>
        </w:r>
        <w:r>
          <w:rPr>
            <w:noProof/>
            <w:webHidden/>
          </w:rPr>
          <w:fldChar w:fldCharType="end"/>
        </w:r>
        <w:r w:rsidRPr="00FB0106">
          <w:rPr>
            <w:rStyle w:val="Hyperlink"/>
            <w:noProof/>
          </w:rPr>
          <w:fldChar w:fldCharType="end"/>
        </w:r>
      </w:ins>
    </w:p>
    <w:p w14:paraId="214E184B" w14:textId="3CE71C54" w:rsidR="0036685E" w:rsidRDefault="0036685E">
      <w:pPr>
        <w:pStyle w:val="TOC1"/>
        <w:rPr>
          <w:ins w:id="31" w:author="Kashyap Kammachi-Sreedhar (Nokia)" w:date="2024-11-21T21:31:00Z" w16du:dateUtc="2024-11-21T19:31:00Z"/>
          <w:rFonts w:asciiTheme="minorHAnsi" w:eastAsiaTheme="minorEastAsia" w:hAnsiTheme="minorHAnsi" w:cstheme="minorBidi"/>
          <w:noProof/>
          <w:kern w:val="2"/>
          <w14:ligatures w14:val="standardContextual"/>
        </w:rPr>
      </w:pPr>
      <w:ins w:id="32" w:author="Kashyap Kammachi-Sreedhar (Nokia)" w:date="2024-11-21T21:31:00Z" w16du:dateUtc="2024-11-21T19:31:00Z">
        <w:r w:rsidRPr="00FB0106">
          <w:rPr>
            <w:rStyle w:val="Hyperlink"/>
            <w:noProof/>
          </w:rPr>
          <w:fldChar w:fldCharType="begin"/>
        </w:r>
        <w:r w:rsidRPr="00FB0106">
          <w:rPr>
            <w:rStyle w:val="Hyperlink"/>
            <w:noProof/>
          </w:rPr>
          <w:instrText xml:space="preserve"> </w:instrText>
        </w:r>
        <w:r>
          <w:rPr>
            <w:noProof/>
          </w:rPr>
          <w:instrText>HYPERLINK \l "_Toc183117153"</w:instrText>
        </w:r>
        <w:r w:rsidRPr="00FB0106">
          <w:rPr>
            <w:rStyle w:val="Hyperlink"/>
            <w:noProof/>
          </w:rPr>
          <w:instrText xml:space="preserve"> </w:instrText>
        </w:r>
        <w:r w:rsidRPr="00FB0106">
          <w:rPr>
            <w:rStyle w:val="Hyperlink"/>
            <w:noProof/>
          </w:rPr>
        </w:r>
        <w:r w:rsidRPr="00FB0106">
          <w:rPr>
            <w:rStyle w:val="Hyperlink"/>
            <w:noProof/>
          </w:rPr>
          <w:fldChar w:fldCharType="separate"/>
        </w:r>
        <w:r w:rsidRPr="00FB0106">
          <w:rPr>
            <w:rStyle w:val="Hyperlink"/>
            <w:noProof/>
            <w:lang w:val="en-CA"/>
          </w:rPr>
          <w:t>3</w:t>
        </w:r>
        <w:r>
          <w:rPr>
            <w:rFonts w:asciiTheme="minorHAnsi" w:eastAsiaTheme="minorEastAsia" w:hAnsiTheme="minorHAnsi" w:cstheme="minorBidi"/>
            <w:noProof/>
            <w:kern w:val="2"/>
            <w14:ligatures w14:val="standardContextual"/>
          </w:rPr>
          <w:tab/>
        </w:r>
        <w:r w:rsidRPr="00FB0106">
          <w:rPr>
            <w:rStyle w:val="Hyperlink"/>
            <w:noProof/>
            <w:lang w:val="en-CA"/>
          </w:rPr>
          <w:t>Generic compression of items (MPEG #147, issue #157))</w:t>
        </w:r>
        <w:r>
          <w:rPr>
            <w:noProof/>
            <w:webHidden/>
          </w:rPr>
          <w:tab/>
        </w:r>
        <w:r>
          <w:rPr>
            <w:noProof/>
            <w:webHidden/>
          </w:rPr>
          <w:fldChar w:fldCharType="begin"/>
        </w:r>
        <w:r>
          <w:rPr>
            <w:noProof/>
            <w:webHidden/>
          </w:rPr>
          <w:instrText xml:space="preserve"> PAGEREF _Toc183117153 \h </w:instrText>
        </w:r>
      </w:ins>
      <w:r>
        <w:rPr>
          <w:noProof/>
          <w:webHidden/>
        </w:rPr>
      </w:r>
      <w:r>
        <w:rPr>
          <w:noProof/>
          <w:webHidden/>
        </w:rPr>
        <w:fldChar w:fldCharType="separate"/>
      </w:r>
      <w:ins w:id="33" w:author="Kashyap Kammachi-Sreedhar (Nokia)" w:date="2024-11-21T21:31:00Z" w16du:dateUtc="2024-11-21T19:31:00Z">
        <w:r>
          <w:rPr>
            <w:noProof/>
            <w:webHidden/>
          </w:rPr>
          <w:t>3</w:t>
        </w:r>
        <w:r>
          <w:rPr>
            <w:noProof/>
            <w:webHidden/>
          </w:rPr>
          <w:fldChar w:fldCharType="end"/>
        </w:r>
        <w:r w:rsidRPr="00FB0106">
          <w:rPr>
            <w:rStyle w:val="Hyperlink"/>
            <w:noProof/>
          </w:rPr>
          <w:fldChar w:fldCharType="end"/>
        </w:r>
      </w:ins>
    </w:p>
    <w:p w14:paraId="4C06B263" w14:textId="7EFF1FDC" w:rsidR="0036685E" w:rsidRDefault="0036685E">
      <w:pPr>
        <w:pStyle w:val="TOC2"/>
        <w:tabs>
          <w:tab w:val="left" w:pos="960"/>
          <w:tab w:val="right" w:leader="dot" w:pos="9010"/>
        </w:tabs>
        <w:rPr>
          <w:ins w:id="34" w:author="Kashyap Kammachi-Sreedhar (Nokia)" w:date="2024-11-21T21:31:00Z" w16du:dateUtc="2024-11-21T19:31:00Z"/>
          <w:rFonts w:asciiTheme="minorHAnsi" w:eastAsiaTheme="minorEastAsia" w:hAnsiTheme="minorHAnsi" w:cstheme="minorBidi"/>
          <w:noProof/>
          <w:kern w:val="2"/>
          <w14:ligatures w14:val="standardContextual"/>
        </w:rPr>
      </w:pPr>
      <w:ins w:id="35" w:author="Kashyap Kammachi-Sreedhar (Nokia)" w:date="2024-11-21T21:31:00Z" w16du:dateUtc="2024-11-21T19:31:00Z">
        <w:r w:rsidRPr="00FB0106">
          <w:rPr>
            <w:rStyle w:val="Hyperlink"/>
            <w:noProof/>
          </w:rPr>
          <w:fldChar w:fldCharType="begin"/>
        </w:r>
        <w:r w:rsidRPr="00FB0106">
          <w:rPr>
            <w:rStyle w:val="Hyperlink"/>
            <w:noProof/>
          </w:rPr>
          <w:instrText xml:space="preserve"> </w:instrText>
        </w:r>
        <w:r>
          <w:rPr>
            <w:noProof/>
          </w:rPr>
          <w:instrText>HYPERLINK \l "_Toc183117154"</w:instrText>
        </w:r>
        <w:r w:rsidRPr="00FB0106">
          <w:rPr>
            <w:rStyle w:val="Hyperlink"/>
            <w:noProof/>
          </w:rPr>
          <w:instrText xml:space="preserve"> </w:instrText>
        </w:r>
        <w:r w:rsidRPr="00FB0106">
          <w:rPr>
            <w:rStyle w:val="Hyperlink"/>
            <w:noProof/>
          </w:rPr>
        </w:r>
        <w:r w:rsidRPr="00FB0106">
          <w:rPr>
            <w:rStyle w:val="Hyperlink"/>
            <w:noProof/>
          </w:rPr>
          <w:fldChar w:fldCharType="separate"/>
        </w:r>
        <w:r w:rsidRPr="00FB0106">
          <w:rPr>
            <w:rStyle w:val="Hyperlink"/>
            <w:noProof/>
            <w:lang w:val="en-CA"/>
          </w:rPr>
          <w:t>3.1</w:t>
        </w:r>
        <w:r>
          <w:rPr>
            <w:rFonts w:asciiTheme="minorHAnsi" w:eastAsiaTheme="minorEastAsia" w:hAnsiTheme="minorHAnsi" w:cstheme="minorBidi"/>
            <w:noProof/>
            <w:kern w:val="2"/>
            <w14:ligatures w14:val="standardContextual"/>
          </w:rPr>
          <w:tab/>
        </w:r>
        <w:r w:rsidRPr="00FB0106">
          <w:rPr>
            <w:rStyle w:val="Hyperlink"/>
            <w:noProof/>
            <w:lang w:val="en-CA"/>
          </w:rPr>
          <w:t>Abstract</w:t>
        </w:r>
        <w:r>
          <w:rPr>
            <w:noProof/>
            <w:webHidden/>
          </w:rPr>
          <w:tab/>
        </w:r>
        <w:r>
          <w:rPr>
            <w:noProof/>
            <w:webHidden/>
          </w:rPr>
          <w:fldChar w:fldCharType="begin"/>
        </w:r>
        <w:r>
          <w:rPr>
            <w:noProof/>
            <w:webHidden/>
          </w:rPr>
          <w:instrText xml:space="preserve"> PAGEREF _Toc183117154 \h </w:instrText>
        </w:r>
      </w:ins>
      <w:r>
        <w:rPr>
          <w:noProof/>
          <w:webHidden/>
        </w:rPr>
      </w:r>
      <w:r>
        <w:rPr>
          <w:noProof/>
          <w:webHidden/>
        </w:rPr>
        <w:fldChar w:fldCharType="separate"/>
      </w:r>
      <w:ins w:id="36" w:author="Kashyap Kammachi-Sreedhar (Nokia)" w:date="2024-11-21T21:31:00Z" w16du:dateUtc="2024-11-21T19:31:00Z">
        <w:r>
          <w:rPr>
            <w:noProof/>
            <w:webHidden/>
          </w:rPr>
          <w:t>3</w:t>
        </w:r>
        <w:r>
          <w:rPr>
            <w:noProof/>
            <w:webHidden/>
          </w:rPr>
          <w:fldChar w:fldCharType="end"/>
        </w:r>
        <w:r w:rsidRPr="00FB0106">
          <w:rPr>
            <w:rStyle w:val="Hyperlink"/>
            <w:noProof/>
          </w:rPr>
          <w:fldChar w:fldCharType="end"/>
        </w:r>
      </w:ins>
    </w:p>
    <w:p w14:paraId="7AF04BE6" w14:textId="37F66232" w:rsidR="005575F4" w:rsidDel="0036685E" w:rsidRDefault="005575F4">
      <w:pPr>
        <w:pStyle w:val="TOC1"/>
        <w:rPr>
          <w:del w:id="37" w:author="Kashyap Kammachi-Sreedhar (Nokia)" w:date="2024-11-21T21:31:00Z" w16du:dateUtc="2024-11-21T19:31:00Z"/>
          <w:rFonts w:asciiTheme="minorHAnsi" w:eastAsiaTheme="minorEastAsia" w:hAnsiTheme="minorHAnsi" w:cstheme="minorBidi"/>
          <w:noProof/>
          <w:kern w:val="2"/>
          <w14:ligatures w14:val="standardContextual"/>
        </w:rPr>
      </w:pPr>
      <w:del w:id="38" w:author="Kashyap Kammachi-Sreedhar (Nokia)" w:date="2024-11-21T21:31:00Z" w16du:dateUtc="2024-11-21T19:31:00Z">
        <w:r w:rsidRPr="0036685E" w:rsidDel="0036685E">
          <w:rPr>
            <w:rStyle w:val="Hyperlink"/>
            <w:noProof/>
            <w:lang w:val="en-CA"/>
          </w:rPr>
          <w:delText>1</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Region annotations for image sequence or video tracks</w:delText>
        </w:r>
        <w:r w:rsidDel="0036685E">
          <w:rPr>
            <w:noProof/>
            <w:webHidden/>
          </w:rPr>
          <w:tab/>
          <w:delText>3</w:delText>
        </w:r>
      </w:del>
    </w:p>
    <w:p w14:paraId="6F9CA72B" w14:textId="325EDE10" w:rsidR="005575F4" w:rsidDel="0036685E" w:rsidRDefault="005575F4">
      <w:pPr>
        <w:pStyle w:val="TOC2"/>
        <w:tabs>
          <w:tab w:val="left" w:pos="960"/>
          <w:tab w:val="right" w:leader="dot" w:pos="9010"/>
        </w:tabs>
        <w:rPr>
          <w:del w:id="39" w:author="Kashyap Kammachi-Sreedhar (Nokia)" w:date="2024-11-21T21:31:00Z" w16du:dateUtc="2024-11-21T19:31:00Z"/>
          <w:rFonts w:asciiTheme="minorHAnsi" w:eastAsiaTheme="minorEastAsia" w:hAnsiTheme="minorHAnsi" w:cstheme="minorBidi"/>
          <w:noProof/>
          <w:kern w:val="2"/>
          <w14:ligatures w14:val="standardContextual"/>
        </w:rPr>
      </w:pPr>
      <w:del w:id="40" w:author="Kashyap Kammachi-Sreedhar (Nokia)" w:date="2024-11-21T21:31:00Z" w16du:dateUtc="2024-11-21T19:31:00Z">
        <w:r w:rsidRPr="0036685E" w:rsidDel="0036685E">
          <w:rPr>
            <w:rStyle w:val="Hyperlink"/>
            <w:noProof/>
            <w:lang w:val="en-CA"/>
          </w:rPr>
          <w:delText>1.1</w:delText>
        </w:r>
        <w:r w:rsidDel="0036685E">
          <w:rPr>
            <w:rFonts w:asciiTheme="minorHAnsi" w:eastAsiaTheme="minorEastAsia" w:hAnsiTheme="minorHAnsi" w:cstheme="minorBidi"/>
            <w:noProof/>
            <w:kern w:val="2"/>
            <w14:ligatures w14:val="standardContextual"/>
          </w:rPr>
          <w:tab/>
        </w:r>
        <w:r w:rsidRPr="0036685E" w:rsidDel="0036685E">
          <w:rPr>
            <w:rStyle w:val="Hyperlink"/>
            <w:bCs/>
            <w:iCs/>
            <w:noProof/>
            <w:lang w:val="en-CA"/>
          </w:rPr>
          <w:delText>Region extrapolation (from m60304, MPEG#139, Issue#76)</w:delText>
        </w:r>
        <w:r w:rsidDel="0036685E">
          <w:rPr>
            <w:noProof/>
            <w:webHidden/>
          </w:rPr>
          <w:tab/>
          <w:delText>3</w:delText>
        </w:r>
      </w:del>
    </w:p>
    <w:p w14:paraId="67C61D1F" w14:textId="3F48E54D" w:rsidR="005575F4" w:rsidDel="0036685E" w:rsidRDefault="005575F4">
      <w:pPr>
        <w:pStyle w:val="TOC3"/>
        <w:rPr>
          <w:del w:id="41" w:author="Kashyap Kammachi-Sreedhar (Nokia)" w:date="2024-11-21T21:31:00Z" w16du:dateUtc="2024-11-21T19:31:00Z"/>
          <w:rFonts w:asciiTheme="minorHAnsi" w:eastAsiaTheme="minorEastAsia" w:hAnsiTheme="minorHAnsi" w:cstheme="minorBidi"/>
          <w:noProof/>
          <w:kern w:val="2"/>
          <w14:ligatures w14:val="standardContextual"/>
        </w:rPr>
      </w:pPr>
      <w:del w:id="42" w:author="Kashyap Kammachi-Sreedhar (Nokia)" w:date="2024-11-21T21:31:00Z" w16du:dateUtc="2024-11-21T19:31:00Z">
        <w:r w:rsidRPr="0036685E" w:rsidDel="0036685E">
          <w:rPr>
            <w:rStyle w:val="Hyperlink"/>
            <w:bCs/>
            <w:iCs/>
            <w:noProof/>
            <w:lang w:val="en-CA"/>
          </w:rPr>
          <w:delText>1.1.1</w:delText>
        </w:r>
        <w:r w:rsidDel="0036685E">
          <w:rPr>
            <w:rFonts w:asciiTheme="minorHAnsi" w:eastAsiaTheme="minorEastAsia" w:hAnsiTheme="minorHAnsi" w:cstheme="minorBidi"/>
            <w:noProof/>
            <w:kern w:val="2"/>
            <w14:ligatures w14:val="standardContextual"/>
          </w:rPr>
          <w:tab/>
        </w:r>
        <w:r w:rsidRPr="0036685E" w:rsidDel="0036685E">
          <w:rPr>
            <w:rStyle w:val="Hyperlink"/>
            <w:bCs/>
            <w:iCs/>
            <w:noProof/>
            <w:lang w:val="en-CA"/>
          </w:rPr>
          <w:delText>Overview</w:delText>
        </w:r>
        <w:r w:rsidDel="0036685E">
          <w:rPr>
            <w:noProof/>
            <w:webHidden/>
          </w:rPr>
          <w:tab/>
          <w:delText>3</w:delText>
        </w:r>
      </w:del>
    </w:p>
    <w:p w14:paraId="36581BE2" w14:textId="391511E0" w:rsidR="005575F4" w:rsidDel="0036685E" w:rsidRDefault="005575F4">
      <w:pPr>
        <w:pStyle w:val="TOC3"/>
        <w:rPr>
          <w:del w:id="43" w:author="Kashyap Kammachi-Sreedhar (Nokia)" w:date="2024-11-21T21:31:00Z" w16du:dateUtc="2024-11-21T19:31:00Z"/>
          <w:rFonts w:asciiTheme="minorHAnsi" w:eastAsiaTheme="minorEastAsia" w:hAnsiTheme="minorHAnsi" w:cstheme="minorBidi"/>
          <w:noProof/>
          <w:kern w:val="2"/>
          <w14:ligatures w14:val="standardContextual"/>
        </w:rPr>
      </w:pPr>
      <w:del w:id="44" w:author="Kashyap Kammachi-Sreedhar (Nokia)" w:date="2024-11-21T21:31:00Z" w16du:dateUtc="2024-11-21T19:31:00Z">
        <w:r w:rsidRPr="0036685E" w:rsidDel="0036685E">
          <w:rPr>
            <w:rStyle w:val="Hyperlink"/>
            <w:noProof/>
            <w:lang w:val="en-CA"/>
          </w:rPr>
          <w:delText>1.1.2</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Text Proposal</w:delText>
        </w:r>
        <w:r w:rsidDel="0036685E">
          <w:rPr>
            <w:noProof/>
            <w:webHidden/>
          </w:rPr>
          <w:tab/>
          <w:delText>3</w:delText>
        </w:r>
      </w:del>
    </w:p>
    <w:p w14:paraId="6D327CF9" w14:textId="695903A1" w:rsidR="005575F4" w:rsidDel="0036685E" w:rsidRDefault="005575F4">
      <w:pPr>
        <w:pStyle w:val="TOC2"/>
        <w:tabs>
          <w:tab w:val="left" w:pos="960"/>
          <w:tab w:val="right" w:leader="dot" w:pos="9010"/>
        </w:tabs>
        <w:rPr>
          <w:del w:id="45" w:author="Kashyap Kammachi-Sreedhar (Nokia)" w:date="2024-11-21T21:31:00Z" w16du:dateUtc="2024-11-21T19:31:00Z"/>
          <w:rFonts w:asciiTheme="minorHAnsi" w:eastAsiaTheme="minorEastAsia" w:hAnsiTheme="minorHAnsi" w:cstheme="minorBidi"/>
          <w:noProof/>
          <w:kern w:val="2"/>
          <w14:ligatures w14:val="standardContextual"/>
        </w:rPr>
      </w:pPr>
      <w:del w:id="46" w:author="Kashyap Kammachi-Sreedhar (Nokia)" w:date="2024-11-21T21:31:00Z" w16du:dateUtc="2024-11-21T19:31:00Z">
        <w:r w:rsidRPr="0036685E" w:rsidDel="0036685E">
          <w:rPr>
            <w:rStyle w:val="Hyperlink"/>
            <w:noProof/>
            <w:lang w:val="en-CA"/>
          </w:rPr>
          <w:delText>1.2</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Region interpolation (from m59508, MPEG#138</w:delText>
        </w:r>
        <w:r w:rsidRPr="0036685E" w:rsidDel="0036685E">
          <w:rPr>
            <w:rStyle w:val="Hyperlink"/>
            <w:bCs/>
            <w:iCs/>
            <w:noProof/>
            <w:lang w:val="en-CA"/>
          </w:rPr>
          <w:delText>, Issue#69 comment#60556</w:delText>
        </w:r>
        <w:r w:rsidRPr="0036685E" w:rsidDel="0036685E">
          <w:rPr>
            <w:rStyle w:val="Hyperlink"/>
            <w:noProof/>
            <w:lang w:val="en-CA"/>
          </w:rPr>
          <w:delText>)</w:delText>
        </w:r>
        <w:r w:rsidDel="0036685E">
          <w:rPr>
            <w:noProof/>
            <w:webHidden/>
          </w:rPr>
          <w:tab/>
          <w:delText>6</w:delText>
        </w:r>
      </w:del>
    </w:p>
    <w:p w14:paraId="44F14E6C" w14:textId="0B1CA522" w:rsidR="005575F4" w:rsidDel="0036685E" w:rsidRDefault="005575F4">
      <w:pPr>
        <w:pStyle w:val="TOC3"/>
        <w:rPr>
          <w:del w:id="47" w:author="Kashyap Kammachi-Sreedhar (Nokia)" w:date="2024-11-21T21:31:00Z" w16du:dateUtc="2024-11-21T19:31:00Z"/>
          <w:rFonts w:asciiTheme="minorHAnsi" w:eastAsiaTheme="minorEastAsia" w:hAnsiTheme="minorHAnsi" w:cstheme="minorBidi"/>
          <w:noProof/>
          <w:kern w:val="2"/>
          <w14:ligatures w14:val="standardContextual"/>
        </w:rPr>
      </w:pPr>
      <w:del w:id="48" w:author="Kashyap Kammachi-Sreedhar (Nokia)" w:date="2024-11-21T21:31:00Z" w16du:dateUtc="2024-11-21T19:31:00Z">
        <w:r w:rsidRPr="0036685E" w:rsidDel="0036685E">
          <w:rPr>
            <w:rStyle w:val="Hyperlink"/>
            <w:noProof/>
            <w:lang w:val="en-CA"/>
          </w:rPr>
          <w:delText>1.2.1</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Text Proposal</w:delText>
        </w:r>
        <w:r w:rsidDel="0036685E">
          <w:rPr>
            <w:noProof/>
            <w:webHidden/>
          </w:rPr>
          <w:tab/>
          <w:delText>6</w:delText>
        </w:r>
      </w:del>
    </w:p>
    <w:p w14:paraId="785A69B6" w14:textId="39C4C98C" w:rsidR="005575F4" w:rsidDel="0036685E" w:rsidRDefault="005575F4">
      <w:pPr>
        <w:pStyle w:val="TOC3"/>
        <w:rPr>
          <w:del w:id="49" w:author="Kashyap Kammachi-Sreedhar (Nokia)" w:date="2024-11-21T21:31:00Z" w16du:dateUtc="2024-11-21T19:31:00Z"/>
          <w:rFonts w:asciiTheme="minorHAnsi" w:eastAsiaTheme="minorEastAsia" w:hAnsiTheme="minorHAnsi" w:cstheme="minorBidi"/>
          <w:noProof/>
          <w:kern w:val="2"/>
          <w14:ligatures w14:val="standardContextual"/>
        </w:rPr>
      </w:pPr>
      <w:del w:id="50" w:author="Kashyap Kammachi-Sreedhar (Nokia)" w:date="2024-11-21T21:31:00Z" w16du:dateUtc="2024-11-21T19:31:00Z">
        <w:r w:rsidRPr="0036685E" w:rsidDel="0036685E">
          <w:rPr>
            <w:rStyle w:val="Hyperlink"/>
            <w:noProof/>
            <w:lang w:val="en-CA"/>
          </w:rPr>
          <w:delText>1.2.2</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Discussion</w:delText>
        </w:r>
        <w:r w:rsidDel="0036685E">
          <w:rPr>
            <w:noProof/>
            <w:webHidden/>
          </w:rPr>
          <w:tab/>
          <w:delText>6</w:delText>
        </w:r>
      </w:del>
    </w:p>
    <w:p w14:paraId="3F965B36" w14:textId="2995DD3B" w:rsidR="005575F4" w:rsidDel="0036685E" w:rsidRDefault="005575F4">
      <w:pPr>
        <w:pStyle w:val="TOC1"/>
        <w:rPr>
          <w:del w:id="51" w:author="Kashyap Kammachi-Sreedhar (Nokia)" w:date="2024-11-21T21:31:00Z" w16du:dateUtc="2024-11-21T19:31:00Z"/>
          <w:rFonts w:asciiTheme="minorHAnsi" w:eastAsiaTheme="minorEastAsia" w:hAnsiTheme="minorHAnsi" w:cstheme="minorBidi"/>
          <w:noProof/>
          <w:kern w:val="2"/>
          <w14:ligatures w14:val="standardContextual"/>
        </w:rPr>
      </w:pPr>
      <w:del w:id="52" w:author="Kashyap Kammachi-Sreedhar (Nokia)" w:date="2024-11-21T21:31:00Z" w16du:dateUtc="2024-11-21T19:31:00Z">
        <w:r w:rsidRPr="0036685E" w:rsidDel="0036685E">
          <w:rPr>
            <w:rStyle w:val="Hyperlink"/>
            <w:noProof/>
            <w:lang w:val="en-CA"/>
          </w:rPr>
          <w:delText>2</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Region annotation for image items (from m62028, MPEG#141, Issue#88 and MPEG #145, issue #128)</w:delText>
        </w:r>
        <w:r w:rsidDel="0036685E">
          <w:rPr>
            <w:noProof/>
            <w:webHidden/>
          </w:rPr>
          <w:tab/>
          <w:delText>7</w:delText>
        </w:r>
      </w:del>
    </w:p>
    <w:p w14:paraId="0635F645" w14:textId="1F65D4B8" w:rsidR="005575F4" w:rsidDel="0036685E" w:rsidRDefault="005575F4">
      <w:pPr>
        <w:pStyle w:val="TOC2"/>
        <w:tabs>
          <w:tab w:val="left" w:pos="960"/>
          <w:tab w:val="right" w:leader="dot" w:pos="9010"/>
        </w:tabs>
        <w:rPr>
          <w:del w:id="53" w:author="Kashyap Kammachi-Sreedhar (Nokia)" w:date="2024-11-21T21:31:00Z" w16du:dateUtc="2024-11-21T19:31:00Z"/>
          <w:rFonts w:asciiTheme="minorHAnsi" w:eastAsiaTheme="minorEastAsia" w:hAnsiTheme="minorHAnsi" w:cstheme="minorBidi"/>
          <w:noProof/>
          <w:kern w:val="2"/>
          <w14:ligatures w14:val="standardContextual"/>
        </w:rPr>
      </w:pPr>
      <w:del w:id="54" w:author="Kashyap Kammachi-Sreedhar (Nokia)" w:date="2024-11-21T21:31:00Z" w16du:dateUtc="2024-11-21T19:31:00Z">
        <w:r w:rsidRPr="0036685E" w:rsidDel="0036685E">
          <w:rPr>
            <w:rStyle w:val="Hyperlink"/>
            <w:bCs/>
            <w:noProof/>
            <w:lang w:eastAsia="ja-JP"/>
          </w:rPr>
          <w:delText>2.1</w:delText>
        </w:r>
        <w:r w:rsidDel="0036685E">
          <w:rPr>
            <w:rFonts w:asciiTheme="minorHAnsi" w:eastAsiaTheme="minorEastAsia" w:hAnsiTheme="minorHAnsi" w:cstheme="minorBidi"/>
            <w:noProof/>
            <w:kern w:val="2"/>
            <w14:ligatures w14:val="standardContextual"/>
          </w:rPr>
          <w:tab/>
        </w:r>
        <w:r w:rsidRPr="0036685E" w:rsidDel="0036685E">
          <w:rPr>
            <w:rStyle w:val="Hyperlink"/>
            <w:bCs/>
            <w:noProof/>
            <w:lang w:eastAsia="ja-JP"/>
          </w:rPr>
          <w:delText>Discussion</w:delText>
        </w:r>
        <w:r w:rsidDel="0036685E">
          <w:rPr>
            <w:noProof/>
            <w:webHidden/>
          </w:rPr>
          <w:tab/>
          <w:delText>7</w:delText>
        </w:r>
      </w:del>
    </w:p>
    <w:p w14:paraId="5F356BC3" w14:textId="6F74A52A" w:rsidR="005575F4" w:rsidDel="0036685E" w:rsidRDefault="005575F4">
      <w:pPr>
        <w:pStyle w:val="TOC3"/>
        <w:rPr>
          <w:del w:id="55" w:author="Kashyap Kammachi-Sreedhar (Nokia)" w:date="2024-11-21T21:31:00Z" w16du:dateUtc="2024-11-21T19:31:00Z"/>
          <w:rFonts w:asciiTheme="minorHAnsi" w:eastAsiaTheme="minorEastAsia" w:hAnsiTheme="minorHAnsi" w:cstheme="minorBidi"/>
          <w:noProof/>
          <w:kern w:val="2"/>
          <w14:ligatures w14:val="standardContextual"/>
        </w:rPr>
      </w:pPr>
      <w:del w:id="56" w:author="Kashyap Kammachi-Sreedhar (Nokia)" w:date="2024-11-21T21:31:00Z" w16du:dateUtc="2024-11-21T19:31:00Z">
        <w:r w:rsidRPr="0036685E" w:rsidDel="0036685E">
          <w:rPr>
            <w:rStyle w:val="Hyperlink"/>
            <w:bCs/>
            <w:i/>
            <w:iCs/>
            <w:noProof/>
            <w:lang w:eastAsia="ja-JP"/>
          </w:rPr>
          <w:delText>2.1.1</w:delText>
        </w:r>
        <w:r w:rsidDel="0036685E">
          <w:rPr>
            <w:rFonts w:asciiTheme="minorHAnsi" w:eastAsiaTheme="minorEastAsia" w:hAnsiTheme="minorHAnsi" w:cstheme="minorBidi"/>
            <w:noProof/>
            <w:kern w:val="2"/>
            <w14:ligatures w14:val="standardContextual"/>
          </w:rPr>
          <w:tab/>
        </w:r>
        <w:r w:rsidRPr="0036685E" w:rsidDel="0036685E">
          <w:rPr>
            <w:rStyle w:val="Hyperlink"/>
            <w:bCs/>
            <w:i/>
            <w:iCs/>
            <w:noProof/>
            <w:lang w:eastAsia="ja-JP"/>
          </w:rPr>
          <w:delText>Motivation, use cases and initial proposal</w:delText>
        </w:r>
        <w:r w:rsidDel="0036685E">
          <w:rPr>
            <w:noProof/>
            <w:webHidden/>
          </w:rPr>
          <w:tab/>
          <w:delText>7</w:delText>
        </w:r>
      </w:del>
    </w:p>
    <w:p w14:paraId="1F74089C" w14:textId="203F3333" w:rsidR="005575F4" w:rsidDel="0036685E" w:rsidRDefault="005575F4">
      <w:pPr>
        <w:pStyle w:val="TOC3"/>
        <w:rPr>
          <w:del w:id="57" w:author="Kashyap Kammachi-Sreedhar (Nokia)" w:date="2024-11-21T21:31:00Z" w16du:dateUtc="2024-11-21T19:31:00Z"/>
          <w:rFonts w:asciiTheme="minorHAnsi" w:eastAsiaTheme="minorEastAsia" w:hAnsiTheme="minorHAnsi" w:cstheme="minorBidi"/>
          <w:noProof/>
          <w:kern w:val="2"/>
          <w14:ligatures w14:val="standardContextual"/>
        </w:rPr>
      </w:pPr>
      <w:del w:id="58" w:author="Kashyap Kammachi-Sreedhar (Nokia)" w:date="2024-11-21T21:31:00Z" w16du:dateUtc="2024-11-21T19:31:00Z">
        <w:r w:rsidRPr="0036685E" w:rsidDel="0036685E">
          <w:rPr>
            <w:rStyle w:val="Hyperlink"/>
            <w:bCs/>
            <w:i/>
            <w:iCs/>
            <w:noProof/>
            <w:lang w:eastAsia="ja-JP"/>
          </w:rPr>
          <w:delText>2.1.2</w:delText>
        </w:r>
        <w:r w:rsidDel="0036685E">
          <w:rPr>
            <w:rFonts w:asciiTheme="minorHAnsi" w:eastAsiaTheme="minorEastAsia" w:hAnsiTheme="minorHAnsi" w:cstheme="minorBidi"/>
            <w:noProof/>
            <w:kern w:val="2"/>
            <w14:ligatures w14:val="standardContextual"/>
          </w:rPr>
          <w:tab/>
        </w:r>
        <w:r w:rsidRPr="0036685E" w:rsidDel="0036685E">
          <w:rPr>
            <w:rStyle w:val="Hyperlink"/>
            <w:bCs/>
            <w:i/>
            <w:iCs/>
            <w:noProof/>
            <w:lang w:eastAsia="ja-JP"/>
          </w:rPr>
          <w:delText>Responses to open questions</w:delText>
        </w:r>
        <w:r w:rsidDel="0036685E">
          <w:rPr>
            <w:noProof/>
            <w:webHidden/>
          </w:rPr>
          <w:tab/>
          <w:delText>9</w:delText>
        </w:r>
      </w:del>
    </w:p>
    <w:p w14:paraId="417B0A4F" w14:textId="66A4DC4D" w:rsidR="005575F4" w:rsidDel="0036685E" w:rsidRDefault="005575F4">
      <w:pPr>
        <w:pStyle w:val="TOC2"/>
        <w:tabs>
          <w:tab w:val="left" w:pos="960"/>
          <w:tab w:val="right" w:leader="dot" w:pos="9010"/>
        </w:tabs>
        <w:rPr>
          <w:del w:id="59" w:author="Kashyap Kammachi-Sreedhar (Nokia)" w:date="2024-11-21T21:31:00Z" w16du:dateUtc="2024-11-21T19:31:00Z"/>
          <w:rFonts w:asciiTheme="minorHAnsi" w:eastAsiaTheme="minorEastAsia" w:hAnsiTheme="minorHAnsi" w:cstheme="minorBidi"/>
          <w:noProof/>
          <w:kern w:val="2"/>
          <w14:ligatures w14:val="standardContextual"/>
        </w:rPr>
      </w:pPr>
      <w:del w:id="60" w:author="Kashyap Kammachi-Sreedhar (Nokia)" w:date="2024-11-21T21:31:00Z" w16du:dateUtc="2024-11-21T19:31:00Z">
        <w:r w:rsidRPr="0036685E" w:rsidDel="0036685E">
          <w:rPr>
            <w:rStyle w:val="Hyperlink"/>
            <w:noProof/>
            <w:lang w:val="en-GB" w:eastAsia="ja-JP"/>
          </w:rPr>
          <w:delText>2.2</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GB" w:eastAsia="ja-JP"/>
          </w:rPr>
          <w:delText>Proposal</w:delText>
        </w:r>
        <w:r w:rsidDel="0036685E">
          <w:rPr>
            <w:noProof/>
            <w:webHidden/>
          </w:rPr>
          <w:tab/>
          <w:delText>10</w:delText>
        </w:r>
      </w:del>
    </w:p>
    <w:p w14:paraId="28475709" w14:textId="68B3AF1D" w:rsidR="005575F4" w:rsidDel="0036685E" w:rsidRDefault="005575F4">
      <w:pPr>
        <w:pStyle w:val="TOC3"/>
        <w:rPr>
          <w:del w:id="61" w:author="Kashyap Kammachi-Sreedhar (Nokia)" w:date="2024-11-21T21:31:00Z" w16du:dateUtc="2024-11-21T19:31:00Z"/>
          <w:rFonts w:asciiTheme="minorHAnsi" w:eastAsiaTheme="minorEastAsia" w:hAnsiTheme="minorHAnsi" w:cstheme="minorBidi"/>
          <w:noProof/>
          <w:kern w:val="2"/>
          <w14:ligatures w14:val="standardContextual"/>
        </w:rPr>
      </w:pPr>
      <w:del w:id="62" w:author="Kashyap Kammachi-Sreedhar (Nokia)" w:date="2024-11-21T21:31:00Z" w16du:dateUtc="2024-11-21T19:31:00Z">
        <w:r w:rsidRPr="0036685E" w:rsidDel="0036685E">
          <w:rPr>
            <w:rStyle w:val="Hyperlink"/>
            <w:noProof/>
            <w:lang w:val="en-GB" w:eastAsia="ja-JP"/>
          </w:rPr>
          <w:delText>2.2.1</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GB" w:eastAsia="ja-JP"/>
          </w:rPr>
          <w:delText>Proposal 1: Union of regions</w:delText>
        </w:r>
        <w:r w:rsidDel="0036685E">
          <w:rPr>
            <w:noProof/>
            <w:webHidden/>
          </w:rPr>
          <w:tab/>
          <w:delText>10</w:delText>
        </w:r>
      </w:del>
    </w:p>
    <w:p w14:paraId="53E2C20B" w14:textId="488CEBAD" w:rsidR="005575F4" w:rsidDel="0036685E" w:rsidRDefault="005575F4">
      <w:pPr>
        <w:pStyle w:val="TOC2"/>
        <w:tabs>
          <w:tab w:val="right" w:leader="dot" w:pos="9010"/>
        </w:tabs>
        <w:rPr>
          <w:del w:id="63" w:author="Kashyap Kammachi-Sreedhar (Nokia)" w:date="2024-11-21T21:31:00Z" w16du:dateUtc="2024-11-21T19:31:00Z"/>
          <w:rFonts w:asciiTheme="minorHAnsi" w:eastAsiaTheme="minorEastAsia" w:hAnsiTheme="minorHAnsi" w:cstheme="minorBidi"/>
          <w:noProof/>
          <w:kern w:val="2"/>
          <w14:ligatures w14:val="standardContextual"/>
        </w:rPr>
      </w:pPr>
      <w:del w:id="64" w:author="Kashyap Kammachi-Sreedhar (Nokia)" w:date="2024-11-21T21:31:00Z" w16du:dateUtc="2024-11-21T19:31:00Z">
        <w:r w:rsidRPr="0036685E" w:rsidDel="0036685E">
          <w:rPr>
            <w:rStyle w:val="Hyperlink"/>
            <w:noProof/>
          </w:rPr>
          <w:delText>11.3.3.2.2 Union derivation</w:delText>
        </w:r>
        <w:r w:rsidDel="0036685E">
          <w:rPr>
            <w:noProof/>
            <w:webHidden/>
          </w:rPr>
          <w:tab/>
          <w:delText>10</w:delText>
        </w:r>
      </w:del>
    </w:p>
    <w:p w14:paraId="3D3B0EAA" w14:textId="30368FB6" w:rsidR="005575F4" w:rsidDel="0036685E" w:rsidRDefault="005575F4">
      <w:pPr>
        <w:pStyle w:val="TOC3"/>
        <w:rPr>
          <w:del w:id="65" w:author="Kashyap Kammachi-Sreedhar (Nokia)" w:date="2024-11-21T21:31:00Z" w16du:dateUtc="2024-11-21T19:31:00Z"/>
          <w:rFonts w:asciiTheme="minorHAnsi" w:eastAsiaTheme="minorEastAsia" w:hAnsiTheme="minorHAnsi" w:cstheme="minorBidi"/>
          <w:noProof/>
          <w:kern w:val="2"/>
          <w14:ligatures w14:val="standardContextual"/>
        </w:rPr>
      </w:pPr>
      <w:del w:id="66" w:author="Kashyap Kammachi-Sreedhar (Nokia)" w:date="2024-11-21T21:31:00Z" w16du:dateUtc="2024-11-21T19:31:00Z">
        <w:r w:rsidRPr="0036685E" w:rsidDel="0036685E">
          <w:rPr>
            <w:rStyle w:val="Hyperlink"/>
            <w:noProof/>
          </w:rPr>
          <w:delText>2.2.2</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rPr>
          <w:delText>Proposal 2: Relations between region items</w:delText>
        </w:r>
        <w:r w:rsidDel="0036685E">
          <w:rPr>
            <w:noProof/>
            <w:webHidden/>
          </w:rPr>
          <w:tab/>
          <w:delText>11</w:delText>
        </w:r>
      </w:del>
    </w:p>
    <w:p w14:paraId="1DAE7477" w14:textId="578E5DA6" w:rsidR="005575F4" w:rsidDel="0036685E" w:rsidRDefault="005575F4">
      <w:pPr>
        <w:pStyle w:val="TOC2"/>
        <w:tabs>
          <w:tab w:val="right" w:leader="dot" w:pos="9010"/>
        </w:tabs>
        <w:rPr>
          <w:del w:id="67" w:author="Kashyap Kammachi-Sreedhar (Nokia)" w:date="2024-11-21T21:31:00Z" w16du:dateUtc="2024-11-21T19:31:00Z"/>
          <w:rFonts w:asciiTheme="minorHAnsi" w:eastAsiaTheme="minorEastAsia" w:hAnsiTheme="minorHAnsi" w:cstheme="minorBidi"/>
          <w:noProof/>
          <w:kern w:val="2"/>
          <w14:ligatures w14:val="standardContextual"/>
        </w:rPr>
      </w:pPr>
      <w:del w:id="68" w:author="Kashyap Kammachi-Sreedhar (Nokia)" w:date="2024-11-21T21:31:00Z" w16du:dateUtc="2024-11-21T19:31:00Z">
        <w:r w:rsidRPr="0036685E" w:rsidDel="0036685E">
          <w:rPr>
            <w:rStyle w:val="Hyperlink"/>
            <w:noProof/>
          </w:rPr>
          <w:delText>11.3.4 Region Entity Group</w:delText>
        </w:r>
        <w:r w:rsidDel="0036685E">
          <w:rPr>
            <w:noProof/>
            <w:webHidden/>
          </w:rPr>
          <w:tab/>
          <w:delText>11</w:delText>
        </w:r>
      </w:del>
    </w:p>
    <w:p w14:paraId="48B6B180" w14:textId="4FD55A8C" w:rsidR="005575F4" w:rsidDel="0036685E" w:rsidRDefault="005575F4">
      <w:pPr>
        <w:pStyle w:val="TOC2"/>
        <w:tabs>
          <w:tab w:val="right" w:leader="dot" w:pos="9010"/>
        </w:tabs>
        <w:rPr>
          <w:del w:id="69" w:author="Kashyap Kammachi-Sreedhar (Nokia)" w:date="2024-11-21T21:31:00Z" w16du:dateUtc="2024-11-21T19:31:00Z"/>
          <w:rFonts w:asciiTheme="minorHAnsi" w:eastAsiaTheme="minorEastAsia" w:hAnsiTheme="minorHAnsi" w:cstheme="minorBidi"/>
          <w:noProof/>
          <w:kern w:val="2"/>
          <w14:ligatures w14:val="standardContextual"/>
        </w:rPr>
      </w:pPr>
      <w:del w:id="70" w:author="Kashyap Kammachi-Sreedhar (Nokia)" w:date="2024-11-21T21:31:00Z" w16du:dateUtc="2024-11-21T19:31:00Z">
        <w:r w:rsidRPr="0036685E" w:rsidDel="0036685E">
          <w:rPr>
            <w:rStyle w:val="Hyperlink"/>
            <w:noProof/>
            <w:lang w:val="en-GB"/>
          </w:rPr>
          <w:delText>11.3.4.1 ‘</w:delText>
        </w:r>
        <w:r w:rsidRPr="0036685E" w:rsidDel="0036685E">
          <w:rPr>
            <w:rStyle w:val="Hyperlink"/>
            <w:rFonts w:ascii="Consolas" w:hAnsi="Consolas"/>
            <w:noProof/>
            <w:lang w:val="en-GB"/>
          </w:rPr>
          <w:delText>corg</w:delText>
        </w:r>
        <w:r w:rsidRPr="0036685E" w:rsidDel="0036685E">
          <w:rPr>
            <w:rStyle w:val="Hyperlink"/>
            <w:noProof/>
            <w:lang w:val="en-GB"/>
          </w:rPr>
          <w:delText>’ Entity Group</w:delText>
        </w:r>
        <w:r w:rsidDel="0036685E">
          <w:rPr>
            <w:noProof/>
            <w:webHidden/>
          </w:rPr>
          <w:tab/>
          <w:delText>11</w:delText>
        </w:r>
      </w:del>
    </w:p>
    <w:p w14:paraId="23C46527" w14:textId="1640EC17" w:rsidR="005575F4" w:rsidDel="0036685E" w:rsidRDefault="005575F4">
      <w:pPr>
        <w:pStyle w:val="TOC1"/>
        <w:rPr>
          <w:del w:id="71" w:author="Kashyap Kammachi-Sreedhar (Nokia)" w:date="2024-11-21T21:31:00Z" w16du:dateUtc="2024-11-21T19:31:00Z"/>
          <w:rFonts w:asciiTheme="minorHAnsi" w:eastAsiaTheme="minorEastAsia" w:hAnsiTheme="minorHAnsi" w:cstheme="minorBidi"/>
          <w:noProof/>
          <w:kern w:val="2"/>
          <w14:ligatures w14:val="standardContextual"/>
        </w:rPr>
      </w:pPr>
      <w:del w:id="72" w:author="Kashyap Kammachi-Sreedhar (Nokia)" w:date="2024-11-21T21:31:00Z" w16du:dateUtc="2024-11-21T19:31:00Z">
        <w:r w:rsidRPr="0036685E" w:rsidDel="0036685E">
          <w:rPr>
            <w:rStyle w:val="Hyperlink"/>
            <w:noProof/>
            <w:lang w:val="en-CA"/>
          </w:rPr>
          <w:delText>3</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Matrix-based transformation for image items</w:delText>
        </w:r>
        <w:r w:rsidDel="0036685E">
          <w:rPr>
            <w:noProof/>
            <w:webHidden/>
          </w:rPr>
          <w:tab/>
          <w:delText>11</w:delText>
        </w:r>
      </w:del>
    </w:p>
    <w:p w14:paraId="406940FD" w14:textId="663F9691" w:rsidR="005575F4" w:rsidDel="0036685E" w:rsidRDefault="005575F4">
      <w:pPr>
        <w:pStyle w:val="TOC1"/>
        <w:rPr>
          <w:del w:id="73" w:author="Kashyap Kammachi-Sreedhar (Nokia)" w:date="2024-11-21T21:31:00Z" w16du:dateUtc="2024-11-21T19:31:00Z"/>
          <w:rFonts w:asciiTheme="minorHAnsi" w:eastAsiaTheme="minorEastAsia" w:hAnsiTheme="minorHAnsi" w:cstheme="minorBidi"/>
          <w:noProof/>
          <w:kern w:val="2"/>
          <w14:ligatures w14:val="standardContextual"/>
        </w:rPr>
      </w:pPr>
      <w:del w:id="74" w:author="Kashyap Kammachi-Sreedhar (Nokia)" w:date="2024-11-21T21:31:00Z" w16du:dateUtc="2024-11-21T19:31:00Z">
        <w:r w:rsidRPr="0036685E" w:rsidDel="0036685E">
          <w:rPr>
            <w:rStyle w:val="Hyperlink"/>
            <w:noProof/>
            <w:lang w:val="en-CA"/>
          </w:rPr>
          <w:delText>4</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Signaling for pre-derived coded image items</w:delText>
        </w:r>
        <w:r w:rsidDel="0036685E">
          <w:rPr>
            <w:noProof/>
            <w:webHidden/>
          </w:rPr>
          <w:tab/>
          <w:delText>11</w:delText>
        </w:r>
      </w:del>
    </w:p>
    <w:p w14:paraId="20EF101D" w14:textId="063ED945" w:rsidR="005575F4" w:rsidDel="0036685E" w:rsidRDefault="005575F4">
      <w:pPr>
        <w:pStyle w:val="TOC1"/>
        <w:rPr>
          <w:del w:id="75" w:author="Kashyap Kammachi-Sreedhar (Nokia)" w:date="2024-11-21T21:31:00Z" w16du:dateUtc="2024-11-21T19:31:00Z"/>
          <w:rFonts w:asciiTheme="minorHAnsi" w:eastAsiaTheme="minorEastAsia" w:hAnsiTheme="minorHAnsi" w:cstheme="minorBidi"/>
          <w:noProof/>
          <w:kern w:val="2"/>
          <w14:ligatures w14:val="standardContextual"/>
        </w:rPr>
      </w:pPr>
      <w:del w:id="76" w:author="Kashyap Kammachi-Sreedhar (Nokia)" w:date="2024-11-21T21:31:00Z" w16du:dateUtc="2024-11-21T19:31:00Z">
        <w:r w:rsidRPr="0036685E" w:rsidDel="0036685E">
          <w:rPr>
            <w:rStyle w:val="Hyperlink"/>
            <w:noProof/>
            <w:lang w:val="en-CA"/>
          </w:rPr>
          <w:delText>5</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On MPEG/JPEG file embedding (MPEG#141, Issue#87)</w:delText>
        </w:r>
        <w:r w:rsidDel="0036685E">
          <w:rPr>
            <w:noProof/>
            <w:webHidden/>
          </w:rPr>
          <w:tab/>
          <w:delText>12</w:delText>
        </w:r>
      </w:del>
    </w:p>
    <w:p w14:paraId="0E49F916" w14:textId="5CC420CD" w:rsidR="005575F4" w:rsidDel="0036685E" w:rsidRDefault="005575F4">
      <w:pPr>
        <w:pStyle w:val="TOC2"/>
        <w:tabs>
          <w:tab w:val="left" w:pos="960"/>
          <w:tab w:val="right" w:leader="dot" w:pos="9010"/>
        </w:tabs>
        <w:rPr>
          <w:del w:id="77" w:author="Kashyap Kammachi-Sreedhar (Nokia)" w:date="2024-11-21T21:31:00Z" w16du:dateUtc="2024-11-21T19:31:00Z"/>
          <w:rFonts w:asciiTheme="minorHAnsi" w:eastAsiaTheme="minorEastAsia" w:hAnsiTheme="minorHAnsi" w:cstheme="minorBidi"/>
          <w:noProof/>
          <w:kern w:val="2"/>
          <w14:ligatures w14:val="standardContextual"/>
        </w:rPr>
      </w:pPr>
      <w:del w:id="78" w:author="Kashyap Kammachi-Sreedhar (Nokia)" w:date="2024-11-21T21:31:00Z" w16du:dateUtc="2024-11-21T19:31:00Z">
        <w:r w:rsidRPr="0036685E" w:rsidDel="0036685E">
          <w:rPr>
            <w:rStyle w:val="Hyperlink"/>
            <w:noProof/>
            <w:lang w:val="en-CA"/>
          </w:rPr>
          <w:delText>5.1</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Discussion</w:delText>
        </w:r>
        <w:r w:rsidDel="0036685E">
          <w:rPr>
            <w:noProof/>
            <w:webHidden/>
          </w:rPr>
          <w:tab/>
          <w:delText>12</w:delText>
        </w:r>
      </w:del>
    </w:p>
    <w:p w14:paraId="46E57E95" w14:textId="3C91B2BD" w:rsidR="005575F4" w:rsidDel="0036685E" w:rsidRDefault="005575F4">
      <w:pPr>
        <w:pStyle w:val="TOC2"/>
        <w:tabs>
          <w:tab w:val="left" w:pos="960"/>
          <w:tab w:val="right" w:leader="dot" w:pos="9010"/>
        </w:tabs>
        <w:rPr>
          <w:del w:id="79" w:author="Kashyap Kammachi-Sreedhar (Nokia)" w:date="2024-11-21T21:31:00Z" w16du:dateUtc="2024-11-21T19:31:00Z"/>
          <w:rFonts w:asciiTheme="minorHAnsi" w:eastAsiaTheme="minorEastAsia" w:hAnsiTheme="minorHAnsi" w:cstheme="minorBidi"/>
          <w:noProof/>
          <w:kern w:val="2"/>
          <w14:ligatures w14:val="standardContextual"/>
        </w:rPr>
      </w:pPr>
      <w:del w:id="80" w:author="Kashyap Kammachi-Sreedhar (Nokia)" w:date="2024-11-21T21:31:00Z" w16du:dateUtc="2024-11-21T19:31:00Z">
        <w:r w:rsidRPr="0036685E" w:rsidDel="0036685E">
          <w:rPr>
            <w:rStyle w:val="Hyperlink"/>
            <w:noProof/>
            <w:lang w:val="en-CA"/>
          </w:rPr>
          <w:delText>5.2</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Initial text proposal</w:delText>
        </w:r>
        <w:r w:rsidDel="0036685E">
          <w:rPr>
            <w:noProof/>
            <w:webHidden/>
          </w:rPr>
          <w:tab/>
          <w:delText>12</w:delText>
        </w:r>
      </w:del>
    </w:p>
    <w:p w14:paraId="6D35FFCE" w14:textId="51713130" w:rsidR="005575F4" w:rsidDel="0036685E" w:rsidRDefault="005575F4">
      <w:pPr>
        <w:pStyle w:val="TOC1"/>
        <w:rPr>
          <w:del w:id="81" w:author="Kashyap Kammachi-Sreedhar (Nokia)" w:date="2024-11-21T21:31:00Z" w16du:dateUtc="2024-11-21T19:31:00Z"/>
          <w:rFonts w:asciiTheme="minorHAnsi" w:eastAsiaTheme="minorEastAsia" w:hAnsiTheme="minorHAnsi" w:cstheme="minorBidi"/>
          <w:noProof/>
          <w:kern w:val="2"/>
          <w14:ligatures w14:val="standardContextual"/>
        </w:rPr>
      </w:pPr>
      <w:del w:id="82" w:author="Kashyap Kammachi-Sreedhar (Nokia)" w:date="2024-11-21T21:31:00Z" w16du:dateUtc="2024-11-21T19:31:00Z">
        <w:r w:rsidRPr="0036685E" w:rsidDel="0036685E">
          <w:rPr>
            <w:rStyle w:val="Hyperlink"/>
            <w:noProof/>
            <w:lang w:val="en-CA"/>
          </w:rPr>
          <w:delText>6</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Disparity adjustment property for frame-packed stereo pair (MPEG #144, issue #111)</w:delText>
        </w:r>
        <w:r w:rsidDel="0036685E">
          <w:rPr>
            <w:noProof/>
            <w:webHidden/>
          </w:rPr>
          <w:tab/>
          <w:delText>12</w:delText>
        </w:r>
      </w:del>
    </w:p>
    <w:p w14:paraId="4BA36E55" w14:textId="6433D44F" w:rsidR="005575F4" w:rsidDel="0036685E" w:rsidRDefault="005575F4">
      <w:pPr>
        <w:pStyle w:val="TOC1"/>
        <w:rPr>
          <w:del w:id="83" w:author="Kashyap Kammachi-Sreedhar (Nokia)" w:date="2024-11-21T21:31:00Z" w16du:dateUtc="2024-11-21T19:31:00Z"/>
          <w:rFonts w:asciiTheme="minorHAnsi" w:eastAsiaTheme="minorEastAsia" w:hAnsiTheme="minorHAnsi" w:cstheme="minorBidi"/>
          <w:noProof/>
          <w:kern w:val="2"/>
          <w14:ligatures w14:val="standardContextual"/>
        </w:rPr>
      </w:pPr>
      <w:del w:id="84" w:author="Kashyap Kammachi-Sreedhar (Nokia)" w:date="2024-11-21T21:31:00Z" w16du:dateUtc="2024-11-21T19:31:00Z">
        <w:r w:rsidRPr="0036685E" w:rsidDel="0036685E">
          <w:rPr>
            <w:rStyle w:val="Hyperlink"/>
            <w:noProof/>
            <w:lang w:val="en-CA"/>
          </w:rPr>
          <w:delText>7</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SlimHEIF design with Compressed MetaBox (MPEG #146, issue #151))</w:delText>
        </w:r>
        <w:r w:rsidDel="0036685E">
          <w:rPr>
            <w:noProof/>
            <w:webHidden/>
          </w:rPr>
          <w:tab/>
          <w:delText>13</w:delText>
        </w:r>
      </w:del>
    </w:p>
    <w:p w14:paraId="57CC8D51" w14:textId="27ADA9E9" w:rsidR="005575F4" w:rsidDel="0036685E" w:rsidRDefault="005575F4">
      <w:pPr>
        <w:pStyle w:val="TOC2"/>
        <w:tabs>
          <w:tab w:val="left" w:pos="960"/>
          <w:tab w:val="right" w:leader="dot" w:pos="9010"/>
        </w:tabs>
        <w:rPr>
          <w:del w:id="85" w:author="Kashyap Kammachi-Sreedhar (Nokia)" w:date="2024-11-21T21:31:00Z" w16du:dateUtc="2024-11-21T19:31:00Z"/>
          <w:rFonts w:asciiTheme="minorHAnsi" w:eastAsiaTheme="minorEastAsia" w:hAnsiTheme="minorHAnsi" w:cstheme="minorBidi"/>
          <w:noProof/>
          <w:kern w:val="2"/>
          <w14:ligatures w14:val="standardContextual"/>
        </w:rPr>
      </w:pPr>
      <w:del w:id="86" w:author="Kashyap Kammachi-Sreedhar (Nokia)" w:date="2024-11-21T21:31:00Z" w16du:dateUtc="2024-11-21T19:31:00Z">
        <w:r w:rsidRPr="0036685E" w:rsidDel="0036685E">
          <w:rPr>
            <w:rStyle w:val="Hyperlink"/>
            <w:noProof/>
            <w:lang w:val="en-CA"/>
          </w:rPr>
          <w:delText>7.1</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Abstract</w:delText>
        </w:r>
        <w:r w:rsidDel="0036685E">
          <w:rPr>
            <w:noProof/>
            <w:webHidden/>
          </w:rPr>
          <w:tab/>
          <w:delText>13</w:delText>
        </w:r>
      </w:del>
    </w:p>
    <w:p w14:paraId="5D563F7B" w14:textId="663D8469" w:rsidR="005575F4" w:rsidDel="0036685E" w:rsidRDefault="005575F4">
      <w:pPr>
        <w:pStyle w:val="TOC2"/>
        <w:tabs>
          <w:tab w:val="left" w:pos="960"/>
          <w:tab w:val="right" w:leader="dot" w:pos="9010"/>
        </w:tabs>
        <w:rPr>
          <w:del w:id="87" w:author="Kashyap Kammachi-Sreedhar (Nokia)" w:date="2024-11-21T21:31:00Z" w16du:dateUtc="2024-11-21T19:31:00Z"/>
          <w:rFonts w:asciiTheme="minorHAnsi" w:eastAsiaTheme="minorEastAsia" w:hAnsiTheme="minorHAnsi" w:cstheme="minorBidi"/>
          <w:noProof/>
          <w:kern w:val="2"/>
          <w14:ligatures w14:val="standardContextual"/>
        </w:rPr>
      </w:pPr>
      <w:del w:id="88" w:author="Kashyap Kammachi-Sreedhar (Nokia)" w:date="2024-11-21T21:31:00Z" w16du:dateUtc="2024-11-21T19:31:00Z">
        <w:r w:rsidRPr="0036685E" w:rsidDel="0036685E">
          <w:rPr>
            <w:rStyle w:val="Hyperlink"/>
            <w:noProof/>
            <w:lang w:val="en-CA"/>
          </w:rPr>
          <w:delText>7.2</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Proposal</w:delText>
        </w:r>
        <w:r w:rsidDel="0036685E">
          <w:rPr>
            <w:noProof/>
            <w:webHidden/>
          </w:rPr>
          <w:tab/>
          <w:delText>13</w:delText>
        </w:r>
      </w:del>
    </w:p>
    <w:p w14:paraId="50CE3078" w14:textId="0285D416" w:rsidR="005575F4" w:rsidDel="0036685E" w:rsidRDefault="005575F4">
      <w:pPr>
        <w:pStyle w:val="TOC2"/>
        <w:tabs>
          <w:tab w:val="left" w:pos="960"/>
          <w:tab w:val="right" w:leader="dot" w:pos="9010"/>
        </w:tabs>
        <w:rPr>
          <w:del w:id="89" w:author="Kashyap Kammachi-Sreedhar (Nokia)" w:date="2024-11-21T21:31:00Z" w16du:dateUtc="2024-11-21T19:31:00Z"/>
          <w:rFonts w:asciiTheme="minorHAnsi" w:eastAsiaTheme="minorEastAsia" w:hAnsiTheme="minorHAnsi" w:cstheme="minorBidi"/>
          <w:noProof/>
          <w:kern w:val="2"/>
          <w14:ligatures w14:val="standardContextual"/>
        </w:rPr>
      </w:pPr>
      <w:del w:id="90" w:author="Kashyap Kammachi-Sreedhar (Nokia)" w:date="2024-11-21T21:31:00Z" w16du:dateUtc="2024-11-21T19:31:00Z">
        <w:r w:rsidRPr="0036685E" w:rsidDel="0036685E">
          <w:rPr>
            <w:rStyle w:val="Hyperlink"/>
            <w:noProof/>
            <w:lang w:val="en-CA"/>
          </w:rPr>
          <w:delText>7.3</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References</w:delText>
        </w:r>
        <w:r w:rsidDel="0036685E">
          <w:rPr>
            <w:noProof/>
            <w:webHidden/>
          </w:rPr>
          <w:tab/>
          <w:delText>13</w:delText>
        </w:r>
      </w:del>
    </w:p>
    <w:p w14:paraId="11263CD2" w14:textId="240832EF" w:rsidR="005575F4" w:rsidDel="0036685E" w:rsidRDefault="005575F4">
      <w:pPr>
        <w:pStyle w:val="TOC1"/>
        <w:rPr>
          <w:del w:id="91" w:author="Kashyap Kammachi-Sreedhar (Nokia)" w:date="2024-11-21T21:31:00Z" w16du:dateUtc="2024-11-21T19:31:00Z"/>
          <w:rFonts w:asciiTheme="minorHAnsi" w:eastAsiaTheme="minorEastAsia" w:hAnsiTheme="minorHAnsi" w:cstheme="minorBidi"/>
          <w:noProof/>
          <w:kern w:val="2"/>
          <w14:ligatures w14:val="standardContextual"/>
        </w:rPr>
      </w:pPr>
      <w:del w:id="92" w:author="Kashyap Kammachi-Sreedhar (Nokia)" w:date="2024-11-21T21:31:00Z" w16du:dateUtc="2024-11-21T19:31:00Z">
        <w:r w:rsidRPr="0036685E" w:rsidDel="0036685E">
          <w:rPr>
            <w:rStyle w:val="Hyperlink"/>
            <w:noProof/>
            <w:lang w:val="en-CA"/>
          </w:rPr>
          <w:delText>8</w:delText>
        </w:r>
        <w:r w:rsidDel="0036685E">
          <w:rPr>
            <w:rFonts w:asciiTheme="minorHAnsi" w:eastAsiaTheme="minorEastAsia" w:hAnsiTheme="minorHAnsi" w:cstheme="minorBidi"/>
            <w:noProof/>
            <w:kern w:val="2"/>
            <w14:ligatures w14:val="standardContextual"/>
          </w:rPr>
          <w:tab/>
        </w:r>
        <w:r w:rsidRPr="0036685E" w:rsidDel="0036685E">
          <w:rPr>
            <w:rStyle w:val="Hyperlink"/>
            <w:rFonts w:ascii="Cambria" w:eastAsia="MS Mincho" w:hAnsi="Cambria"/>
            <w:noProof/>
            <w:lang w:eastAsia="ja-JP"/>
          </w:rPr>
          <w:delText xml:space="preserve">Increasing Grid Rows and Columns in </w:delText>
        </w:r>
        <w:r w:rsidRPr="0036685E" w:rsidDel="0036685E">
          <w:rPr>
            <w:rStyle w:val="Hyperlink"/>
            <w:rFonts w:eastAsia="MS Mincho"/>
            <w:noProof/>
            <w:lang w:eastAsia="ja-JP"/>
          </w:rPr>
          <w:delText>HEIF</w:delText>
        </w:r>
        <w:r w:rsidRPr="0036685E" w:rsidDel="0036685E">
          <w:rPr>
            <w:rStyle w:val="Hyperlink"/>
            <w:noProof/>
            <w:lang w:val="en-CA"/>
          </w:rPr>
          <w:delText xml:space="preserve"> (MPEG #147, issue #160))</w:delText>
        </w:r>
        <w:r w:rsidDel="0036685E">
          <w:rPr>
            <w:noProof/>
            <w:webHidden/>
          </w:rPr>
          <w:tab/>
          <w:delText>13</w:delText>
        </w:r>
      </w:del>
    </w:p>
    <w:p w14:paraId="02F7F3DF" w14:textId="0A425F31" w:rsidR="005575F4" w:rsidDel="0036685E" w:rsidRDefault="005575F4">
      <w:pPr>
        <w:pStyle w:val="TOC2"/>
        <w:tabs>
          <w:tab w:val="left" w:pos="960"/>
          <w:tab w:val="right" w:leader="dot" w:pos="9010"/>
        </w:tabs>
        <w:rPr>
          <w:del w:id="93" w:author="Kashyap Kammachi-Sreedhar (Nokia)" w:date="2024-11-21T21:31:00Z" w16du:dateUtc="2024-11-21T19:31:00Z"/>
          <w:rFonts w:asciiTheme="minorHAnsi" w:eastAsiaTheme="minorEastAsia" w:hAnsiTheme="minorHAnsi" w:cstheme="minorBidi"/>
          <w:noProof/>
          <w:kern w:val="2"/>
          <w14:ligatures w14:val="standardContextual"/>
        </w:rPr>
      </w:pPr>
      <w:del w:id="94" w:author="Kashyap Kammachi-Sreedhar (Nokia)" w:date="2024-11-21T21:31:00Z" w16du:dateUtc="2024-11-21T19:31:00Z">
        <w:r w:rsidRPr="0036685E" w:rsidDel="0036685E">
          <w:rPr>
            <w:rStyle w:val="Hyperlink"/>
            <w:noProof/>
            <w:lang w:val="en-CA"/>
          </w:rPr>
          <w:delText>8.1</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Abstract</w:delText>
        </w:r>
        <w:r w:rsidDel="0036685E">
          <w:rPr>
            <w:noProof/>
            <w:webHidden/>
          </w:rPr>
          <w:tab/>
          <w:delText>13</w:delText>
        </w:r>
      </w:del>
    </w:p>
    <w:p w14:paraId="7D537299" w14:textId="02E447BB" w:rsidR="005575F4" w:rsidDel="0036685E" w:rsidRDefault="005575F4">
      <w:pPr>
        <w:pStyle w:val="TOC2"/>
        <w:tabs>
          <w:tab w:val="left" w:pos="960"/>
          <w:tab w:val="right" w:leader="dot" w:pos="9010"/>
        </w:tabs>
        <w:rPr>
          <w:del w:id="95" w:author="Kashyap Kammachi-Sreedhar (Nokia)" w:date="2024-11-21T21:31:00Z" w16du:dateUtc="2024-11-21T19:31:00Z"/>
          <w:rFonts w:asciiTheme="minorHAnsi" w:eastAsiaTheme="minorEastAsia" w:hAnsiTheme="minorHAnsi" w:cstheme="minorBidi"/>
          <w:noProof/>
          <w:kern w:val="2"/>
          <w14:ligatures w14:val="standardContextual"/>
        </w:rPr>
      </w:pPr>
      <w:del w:id="96" w:author="Kashyap Kammachi-Sreedhar (Nokia)" w:date="2024-11-21T21:31:00Z" w16du:dateUtc="2024-11-21T19:31:00Z">
        <w:r w:rsidRPr="0036685E" w:rsidDel="0036685E">
          <w:rPr>
            <w:rStyle w:val="Hyperlink"/>
            <w:rFonts w:ascii="Cambria" w:eastAsia="MS Mincho" w:hAnsi="Cambria"/>
            <w:noProof/>
            <w:lang w:eastAsia="ja-JP"/>
          </w:rPr>
          <w:delText>8.2</w:delText>
        </w:r>
        <w:r w:rsidDel="0036685E">
          <w:rPr>
            <w:rFonts w:asciiTheme="minorHAnsi" w:eastAsiaTheme="minorEastAsia" w:hAnsiTheme="minorHAnsi" w:cstheme="minorBidi"/>
            <w:noProof/>
            <w:kern w:val="2"/>
            <w14:ligatures w14:val="standardContextual"/>
          </w:rPr>
          <w:tab/>
        </w:r>
        <w:r w:rsidRPr="0036685E" w:rsidDel="0036685E">
          <w:rPr>
            <w:rStyle w:val="Hyperlink"/>
            <w:rFonts w:ascii="Cambria" w:hAnsi="Cambria"/>
            <w:noProof/>
            <w:lang w:val="en-CA" w:eastAsia="en-US"/>
          </w:rPr>
          <w:delText>Use</w:delText>
        </w:r>
        <w:r w:rsidRPr="0036685E" w:rsidDel="0036685E">
          <w:rPr>
            <w:rStyle w:val="Hyperlink"/>
            <w:rFonts w:ascii="Cambria" w:eastAsia="MS Mincho" w:hAnsi="Cambria"/>
            <w:noProof/>
            <w:lang w:eastAsia="ja-JP"/>
          </w:rPr>
          <w:delText xml:space="preserve"> case details</w:delText>
        </w:r>
        <w:r w:rsidDel="0036685E">
          <w:rPr>
            <w:noProof/>
            <w:webHidden/>
          </w:rPr>
          <w:tab/>
          <w:delText>13</w:delText>
        </w:r>
      </w:del>
    </w:p>
    <w:p w14:paraId="05604775" w14:textId="56C3D45C" w:rsidR="005575F4" w:rsidDel="0036685E" w:rsidRDefault="005575F4">
      <w:pPr>
        <w:pStyle w:val="TOC2"/>
        <w:tabs>
          <w:tab w:val="left" w:pos="960"/>
          <w:tab w:val="right" w:leader="dot" w:pos="9010"/>
        </w:tabs>
        <w:rPr>
          <w:del w:id="97" w:author="Kashyap Kammachi-Sreedhar (Nokia)" w:date="2024-11-21T21:31:00Z" w16du:dateUtc="2024-11-21T19:31:00Z"/>
          <w:rFonts w:asciiTheme="minorHAnsi" w:eastAsiaTheme="minorEastAsia" w:hAnsiTheme="minorHAnsi" w:cstheme="minorBidi"/>
          <w:noProof/>
          <w:kern w:val="2"/>
          <w14:ligatures w14:val="standardContextual"/>
        </w:rPr>
      </w:pPr>
      <w:del w:id="98" w:author="Kashyap Kammachi-Sreedhar (Nokia)" w:date="2024-11-21T21:31:00Z" w16du:dateUtc="2024-11-21T19:31:00Z">
        <w:r w:rsidRPr="0036685E" w:rsidDel="0036685E">
          <w:rPr>
            <w:rStyle w:val="Hyperlink"/>
            <w:rFonts w:ascii="Cambria" w:eastAsia="MS Mincho" w:hAnsi="Cambria"/>
            <w:noProof/>
            <w:lang w:eastAsia="ja-JP"/>
          </w:rPr>
          <w:delText>8.3</w:delText>
        </w:r>
        <w:r w:rsidDel="0036685E">
          <w:rPr>
            <w:rFonts w:asciiTheme="minorHAnsi" w:eastAsiaTheme="minorEastAsia" w:hAnsiTheme="minorHAnsi" w:cstheme="minorBidi"/>
            <w:noProof/>
            <w:kern w:val="2"/>
            <w14:ligatures w14:val="standardContextual"/>
          </w:rPr>
          <w:tab/>
        </w:r>
        <w:r w:rsidRPr="0036685E" w:rsidDel="0036685E">
          <w:rPr>
            <w:rStyle w:val="Hyperlink"/>
            <w:rFonts w:ascii="Cambria" w:eastAsia="MS Mincho" w:hAnsi="Cambria"/>
            <w:noProof/>
            <w:lang w:eastAsia="ja-JP"/>
          </w:rPr>
          <w:delText>Requirements</w:delText>
        </w:r>
        <w:r w:rsidDel="0036685E">
          <w:rPr>
            <w:noProof/>
            <w:webHidden/>
          </w:rPr>
          <w:tab/>
          <w:delText>14</w:delText>
        </w:r>
      </w:del>
    </w:p>
    <w:p w14:paraId="59A1FEE3" w14:textId="4E3FB517" w:rsidR="005575F4" w:rsidDel="0036685E" w:rsidRDefault="005575F4">
      <w:pPr>
        <w:pStyle w:val="TOC2"/>
        <w:tabs>
          <w:tab w:val="left" w:pos="960"/>
          <w:tab w:val="right" w:leader="dot" w:pos="9010"/>
        </w:tabs>
        <w:rPr>
          <w:del w:id="99" w:author="Kashyap Kammachi-Sreedhar (Nokia)" w:date="2024-11-21T21:31:00Z" w16du:dateUtc="2024-11-21T19:31:00Z"/>
          <w:rFonts w:asciiTheme="minorHAnsi" w:eastAsiaTheme="minorEastAsia" w:hAnsiTheme="minorHAnsi" w:cstheme="minorBidi"/>
          <w:noProof/>
          <w:kern w:val="2"/>
          <w14:ligatures w14:val="standardContextual"/>
        </w:rPr>
      </w:pPr>
      <w:del w:id="100" w:author="Kashyap Kammachi-Sreedhar (Nokia)" w:date="2024-11-21T21:31:00Z" w16du:dateUtc="2024-11-21T19:31:00Z">
        <w:r w:rsidRPr="0036685E" w:rsidDel="0036685E">
          <w:rPr>
            <w:rStyle w:val="Hyperlink"/>
            <w:rFonts w:ascii="Cambria" w:eastAsia="MS Mincho" w:hAnsi="Cambria"/>
            <w:noProof/>
            <w:lang w:eastAsia="ja-JP"/>
          </w:rPr>
          <w:delText>8.4</w:delText>
        </w:r>
        <w:r w:rsidDel="0036685E">
          <w:rPr>
            <w:rFonts w:asciiTheme="minorHAnsi" w:eastAsiaTheme="minorEastAsia" w:hAnsiTheme="minorHAnsi" w:cstheme="minorBidi"/>
            <w:noProof/>
            <w:kern w:val="2"/>
            <w14:ligatures w14:val="standardContextual"/>
          </w:rPr>
          <w:tab/>
        </w:r>
        <w:r w:rsidRPr="0036685E" w:rsidDel="0036685E">
          <w:rPr>
            <w:rStyle w:val="Hyperlink"/>
            <w:rFonts w:ascii="Cambria" w:eastAsia="MS Mincho" w:hAnsi="Cambria"/>
            <w:noProof/>
            <w:lang w:eastAsia="ja-JP"/>
          </w:rPr>
          <w:delText>Alternative Approaches</w:delText>
        </w:r>
        <w:r w:rsidDel="0036685E">
          <w:rPr>
            <w:noProof/>
            <w:webHidden/>
          </w:rPr>
          <w:tab/>
          <w:delText>15</w:delText>
        </w:r>
      </w:del>
    </w:p>
    <w:p w14:paraId="36BC2AD3" w14:textId="2C490A83" w:rsidR="005575F4" w:rsidDel="0036685E" w:rsidRDefault="005575F4">
      <w:pPr>
        <w:pStyle w:val="TOC3"/>
        <w:rPr>
          <w:del w:id="101" w:author="Kashyap Kammachi-Sreedhar (Nokia)" w:date="2024-11-21T21:31:00Z" w16du:dateUtc="2024-11-21T19:31:00Z"/>
          <w:rFonts w:asciiTheme="minorHAnsi" w:eastAsiaTheme="minorEastAsia" w:hAnsiTheme="minorHAnsi" w:cstheme="minorBidi"/>
          <w:noProof/>
          <w:kern w:val="2"/>
          <w14:ligatures w14:val="standardContextual"/>
        </w:rPr>
      </w:pPr>
      <w:del w:id="102" w:author="Kashyap Kammachi-Sreedhar (Nokia)" w:date="2024-11-21T21:31:00Z" w16du:dateUtc="2024-11-21T19:31:00Z">
        <w:r w:rsidRPr="0036685E" w:rsidDel="0036685E">
          <w:rPr>
            <w:rStyle w:val="Hyperlink"/>
            <w:noProof/>
          </w:rPr>
          <w:delText>8.4.1</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rPr>
          <w:delText>Approach #1:</w:delText>
        </w:r>
        <w:r w:rsidDel="0036685E">
          <w:rPr>
            <w:noProof/>
            <w:webHidden/>
          </w:rPr>
          <w:tab/>
          <w:delText>15</w:delText>
        </w:r>
      </w:del>
    </w:p>
    <w:p w14:paraId="6BC3AAC1" w14:textId="4D7A2609" w:rsidR="005575F4" w:rsidDel="0036685E" w:rsidRDefault="005575F4">
      <w:pPr>
        <w:pStyle w:val="TOC3"/>
        <w:rPr>
          <w:del w:id="103" w:author="Kashyap Kammachi-Sreedhar (Nokia)" w:date="2024-11-21T21:31:00Z" w16du:dateUtc="2024-11-21T19:31:00Z"/>
          <w:rFonts w:asciiTheme="minorHAnsi" w:eastAsiaTheme="minorEastAsia" w:hAnsiTheme="minorHAnsi" w:cstheme="minorBidi"/>
          <w:noProof/>
          <w:kern w:val="2"/>
          <w14:ligatures w14:val="standardContextual"/>
        </w:rPr>
      </w:pPr>
      <w:del w:id="104" w:author="Kashyap Kammachi-Sreedhar (Nokia)" w:date="2024-11-21T21:31:00Z" w16du:dateUtc="2024-11-21T19:31:00Z">
        <w:r w:rsidRPr="0036685E" w:rsidDel="0036685E">
          <w:rPr>
            <w:rStyle w:val="Hyperlink"/>
            <w:rFonts w:ascii="Cambria" w:hAnsi="Cambria"/>
            <w:noProof/>
          </w:rPr>
          <w:delText>8.4.2</w:delText>
        </w:r>
        <w:r w:rsidDel="0036685E">
          <w:rPr>
            <w:rFonts w:asciiTheme="minorHAnsi" w:eastAsiaTheme="minorEastAsia" w:hAnsiTheme="minorHAnsi" w:cstheme="minorBidi"/>
            <w:noProof/>
            <w:kern w:val="2"/>
            <w14:ligatures w14:val="standardContextual"/>
          </w:rPr>
          <w:tab/>
        </w:r>
        <w:r w:rsidRPr="0036685E" w:rsidDel="0036685E">
          <w:rPr>
            <w:rStyle w:val="Hyperlink"/>
            <w:rFonts w:ascii="Cambria" w:hAnsi="Cambria"/>
            <w:noProof/>
          </w:rPr>
          <w:delText>Approach #2:</w:delText>
        </w:r>
        <w:r w:rsidDel="0036685E">
          <w:rPr>
            <w:noProof/>
            <w:webHidden/>
          </w:rPr>
          <w:tab/>
          <w:delText>15</w:delText>
        </w:r>
      </w:del>
    </w:p>
    <w:p w14:paraId="4C7AA09A" w14:textId="58A772A5" w:rsidR="005575F4" w:rsidDel="0036685E" w:rsidRDefault="005575F4">
      <w:pPr>
        <w:pStyle w:val="TOC3"/>
        <w:rPr>
          <w:del w:id="105" w:author="Kashyap Kammachi-Sreedhar (Nokia)" w:date="2024-11-21T21:31:00Z" w16du:dateUtc="2024-11-21T19:31:00Z"/>
          <w:rFonts w:asciiTheme="minorHAnsi" w:eastAsiaTheme="minorEastAsia" w:hAnsiTheme="minorHAnsi" w:cstheme="minorBidi"/>
          <w:noProof/>
          <w:kern w:val="2"/>
          <w14:ligatures w14:val="standardContextual"/>
        </w:rPr>
      </w:pPr>
      <w:del w:id="106" w:author="Kashyap Kammachi-Sreedhar (Nokia)" w:date="2024-11-21T21:31:00Z" w16du:dateUtc="2024-11-21T19:31:00Z">
        <w:r w:rsidRPr="0036685E" w:rsidDel="0036685E">
          <w:rPr>
            <w:rStyle w:val="Hyperlink"/>
            <w:rFonts w:ascii="Cambria" w:hAnsi="Cambria"/>
            <w:noProof/>
          </w:rPr>
          <w:delText>8.4.3</w:delText>
        </w:r>
        <w:r w:rsidDel="0036685E">
          <w:rPr>
            <w:rFonts w:asciiTheme="minorHAnsi" w:eastAsiaTheme="minorEastAsia" w:hAnsiTheme="minorHAnsi" w:cstheme="minorBidi"/>
            <w:noProof/>
            <w:kern w:val="2"/>
            <w14:ligatures w14:val="standardContextual"/>
          </w:rPr>
          <w:tab/>
        </w:r>
        <w:r w:rsidRPr="0036685E" w:rsidDel="0036685E">
          <w:rPr>
            <w:rStyle w:val="Hyperlink"/>
            <w:rFonts w:ascii="Cambria" w:hAnsi="Cambria"/>
            <w:noProof/>
          </w:rPr>
          <w:delText>Approach #3:</w:delText>
        </w:r>
        <w:r w:rsidDel="0036685E">
          <w:rPr>
            <w:noProof/>
            <w:webHidden/>
          </w:rPr>
          <w:tab/>
          <w:delText>16</w:delText>
        </w:r>
      </w:del>
    </w:p>
    <w:p w14:paraId="177022C4" w14:textId="0220373C" w:rsidR="005575F4" w:rsidDel="0036685E" w:rsidRDefault="005575F4">
      <w:pPr>
        <w:pStyle w:val="TOC3"/>
        <w:rPr>
          <w:del w:id="107" w:author="Kashyap Kammachi-Sreedhar (Nokia)" w:date="2024-11-21T21:31:00Z" w16du:dateUtc="2024-11-21T19:31:00Z"/>
          <w:rFonts w:asciiTheme="minorHAnsi" w:eastAsiaTheme="minorEastAsia" w:hAnsiTheme="minorHAnsi" w:cstheme="minorBidi"/>
          <w:noProof/>
          <w:kern w:val="2"/>
          <w14:ligatures w14:val="standardContextual"/>
        </w:rPr>
      </w:pPr>
      <w:del w:id="108" w:author="Kashyap Kammachi-Sreedhar (Nokia)" w:date="2024-11-21T21:31:00Z" w16du:dateUtc="2024-11-21T19:31:00Z">
        <w:r w:rsidRPr="0036685E" w:rsidDel="0036685E">
          <w:rPr>
            <w:rStyle w:val="Hyperlink"/>
            <w:rFonts w:ascii="Cambria" w:hAnsi="Cambria"/>
            <w:noProof/>
          </w:rPr>
          <w:delText>8.4.4</w:delText>
        </w:r>
        <w:r w:rsidDel="0036685E">
          <w:rPr>
            <w:rFonts w:asciiTheme="minorHAnsi" w:eastAsiaTheme="minorEastAsia" w:hAnsiTheme="minorHAnsi" w:cstheme="minorBidi"/>
            <w:noProof/>
            <w:kern w:val="2"/>
            <w14:ligatures w14:val="standardContextual"/>
          </w:rPr>
          <w:tab/>
        </w:r>
        <w:r w:rsidRPr="0036685E" w:rsidDel="0036685E">
          <w:rPr>
            <w:rStyle w:val="Hyperlink"/>
            <w:rFonts w:ascii="Cambria" w:hAnsi="Cambria"/>
            <w:noProof/>
          </w:rPr>
          <w:delText>Approach #4:</w:delText>
        </w:r>
        <w:r w:rsidDel="0036685E">
          <w:rPr>
            <w:noProof/>
            <w:webHidden/>
          </w:rPr>
          <w:tab/>
          <w:delText>16</w:delText>
        </w:r>
      </w:del>
    </w:p>
    <w:p w14:paraId="43F2857B" w14:textId="2603FA3B" w:rsidR="005575F4" w:rsidDel="0036685E" w:rsidRDefault="005575F4">
      <w:pPr>
        <w:pStyle w:val="TOC1"/>
        <w:rPr>
          <w:del w:id="109" w:author="Kashyap Kammachi-Sreedhar (Nokia)" w:date="2024-11-21T21:31:00Z" w16du:dateUtc="2024-11-21T19:31:00Z"/>
          <w:rFonts w:asciiTheme="minorHAnsi" w:eastAsiaTheme="minorEastAsia" w:hAnsiTheme="minorHAnsi" w:cstheme="minorBidi"/>
          <w:noProof/>
          <w:kern w:val="2"/>
          <w14:ligatures w14:val="standardContextual"/>
        </w:rPr>
      </w:pPr>
      <w:del w:id="110" w:author="Kashyap Kammachi-Sreedhar (Nokia)" w:date="2024-11-21T21:31:00Z" w16du:dateUtc="2024-11-21T19:31:00Z">
        <w:r w:rsidRPr="0036685E" w:rsidDel="0036685E">
          <w:rPr>
            <w:rStyle w:val="Hyperlink"/>
            <w:noProof/>
            <w:lang w:val="en-CA"/>
          </w:rPr>
          <w:delText>9</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Generic compression of items (MPEG #147, issue #157))</w:delText>
        </w:r>
        <w:r w:rsidDel="0036685E">
          <w:rPr>
            <w:noProof/>
            <w:webHidden/>
          </w:rPr>
          <w:tab/>
          <w:delText>16</w:delText>
        </w:r>
      </w:del>
    </w:p>
    <w:p w14:paraId="49F79613" w14:textId="443B0219" w:rsidR="005575F4" w:rsidDel="0036685E" w:rsidRDefault="005575F4">
      <w:pPr>
        <w:pStyle w:val="TOC2"/>
        <w:tabs>
          <w:tab w:val="left" w:pos="960"/>
          <w:tab w:val="right" w:leader="dot" w:pos="9010"/>
        </w:tabs>
        <w:rPr>
          <w:del w:id="111" w:author="Kashyap Kammachi-Sreedhar (Nokia)" w:date="2024-11-21T21:31:00Z" w16du:dateUtc="2024-11-21T19:31:00Z"/>
          <w:rFonts w:asciiTheme="minorHAnsi" w:eastAsiaTheme="minorEastAsia" w:hAnsiTheme="minorHAnsi" w:cstheme="minorBidi"/>
          <w:noProof/>
          <w:kern w:val="2"/>
          <w14:ligatures w14:val="standardContextual"/>
        </w:rPr>
      </w:pPr>
      <w:del w:id="112" w:author="Kashyap Kammachi-Sreedhar (Nokia)" w:date="2024-11-21T21:31:00Z" w16du:dateUtc="2024-11-21T19:31:00Z">
        <w:r w:rsidRPr="0036685E" w:rsidDel="0036685E">
          <w:rPr>
            <w:rStyle w:val="Hyperlink"/>
            <w:noProof/>
            <w:lang w:val="en-CA"/>
          </w:rPr>
          <w:delText>9.1</w:delText>
        </w:r>
        <w:r w:rsidDel="0036685E">
          <w:rPr>
            <w:rFonts w:asciiTheme="minorHAnsi" w:eastAsiaTheme="minorEastAsia" w:hAnsiTheme="minorHAnsi" w:cstheme="minorBidi"/>
            <w:noProof/>
            <w:kern w:val="2"/>
            <w14:ligatures w14:val="standardContextual"/>
          </w:rPr>
          <w:tab/>
        </w:r>
        <w:r w:rsidRPr="0036685E" w:rsidDel="0036685E">
          <w:rPr>
            <w:rStyle w:val="Hyperlink"/>
            <w:noProof/>
            <w:lang w:val="en-CA"/>
          </w:rPr>
          <w:delText>Abstract</w:delText>
        </w:r>
        <w:r w:rsidDel="0036685E">
          <w:rPr>
            <w:noProof/>
            <w:webHidden/>
          </w:rPr>
          <w:tab/>
          <w:delText>16</w:delText>
        </w:r>
      </w:del>
    </w:p>
    <w:p w14:paraId="052A459C" w14:textId="3A45414D" w:rsidR="007D17AB" w:rsidDel="00CC49E2" w:rsidRDefault="007D17AB">
      <w:pPr>
        <w:pStyle w:val="TOC1"/>
        <w:rPr>
          <w:del w:id="113" w:author="Kashyap Kammachi-Sreedhar (Nokia)" w:date="2024-07-30T17:31:00Z" w16du:dateUtc="2024-07-30T14:31:00Z"/>
          <w:rFonts w:asciiTheme="minorHAnsi" w:eastAsiaTheme="minorEastAsia" w:hAnsiTheme="minorHAnsi" w:cstheme="minorBidi"/>
          <w:noProof/>
          <w:kern w:val="2"/>
          <w14:ligatures w14:val="standardContextual"/>
        </w:rPr>
      </w:pPr>
      <w:del w:id="114" w:author="Kashyap Kammachi-Sreedhar (Nokia)" w:date="2024-07-30T17:31:00Z" w16du:dateUtc="2024-07-30T14:31:00Z">
        <w:r w:rsidRPr="00CC49E2" w:rsidDel="00CC49E2">
          <w:rPr>
            <w:rStyle w:val="Hyperlink"/>
            <w:noProof/>
            <w:lang w:val="en-CA"/>
          </w:rPr>
          <w:delText>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Region annotations for image sequence or video tracks</w:delText>
        </w:r>
        <w:r w:rsidDel="00CC49E2">
          <w:rPr>
            <w:noProof/>
            <w:webHidden/>
          </w:rPr>
          <w:tab/>
          <w:delText>3</w:delText>
        </w:r>
      </w:del>
    </w:p>
    <w:p w14:paraId="41BD1D5B" w14:textId="376F9AC6" w:rsidR="007D17AB" w:rsidDel="00CC49E2" w:rsidRDefault="007D17AB">
      <w:pPr>
        <w:pStyle w:val="TOC2"/>
        <w:tabs>
          <w:tab w:val="left" w:pos="960"/>
          <w:tab w:val="right" w:leader="dot" w:pos="9010"/>
        </w:tabs>
        <w:rPr>
          <w:del w:id="115" w:author="Kashyap Kammachi-Sreedhar (Nokia)" w:date="2024-07-30T17:31:00Z" w16du:dateUtc="2024-07-30T14:31:00Z"/>
          <w:rFonts w:asciiTheme="minorHAnsi" w:eastAsiaTheme="minorEastAsia" w:hAnsiTheme="minorHAnsi" w:cstheme="minorBidi"/>
          <w:noProof/>
          <w:kern w:val="2"/>
          <w14:ligatures w14:val="standardContextual"/>
        </w:rPr>
      </w:pPr>
      <w:del w:id="116" w:author="Kashyap Kammachi-Sreedhar (Nokia)" w:date="2024-07-30T17:31:00Z" w16du:dateUtc="2024-07-30T14:31:00Z">
        <w:r w:rsidRPr="00CC49E2" w:rsidDel="00CC49E2">
          <w:rPr>
            <w:rStyle w:val="Hyperlink"/>
            <w:noProof/>
            <w:lang w:val="en-CA"/>
          </w:rPr>
          <w:delText>1.1</w:delText>
        </w:r>
        <w:r w:rsidDel="00CC49E2">
          <w:rPr>
            <w:rFonts w:asciiTheme="minorHAnsi" w:eastAsiaTheme="minorEastAsia" w:hAnsiTheme="minorHAnsi" w:cstheme="minorBidi"/>
            <w:noProof/>
            <w:kern w:val="2"/>
            <w14:ligatures w14:val="standardContextual"/>
          </w:rPr>
          <w:tab/>
        </w:r>
        <w:r w:rsidRPr="00CC49E2" w:rsidDel="00CC49E2">
          <w:rPr>
            <w:rStyle w:val="Hyperlink"/>
            <w:bCs/>
            <w:iCs/>
            <w:noProof/>
            <w:lang w:val="en-CA"/>
          </w:rPr>
          <w:delText>Region extrapolation (from m60304, MPEG#139, Issue#76)</w:delText>
        </w:r>
        <w:r w:rsidDel="00CC49E2">
          <w:rPr>
            <w:noProof/>
            <w:webHidden/>
          </w:rPr>
          <w:tab/>
          <w:delText>3</w:delText>
        </w:r>
      </w:del>
    </w:p>
    <w:p w14:paraId="0F1C01EE" w14:textId="5A115FB8" w:rsidR="007D17AB" w:rsidDel="00CC49E2" w:rsidRDefault="007D17AB">
      <w:pPr>
        <w:pStyle w:val="TOC3"/>
        <w:rPr>
          <w:del w:id="117" w:author="Kashyap Kammachi-Sreedhar (Nokia)" w:date="2024-07-30T17:31:00Z" w16du:dateUtc="2024-07-30T14:31:00Z"/>
          <w:rFonts w:asciiTheme="minorHAnsi" w:eastAsiaTheme="minorEastAsia" w:hAnsiTheme="minorHAnsi" w:cstheme="minorBidi"/>
          <w:noProof/>
          <w:kern w:val="2"/>
          <w14:ligatures w14:val="standardContextual"/>
        </w:rPr>
      </w:pPr>
      <w:del w:id="118" w:author="Kashyap Kammachi-Sreedhar (Nokia)" w:date="2024-07-30T17:31:00Z" w16du:dateUtc="2024-07-30T14:31:00Z">
        <w:r w:rsidRPr="00CC49E2" w:rsidDel="00CC49E2">
          <w:rPr>
            <w:rStyle w:val="Hyperlink"/>
            <w:bCs/>
            <w:iCs/>
            <w:noProof/>
            <w:lang w:val="en-CA"/>
          </w:rPr>
          <w:delText>1.1.1</w:delText>
        </w:r>
        <w:r w:rsidDel="00CC49E2">
          <w:rPr>
            <w:rFonts w:asciiTheme="minorHAnsi" w:eastAsiaTheme="minorEastAsia" w:hAnsiTheme="minorHAnsi" w:cstheme="minorBidi"/>
            <w:noProof/>
            <w:kern w:val="2"/>
            <w14:ligatures w14:val="standardContextual"/>
          </w:rPr>
          <w:tab/>
        </w:r>
        <w:r w:rsidRPr="00CC49E2" w:rsidDel="00CC49E2">
          <w:rPr>
            <w:rStyle w:val="Hyperlink"/>
            <w:bCs/>
            <w:iCs/>
            <w:noProof/>
            <w:lang w:val="en-CA"/>
          </w:rPr>
          <w:delText>Overview</w:delText>
        </w:r>
        <w:r w:rsidDel="00CC49E2">
          <w:rPr>
            <w:noProof/>
            <w:webHidden/>
          </w:rPr>
          <w:tab/>
          <w:delText>3</w:delText>
        </w:r>
      </w:del>
    </w:p>
    <w:p w14:paraId="4082C115" w14:textId="3165572B" w:rsidR="007D17AB" w:rsidDel="00CC49E2" w:rsidRDefault="007D17AB">
      <w:pPr>
        <w:pStyle w:val="TOC3"/>
        <w:rPr>
          <w:del w:id="119" w:author="Kashyap Kammachi-Sreedhar (Nokia)" w:date="2024-07-30T17:31:00Z" w16du:dateUtc="2024-07-30T14:31:00Z"/>
          <w:rFonts w:asciiTheme="minorHAnsi" w:eastAsiaTheme="minorEastAsia" w:hAnsiTheme="minorHAnsi" w:cstheme="minorBidi"/>
          <w:noProof/>
          <w:kern w:val="2"/>
          <w14:ligatures w14:val="standardContextual"/>
        </w:rPr>
      </w:pPr>
      <w:del w:id="120" w:author="Kashyap Kammachi-Sreedhar (Nokia)" w:date="2024-07-30T17:31:00Z" w16du:dateUtc="2024-07-30T14:31:00Z">
        <w:r w:rsidRPr="00CC49E2" w:rsidDel="00CC49E2">
          <w:rPr>
            <w:rStyle w:val="Hyperlink"/>
            <w:noProof/>
            <w:lang w:val="en-CA"/>
          </w:rPr>
          <w:delText>1.1.2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Text Proposal</w:delText>
        </w:r>
        <w:r w:rsidDel="00CC49E2">
          <w:rPr>
            <w:noProof/>
            <w:webHidden/>
          </w:rPr>
          <w:tab/>
          <w:delText>3</w:delText>
        </w:r>
      </w:del>
    </w:p>
    <w:p w14:paraId="73361040" w14:textId="7EF443FB" w:rsidR="007D17AB" w:rsidDel="00CC49E2" w:rsidRDefault="007D17AB">
      <w:pPr>
        <w:pStyle w:val="TOC2"/>
        <w:tabs>
          <w:tab w:val="left" w:pos="960"/>
          <w:tab w:val="right" w:leader="dot" w:pos="9010"/>
        </w:tabs>
        <w:rPr>
          <w:del w:id="121" w:author="Kashyap Kammachi-Sreedhar (Nokia)" w:date="2024-07-30T17:31:00Z" w16du:dateUtc="2024-07-30T14:31:00Z"/>
          <w:rFonts w:asciiTheme="minorHAnsi" w:eastAsiaTheme="minorEastAsia" w:hAnsiTheme="minorHAnsi" w:cstheme="minorBidi"/>
          <w:noProof/>
          <w:kern w:val="2"/>
          <w14:ligatures w14:val="standardContextual"/>
        </w:rPr>
      </w:pPr>
      <w:del w:id="122" w:author="Kashyap Kammachi-Sreedhar (Nokia)" w:date="2024-07-30T17:31:00Z" w16du:dateUtc="2024-07-30T14:31:00Z">
        <w:r w:rsidRPr="00CC49E2" w:rsidDel="00CC49E2">
          <w:rPr>
            <w:rStyle w:val="Hyperlink"/>
            <w:noProof/>
            <w:lang w:val="en-CA"/>
          </w:rPr>
          <w:delText>1.2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Region interpolation (from m59508, MPEG#138</w:delText>
        </w:r>
        <w:r w:rsidRPr="00CC49E2" w:rsidDel="00CC49E2">
          <w:rPr>
            <w:rStyle w:val="Hyperlink"/>
            <w:bCs/>
            <w:iCs/>
            <w:noProof/>
            <w:lang w:val="en-CA"/>
          </w:rPr>
          <w:delText>, Issue#69 comment#60556</w:delText>
        </w:r>
        <w:r w:rsidRPr="00CC49E2" w:rsidDel="00CC49E2">
          <w:rPr>
            <w:rStyle w:val="Hyperlink"/>
            <w:noProof/>
            <w:lang w:val="en-CA"/>
          </w:rPr>
          <w:delText>)</w:delText>
        </w:r>
        <w:r w:rsidDel="00CC49E2">
          <w:rPr>
            <w:noProof/>
            <w:webHidden/>
          </w:rPr>
          <w:tab/>
          <w:delText>6</w:delText>
        </w:r>
      </w:del>
    </w:p>
    <w:p w14:paraId="7C1A6E58" w14:textId="6584553D" w:rsidR="007D17AB" w:rsidDel="00CC49E2" w:rsidRDefault="007D17AB">
      <w:pPr>
        <w:pStyle w:val="TOC3"/>
        <w:rPr>
          <w:del w:id="123" w:author="Kashyap Kammachi-Sreedhar (Nokia)" w:date="2024-07-30T17:31:00Z" w16du:dateUtc="2024-07-30T14:31:00Z"/>
          <w:rFonts w:asciiTheme="minorHAnsi" w:eastAsiaTheme="minorEastAsia" w:hAnsiTheme="minorHAnsi" w:cstheme="minorBidi"/>
          <w:noProof/>
          <w:kern w:val="2"/>
          <w14:ligatures w14:val="standardContextual"/>
        </w:rPr>
      </w:pPr>
      <w:del w:id="124" w:author="Kashyap Kammachi-Sreedhar (Nokia)" w:date="2024-07-30T17:31:00Z" w16du:dateUtc="2024-07-30T14:31:00Z">
        <w:r w:rsidRPr="00CC49E2" w:rsidDel="00CC49E2">
          <w:rPr>
            <w:rStyle w:val="Hyperlink"/>
            <w:noProof/>
            <w:lang w:val="en-CA"/>
          </w:rPr>
          <w:delText>1.2.1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Text Proposal</w:delText>
        </w:r>
        <w:r w:rsidDel="00CC49E2">
          <w:rPr>
            <w:noProof/>
            <w:webHidden/>
          </w:rPr>
          <w:tab/>
          <w:delText>6</w:delText>
        </w:r>
      </w:del>
    </w:p>
    <w:p w14:paraId="1D0812FE" w14:textId="3E450F31" w:rsidR="007D17AB" w:rsidDel="00CC49E2" w:rsidRDefault="007D17AB">
      <w:pPr>
        <w:pStyle w:val="TOC3"/>
        <w:rPr>
          <w:del w:id="125" w:author="Kashyap Kammachi-Sreedhar (Nokia)" w:date="2024-07-30T17:31:00Z" w16du:dateUtc="2024-07-30T14:31:00Z"/>
          <w:rFonts w:asciiTheme="minorHAnsi" w:eastAsiaTheme="minorEastAsia" w:hAnsiTheme="minorHAnsi" w:cstheme="minorBidi"/>
          <w:noProof/>
          <w:kern w:val="2"/>
          <w14:ligatures w14:val="standardContextual"/>
        </w:rPr>
      </w:pPr>
      <w:del w:id="126" w:author="Kashyap Kammachi-Sreedhar (Nokia)" w:date="2024-07-30T17:31:00Z" w16du:dateUtc="2024-07-30T14:31:00Z">
        <w:r w:rsidRPr="00CC49E2" w:rsidDel="00CC49E2">
          <w:rPr>
            <w:rStyle w:val="Hyperlink"/>
            <w:noProof/>
            <w:lang w:val="en-CA"/>
          </w:rPr>
          <w:delText>1.2.2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Discussion</w:delText>
        </w:r>
        <w:r w:rsidDel="00CC49E2">
          <w:rPr>
            <w:noProof/>
            <w:webHidden/>
          </w:rPr>
          <w:tab/>
          <w:delText>7</w:delText>
        </w:r>
      </w:del>
    </w:p>
    <w:p w14:paraId="59CD58D6" w14:textId="265A7CDC" w:rsidR="007D17AB" w:rsidDel="00CC49E2" w:rsidRDefault="007D17AB">
      <w:pPr>
        <w:pStyle w:val="TOC1"/>
        <w:rPr>
          <w:del w:id="127" w:author="Kashyap Kammachi-Sreedhar (Nokia)" w:date="2024-07-30T17:31:00Z" w16du:dateUtc="2024-07-30T14:31:00Z"/>
          <w:rFonts w:asciiTheme="minorHAnsi" w:eastAsiaTheme="minorEastAsia" w:hAnsiTheme="minorHAnsi" w:cstheme="minorBidi"/>
          <w:noProof/>
          <w:kern w:val="2"/>
          <w14:ligatures w14:val="standardContextual"/>
        </w:rPr>
      </w:pPr>
      <w:del w:id="128" w:author="Kashyap Kammachi-Sreedhar (Nokia)" w:date="2024-07-30T17:31:00Z" w16du:dateUtc="2024-07-30T14:31:00Z">
        <w:r w:rsidRPr="00CC49E2" w:rsidDel="00CC49E2">
          <w:rPr>
            <w:rStyle w:val="Hyperlink"/>
            <w:noProof/>
            <w:lang w:val="en-CA"/>
          </w:rPr>
          <w:delText>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Region annotation for image items (from m62028, MPEG#141, Issue#88 and MPEG #145, issue #128)</w:delText>
        </w:r>
        <w:r w:rsidDel="00CC49E2">
          <w:rPr>
            <w:noProof/>
            <w:webHidden/>
          </w:rPr>
          <w:tab/>
          <w:delText>7</w:delText>
        </w:r>
      </w:del>
    </w:p>
    <w:p w14:paraId="35D5FD48" w14:textId="3B43A7E9" w:rsidR="007D17AB" w:rsidDel="00CC49E2" w:rsidRDefault="007D17AB">
      <w:pPr>
        <w:pStyle w:val="TOC2"/>
        <w:tabs>
          <w:tab w:val="left" w:pos="960"/>
          <w:tab w:val="right" w:leader="dot" w:pos="9010"/>
        </w:tabs>
        <w:rPr>
          <w:del w:id="129" w:author="Kashyap Kammachi-Sreedhar (Nokia)" w:date="2024-07-30T17:31:00Z" w16du:dateUtc="2024-07-30T14:31:00Z"/>
          <w:rFonts w:asciiTheme="minorHAnsi" w:eastAsiaTheme="minorEastAsia" w:hAnsiTheme="minorHAnsi" w:cstheme="minorBidi"/>
          <w:noProof/>
          <w:kern w:val="2"/>
          <w14:ligatures w14:val="standardContextual"/>
        </w:rPr>
      </w:pPr>
      <w:del w:id="130" w:author="Kashyap Kammachi-Sreedhar (Nokia)" w:date="2024-07-30T17:31:00Z" w16du:dateUtc="2024-07-30T14:31:00Z">
        <w:r w:rsidRPr="00CC49E2" w:rsidDel="00CC49E2">
          <w:rPr>
            <w:rStyle w:val="Hyperlink"/>
            <w:bCs/>
            <w:noProof/>
            <w:lang w:eastAsia="ja-JP"/>
          </w:rPr>
          <w:delText>2.1</w:delText>
        </w:r>
        <w:r w:rsidDel="00CC49E2">
          <w:rPr>
            <w:rFonts w:asciiTheme="minorHAnsi" w:eastAsiaTheme="minorEastAsia" w:hAnsiTheme="minorHAnsi" w:cstheme="minorBidi"/>
            <w:noProof/>
            <w:kern w:val="2"/>
            <w14:ligatures w14:val="standardContextual"/>
          </w:rPr>
          <w:tab/>
        </w:r>
        <w:r w:rsidRPr="00CC49E2" w:rsidDel="00CC49E2">
          <w:rPr>
            <w:rStyle w:val="Hyperlink"/>
            <w:bCs/>
            <w:noProof/>
            <w:lang w:eastAsia="ja-JP"/>
          </w:rPr>
          <w:delText>Discussion</w:delText>
        </w:r>
        <w:r w:rsidDel="00CC49E2">
          <w:rPr>
            <w:noProof/>
            <w:webHidden/>
          </w:rPr>
          <w:tab/>
          <w:delText>7</w:delText>
        </w:r>
      </w:del>
    </w:p>
    <w:p w14:paraId="6D629071" w14:textId="1F6B78A9" w:rsidR="007D17AB" w:rsidDel="00CC49E2" w:rsidRDefault="007D17AB">
      <w:pPr>
        <w:pStyle w:val="TOC3"/>
        <w:rPr>
          <w:del w:id="131" w:author="Kashyap Kammachi-Sreedhar (Nokia)" w:date="2024-07-30T17:31:00Z" w16du:dateUtc="2024-07-30T14:31:00Z"/>
          <w:rFonts w:asciiTheme="minorHAnsi" w:eastAsiaTheme="minorEastAsia" w:hAnsiTheme="minorHAnsi" w:cstheme="minorBidi"/>
          <w:noProof/>
          <w:kern w:val="2"/>
          <w14:ligatures w14:val="standardContextual"/>
        </w:rPr>
      </w:pPr>
      <w:del w:id="132" w:author="Kashyap Kammachi-Sreedhar (Nokia)" w:date="2024-07-30T17:31:00Z" w16du:dateUtc="2024-07-30T14:31:00Z">
        <w:r w:rsidRPr="00CC49E2" w:rsidDel="00CC49E2">
          <w:rPr>
            <w:rStyle w:val="Hyperlink"/>
            <w:bCs/>
            <w:i/>
            <w:iCs/>
            <w:noProof/>
            <w:lang w:eastAsia="ja-JP"/>
          </w:rPr>
          <w:delText>2.1.1</w:delText>
        </w:r>
        <w:r w:rsidDel="00CC49E2">
          <w:rPr>
            <w:rFonts w:asciiTheme="minorHAnsi" w:eastAsiaTheme="minorEastAsia" w:hAnsiTheme="minorHAnsi" w:cstheme="minorBidi"/>
            <w:noProof/>
            <w:kern w:val="2"/>
            <w14:ligatures w14:val="standardContextual"/>
          </w:rPr>
          <w:tab/>
        </w:r>
        <w:r w:rsidRPr="00CC49E2" w:rsidDel="00CC49E2">
          <w:rPr>
            <w:rStyle w:val="Hyperlink"/>
            <w:bCs/>
            <w:i/>
            <w:iCs/>
            <w:noProof/>
            <w:lang w:eastAsia="ja-JP"/>
          </w:rPr>
          <w:delText>Motivation, use cases and initial proposal</w:delText>
        </w:r>
        <w:r w:rsidDel="00CC49E2">
          <w:rPr>
            <w:noProof/>
            <w:webHidden/>
          </w:rPr>
          <w:tab/>
          <w:delText>7</w:delText>
        </w:r>
      </w:del>
    </w:p>
    <w:p w14:paraId="794C1E5B" w14:textId="43B31407" w:rsidR="007D17AB" w:rsidDel="00CC49E2" w:rsidRDefault="007D17AB">
      <w:pPr>
        <w:pStyle w:val="TOC3"/>
        <w:rPr>
          <w:del w:id="133" w:author="Kashyap Kammachi-Sreedhar (Nokia)" w:date="2024-07-30T17:31:00Z" w16du:dateUtc="2024-07-30T14:31:00Z"/>
          <w:rFonts w:asciiTheme="minorHAnsi" w:eastAsiaTheme="minorEastAsia" w:hAnsiTheme="minorHAnsi" w:cstheme="minorBidi"/>
          <w:noProof/>
          <w:kern w:val="2"/>
          <w14:ligatures w14:val="standardContextual"/>
        </w:rPr>
      </w:pPr>
      <w:del w:id="134" w:author="Kashyap Kammachi-Sreedhar (Nokia)" w:date="2024-07-30T17:31:00Z" w16du:dateUtc="2024-07-30T14:31:00Z">
        <w:r w:rsidRPr="00CC49E2" w:rsidDel="00CC49E2">
          <w:rPr>
            <w:rStyle w:val="Hyperlink"/>
            <w:bCs/>
            <w:i/>
            <w:iCs/>
            <w:noProof/>
            <w:lang w:eastAsia="ja-JP"/>
          </w:rPr>
          <w:delText>2.1.2</w:delText>
        </w:r>
        <w:r w:rsidDel="00CC49E2">
          <w:rPr>
            <w:rFonts w:asciiTheme="minorHAnsi" w:eastAsiaTheme="minorEastAsia" w:hAnsiTheme="minorHAnsi" w:cstheme="minorBidi"/>
            <w:noProof/>
            <w:kern w:val="2"/>
            <w14:ligatures w14:val="standardContextual"/>
          </w:rPr>
          <w:tab/>
        </w:r>
        <w:r w:rsidRPr="00CC49E2" w:rsidDel="00CC49E2">
          <w:rPr>
            <w:rStyle w:val="Hyperlink"/>
            <w:bCs/>
            <w:i/>
            <w:iCs/>
            <w:noProof/>
            <w:lang w:eastAsia="ja-JP"/>
          </w:rPr>
          <w:delText>Responses to open questions</w:delText>
        </w:r>
        <w:r w:rsidDel="00CC49E2">
          <w:rPr>
            <w:noProof/>
            <w:webHidden/>
          </w:rPr>
          <w:tab/>
          <w:delText>9</w:delText>
        </w:r>
      </w:del>
    </w:p>
    <w:p w14:paraId="78358B0E" w14:textId="702B57EB" w:rsidR="007D17AB" w:rsidDel="00CC49E2" w:rsidRDefault="007D17AB">
      <w:pPr>
        <w:pStyle w:val="TOC2"/>
        <w:tabs>
          <w:tab w:val="left" w:pos="960"/>
          <w:tab w:val="right" w:leader="dot" w:pos="9010"/>
        </w:tabs>
        <w:rPr>
          <w:del w:id="135" w:author="Kashyap Kammachi-Sreedhar (Nokia)" w:date="2024-07-30T17:31:00Z" w16du:dateUtc="2024-07-30T14:31:00Z"/>
          <w:rFonts w:asciiTheme="minorHAnsi" w:eastAsiaTheme="minorEastAsia" w:hAnsiTheme="minorHAnsi" w:cstheme="minorBidi"/>
          <w:noProof/>
          <w:kern w:val="2"/>
          <w14:ligatures w14:val="standardContextual"/>
        </w:rPr>
      </w:pPr>
      <w:del w:id="136" w:author="Kashyap Kammachi-Sreedhar (Nokia)" w:date="2024-07-30T17:31:00Z" w16du:dateUtc="2024-07-30T14:31:00Z">
        <w:r w:rsidRPr="00CC49E2" w:rsidDel="00CC49E2">
          <w:rPr>
            <w:rStyle w:val="Hyperlink"/>
            <w:noProof/>
            <w:lang w:val="en-GB" w:eastAsia="ja-JP"/>
          </w:rPr>
          <w:delText>2.2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GB" w:eastAsia="ja-JP"/>
          </w:rPr>
          <w:delText>Proposal</w:delText>
        </w:r>
        <w:r w:rsidDel="00CC49E2">
          <w:rPr>
            <w:noProof/>
            <w:webHidden/>
          </w:rPr>
          <w:tab/>
          <w:delText>10</w:delText>
        </w:r>
      </w:del>
    </w:p>
    <w:p w14:paraId="39249DFC" w14:textId="465D8E76" w:rsidR="007D17AB" w:rsidDel="00CC49E2" w:rsidRDefault="007D17AB">
      <w:pPr>
        <w:pStyle w:val="TOC3"/>
        <w:rPr>
          <w:del w:id="137" w:author="Kashyap Kammachi-Sreedhar (Nokia)" w:date="2024-07-30T17:31:00Z" w16du:dateUtc="2024-07-30T14:31:00Z"/>
          <w:rFonts w:asciiTheme="minorHAnsi" w:eastAsiaTheme="minorEastAsia" w:hAnsiTheme="minorHAnsi" w:cstheme="minorBidi"/>
          <w:noProof/>
          <w:kern w:val="2"/>
          <w14:ligatures w14:val="standardContextual"/>
        </w:rPr>
      </w:pPr>
      <w:del w:id="138" w:author="Kashyap Kammachi-Sreedhar (Nokia)" w:date="2024-07-30T17:31:00Z" w16du:dateUtc="2024-07-30T14:31:00Z">
        <w:r w:rsidRPr="00CC49E2" w:rsidDel="00CC49E2">
          <w:rPr>
            <w:rStyle w:val="Hyperlink"/>
            <w:noProof/>
            <w:lang w:val="en-GB" w:eastAsia="ja-JP"/>
          </w:rPr>
          <w:delText>2.2.1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GB" w:eastAsia="ja-JP"/>
          </w:rPr>
          <w:delText>Proposal 1: Union of regions</w:delText>
        </w:r>
        <w:r w:rsidDel="00CC49E2">
          <w:rPr>
            <w:noProof/>
            <w:webHidden/>
          </w:rPr>
          <w:tab/>
          <w:delText>10</w:delText>
        </w:r>
      </w:del>
    </w:p>
    <w:p w14:paraId="4CCD96CD" w14:textId="77B1C9C5" w:rsidR="007D17AB" w:rsidDel="00CC49E2" w:rsidRDefault="007D17AB">
      <w:pPr>
        <w:pStyle w:val="TOC2"/>
        <w:tabs>
          <w:tab w:val="right" w:leader="dot" w:pos="9010"/>
        </w:tabs>
        <w:rPr>
          <w:del w:id="139" w:author="Kashyap Kammachi-Sreedhar (Nokia)" w:date="2024-07-30T17:31:00Z" w16du:dateUtc="2024-07-30T14:31:00Z"/>
          <w:rFonts w:asciiTheme="minorHAnsi" w:eastAsiaTheme="minorEastAsia" w:hAnsiTheme="minorHAnsi" w:cstheme="minorBidi"/>
          <w:noProof/>
          <w:kern w:val="2"/>
          <w14:ligatures w14:val="standardContextual"/>
        </w:rPr>
      </w:pPr>
      <w:del w:id="140" w:author="Kashyap Kammachi-Sreedhar (Nokia)" w:date="2024-07-30T17:31:00Z" w16du:dateUtc="2024-07-30T14:31:00Z">
        <w:r w:rsidRPr="00CC49E2" w:rsidDel="00CC49E2">
          <w:rPr>
            <w:rStyle w:val="Hyperlink"/>
            <w:noProof/>
          </w:rPr>
          <w:delText>11.3.3.2.2 Union derivation</w:delText>
        </w:r>
        <w:r w:rsidDel="00CC49E2">
          <w:rPr>
            <w:noProof/>
            <w:webHidden/>
          </w:rPr>
          <w:tab/>
          <w:delText>10</w:delText>
        </w:r>
      </w:del>
    </w:p>
    <w:p w14:paraId="061F108A" w14:textId="548ACD0D" w:rsidR="007D17AB" w:rsidDel="00CC49E2" w:rsidRDefault="007D17AB">
      <w:pPr>
        <w:pStyle w:val="TOC3"/>
        <w:rPr>
          <w:del w:id="141" w:author="Kashyap Kammachi-Sreedhar (Nokia)" w:date="2024-07-30T17:31:00Z" w16du:dateUtc="2024-07-30T14:31:00Z"/>
          <w:rFonts w:asciiTheme="minorHAnsi" w:eastAsiaTheme="minorEastAsia" w:hAnsiTheme="minorHAnsi" w:cstheme="minorBidi"/>
          <w:noProof/>
          <w:kern w:val="2"/>
          <w14:ligatures w14:val="standardContextual"/>
        </w:rPr>
      </w:pPr>
      <w:del w:id="142" w:author="Kashyap Kammachi-Sreedhar (Nokia)" w:date="2024-07-30T17:31:00Z" w16du:dateUtc="2024-07-30T14:31:00Z">
        <w:r w:rsidRPr="00CC49E2" w:rsidDel="00CC49E2">
          <w:rPr>
            <w:rStyle w:val="Hyperlink"/>
            <w:noProof/>
          </w:rPr>
          <w:delText>2.2.2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rPr>
          <w:delText>Proposal 2: Relations between region items</w:delText>
        </w:r>
        <w:r w:rsidDel="00CC49E2">
          <w:rPr>
            <w:noProof/>
            <w:webHidden/>
          </w:rPr>
          <w:tab/>
          <w:delText>11</w:delText>
        </w:r>
      </w:del>
    </w:p>
    <w:p w14:paraId="70CA3E58" w14:textId="7E6E69ED" w:rsidR="007D17AB" w:rsidDel="00CC49E2" w:rsidRDefault="007D17AB">
      <w:pPr>
        <w:pStyle w:val="TOC2"/>
        <w:tabs>
          <w:tab w:val="right" w:leader="dot" w:pos="9010"/>
        </w:tabs>
        <w:rPr>
          <w:del w:id="143" w:author="Kashyap Kammachi-Sreedhar (Nokia)" w:date="2024-07-30T17:31:00Z" w16du:dateUtc="2024-07-30T14:31:00Z"/>
          <w:rFonts w:asciiTheme="minorHAnsi" w:eastAsiaTheme="minorEastAsia" w:hAnsiTheme="minorHAnsi" w:cstheme="minorBidi"/>
          <w:noProof/>
          <w:kern w:val="2"/>
          <w14:ligatures w14:val="standardContextual"/>
        </w:rPr>
      </w:pPr>
      <w:del w:id="144" w:author="Kashyap Kammachi-Sreedhar (Nokia)" w:date="2024-07-30T17:31:00Z" w16du:dateUtc="2024-07-30T14:31:00Z">
        <w:r w:rsidRPr="00CC49E2" w:rsidDel="00CC49E2">
          <w:rPr>
            <w:rStyle w:val="Hyperlink"/>
            <w:noProof/>
          </w:rPr>
          <w:delText>11.3.4 Region Entity Group</w:delText>
        </w:r>
        <w:r w:rsidDel="00CC49E2">
          <w:rPr>
            <w:noProof/>
            <w:webHidden/>
          </w:rPr>
          <w:tab/>
          <w:delText>11</w:delText>
        </w:r>
      </w:del>
    </w:p>
    <w:p w14:paraId="19C6A95C" w14:textId="1C27633E" w:rsidR="007D17AB" w:rsidDel="00CC49E2" w:rsidRDefault="007D17AB">
      <w:pPr>
        <w:pStyle w:val="TOC2"/>
        <w:tabs>
          <w:tab w:val="right" w:leader="dot" w:pos="9010"/>
        </w:tabs>
        <w:rPr>
          <w:del w:id="145" w:author="Kashyap Kammachi-Sreedhar (Nokia)" w:date="2024-07-30T17:31:00Z" w16du:dateUtc="2024-07-30T14:31:00Z"/>
          <w:rFonts w:asciiTheme="minorHAnsi" w:eastAsiaTheme="minorEastAsia" w:hAnsiTheme="minorHAnsi" w:cstheme="minorBidi"/>
          <w:noProof/>
          <w:kern w:val="2"/>
          <w14:ligatures w14:val="standardContextual"/>
        </w:rPr>
      </w:pPr>
      <w:del w:id="146" w:author="Kashyap Kammachi-Sreedhar (Nokia)" w:date="2024-07-30T17:31:00Z" w16du:dateUtc="2024-07-30T14:31:00Z">
        <w:r w:rsidRPr="00CC49E2" w:rsidDel="00CC49E2">
          <w:rPr>
            <w:rStyle w:val="Hyperlink"/>
            <w:noProof/>
            <w:lang w:val="en-GB"/>
          </w:rPr>
          <w:delText>11.3.4.1 ‘</w:delText>
        </w:r>
        <w:r w:rsidRPr="00CC49E2" w:rsidDel="00CC49E2">
          <w:rPr>
            <w:rStyle w:val="Hyperlink"/>
            <w:rFonts w:ascii="Consolas" w:hAnsi="Consolas"/>
            <w:noProof/>
            <w:lang w:val="en-GB"/>
          </w:rPr>
          <w:delText>corg</w:delText>
        </w:r>
        <w:r w:rsidRPr="00CC49E2" w:rsidDel="00CC49E2">
          <w:rPr>
            <w:rStyle w:val="Hyperlink"/>
            <w:noProof/>
            <w:lang w:val="en-GB"/>
          </w:rPr>
          <w:delText>’ Entity Group</w:delText>
        </w:r>
        <w:r w:rsidDel="00CC49E2">
          <w:rPr>
            <w:noProof/>
            <w:webHidden/>
          </w:rPr>
          <w:tab/>
          <w:delText>11</w:delText>
        </w:r>
      </w:del>
    </w:p>
    <w:p w14:paraId="755BFDC5" w14:textId="25677F75" w:rsidR="007D17AB" w:rsidDel="00CC49E2" w:rsidRDefault="007D17AB">
      <w:pPr>
        <w:pStyle w:val="TOC1"/>
        <w:rPr>
          <w:del w:id="147" w:author="Kashyap Kammachi-Sreedhar (Nokia)" w:date="2024-07-30T17:31:00Z" w16du:dateUtc="2024-07-30T14:31:00Z"/>
          <w:rFonts w:asciiTheme="minorHAnsi" w:eastAsiaTheme="minorEastAsia" w:hAnsiTheme="minorHAnsi" w:cstheme="minorBidi"/>
          <w:noProof/>
          <w:kern w:val="2"/>
          <w14:ligatures w14:val="standardContextual"/>
        </w:rPr>
      </w:pPr>
      <w:del w:id="148" w:author="Kashyap Kammachi-Sreedhar (Nokia)" w:date="2024-07-30T17:31:00Z" w16du:dateUtc="2024-07-30T14:31:00Z">
        <w:r w:rsidRPr="00CC49E2" w:rsidDel="00CC49E2">
          <w:rPr>
            <w:rStyle w:val="Hyperlink"/>
            <w:noProof/>
            <w:lang w:val="en-CA"/>
          </w:rPr>
          <w:delText>3</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Matrix-based transformation for image items</w:delText>
        </w:r>
        <w:r w:rsidDel="00CC49E2">
          <w:rPr>
            <w:noProof/>
            <w:webHidden/>
          </w:rPr>
          <w:tab/>
          <w:delText>11</w:delText>
        </w:r>
      </w:del>
    </w:p>
    <w:p w14:paraId="6523561E" w14:textId="7565CB08" w:rsidR="007D17AB" w:rsidDel="00CC49E2" w:rsidRDefault="007D17AB">
      <w:pPr>
        <w:pStyle w:val="TOC1"/>
        <w:rPr>
          <w:del w:id="149" w:author="Kashyap Kammachi-Sreedhar (Nokia)" w:date="2024-07-30T17:31:00Z" w16du:dateUtc="2024-07-30T14:31:00Z"/>
          <w:rFonts w:asciiTheme="minorHAnsi" w:eastAsiaTheme="minorEastAsia" w:hAnsiTheme="minorHAnsi" w:cstheme="minorBidi"/>
          <w:noProof/>
          <w:kern w:val="2"/>
          <w14:ligatures w14:val="standardContextual"/>
        </w:rPr>
      </w:pPr>
      <w:del w:id="150" w:author="Kashyap Kammachi-Sreedhar (Nokia)" w:date="2024-07-30T17:31:00Z" w16du:dateUtc="2024-07-30T14:31:00Z">
        <w:r w:rsidRPr="00CC49E2" w:rsidDel="00CC49E2">
          <w:rPr>
            <w:rStyle w:val="Hyperlink"/>
            <w:noProof/>
            <w:lang w:val="en-CA"/>
          </w:rPr>
          <w:delText>4</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Signaling for pre-derived coded image items</w:delText>
        </w:r>
        <w:r w:rsidDel="00CC49E2">
          <w:rPr>
            <w:noProof/>
            <w:webHidden/>
          </w:rPr>
          <w:tab/>
          <w:delText>11</w:delText>
        </w:r>
      </w:del>
    </w:p>
    <w:p w14:paraId="17AB97CA" w14:textId="0A10DDAF" w:rsidR="007D17AB" w:rsidDel="00CC49E2" w:rsidRDefault="007D17AB">
      <w:pPr>
        <w:pStyle w:val="TOC1"/>
        <w:rPr>
          <w:del w:id="151" w:author="Kashyap Kammachi-Sreedhar (Nokia)" w:date="2024-07-30T17:31:00Z" w16du:dateUtc="2024-07-30T14:31:00Z"/>
          <w:rFonts w:asciiTheme="minorHAnsi" w:eastAsiaTheme="minorEastAsia" w:hAnsiTheme="minorHAnsi" w:cstheme="minorBidi"/>
          <w:noProof/>
          <w:kern w:val="2"/>
          <w14:ligatures w14:val="standardContextual"/>
        </w:rPr>
      </w:pPr>
      <w:del w:id="152" w:author="Kashyap Kammachi-Sreedhar (Nokia)" w:date="2024-07-30T17:31:00Z" w16du:dateUtc="2024-07-30T14:31:00Z">
        <w:r w:rsidRPr="00CC49E2" w:rsidDel="00CC49E2">
          <w:rPr>
            <w:rStyle w:val="Hyperlink"/>
            <w:noProof/>
            <w:lang w:val="en-CA"/>
          </w:rPr>
          <w:delText>5</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On MPEG/JPEG file embedding (MPEG#141, Issue#87)</w:delText>
        </w:r>
        <w:r w:rsidDel="00CC49E2">
          <w:rPr>
            <w:noProof/>
            <w:webHidden/>
          </w:rPr>
          <w:tab/>
          <w:delText>12</w:delText>
        </w:r>
      </w:del>
    </w:p>
    <w:p w14:paraId="2CEAE086" w14:textId="0E12437E" w:rsidR="007D17AB" w:rsidDel="00CC49E2" w:rsidRDefault="007D17AB">
      <w:pPr>
        <w:pStyle w:val="TOC2"/>
        <w:tabs>
          <w:tab w:val="left" w:pos="960"/>
          <w:tab w:val="right" w:leader="dot" w:pos="9010"/>
        </w:tabs>
        <w:rPr>
          <w:del w:id="153" w:author="Kashyap Kammachi-Sreedhar (Nokia)" w:date="2024-07-30T17:31:00Z" w16du:dateUtc="2024-07-30T14:31:00Z"/>
          <w:rFonts w:asciiTheme="minorHAnsi" w:eastAsiaTheme="minorEastAsia" w:hAnsiTheme="minorHAnsi" w:cstheme="minorBidi"/>
          <w:noProof/>
          <w:kern w:val="2"/>
          <w14:ligatures w14:val="standardContextual"/>
        </w:rPr>
      </w:pPr>
      <w:del w:id="154" w:author="Kashyap Kammachi-Sreedhar (Nokia)" w:date="2024-07-30T17:31:00Z" w16du:dateUtc="2024-07-30T14:31:00Z">
        <w:r w:rsidRPr="00CC49E2" w:rsidDel="00CC49E2">
          <w:rPr>
            <w:rStyle w:val="Hyperlink"/>
            <w:noProof/>
            <w:lang w:val="en-CA"/>
          </w:rPr>
          <w:delText>5.1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Discussion</w:delText>
        </w:r>
        <w:r w:rsidDel="00CC49E2">
          <w:rPr>
            <w:noProof/>
            <w:webHidden/>
          </w:rPr>
          <w:tab/>
          <w:delText>12</w:delText>
        </w:r>
      </w:del>
    </w:p>
    <w:p w14:paraId="49B43ABD" w14:textId="5D3629BF" w:rsidR="007D17AB" w:rsidDel="00CC49E2" w:rsidRDefault="007D17AB">
      <w:pPr>
        <w:pStyle w:val="TOC2"/>
        <w:tabs>
          <w:tab w:val="left" w:pos="960"/>
          <w:tab w:val="right" w:leader="dot" w:pos="9010"/>
        </w:tabs>
        <w:rPr>
          <w:del w:id="155" w:author="Kashyap Kammachi-Sreedhar (Nokia)" w:date="2024-07-30T17:31:00Z" w16du:dateUtc="2024-07-30T14:31:00Z"/>
          <w:rFonts w:asciiTheme="minorHAnsi" w:eastAsiaTheme="minorEastAsia" w:hAnsiTheme="minorHAnsi" w:cstheme="minorBidi"/>
          <w:noProof/>
          <w:kern w:val="2"/>
          <w14:ligatures w14:val="standardContextual"/>
        </w:rPr>
      </w:pPr>
      <w:del w:id="156" w:author="Kashyap Kammachi-Sreedhar (Nokia)" w:date="2024-07-30T17:31:00Z" w16du:dateUtc="2024-07-30T14:31:00Z">
        <w:r w:rsidRPr="00CC49E2" w:rsidDel="00CC49E2">
          <w:rPr>
            <w:rStyle w:val="Hyperlink"/>
            <w:noProof/>
            <w:lang w:val="en-CA"/>
          </w:rPr>
          <w:delText>5.2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Initial text proposal</w:delText>
        </w:r>
        <w:r w:rsidDel="00CC49E2">
          <w:rPr>
            <w:noProof/>
            <w:webHidden/>
          </w:rPr>
          <w:tab/>
          <w:delText>12</w:delText>
        </w:r>
      </w:del>
    </w:p>
    <w:p w14:paraId="223E3822" w14:textId="774BBEC5" w:rsidR="007D17AB" w:rsidDel="00CC49E2" w:rsidRDefault="007D17AB">
      <w:pPr>
        <w:pStyle w:val="TOC1"/>
        <w:rPr>
          <w:del w:id="157" w:author="Kashyap Kammachi-Sreedhar (Nokia)" w:date="2024-07-30T17:31:00Z" w16du:dateUtc="2024-07-30T14:31:00Z"/>
          <w:rFonts w:asciiTheme="minorHAnsi" w:eastAsiaTheme="minorEastAsia" w:hAnsiTheme="minorHAnsi" w:cstheme="minorBidi"/>
          <w:noProof/>
          <w:kern w:val="2"/>
          <w14:ligatures w14:val="standardContextual"/>
        </w:rPr>
      </w:pPr>
      <w:del w:id="158" w:author="Kashyap Kammachi-Sreedhar (Nokia)" w:date="2024-07-30T17:31:00Z" w16du:dateUtc="2024-07-30T14:31:00Z">
        <w:r w:rsidRPr="00CC49E2" w:rsidDel="00CC49E2">
          <w:rPr>
            <w:rStyle w:val="Hyperlink"/>
            <w:noProof/>
            <w:lang w:val="en-CA"/>
          </w:rPr>
          <w:delText>6</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Disparity adjustment property for frame-packed stereo pair (MPEG #144, issue #111)</w:delText>
        </w:r>
        <w:r w:rsidDel="00CC49E2">
          <w:rPr>
            <w:noProof/>
            <w:webHidden/>
          </w:rPr>
          <w:tab/>
          <w:delText>12</w:delText>
        </w:r>
      </w:del>
    </w:p>
    <w:p w14:paraId="47FC312A" w14:textId="2C3FFF82" w:rsidR="007D17AB" w:rsidDel="00CC49E2" w:rsidRDefault="007D17AB">
      <w:pPr>
        <w:pStyle w:val="TOC1"/>
        <w:rPr>
          <w:del w:id="159" w:author="Kashyap Kammachi-Sreedhar (Nokia)" w:date="2024-07-30T17:31:00Z" w16du:dateUtc="2024-07-30T14:31:00Z"/>
          <w:rFonts w:asciiTheme="minorHAnsi" w:eastAsiaTheme="minorEastAsia" w:hAnsiTheme="minorHAnsi" w:cstheme="minorBidi"/>
          <w:noProof/>
          <w:kern w:val="2"/>
          <w14:ligatures w14:val="standardContextual"/>
        </w:rPr>
      </w:pPr>
      <w:del w:id="160" w:author="Kashyap Kammachi-Sreedhar (Nokia)" w:date="2024-07-30T17:31:00Z" w16du:dateUtc="2024-07-30T14:31:00Z">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SlimHEIF design with Compressed MetaBox (MPEG #146, issue #151))</w:delText>
        </w:r>
        <w:r w:rsidDel="00CC49E2">
          <w:rPr>
            <w:noProof/>
            <w:webHidden/>
          </w:rPr>
          <w:tab/>
          <w:delText>13</w:delText>
        </w:r>
      </w:del>
    </w:p>
    <w:p w14:paraId="30F6F6AB" w14:textId="00E09504" w:rsidR="007D17AB" w:rsidDel="00CC49E2" w:rsidRDefault="007D17AB">
      <w:pPr>
        <w:pStyle w:val="TOC1"/>
        <w:rPr>
          <w:del w:id="161" w:author="Kashyap Kammachi-Sreedhar (Nokia)" w:date="2024-07-30T17:31:00Z" w16du:dateUtc="2024-07-30T14:31:00Z"/>
          <w:rFonts w:asciiTheme="minorHAnsi" w:eastAsiaTheme="minorEastAsia" w:hAnsiTheme="minorHAnsi" w:cstheme="minorBidi"/>
          <w:noProof/>
          <w:kern w:val="2"/>
          <w14:ligatures w14:val="standardContextual"/>
        </w:rPr>
      </w:pPr>
      <w:del w:id="162" w:author="Kashyap Kammachi-Sreedhar (Nokia)" w:date="2024-07-30T17:31:00Z" w16du:dateUtc="2024-07-30T14:31:00Z">
        <w:r w:rsidRPr="00CC49E2" w:rsidDel="00CC49E2">
          <w:rPr>
            <w:rStyle w:val="Hyperlink"/>
            <w:noProof/>
            <w:lang w:val="en-CA"/>
          </w:rPr>
          <w:delText>7</w:delText>
        </w:r>
        <w:r w:rsidDel="00CC49E2">
          <w:rPr>
            <w:noProof/>
            <w:webHidden/>
          </w:rPr>
          <w:tab/>
          <w:delText>13</w:delText>
        </w:r>
      </w:del>
    </w:p>
    <w:p w14:paraId="0D61D2DE" w14:textId="21938BC4" w:rsidR="007D17AB" w:rsidDel="00CC49E2" w:rsidRDefault="007D17AB">
      <w:pPr>
        <w:pStyle w:val="TOC2"/>
        <w:tabs>
          <w:tab w:val="left" w:pos="960"/>
          <w:tab w:val="right" w:leader="dot" w:pos="9010"/>
        </w:tabs>
        <w:rPr>
          <w:del w:id="163" w:author="Kashyap Kammachi-Sreedhar (Nokia)" w:date="2024-07-30T17:31:00Z" w16du:dateUtc="2024-07-30T14:31:00Z"/>
          <w:rFonts w:asciiTheme="minorHAnsi" w:eastAsiaTheme="minorEastAsia" w:hAnsiTheme="minorHAnsi" w:cstheme="minorBidi"/>
          <w:noProof/>
          <w:kern w:val="2"/>
          <w14:ligatures w14:val="standardContextual"/>
        </w:rPr>
      </w:pPr>
      <w:del w:id="164" w:author="Kashyap Kammachi-Sreedhar (Nokia)" w:date="2024-07-30T17:31:00Z" w16du:dateUtc="2024-07-30T14:31:00Z">
        <w:r w:rsidRPr="00CC49E2" w:rsidDel="00CC49E2">
          <w:rPr>
            <w:rStyle w:val="Hyperlink"/>
            <w:noProof/>
            <w:lang w:val="en-CA"/>
          </w:rPr>
          <w:delText>7.1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Abstract</w:delText>
        </w:r>
        <w:r w:rsidDel="00CC49E2">
          <w:rPr>
            <w:noProof/>
            <w:webHidden/>
          </w:rPr>
          <w:tab/>
          <w:delText>13</w:delText>
        </w:r>
      </w:del>
    </w:p>
    <w:p w14:paraId="7CE352D4" w14:textId="6AD30A41" w:rsidR="007D17AB" w:rsidDel="00CC49E2" w:rsidRDefault="007D17AB">
      <w:pPr>
        <w:pStyle w:val="TOC2"/>
        <w:tabs>
          <w:tab w:val="left" w:pos="960"/>
          <w:tab w:val="right" w:leader="dot" w:pos="9010"/>
        </w:tabs>
        <w:rPr>
          <w:del w:id="165" w:author="Kashyap Kammachi-Sreedhar (Nokia)" w:date="2024-07-30T17:31:00Z" w16du:dateUtc="2024-07-30T14:31:00Z"/>
          <w:rFonts w:asciiTheme="minorHAnsi" w:eastAsiaTheme="minorEastAsia" w:hAnsiTheme="minorHAnsi" w:cstheme="minorBidi"/>
          <w:noProof/>
          <w:kern w:val="2"/>
          <w14:ligatures w14:val="standardContextual"/>
        </w:rPr>
      </w:pPr>
      <w:del w:id="166" w:author="Kashyap Kammachi-Sreedhar (Nokia)" w:date="2024-07-30T17:31:00Z" w16du:dateUtc="2024-07-30T14:31:00Z">
        <w:r w:rsidRPr="00CC49E2" w:rsidDel="00CC49E2">
          <w:rPr>
            <w:rStyle w:val="Hyperlink"/>
            <w:noProof/>
            <w:lang w:val="en-CA"/>
          </w:rPr>
          <w:delText>7.2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Proposal</w:delText>
        </w:r>
        <w:r w:rsidDel="00CC49E2">
          <w:rPr>
            <w:noProof/>
            <w:webHidden/>
          </w:rPr>
          <w:tab/>
          <w:delText>13</w:delText>
        </w:r>
      </w:del>
    </w:p>
    <w:p w14:paraId="37ED9A75" w14:textId="5422D192" w:rsidR="007D17AB" w:rsidDel="00CC49E2" w:rsidRDefault="007D17AB">
      <w:pPr>
        <w:pStyle w:val="TOC2"/>
        <w:tabs>
          <w:tab w:val="left" w:pos="960"/>
          <w:tab w:val="right" w:leader="dot" w:pos="9010"/>
        </w:tabs>
        <w:rPr>
          <w:del w:id="167" w:author="Kashyap Kammachi-Sreedhar (Nokia)" w:date="2024-07-30T17:31:00Z" w16du:dateUtc="2024-07-30T14:31:00Z"/>
          <w:rFonts w:asciiTheme="minorHAnsi" w:eastAsiaTheme="minorEastAsia" w:hAnsiTheme="minorHAnsi" w:cstheme="minorBidi"/>
          <w:noProof/>
          <w:kern w:val="2"/>
          <w14:ligatures w14:val="standardContextual"/>
        </w:rPr>
      </w:pPr>
      <w:del w:id="168" w:author="Kashyap Kammachi-Sreedhar (Nokia)" w:date="2024-07-30T17:31:00Z" w16du:dateUtc="2024-07-30T14:31:00Z">
        <w:r w:rsidRPr="00CC49E2" w:rsidDel="00CC49E2">
          <w:rPr>
            <w:rStyle w:val="Hyperlink"/>
            <w:noProof/>
            <w:lang w:val="en-CA"/>
          </w:rPr>
          <w:delText>7.3</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References</w:delText>
        </w:r>
        <w:r w:rsidDel="00CC49E2">
          <w:rPr>
            <w:noProof/>
            <w:webHidden/>
          </w:rPr>
          <w:tab/>
          <w:delText>13</w:delText>
        </w:r>
      </w:del>
    </w:p>
    <w:p w14:paraId="4FC56242" w14:textId="15188B89" w:rsidR="00CB1CB6" w:rsidRPr="00F45E55" w:rsidRDefault="00CB1CB6" w:rsidP="00474BA2">
      <w:pPr>
        <w:rPr>
          <w:lang w:val="en-CA"/>
        </w:rPr>
      </w:pPr>
      <w:r w:rsidRPr="00F45E55">
        <w:rPr>
          <w:lang w:val="en-CA"/>
        </w:rPr>
        <w:fldChar w:fldCharType="end"/>
      </w:r>
    </w:p>
    <w:p w14:paraId="3F618538" w14:textId="77777777" w:rsidR="0000542F" w:rsidRPr="00F45E55" w:rsidRDefault="0000542F">
      <w:pPr>
        <w:rPr>
          <w:b/>
          <w:bCs/>
          <w:sz w:val="26"/>
          <w:lang w:val="en-CA"/>
        </w:rPr>
      </w:pPr>
      <w:r w:rsidRPr="00F45E55">
        <w:rPr>
          <w:lang w:val="en-CA"/>
        </w:rPr>
        <w:br w:type="page"/>
      </w:r>
    </w:p>
    <w:p w14:paraId="10FF98CD" w14:textId="633318DB" w:rsidR="00BA60FC" w:rsidRPr="00F45E55" w:rsidDel="0021287E" w:rsidRDefault="001C6437" w:rsidP="00A66F57">
      <w:pPr>
        <w:pStyle w:val="Heading1"/>
        <w:rPr>
          <w:del w:id="169" w:author="Kashyap Kammachi-Sreedhar (Nokia)" w:date="2024-11-21T21:26:00Z" w16du:dateUtc="2024-11-21T19:26:00Z"/>
          <w:lang w:val="en-CA"/>
        </w:rPr>
      </w:pPr>
      <w:del w:id="170" w:author="Kashyap Kammachi-Sreedhar (Nokia)" w:date="2024-11-21T21:26:00Z" w16du:dateUtc="2024-11-21T19:26:00Z">
        <w:r w:rsidRPr="00F45E55" w:rsidDel="0021287E">
          <w:rPr>
            <w:lang w:val="en-CA"/>
          </w:rPr>
          <w:lastRenderedPageBreak/>
          <w:delText>Region annotations for image sequence or video tracks</w:delText>
        </w:r>
      </w:del>
    </w:p>
    <w:p w14:paraId="79FF7631" w14:textId="055B45C4" w:rsidR="00A02638" w:rsidRPr="00F45E55" w:rsidDel="0021287E" w:rsidRDefault="00DD7F30" w:rsidP="00A66F57">
      <w:pPr>
        <w:pStyle w:val="Heading2"/>
        <w:rPr>
          <w:del w:id="171" w:author="Kashyap Kammachi-Sreedhar (Nokia)" w:date="2024-11-21T21:26:00Z" w16du:dateUtc="2024-11-21T19:26:00Z"/>
          <w:lang w:val="en-CA"/>
        </w:rPr>
      </w:pPr>
      <w:bookmarkStart w:id="172" w:name="_Toc126167291"/>
      <w:bookmarkStart w:id="173" w:name="_Toc126167485"/>
      <w:bookmarkStart w:id="174" w:name="_Toc126167641"/>
      <w:bookmarkStart w:id="175" w:name="_Toc126242549"/>
      <w:bookmarkStart w:id="176" w:name="_Toc134701512"/>
      <w:bookmarkStart w:id="177" w:name="_Toc142008468"/>
      <w:bookmarkStart w:id="178" w:name="_Toc142011499"/>
      <w:bookmarkStart w:id="179" w:name="_Toc142013214"/>
      <w:bookmarkStart w:id="180" w:name="_Toc142013272"/>
      <w:bookmarkStart w:id="181" w:name="_Toc126167292"/>
      <w:bookmarkStart w:id="182" w:name="_Toc126167486"/>
      <w:bookmarkStart w:id="183" w:name="_Toc126167642"/>
      <w:bookmarkStart w:id="184" w:name="_Toc126242550"/>
      <w:bookmarkStart w:id="185" w:name="_Toc134701513"/>
      <w:bookmarkStart w:id="186" w:name="_Toc142008469"/>
      <w:bookmarkStart w:id="187" w:name="_Toc142011500"/>
      <w:bookmarkStart w:id="188" w:name="_Toc142013215"/>
      <w:bookmarkStart w:id="189" w:name="_Toc142013273"/>
      <w:bookmarkStart w:id="190" w:name="_Toc11777678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del w:id="191" w:author="Kashyap Kammachi-Sreedhar (Nokia)" w:date="2024-11-21T21:26:00Z" w16du:dateUtc="2024-11-21T19:26:00Z">
        <w:r w:rsidRPr="00F45E55" w:rsidDel="0021287E">
          <w:rPr>
            <w:bCs/>
            <w:iCs/>
            <w:lang w:val="en-CA"/>
          </w:rPr>
          <w:delText xml:space="preserve">Region extrapolation </w:delText>
        </w:r>
        <w:r w:rsidR="001C6437" w:rsidRPr="00F45E55" w:rsidDel="0021287E">
          <w:rPr>
            <w:bCs/>
            <w:iCs/>
            <w:lang w:val="en-CA"/>
          </w:rPr>
          <w:delText xml:space="preserve">(from </w:delText>
        </w:r>
        <w:r w:rsidR="001C6437" w:rsidDel="0021287E">
          <w:fldChar w:fldCharType="begin"/>
        </w:r>
        <w:r w:rsidR="001C6437" w:rsidDel="0021287E">
          <w:delInstrText>HYPERLINK "https://dms.mpeg.expert/doc_end_user/documents/139_OnLine/wg11/m60304-v1-m60304-Regionextrapolationfortracks.zip"</w:delInstrText>
        </w:r>
        <w:r w:rsidR="001C6437" w:rsidDel="0021287E">
          <w:fldChar w:fldCharType="separate"/>
        </w:r>
        <w:r w:rsidR="001C6437" w:rsidRPr="00F45E55" w:rsidDel="0021287E">
          <w:rPr>
            <w:rStyle w:val="Hyperlink"/>
            <w:bCs/>
            <w:iCs/>
            <w:lang w:val="en-CA"/>
          </w:rPr>
          <w:delText>m60304</w:delText>
        </w:r>
        <w:r w:rsidR="001C6437" w:rsidDel="0021287E">
          <w:rPr>
            <w:rStyle w:val="Hyperlink"/>
            <w:b w:val="0"/>
            <w:bCs/>
            <w:iCs/>
            <w:lang w:val="en-CA"/>
          </w:rPr>
          <w:fldChar w:fldCharType="end"/>
        </w:r>
        <w:r w:rsidR="001C6437" w:rsidRPr="00F45E55" w:rsidDel="0021287E">
          <w:rPr>
            <w:bCs/>
            <w:iCs/>
            <w:lang w:val="en-CA"/>
          </w:rPr>
          <w:delText xml:space="preserve">, MPEG#139, </w:delText>
        </w:r>
        <w:r w:rsidR="001C6437" w:rsidDel="0021287E">
          <w:fldChar w:fldCharType="begin"/>
        </w:r>
        <w:r w:rsidR="001C6437" w:rsidDel="0021287E">
          <w:delInstrText>HYPERLINK "https://mpeg.expert/software/MPEG/Systems/FileFormat/HEIF/-/issues/76"</w:delInstrText>
        </w:r>
        <w:r w:rsidR="001C6437" w:rsidDel="0021287E">
          <w:fldChar w:fldCharType="separate"/>
        </w:r>
        <w:r w:rsidR="001C6437" w:rsidRPr="00F45E55" w:rsidDel="0021287E">
          <w:rPr>
            <w:rStyle w:val="Hyperlink"/>
            <w:bCs/>
            <w:iCs/>
            <w:lang w:val="en-CA"/>
          </w:rPr>
          <w:delText>Issue#76</w:delText>
        </w:r>
        <w:r w:rsidR="001C6437" w:rsidDel="0021287E">
          <w:rPr>
            <w:rStyle w:val="Hyperlink"/>
            <w:b w:val="0"/>
            <w:bCs/>
            <w:iCs/>
            <w:lang w:val="en-CA"/>
          </w:rPr>
          <w:fldChar w:fldCharType="end"/>
        </w:r>
        <w:r w:rsidR="001C6437" w:rsidRPr="00F45E55" w:rsidDel="0021287E">
          <w:rPr>
            <w:bCs/>
            <w:iCs/>
            <w:lang w:val="en-CA"/>
          </w:rPr>
          <w:delText>)</w:delText>
        </w:r>
        <w:bookmarkEnd w:id="190"/>
      </w:del>
    </w:p>
    <w:p w14:paraId="7D8C9A9C" w14:textId="4170B291" w:rsidR="00A02638" w:rsidRPr="00F45E55" w:rsidDel="0021287E" w:rsidRDefault="001C6437" w:rsidP="00A66F57">
      <w:pPr>
        <w:pStyle w:val="Heading3"/>
        <w:rPr>
          <w:del w:id="192" w:author="Kashyap Kammachi-Sreedhar (Nokia)" w:date="2024-11-21T21:26:00Z" w16du:dateUtc="2024-11-21T19:26:00Z"/>
          <w:bCs/>
          <w:iCs/>
          <w:lang w:val="en-CA"/>
        </w:rPr>
      </w:pPr>
      <w:bookmarkStart w:id="193" w:name="_Toc117776782"/>
      <w:del w:id="194" w:author="Kashyap Kammachi-Sreedhar (Nokia)" w:date="2024-11-21T21:26:00Z" w16du:dateUtc="2024-11-21T19:26:00Z">
        <w:r w:rsidRPr="00F45E55" w:rsidDel="0021287E">
          <w:rPr>
            <w:bCs/>
            <w:iCs/>
            <w:lang w:val="en-CA"/>
          </w:rPr>
          <w:delText>Overview</w:delText>
        </w:r>
        <w:bookmarkEnd w:id="193"/>
      </w:del>
    </w:p>
    <w:p w14:paraId="373C2289" w14:textId="7F0387E9" w:rsidR="001C6437" w:rsidRPr="00F45E55" w:rsidDel="0021287E" w:rsidRDefault="00904C30" w:rsidP="001C6437">
      <w:pPr>
        <w:jc w:val="center"/>
        <w:rPr>
          <w:del w:id="195" w:author="Kashyap Kammachi-Sreedhar (Nokia)" w:date="2024-11-21T21:26:00Z" w16du:dateUtc="2024-11-21T19:26:00Z"/>
          <w:lang w:val="en-CA"/>
        </w:rPr>
      </w:pPr>
      <w:del w:id="196" w:author="Kashyap Kammachi-Sreedhar (Nokia)" w:date="2024-11-21T21:26:00Z" w16du:dateUtc="2024-11-21T19:26:00Z">
        <w:r w:rsidRPr="00F45E55" w:rsidDel="0021287E">
          <w:rPr>
            <w:noProof/>
            <w:lang w:val="en-CA"/>
          </w:rPr>
          <w:drawing>
            <wp:inline distT="0" distB="0" distL="0" distR="0" wp14:anchorId="435D746E" wp14:editId="5427D199">
              <wp:extent cx="5727700" cy="1617980"/>
              <wp:effectExtent l="0" t="0" r="0" b="0"/>
              <wp:docPr id="1493725683" name="Picture 1493725683" descr="A black background with whit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401452" name="Picture 1576401452" descr="A black background with white squares&#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1617980"/>
                      </a:xfrm>
                      <a:prstGeom prst="rect">
                        <a:avLst/>
                      </a:prstGeom>
                      <a:noFill/>
                      <a:ln>
                        <a:noFill/>
                      </a:ln>
                    </pic:spPr>
                  </pic:pic>
                </a:graphicData>
              </a:graphic>
            </wp:inline>
          </w:drawing>
        </w:r>
      </w:del>
    </w:p>
    <w:p w14:paraId="07B15E45" w14:textId="16FD278B" w:rsidR="001C6437" w:rsidRPr="00F45E55" w:rsidDel="0021287E" w:rsidRDefault="001C6437" w:rsidP="001C6437">
      <w:pPr>
        <w:pStyle w:val="Caption"/>
        <w:jc w:val="center"/>
        <w:rPr>
          <w:del w:id="197" w:author="Kashyap Kammachi-Sreedhar (Nokia)" w:date="2024-11-21T21:26:00Z" w16du:dateUtc="2024-11-21T19:26:00Z"/>
          <w:lang w:val="en-CA"/>
        </w:rPr>
      </w:pPr>
      <w:bookmarkStart w:id="198" w:name="_Ref126163915"/>
      <w:del w:id="199" w:author="Kashyap Kammachi-Sreedhar (Nokia)" w:date="2024-11-21T21:26:00Z" w16du:dateUtc="2024-11-21T19:26:00Z">
        <w:r w:rsidRPr="00F45E55" w:rsidDel="0021287E">
          <w:rPr>
            <w:lang w:val="en-CA"/>
          </w:rPr>
          <w:delText xml:space="preserve">Figure </w:delText>
        </w:r>
        <w:r w:rsidRPr="00F45E55" w:rsidDel="0021287E">
          <w:rPr>
            <w:i w:val="0"/>
            <w:iCs w:val="0"/>
            <w:lang w:val="en-CA"/>
          </w:rPr>
          <w:fldChar w:fldCharType="begin"/>
        </w:r>
        <w:r w:rsidRPr="00F45E55" w:rsidDel="0021287E">
          <w:rPr>
            <w:lang w:val="en-CA"/>
          </w:rPr>
          <w:delInstrText xml:space="preserve"> SEQ Figure \* ARABIC </w:delInstrText>
        </w:r>
        <w:r w:rsidRPr="00F45E55" w:rsidDel="0021287E">
          <w:rPr>
            <w:i w:val="0"/>
            <w:iCs w:val="0"/>
            <w:lang w:val="en-CA"/>
          </w:rPr>
          <w:fldChar w:fldCharType="separate"/>
        </w:r>
        <w:r w:rsidRPr="00F45E55" w:rsidDel="0021287E">
          <w:rPr>
            <w:noProof/>
            <w:lang w:val="en-CA"/>
          </w:rPr>
          <w:delText>1</w:delText>
        </w:r>
        <w:r w:rsidRPr="00F45E55" w:rsidDel="0021287E">
          <w:rPr>
            <w:i w:val="0"/>
            <w:iCs w:val="0"/>
            <w:noProof/>
            <w:lang w:val="en-CA"/>
          </w:rPr>
          <w:fldChar w:fldCharType="end"/>
        </w:r>
        <w:bookmarkEnd w:id="198"/>
        <w:r w:rsidRPr="00F45E55" w:rsidDel="0021287E">
          <w:rPr>
            <w:lang w:val="en-CA"/>
          </w:rPr>
          <w:delText>: example region description for tracks using extrapolation</w:delText>
        </w:r>
      </w:del>
    </w:p>
    <w:p w14:paraId="5535E5AD" w14:textId="3DBEF421" w:rsidR="001C6437" w:rsidRPr="00F45E55" w:rsidDel="0021287E" w:rsidRDefault="001C6437" w:rsidP="001C6437">
      <w:pPr>
        <w:rPr>
          <w:del w:id="200" w:author="Kashyap Kammachi-Sreedhar (Nokia)" w:date="2024-11-21T21:26:00Z" w16du:dateUtc="2024-11-21T19:26:00Z"/>
          <w:lang w:val="en-CA"/>
        </w:rPr>
      </w:pPr>
      <w:del w:id="201" w:author="Kashyap Kammachi-Sreedhar (Nokia)" w:date="2024-11-21T21:26:00Z" w16du:dateUtc="2024-11-21T19:26:00Z">
        <w:r w:rsidRPr="00F45E55" w:rsidDel="0021287E">
          <w:rPr>
            <w:lang w:val="en-CA"/>
          </w:rPr>
          <w:fldChar w:fldCharType="begin"/>
        </w:r>
        <w:r w:rsidRPr="00F45E55" w:rsidDel="0021287E">
          <w:rPr>
            <w:lang w:val="en-CA"/>
          </w:rPr>
          <w:delInstrText xml:space="preserve"> REF _Ref126163915 \h </w:delInstrText>
        </w:r>
        <w:r w:rsidRPr="00F45E55" w:rsidDel="0021287E">
          <w:rPr>
            <w:lang w:val="en-CA"/>
          </w:rPr>
        </w:r>
        <w:r w:rsidRPr="00F45E55" w:rsidDel="0021287E">
          <w:rPr>
            <w:lang w:val="en-CA"/>
          </w:rPr>
          <w:fldChar w:fldCharType="separate"/>
        </w:r>
        <w:r w:rsidRPr="00F45E55" w:rsidDel="0021287E">
          <w:rPr>
            <w:lang w:val="en-CA"/>
          </w:rPr>
          <w:delText xml:space="preserve">Figure </w:delText>
        </w:r>
        <w:r w:rsidRPr="00F45E55" w:rsidDel="0021287E">
          <w:rPr>
            <w:noProof/>
            <w:lang w:val="en-CA"/>
          </w:rPr>
          <w:delText>1</w:delText>
        </w:r>
        <w:r w:rsidRPr="00F45E55" w:rsidDel="0021287E">
          <w:rPr>
            <w:lang w:val="en-CA"/>
          </w:rPr>
          <w:fldChar w:fldCharType="end"/>
        </w:r>
        <w:r w:rsidRPr="00F45E55" w:rsidDel="0021287E">
          <w:rPr>
            <w:lang w:val="en-CA"/>
          </w:rPr>
          <w:delText xml:space="preserve"> shows an example of describing several regions using extrapolation. The video track shown at the top contains two regions, an elliptic one and a rectangular one. The elliptic one is present in the four first samples of the video track and moves to the right of the image. The rectangular one is present in all the samples of the video track and moves to the left of the image.</w:delText>
        </w:r>
      </w:del>
    </w:p>
    <w:p w14:paraId="4592FD02" w14:textId="169D4C3B" w:rsidR="001C6437" w:rsidRPr="00F45E55" w:rsidDel="0021287E" w:rsidRDefault="001C6437" w:rsidP="001C6437">
      <w:pPr>
        <w:rPr>
          <w:del w:id="202" w:author="Kashyap Kammachi-Sreedhar (Nokia)" w:date="2024-11-21T21:26:00Z" w16du:dateUtc="2024-11-21T19:26:00Z"/>
          <w:lang w:val="en-CA"/>
        </w:rPr>
      </w:pPr>
      <w:del w:id="203" w:author="Kashyap Kammachi-Sreedhar (Nokia)" w:date="2024-11-21T21:26:00Z" w16du:dateUtc="2024-11-21T19:26:00Z">
        <w:r w:rsidRPr="00F45E55" w:rsidDel="0021287E">
          <w:rPr>
            <w:lang w:val="en-CA"/>
          </w:rPr>
          <w:delText>The region track shown at the bottom describes these two regions. In a first sample, corresponding to the first sample of the video track, these two regions are described with their positions and sizes and the evolution of their respective positions and sizes. There are no region samples corresponding to the three following video samples. The region sample corresponding to the fifth video sample signals that the interpolation of the elliptic region ends.</w:delText>
        </w:r>
      </w:del>
    </w:p>
    <w:p w14:paraId="4CD8263F" w14:textId="7FE4391E" w:rsidR="008C0E82" w:rsidRPr="00F45E55" w:rsidDel="0021287E" w:rsidRDefault="006D59AA" w:rsidP="008C0E82">
      <w:pPr>
        <w:pStyle w:val="Heading3"/>
        <w:rPr>
          <w:del w:id="204" w:author="Kashyap Kammachi-Sreedhar (Nokia)" w:date="2024-11-21T21:26:00Z" w16du:dateUtc="2024-11-21T19:26:00Z"/>
          <w:lang w:val="en-CA"/>
        </w:rPr>
      </w:pPr>
      <w:del w:id="205" w:author="Kashyap Kammachi-Sreedhar (Nokia)" w:date="2024-11-21T21:26:00Z" w16du:dateUtc="2024-11-21T19:26:00Z">
        <w:r w:rsidRPr="00F45E55" w:rsidDel="0021287E">
          <w:rPr>
            <w:lang w:val="en-CA"/>
          </w:rPr>
          <w:delText xml:space="preserve">Text </w:delText>
        </w:r>
        <w:r w:rsidR="008C0E82" w:rsidRPr="00F45E55" w:rsidDel="0021287E">
          <w:rPr>
            <w:lang w:val="en-CA"/>
          </w:rPr>
          <w:delText>Proposal</w:delText>
        </w:r>
      </w:del>
    </w:p>
    <w:p w14:paraId="6D46A155" w14:textId="3DF676E6" w:rsidR="008C0E82" w:rsidRPr="00F45E55" w:rsidDel="0021287E" w:rsidRDefault="008C0E82" w:rsidP="008C0E82">
      <w:pPr>
        <w:rPr>
          <w:del w:id="206" w:author="Kashyap Kammachi-Sreedhar (Nokia)" w:date="2024-11-21T21:26:00Z" w16du:dateUtc="2024-11-21T19:26:00Z"/>
          <w:i/>
          <w:iCs/>
          <w:u w:val="single"/>
          <w:lang w:val="en-CA"/>
        </w:rPr>
      </w:pPr>
      <w:del w:id="207" w:author="Kashyap Kammachi-Sreedhar (Nokia)" w:date="2024-11-21T21:26:00Z" w16du:dateUtc="2024-11-21T19:26:00Z">
        <w:r w:rsidRPr="00F45E55" w:rsidDel="0021287E">
          <w:rPr>
            <w:i/>
            <w:iCs/>
            <w:highlight w:val="cyan"/>
            <w:u w:val="single"/>
            <w:lang w:val="en-CA"/>
          </w:rPr>
          <w:delText>Update the definition of a region track ( section 7.5.4.1) by adding the following paragraphs:</w:delText>
        </w:r>
        <w:r w:rsidRPr="00F45E55" w:rsidDel="0021287E">
          <w:rPr>
            <w:i/>
            <w:iCs/>
            <w:u w:val="single"/>
            <w:lang w:val="en-CA"/>
          </w:rPr>
          <w:delText xml:space="preserve"> </w:delText>
        </w:r>
      </w:del>
    </w:p>
    <w:p w14:paraId="3DB90CEC" w14:textId="24976286" w:rsidR="008C0E82" w:rsidRPr="00F45E55" w:rsidDel="0021287E" w:rsidRDefault="008C0E82" w:rsidP="008C0E82">
      <w:pPr>
        <w:rPr>
          <w:del w:id="208" w:author="Kashyap Kammachi-Sreedhar (Nokia)" w:date="2024-11-21T21:26:00Z" w16du:dateUtc="2024-11-21T19:26:00Z"/>
          <w:lang w:val="en-CA" w:eastAsia="ja-JP"/>
        </w:rPr>
      </w:pPr>
      <w:del w:id="209" w:author="Kashyap Kammachi-Sreedhar (Nokia)" w:date="2024-11-21T21:26:00Z" w16du:dateUtc="2024-11-21T19:26:00Z">
        <w:r w:rsidRPr="00F45E55" w:rsidDel="0021287E">
          <w:rPr>
            <w:highlight w:val="yellow"/>
            <w:lang w:val="en-CA" w:eastAsia="ja-JP"/>
          </w:rPr>
          <w:delText>The geometry of a region may be defined by specifying the shape, position and size of the region in a sample of the region track. The geometry of a region may also be defined as an initial geometry and its evolution over time by specifying the initial geometry of the region and its evolution in a sample of the region track.</w:delText>
        </w:r>
      </w:del>
    </w:p>
    <w:p w14:paraId="2DFCA8CC" w14:textId="730645FD" w:rsidR="008C0E82" w:rsidRPr="00F45E55" w:rsidDel="0021287E" w:rsidRDefault="008C0E82" w:rsidP="008C0E82">
      <w:pPr>
        <w:rPr>
          <w:del w:id="210" w:author="Kashyap Kammachi-Sreedhar (Nokia)" w:date="2024-11-21T21:26:00Z" w16du:dateUtc="2024-11-21T19:26:00Z"/>
          <w:highlight w:val="yellow"/>
          <w:lang w:val="en-CA" w:eastAsia="ja-JP"/>
        </w:rPr>
      </w:pPr>
      <w:del w:id="211" w:author="Kashyap Kammachi-Sreedhar (Nokia)" w:date="2024-11-21T21:26:00Z" w16du:dateUtc="2024-11-21T19:26:00Z">
        <w:r w:rsidRPr="00F45E55" w:rsidDel="0021287E">
          <w:rPr>
            <w:highlight w:val="yellow"/>
            <w:lang w:val="en-CA" w:eastAsia="ja-JP"/>
          </w:rPr>
          <w:delText>The evolution of a region over time is optional. It can be represented by the evolution speed of some of its parameters inside the reference space. The evolution speed of the parameters is signaled using a scaling factor for increasing its precision. The parameters defining the evolution of a region depend on the geometry of the region as follows:</w:delText>
        </w:r>
      </w:del>
    </w:p>
    <w:p w14:paraId="50E466C3" w14:textId="76A51F3A" w:rsidR="008C0E82" w:rsidRPr="00F45E55" w:rsidDel="0021287E" w:rsidRDefault="008C0E82" w:rsidP="008C0E82">
      <w:pPr>
        <w:rPr>
          <w:del w:id="212" w:author="Kashyap Kammachi-Sreedhar (Nokia)" w:date="2024-11-21T21:26:00Z" w16du:dateUtc="2024-11-21T19:26:00Z"/>
          <w:highlight w:val="yellow"/>
          <w:lang w:val="en-CA" w:eastAsia="ja-JP"/>
        </w:rPr>
      </w:pPr>
      <w:del w:id="213" w:author="Kashyap Kammachi-Sreedhar (Nokia)" w:date="2024-11-21T21:26:00Z" w16du:dateUtc="2024-11-21T19:26:00Z">
        <w:r w:rsidRPr="00F45E55" w:rsidDel="0021287E">
          <w:rPr>
            <w:highlight w:val="yellow"/>
            <w:lang w:val="en-CA" w:eastAsia="ja-JP"/>
          </w:rPr>
          <w:delText>—</w:delText>
        </w:r>
        <w:r w:rsidRPr="00F45E55" w:rsidDel="0021287E">
          <w:rPr>
            <w:highlight w:val="yellow"/>
            <w:lang w:val="en-CA" w:eastAsia="ja-JP"/>
          </w:rPr>
          <w:tab/>
          <w:delText>When the geometry of a region is represented by a point, the evolution of the region is defined by the evolution of the position of this point.</w:delText>
        </w:r>
      </w:del>
    </w:p>
    <w:p w14:paraId="654719B5" w14:textId="5B6ACBBB" w:rsidR="008C0E82" w:rsidRPr="00F45E55" w:rsidDel="0021287E" w:rsidRDefault="008C0E82" w:rsidP="008C0E82">
      <w:pPr>
        <w:rPr>
          <w:del w:id="214" w:author="Kashyap Kammachi-Sreedhar (Nokia)" w:date="2024-11-21T21:26:00Z" w16du:dateUtc="2024-11-21T19:26:00Z"/>
          <w:highlight w:val="yellow"/>
          <w:lang w:val="en-CA" w:eastAsia="ja-JP"/>
        </w:rPr>
      </w:pPr>
      <w:del w:id="215" w:author="Kashyap Kammachi-Sreedhar (Nokia)" w:date="2024-11-21T21:26:00Z" w16du:dateUtc="2024-11-21T19:26:00Z">
        <w:r w:rsidRPr="00F45E55" w:rsidDel="0021287E">
          <w:rPr>
            <w:highlight w:val="yellow"/>
            <w:lang w:val="en-CA" w:eastAsia="ja-JP"/>
          </w:rPr>
          <w:delText>—</w:delText>
        </w:r>
        <w:r w:rsidRPr="00F45E55" w:rsidDel="0021287E">
          <w:rPr>
            <w:highlight w:val="yellow"/>
            <w:lang w:val="en-CA" w:eastAsia="ja-JP"/>
          </w:rPr>
          <w:tab/>
          <w:delText>When the geometry of a region is represented by a rectangle or an ellipse, the evolution of the region is defined by the evolution of the position and the size of the rectangle or ellipse.</w:delText>
        </w:r>
      </w:del>
    </w:p>
    <w:p w14:paraId="73B230E8" w14:textId="788ED9E0" w:rsidR="008C0E82" w:rsidRPr="00F45E55" w:rsidDel="0021287E" w:rsidRDefault="008C0E82" w:rsidP="008C0E82">
      <w:pPr>
        <w:rPr>
          <w:del w:id="216" w:author="Kashyap Kammachi-Sreedhar (Nokia)" w:date="2024-11-21T21:26:00Z" w16du:dateUtc="2024-11-21T19:26:00Z"/>
          <w:highlight w:val="yellow"/>
          <w:lang w:val="en-CA" w:eastAsia="ja-JP"/>
        </w:rPr>
      </w:pPr>
      <w:del w:id="217" w:author="Kashyap Kammachi-Sreedhar (Nokia)" w:date="2024-11-21T21:26:00Z" w16du:dateUtc="2024-11-21T19:26:00Z">
        <w:r w:rsidRPr="00F45E55" w:rsidDel="0021287E">
          <w:rPr>
            <w:highlight w:val="yellow"/>
            <w:lang w:val="en-CA" w:eastAsia="ja-JP"/>
          </w:rPr>
          <w:delText>—</w:delText>
        </w:r>
        <w:r w:rsidRPr="00F45E55" w:rsidDel="0021287E">
          <w:rPr>
            <w:highlight w:val="yellow"/>
            <w:lang w:val="en-CA" w:eastAsia="ja-JP"/>
          </w:rPr>
          <w:tab/>
          <w:delText>When the geometry of a region is represented by a polygon or a polyline, the evolution of the region is defined by the evolution of the position of each point of the polygon or polyline. The number of points in the polygon or polyline doesn’t change.</w:delText>
        </w:r>
      </w:del>
    </w:p>
    <w:p w14:paraId="160B33AA" w14:textId="6A138BF5" w:rsidR="008C0E82" w:rsidRPr="00F45E55" w:rsidDel="0021287E" w:rsidRDefault="008C0E82" w:rsidP="008C0E82">
      <w:pPr>
        <w:rPr>
          <w:del w:id="218" w:author="Kashyap Kammachi-Sreedhar (Nokia)" w:date="2024-11-21T21:26:00Z" w16du:dateUtc="2024-11-21T19:26:00Z"/>
          <w:highlight w:val="yellow"/>
          <w:lang w:val="en-CA" w:eastAsia="ja-JP"/>
        </w:rPr>
      </w:pPr>
      <w:del w:id="219" w:author="Kashyap Kammachi-Sreedhar (Nokia)" w:date="2024-11-21T21:26:00Z" w16du:dateUtc="2024-11-21T19:26:00Z">
        <w:r w:rsidRPr="00F45E55" w:rsidDel="0021287E">
          <w:rPr>
            <w:highlight w:val="yellow"/>
            <w:lang w:val="en-CA" w:eastAsia="ja-JP"/>
          </w:rPr>
          <w:delText>—</w:delText>
        </w:r>
        <w:r w:rsidRPr="00F45E55" w:rsidDel="0021287E">
          <w:rPr>
            <w:highlight w:val="yellow"/>
            <w:lang w:val="en-CA" w:eastAsia="ja-JP"/>
          </w:rPr>
          <w:tab/>
          <w:delText>When the geometry of a region is represented by a mask, the evolution of the region is defined by the evolution of the position of the mask.</w:delText>
        </w:r>
      </w:del>
    </w:p>
    <w:p w14:paraId="41DDC170" w14:textId="3EDD0228" w:rsidR="008C0E82" w:rsidRPr="00F45E55" w:rsidDel="0021287E" w:rsidRDefault="008C0E82" w:rsidP="008C0E82">
      <w:pPr>
        <w:rPr>
          <w:del w:id="220" w:author="Kashyap Kammachi-Sreedhar (Nokia)" w:date="2024-11-21T21:26:00Z" w16du:dateUtc="2024-11-21T19:26:00Z"/>
          <w:lang w:val="en-CA" w:eastAsia="ja-JP"/>
        </w:rPr>
      </w:pPr>
      <w:del w:id="221" w:author="Kashyap Kammachi-Sreedhar (Nokia)" w:date="2024-11-21T21:26:00Z" w16du:dateUtc="2024-11-21T19:26:00Z">
        <w:r w:rsidRPr="00F45E55" w:rsidDel="0021287E">
          <w:rPr>
            <w:highlight w:val="yellow"/>
            <w:lang w:val="en-CA" w:eastAsia="ja-JP"/>
          </w:rPr>
          <w:delText>The evolution of a region stops when another sample contains a region with the same region identifier. The evolution of a region shall stop for each sync sample of the source track</w:delText>
        </w:r>
        <w:r w:rsidRPr="00F45E55" w:rsidDel="0021287E">
          <w:rPr>
            <w:lang w:val="en-CA" w:eastAsia="ja-JP"/>
          </w:rPr>
          <w:delText>.</w:delText>
        </w:r>
      </w:del>
    </w:p>
    <w:p w14:paraId="5D0F2556" w14:textId="3B6E1EC7" w:rsidR="008C0E82" w:rsidRPr="00F45E55" w:rsidDel="0021287E" w:rsidRDefault="008C0E82" w:rsidP="008C0E82">
      <w:pPr>
        <w:rPr>
          <w:del w:id="222" w:author="Kashyap Kammachi-Sreedhar (Nokia)" w:date="2024-11-21T21:26:00Z" w16du:dateUtc="2024-11-21T19:26:00Z"/>
          <w:i/>
          <w:iCs/>
          <w:u w:val="single"/>
          <w:lang w:val="en-CA"/>
        </w:rPr>
      </w:pPr>
      <w:bookmarkStart w:id="223" w:name="_Hlk126164031"/>
      <w:del w:id="224" w:author="Kashyap Kammachi-Sreedhar (Nokia)" w:date="2024-11-21T21:26:00Z" w16du:dateUtc="2024-11-21T19:26:00Z">
        <w:r w:rsidRPr="00F45E55" w:rsidDel="0021287E">
          <w:rPr>
            <w:i/>
            <w:iCs/>
            <w:highlight w:val="cyan"/>
            <w:u w:val="single"/>
            <w:lang w:val="en-CA"/>
          </w:rPr>
          <w:delText>Update the Sample format (section 7.5.4.2.1) with the following paragraph</w:delText>
        </w:r>
        <w:r w:rsidRPr="00F45E55" w:rsidDel="0021287E">
          <w:rPr>
            <w:i/>
            <w:iCs/>
            <w:u w:val="single"/>
            <w:lang w:val="en-CA"/>
          </w:rPr>
          <w:delText xml:space="preserve"> </w:delText>
        </w:r>
      </w:del>
    </w:p>
    <w:p w14:paraId="4D7477A3" w14:textId="27E3C672" w:rsidR="008C0E82" w:rsidRPr="00F45E55" w:rsidDel="0021287E" w:rsidRDefault="008C0E82" w:rsidP="008C0E82">
      <w:pPr>
        <w:rPr>
          <w:del w:id="225" w:author="Kashyap Kammachi-Sreedhar (Nokia)" w:date="2024-11-21T21:26:00Z" w16du:dateUtc="2024-11-21T19:26:00Z"/>
          <w:highlight w:val="yellow"/>
          <w:lang w:val="en-CA"/>
        </w:rPr>
      </w:pPr>
      <w:bookmarkStart w:id="226" w:name="_Hlk126164078"/>
      <w:bookmarkEnd w:id="223"/>
      <w:del w:id="227" w:author="Kashyap Kammachi-Sreedhar (Nokia)" w:date="2024-11-21T21:26:00Z" w16du:dateUtc="2024-11-21T19:26:00Z">
        <w:r w:rsidRPr="00F45E55" w:rsidDel="0021287E">
          <w:rPr>
            <w:highlight w:val="yellow"/>
            <w:lang w:val="en-CA"/>
          </w:rPr>
          <w:delText xml:space="preserve">When the extrapolate flag is set to 1 for a region inside a sample of a region track, </w:delText>
        </w:r>
        <w:bookmarkStart w:id="228" w:name="_Hlk108189017"/>
        <w:r w:rsidRPr="00F45E55" w:rsidDel="0021287E">
          <w:rPr>
            <w:highlight w:val="yellow"/>
            <w:lang w:val="en-CA"/>
          </w:rPr>
          <w:delText>the region is an evolving region defined by an initial geometry and its evolution over time</w:delText>
        </w:r>
        <w:bookmarkEnd w:id="228"/>
        <w:r w:rsidRPr="00F45E55" w:rsidDel="0021287E">
          <w:rPr>
            <w:highlight w:val="yellow"/>
            <w:lang w:val="en-CA"/>
          </w:rPr>
          <w:delText>.</w:delText>
        </w:r>
      </w:del>
    </w:p>
    <w:p w14:paraId="081E8CD9" w14:textId="0974A7A9" w:rsidR="008C0E82" w:rsidRPr="00F45E55" w:rsidDel="0021287E" w:rsidRDefault="008C0E82" w:rsidP="008C0E82">
      <w:pPr>
        <w:rPr>
          <w:del w:id="229" w:author="Kashyap Kammachi-Sreedhar (Nokia)" w:date="2024-11-21T21:26:00Z" w16du:dateUtc="2024-11-21T19:26:00Z"/>
          <w:highlight w:val="yellow"/>
          <w:lang w:val="en-CA"/>
        </w:rPr>
      </w:pPr>
      <w:del w:id="230" w:author="Kashyap Kammachi-Sreedhar (Nokia)" w:date="2024-11-21T21:26:00Z" w16du:dateUtc="2024-11-21T19:26:00Z">
        <w:r w:rsidRPr="00F45E55" w:rsidDel="0021287E">
          <w:rPr>
            <w:highlight w:val="yellow"/>
            <w:lang w:val="en-CA"/>
          </w:rPr>
          <w:delText xml:space="preserve">The value of each evolving parameter defining the geometry of the region at a given composition time </w:delText>
        </w:r>
        <w:r w:rsidRPr="00F45E55" w:rsidDel="0021287E">
          <w:rPr>
            <w:i/>
            <w:iCs/>
            <w:highlight w:val="yellow"/>
            <w:lang w:val="en-CA"/>
          </w:rPr>
          <w:delText>T</w:delText>
        </w:r>
        <w:r w:rsidRPr="00F45E55" w:rsidDel="0021287E">
          <w:rPr>
            <w:highlight w:val="yellow"/>
            <w:lang w:val="en-CA"/>
          </w:rPr>
          <w:delText xml:space="preserve"> can be computed as follows:</w:delText>
        </w:r>
      </w:del>
    </w:p>
    <w:p w14:paraId="170E1223" w14:textId="6BA0D3F1" w:rsidR="008C0E82" w:rsidRPr="00F45E55" w:rsidDel="0021287E" w:rsidRDefault="008C0E82" w:rsidP="008C0E82">
      <w:pPr>
        <w:rPr>
          <w:del w:id="231" w:author="Kashyap Kammachi-Sreedhar (Nokia)" w:date="2024-11-21T21:26:00Z" w16du:dateUtc="2024-11-21T19:26:00Z"/>
          <w:highlight w:val="yellow"/>
          <w:lang w:val="en-CA"/>
        </w:rPr>
      </w:pPr>
      <m:oMathPara>
        <m:oMath>
          <m:r>
            <w:del w:id="232" w:author="Kashyap Kammachi-Sreedhar (Nokia)" w:date="2024-11-21T21:26:00Z" w16du:dateUtc="2024-11-21T19:26:00Z">
              <w:rPr>
                <w:rFonts w:ascii="Cambria Math" w:hAnsi="Cambria Math"/>
                <w:highlight w:val="yellow"/>
                <w:lang w:val="en-CA"/>
              </w:rPr>
              <m:t>param(T)=</m:t>
            </w:del>
          </m:r>
          <m:func>
            <m:funcPr>
              <m:ctrlPr>
                <w:del w:id="233" w:author="Kashyap Kammachi-Sreedhar (Nokia)" w:date="2024-11-21T21:26:00Z" w16du:dateUtc="2024-11-21T19:26:00Z">
                  <w:rPr>
                    <w:rFonts w:ascii="Cambria Math" w:hAnsi="Cambria Math"/>
                    <w:i/>
                    <w:highlight w:val="yellow"/>
                    <w:lang w:val="en-CA"/>
                  </w:rPr>
                </w:del>
              </m:ctrlPr>
            </m:funcPr>
            <m:fName>
              <m:r>
                <w:del w:id="234" w:author="Kashyap Kammachi-Sreedhar (Nokia)" w:date="2024-11-21T21:26:00Z" w16du:dateUtc="2024-11-21T19:26:00Z">
                  <m:rPr>
                    <m:sty m:val="p"/>
                  </m:rPr>
                  <w:rPr>
                    <w:rFonts w:ascii="Cambria Math" w:hAnsi="Cambria Math"/>
                    <w:highlight w:val="yellow"/>
                    <w:lang w:val="en-CA"/>
                  </w:rPr>
                  <m:t>int</m:t>
                </w:del>
              </m:r>
            </m:fName>
            <m:e>
              <m:d>
                <m:dPr>
                  <m:ctrlPr>
                    <w:del w:id="235" w:author="Kashyap Kammachi-Sreedhar (Nokia)" w:date="2024-11-21T21:26:00Z" w16du:dateUtc="2024-11-21T19:26:00Z">
                      <w:rPr>
                        <w:rFonts w:ascii="Cambria Math" w:hAnsi="Cambria Math"/>
                        <w:i/>
                        <w:highlight w:val="yellow"/>
                        <w:lang w:val="en-CA"/>
                      </w:rPr>
                    </w:del>
                  </m:ctrlPr>
                </m:dPr>
                <m:e>
                  <m:r>
                    <w:del w:id="236" w:author="Kashyap Kammachi-Sreedhar (Nokia)" w:date="2024-11-21T21:26:00Z" w16du:dateUtc="2024-11-21T19:26:00Z">
                      <w:rPr>
                        <w:rFonts w:ascii="Cambria Math" w:hAnsi="Cambria Math"/>
                        <w:highlight w:val="yellow"/>
                        <w:lang w:val="en-CA"/>
                      </w:rPr>
                      <m:t>para</m:t>
                    </w:del>
                  </m:r>
                  <m:sSub>
                    <m:sSubPr>
                      <m:ctrlPr>
                        <w:del w:id="237" w:author="Kashyap Kammachi-Sreedhar (Nokia)" w:date="2024-11-21T21:26:00Z" w16du:dateUtc="2024-11-21T19:26:00Z">
                          <w:rPr>
                            <w:rFonts w:ascii="Cambria Math" w:hAnsi="Cambria Math"/>
                            <w:i/>
                            <w:highlight w:val="yellow"/>
                            <w:lang w:val="en-CA"/>
                          </w:rPr>
                        </w:del>
                      </m:ctrlPr>
                    </m:sSubPr>
                    <m:e>
                      <m:r>
                        <w:del w:id="238" w:author="Kashyap Kammachi-Sreedhar (Nokia)" w:date="2024-11-21T21:26:00Z" w16du:dateUtc="2024-11-21T19:26:00Z">
                          <w:rPr>
                            <w:rFonts w:ascii="Cambria Math" w:hAnsi="Cambria Math"/>
                            <w:highlight w:val="yellow"/>
                            <w:lang w:val="en-CA"/>
                          </w:rPr>
                          <m:t>m</m:t>
                        </w:del>
                      </m:r>
                    </m:e>
                    <m:sub>
                      <m:r>
                        <w:del w:id="239" w:author="Kashyap Kammachi-Sreedhar (Nokia)" w:date="2024-11-21T21:26:00Z" w16du:dateUtc="2024-11-21T19:26:00Z">
                          <w:rPr>
                            <w:rFonts w:ascii="Cambria Math" w:hAnsi="Cambria Math"/>
                            <w:highlight w:val="yellow"/>
                            <w:lang w:val="en-CA"/>
                          </w:rPr>
                          <m:t>0</m:t>
                        </w:del>
                      </m:r>
                    </m:sub>
                  </m:sSub>
                  <m:r>
                    <w:del w:id="240" w:author="Kashyap Kammachi-Sreedhar (Nokia)" w:date="2024-11-21T21:26:00Z" w16du:dateUtc="2024-11-21T19:26:00Z">
                      <w:rPr>
                        <w:rFonts w:ascii="Cambria Math" w:hAnsi="Cambria Math"/>
                        <w:highlight w:val="yellow"/>
                        <w:lang w:val="en-CA"/>
                      </w:rPr>
                      <m:t>+</m:t>
                    </w:del>
                  </m:r>
                  <m:f>
                    <m:fPr>
                      <m:ctrlPr>
                        <w:del w:id="241" w:author="Kashyap Kammachi-Sreedhar (Nokia)" w:date="2024-11-21T21:26:00Z" w16du:dateUtc="2024-11-21T19:26:00Z">
                          <w:rPr>
                            <w:rFonts w:ascii="Cambria Math" w:hAnsi="Cambria Math"/>
                            <w:i/>
                            <w:highlight w:val="yellow"/>
                            <w:lang w:val="en-CA"/>
                          </w:rPr>
                        </w:del>
                      </m:ctrlPr>
                    </m:fPr>
                    <m:num>
                      <m:r>
                        <w:del w:id="242" w:author="Kashyap Kammachi-Sreedhar (Nokia)" w:date="2024-11-21T21:26:00Z" w16du:dateUtc="2024-11-21T19:26:00Z">
                          <w:rPr>
                            <w:rFonts w:ascii="Cambria Math" w:hAnsi="Cambria Math"/>
                            <w:highlight w:val="yellow"/>
                            <w:lang w:val="en-CA"/>
                          </w:rPr>
                          <m:t>Δparam</m:t>
                        </w:del>
                      </m:r>
                    </m:num>
                    <m:den>
                      <m:r>
                        <w:del w:id="243" w:author="Kashyap Kammachi-Sreedhar (Nokia)" w:date="2024-11-21T21:26:00Z" w16du:dateUtc="2024-11-21T19:26:00Z">
                          <w:rPr>
                            <w:rFonts w:ascii="Cambria Math" w:hAnsi="Cambria Math"/>
                            <w:highlight w:val="yellow"/>
                            <w:lang w:val="en-CA"/>
                          </w:rPr>
                          <m:t>evolution_scale</m:t>
                        </w:del>
                      </m:r>
                    </m:den>
                  </m:f>
                  <m:r>
                    <w:del w:id="244" w:author="Kashyap Kammachi-Sreedhar (Nokia)" w:date="2024-11-21T21:26:00Z" w16du:dateUtc="2024-11-21T19:26:00Z">
                      <w:rPr>
                        <w:rFonts w:ascii="Cambria Math" w:hAnsi="Cambria Math"/>
                        <w:highlight w:val="yellow"/>
                        <w:lang w:val="en-CA"/>
                      </w:rPr>
                      <m:t>*</m:t>
                    </w:del>
                  </m:r>
                  <m:f>
                    <m:fPr>
                      <m:ctrlPr>
                        <w:del w:id="245" w:author="Kashyap Kammachi-Sreedhar (Nokia)" w:date="2024-11-21T21:26:00Z" w16du:dateUtc="2024-11-21T19:26:00Z">
                          <w:rPr>
                            <w:rFonts w:ascii="Cambria Math" w:hAnsi="Cambria Math"/>
                            <w:i/>
                            <w:highlight w:val="yellow"/>
                            <w:lang w:val="en-CA"/>
                          </w:rPr>
                        </w:del>
                      </m:ctrlPr>
                    </m:fPr>
                    <m:num>
                      <m:r>
                        <w:del w:id="246" w:author="Kashyap Kammachi-Sreedhar (Nokia)" w:date="2024-11-21T21:26:00Z" w16du:dateUtc="2024-11-21T19:26:00Z">
                          <w:rPr>
                            <w:rFonts w:ascii="Cambria Math" w:hAnsi="Cambria Math"/>
                            <w:highlight w:val="yellow"/>
                            <w:lang w:val="en-CA"/>
                          </w:rPr>
                          <m:t>T-</m:t>
                        </w:del>
                      </m:r>
                      <m:sSub>
                        <m:sSubPr>
                          <m:ctrlPr>
                            <w:del w:id="247" w:author="Kashyap Kammachi-Sreedhar (Nokia)" w:date="2024-11-21T21:26:00Z" w16du:dateUtc="2024-11-21T19:26:00Z">
                              <w:rPr>
                                <w:rFonts w:ascii="Cambria Math" w:hAnsi="Cambria Math"/>
                                <w:i/>
                                <w:highlight w:val="yellow"/>
                                <w:lang w:val="en-CA"/>
                              </w:rPr>
                            </w:del>
                          </m:ctrlPr>
                        </m:sSubPr>
                        <m:e>
                          <m:r>
                            <w:del w:id="248" w:author="Kashyap Kammachi-Sreedhar (Nokia)" w:date="2024-11-21T21:26:00Z" w16du:dateUtc="2024-11-21T19:26:00Z">
                              <w:rPr>
                                <w:rFonts w:ascii="Cambria Math" w:hAnsi="Cambria Math"/>
                                <w:highlight w:val="yellow"/>
                                <w:lang w:val="en-CA"/>
                              </w:rPr>
                              <m:t>T</m:t>
                            </w:del>
                          </m:r>
                        </m:e>
                        <m:sub>
                          <m:r>
                            <w:del w:id="249" w:author="Kashyap Kammachi-Sreedhar (Nokia)" w:date="2024-11-21T21:26:00Z" w16du:dateUtc="2024-11-21T19:26:00Z">
                              <w:rPr>
                                <w:rFonts w:ascii="Cambria Math" w:hAnsi="Cambria Math"/>
                                <w:highlight w:val="yellow"/>
                                <w:lang w:val="en-CA"/>
                              </w:rPr>
                              <m:t>0</m:t>
                            </w:del>
                          </m:r>
                        </m:sub>
                      </m:sSub>
                    </m:num>
                    <m:den>
                      <m:r>
                        <w:del w:id="250" w:author="Kashyap Kammachi-Sreedhar (Nokia)" w:date="2024-11-21T21:26:00Z" w16du:dateUtc="2024-11-21T19:26:00Z">
                          <w:rPr>
                            <w:rFonts w:ascii="Cambria Math" w:hAnsi="Cambria Math"/>
                            <w:highlight w:val="yellow"/>
                            <w:lang w:val="en-CA"/>
                          </w:rPr>
                          <m:t>ΔT</m:t>
                        </w:del>
                      </m:r>
                    </m:den>
                  </m:f>
                </m:e>
              </m:d>
            </m:e>
          </m:func>
        </m:oMath>
      </m:oMathPara>
    </w:p>
    <w:p w14:paraId="11DA9020" w14:textId="6ED7E33E" w:rsidR="008C0E82" w:rsidRPr="00F45E55" w:rsidDel="0021287E" w:rsidRDefault="008C0E82" w:rsidP="008C0E82">
      <w:pPr>
        <w:rPr>
          <w:del w:id="251" w:author="Kashyap Kammachi-Sreedhar (Nokia)" w:date="2024-11-21T21:26:00Z" w16du:dateUtc="2024-11-21T19:26:00Z"/>
          <w:highlight w:val="yellow"/>
          <w:lang w:val="en-CA"/>
        </w:rPr>
      </w:pPr>
      <w:del w:id="252" w:author="Kashyap Kammachi-Sreedhar (Nokia)" w:date="2024-11-21T21:26:00Z" w16du:dateUtc="2024-11-21T19:26:00Z">
        <w:r w:rsidRPr="00F45E55" w:rsidDel="0021287E">
          <w:rPr>
            <w:highlight w:val="yellow"/>
            <w:lang w:val="en-CA"/>
          </w:rPr>
          <w:delText>where:</w:delText>
        </w:r>
      </w:del>
    </w:p>
    <w:p w14:paraId="08D7D313" w14:textId="31DAFFE6" w:rsidR="008C0E82" w:rsidRPr="00F45E55" w:rsidDel="0021287E" w:rsidRDefault="008C0E82" w:rsidP="008C0E82">
      <w:pPr>
        <w:numPr>
          <w:ilvl w:val="0"/>
          <w:numId w:val="16"/>
        </w:numPr>
        <w:rPr>
          <w:del w:id="253" w:author="Kashyap Kammachi-Sreedhar (Nokia)" w:date="2024-11-21T21:26:00Z" w16du:dateUtc="2024-11-21T19:26:00Z"/>
          <w:highlight w:val="yellow"/>
          <w:lang w:val="en-CA"/>
        </w:rPr>
      </w:pPr>
      <w:del w:id="254" w:author="Kashyap Kammachi-Sreedhar (Nokia)" w:date="2024-11-21T21:26:00Z" w16du:dateUtc="2024-11-21T19:26:00Z">
        <w:r w:rsidRPr="00F45E55" w:rsidDel="0021287E">
          <w:rPr>
            <w:i/>
            <w:iCs/>
            <w:highlight w:val="yellow"/>
            <w:lang w:val="en-CA"/>
          </w:rPr>
          <w:delText>param</w:delText>
        </w:r>
        <w:r w:rsidRPr="00F45E55" w:rsidDel="0021287E">
          <w:rPr>
            <w:i/>
            <w:iCs/>
            <w:highlight w:val="yellow"/>
            <w:vertAlign w:val="subscript"/>
            <w:lang w:val="en-CA"/>
          </w:rPr>
          <w:delText>0</w:delText>
        </w:r>
        <w:r w:rsidRPr="00F45E55" w:rsidDel="0021287E">
          <w:rPr>
            <w:highlight w:val="yellow"/>
            <w:lang w:val="en-CA"/>
          </w:rPr>
          <w:delText xml:space="preserve"> </w:delText>
        </w:r>
        <w:bookmarkStart w:id="255" w:name="_Hlk108189803"/>
        <w:r w:rsidRPr="00F45E55" w:rsidDel="0021287E">
          <w:rPr>
            <w:highlight w:val="yellow"/>
            <w:lang w:val="en-CA"/>
          </w:rPr>
          <w:delText>is the initial value of the parameter as defined in the initial geometry of the region</w:delText>
        </w:r>
        <w:bookmarkEnd w:id="255"/>
        <w:r w:rsidRPr="00F45E55" w:rsidDel="0021287E">
          <w:rPr>
            <w:highlight w:val="yellow"/>
            <w:lang w:val="en-CA"/>
          </w:rPr>
          <w:delText xml:space="preserve"> at time T</w:delText>
        </w:r>
        <w:r w:rsidRPr="00F45E55" w:rsidDel="0021287E">
          <w:rPr>
            <w:highlight w:val="yellow"/>
            <w:vertAlign w:val="subscript"/>
            <w:lang w:val="en-CA"/>
          </w:rPr>
          <w:delText>0</w:delText>
        </w:r>
        <w:r w:rsidRPr="00F45E55" w:rsidDel="0021287E">
          <w:rPr>
            <w:highlight w:val="yellow"/>
            <w:lang w:val="en-CA"/>
          </w:rPr>
          <w:delText>.</w:delText>
        </w:r>
      </w:del>
    </w:p>
    <w:p w14:paraId="5AC94343" w14:textId="2BE9BB6B" w:rsidR="008C0E82" w:rsidRPr="00F45E55" w:rsidDel="0021287E" w:rsidRDefault="008C0E82" w:rsidP="008C0E82">
      <w:pPr>
        <w:numPr>
          <w:ilvl w:val="0"/>
          <w:numId w:val="16"/>
        </w:numPr>
        <w:rPr>
          <w:del w:id="256" w:author="Kashyap Kammachi-Sreedhar (Nokia)" w:date="2024-11-21T21:26:00Z" w16du:dateUtc="2024-11-21T19:26:00Z"/>
          <w:highlight w:val="yellow"/>
          <w:lang w:val="en-CA"/>
        </w:rPr>
      </w:pPr>
      <w:del w:id="257" w:author="Kashyap Kammachi-Sreedhar (Nokia)" w:date="2024-11-21T21:26:00Z" w16du:dateUtc="2024-11-21T19:26:00Z">
        <w:r w:rsidRPr="00F45E55" w:rsidDel="0021287E">
          <w:rPr>
            <w:i/>
            <w:iCs/>
            <w:highlight w:val="yellow"/>
            <w:lang w:val="en-CA"/>
          </w:rPr>
          <w:delText>Δparam</w:delText>
        </w:r>
        <w:r w:rsidRPr="00F45E55" w:rsidDel="0021287E">
          <w:rPr>
            <w:highlight w:val="yellow"/>
            <w:lang w:val="en-CA"/>
          </w:rPr>
          <w:delText xml:space="preserve"> is the evolution of the parameter as defined in the evolution of the region.</w:delText>
        </w:r>
      </w:del>
    </w:p>
    <w:p w14:paraId="7626467D" w14:textId="3E48A39F" w:rsidR="008C0E82" w:rsidRPr="00F45E55" w:rsidDel="0021287E" w:rsidRDefault="008C0E82" w:rsidP="008C0E82">
      <w:pPr>
        <w:numPr>
          <w:ilvl w:val="0"/>
          <w:numId w:val="16"/>
        </w:numPr>
        <w:rPr>
          <w:del w:id="258" w:author="Kashyap Kammachi-Sreedhar (Nokia)" w:date="2024-11-21T21:26:00Z" w16du:dateUtc="2024-11-21T19:26:00Z"/>
          <w:highlight w:val="yellow"/>
          <w:lang w:val="en-CA"/>
        </w:rPr>
      </w:pPr>
      <w:del w:id="259" w:author="Kashyap Kammachi-Sreedhar (Nokia)" w:date="2024-11-21T21:26:00Z" w16du:dateUtc="2024-11-21T19:26:00Z">
        <w:r w:rsidRPr="00F45E55" w:rsidDel="0021287E">
          <w:rPr>
            <w:i/>
            <w:iCs/>
            <w:highlight w:val="yellow"/>
            <w:lang w:val="en-CA"/>
          </w:rPr>
          <w:delText>evolution_scale</w:delText>
        </w:r>
        <w:r w:rsidRPr="00F45E55" w:rsidDel="0021287E">
          <w:rPr>
            <w:highlight w:val="yellow"/>
            <w:lang w:val="en-CA"/>
          </w:rPr>
          <w:delText xml:space="preserve"> is a scaling factor for the evolution values equal to </w:delText>
        </w:r>
      </w:del>
      <m:oMath>
        <m:sSup>
          <m:sSupPr>
            <m:ctrlPr>
              <w:del w:id="260" w:author="Kashyap Kammachi-Sreedhar (Nokia)" w:date="2024-11-21T21:26:00Z" w16du:dateUtc="2024-11-21T19:26:00Z">
                <w:rPr>
                  <w:rFonts w:ascii="Cambria Math" w:hAnsi="Cambria Math"/>
                  <w:i/>
                  <w:highlight w:val="yellow"/>
                  <w:lang w:val="en-CA"/>
                </w:rPr>
              </w:del>
            </m:ctrlPr>
          </m:sSupPr>
          <m:e>
            <m:r>
              <w:del w:id="261" w:author="Kashyap Kammachi-Sreedhar (Nokia)" w:date="2024-11-21T21:26:00Z" w16du:dateUtc="2024-11-21T19:26:00Z">
                <w:rPr>
                  <w:rFonts w:ascii="Cambria Math" w:hAnsi="Cambria Math"/>
                  <w:highlight w:val="yellow"/>
                  <w:lang w:val="en-CA"/>
                </w:rPr>
                <m:t>2</m:t>
              </w:del>
            </m:r>
          </m:e>
          <m:sup>
            <m:r>
              <w:del w:id="262" w:author="Kashyap Kammachi-Sreedhar (Nokia)" w:date="2024-11-21T21:26:00Z" w16du:dateUtc="2024-11-21T19:26:00Z">
                <w:rPr>
                  <w:rFonts w:ascii="Cambria Math" w:hAnsi="Cambria Math"/>
                  <w:highlight w:val="yellow"/>
                  <w:lang w:val="en-CA"/>
                </w:rPr>
                <m:t>f/2</m:t>
              </w:del>
            </m:r>
          </m:sup>
        </m:sSup>
      </m:oMath>
      <w:del w:id="263" w:author="Kashyap Kammachi-Sreedhar (Nokia)" w:date="2024-11-21T21:26:00Z" w16du:dateUtc="2024-11-21T19:26:00Z">
        <w:r w:rsidRPr="00F45E55" w:rsidDel="0021287E">
          <w:rPr>
            <w:highlight w:val="yellow"/>
            <w:lang w:val="en-CA"/>
          </w:rPr>
          <w:delText xml:space="preserve">, where </w:delText>
        </w:r>
      </w:del>
      <m:oMath>
        <m:r>
          <w:del w:id="264" w:author="Kashyap Kammachi-Sreedhar (Nokia)" w:date="2024-11-21T21:26:00Z" w16du:dateUtc="2024-11-21T19:26:00Z">
            <w:rPr>
              <w:rFonts w:ascii="Cambria Math" w:hAnsi="Cambria Math"/>
              <w:highlight w:val="yellow"/>
              <w:lang w:val="en-CA"/>
            </w:rPr>
            <m:t>f</m:t>
          </w:del>
        </m:r>
      </m:oMath>
      <w:del w:id="265" w:author="Kashyap Kammachi-Sreedhar (Nokia)" w:date="2024-11-21T21:26:00Z" w16du:dateUtc="2024-11-21T19:26:00Z">
        <w:r w:rsidRPr="00F45E55" w:rsidDel="0021287E">
          <w:rPr>
            <w:highlight w:val="yellow"/>
            <w:lang w:val="en-CA"/>
          </w:rPr>
          <w:delText>is the field_size and is equal to ((RegionTrackConfigBox.field_length_size &amp; 1) + 1) * 16.</w:delText>
        </w:r>
      </w:del>
    </w:p>
    <w:p w14:paraId="356B31DB" w14:textId="73E12D89" w:rsidR="008C0E82" w:rsidRPr="00F45E55" w:rsidDel="0021287E" w:rsidRDefault="008C0E82" w:rsidP="008C0E82">
      <w:pPr>
        <w:numPr>
          <w:ilvl w:val="0"/>
          <w:numId w:val="16"/>
        </w:numPr>
        <w:rPr>
          <w:del w:id="266" w:author="Kashyap Kammachi-Sreedhar (Nokia)" w:date="2024-11-21T21:26:00Z" w16du:dateUtc="2024-11-21T19:26:00Z"/>
          <w:highlight w:val="yellow"/>
          <w:lang w:val="en-CA"/>
        </w:rPr>
      </w:pPr>
      <w:del w:id="267" w:author="Kashyap Kammachi-Sreedhar (Nokia)" w:date="2024-11-21T21:26:00Z" w16du:dateUtc="2024-11-21T19:26:00Z">
        <w:r w:rsidRPr="00F45E55" w:rsidDel="0021287E">
          <w:rPr>
            <w:i/>
            <w:iCs/>
            <w:highlight w:val="yellow"/>
            <w:lang w:val="en-CA"/>
          </w:rPr>
          <w:delText>T</w:delText>
        </w:r>
        <w:r w:rsidRPr="00F45E55" w:rsidDel="0021287E">
          <w:rPr>
            <w:i/>
            <w:iCs/>
            <w:highlight w:val="yellow"/>
            <w:vertAlign w:val="subscript"/>
            <w:lang w:val="en-CA"/>
          </w:rPr>
          <w:delText>0</w:delText>
        </w:r>
        <w:r w:rsidRPr="00F45E55" w:rsidDel="0021287E">
          <w:rPr>
            <w:highlight w:val="yellow"/>
            <w:lang w:val="en-CA"/>
          </w:rPr>
          <w:delText xml:space="preserve"> is the composition time of the sample defining the evolving region.</w:delText>
        </w:r>
      </w:del>
    </w:p>
    <w:p w14:paraId="6C646F8E" w14:textId="09B2B76D" w:rsidR="008C0E82" w:rsidRPr="00F45E55" w:rsidDel="0021287E" w:rsidRDefault="008C0E82" w:rsidP="008C0E82">
      <w:pPr>
        <w:numPr>
          <w:ilvl w:val="0"/>
          <w:numId w:val="16"/>
        </w:numPr>
        <w:rPr>
          <w:del w:id="268" w:author="Kashyap Kammachi-Sreedhar (Nokia)" w:date="2024-11-21T21:26:00Z" w16du:dateUtc="2024-11-21T19:26:00Z"/>
          <w:highlight w:val="yellow"/>
          <w:lang w:val="en-CA"/>
        </w:rPr>
      </w:pPr>
      <w:del w:id="269" w:author="Kashyap Kammachi-Sreedhar (Nokia)" w:date="2024-11-21T21:26:00Z" w16du:dateUtc="2024-11-21T19:26:00Z">
        <w:r w:rsidRPr="00F45E55" w:rsidDel="0021287E">
          <w:rPr>
            <w:i/>
            <w:iCs/>
            <w:highlight w:val="yellow"/>
            <w:lang w:val="en-CA"/>
          </w:rPr>
          <w:delText>ΔT</w:delText>
        </w:r>
        <w:r w:rsidRPr="00F45E55" w:rsidDel="0021287E">
          <w:rPr>
            <w:highlight w:val="yellow"/>
            <w:lang w:val="en-CA"/>
          </w:rPr>
          <w:delText xml:space="preserve"> is the duration of the sample defining the evolving region.</w:delText>
        </w:r>
      </w:del>
    </w:p>
    <w:bookmarkEnd w:id="226"/>
    <w:p w14:paraId="2ED9AD19" w14:textId="26AA2281" w:rsidR="008C0E82" w:rsidRPr="00F45E55" w:rsidDel="0021287E" w:rsidRDefault="008C0E82" w:rsidP="008C0E82">
      <w:pPr>
        <w:rPr>
          <w:del w:id="270" w:author="Kashyap Kammachi-Sreedhar (Nokia)" w:date="2024-11-21T21:26:00Z" w16du:dateUtc="2024-11-21T19:26:00Z"/>
          <w:i/>
          <w:iCs/>
          <w:u w:val="single"/>
          <w:lang w:val="en-CA"/>
        </w:rPr>
      </w:pPr>
      <w:del w:id="271" w:author="Kashyap Kammachi-Sreedhar (Nokia)" w:date="2024-11-21T21:26:00Z" w16du:dateUtc="2024-11-21T19:26:00Z">
        <w:r w:rsidRPr="00F45E55" w:rsidDel="0021287E">
          <w:rPr>
            <w:i/>
            <w:iCs/>
            <w:highlight w:val="cyan"/>
            <w:u w:val="single"/>
            <w:lang w:val="en-CA"/>
          </w:rPr>
          <w:delText>Update the syntax of Sample format (section 7.5.4.2.2) as follows</w:delText>
        </w:r>
        <w:r w:rsidRPr="00F45E55" w:rsidDel="0021287E">
          <w:rPr>
            <w:i/>
            <w:iCs/>
            <w:u w:val="single"/>
            <w:lang w:val="en-CA"/>
          </w:rPr>
          <w:delText xml:space="preserve"> </w:delText>
        </w:r>
      </w:del>
    </w:p>
    <w:p w14:paraId="2EC30CB9" w14:textId="726F4E03" w:rsidR="008C0E82" w:rsidRPr="00F45E55" w:rsidDel="0021287E" w:rsidRDefault="008C0E82" w:rsidP="00E924E0">
      <w:pPr>
        <w:pStyle w:val="Code"/>
        <w:rPr>
          <w:del w:id="272" w:author="Kashyap Kammachi-Sreedhar (Nokia)" w:date="2024-11-21T21:26:00Z" w16du:dateUtc="2024-11-21T19:26:00Z"/>
          <w:lang w:val="en-CA"/>
        </w:rPr>
      </w:pPr>
      <w:del w:id="273" w:author="Kashyap Kammachi-Sreedhar (Nokia)" w:date="2024-11-21T21:26:00Z" w16du:dateUtc="2024-11-21T19:26:00Z">
        <w:r w:rsidRPr="00F45E55" w:rsidDel="0021287E">
          <w:rPr>
            <w:lang w:val="en-CA"/>
          </w:rPr>
          <w:delText>aligned (8) class RegionSample {</w:delText>
        </w:r>
        <w:r w:rsidRPr="00F45E55" w:rsidDel="0021287E">
          <w:rPr>
            <w:lang w:val="en-CA"/>
          </w:rPr>
          <w:br/>
        </w:r>
        <w:r w:rsidRPr="00F45E55" w:rsidDel="0021287E">
          <w:rPr>
            <w:lang w:val="en-CA"/>
          </w:rPr>
          <w:tab/>
          <w:delText>unsigned int field_size = ((RegionTrackConfigBox.field_length_size &amp; 1) + 1) * 16;</w:delText>
        </w:r>
        <w:r w:rsidRPr="00F45E55" w:rsidDel="0021287E">
          <w:rPr>
            <w:lang w:val="en-CA"/>
          </w:rPr>
          <w:br/>
          <w:delText>// this is a temporary, non-parsable variable</w:delText>
        </w:r>
        <w:r w:rsidRPr="00F45E55" w:rsidDel="0021287E">
          <w:rPr>
            <w:lang w:val="en-CA"/>
          </w:rPr>
          <w:br/>
        </w:r>
        <w:r w:rsidRPr="00F45E55" w:rsidDel="0021287E">
          <w:rPr>
            <w:lang w:val="en-CA"/>
          </w:rPr>
          <w:tab/>
          <w:delText>unsigned int(32) region_count;</w:delText>
        </w:r>
        <w:r w:rsidRPr="00F45E55" w:rsidDel="0021287E">
          <w:rPr>
            <w:lang w:val="en-CA"/>
          </w:rPr>
          <w:br/>
        </w:r>
        <w:r w:rsidRPr="00F45E55" w:rsidDel="0021287E">
          <w:rPr>
            <w:lang w:val="en-CA"/>
          </w:rPr>
          <w:tab/>
          <w:delText>for (r=0; r &lt; region_count; r++) {</w:delText>
        </w:r>
        <w:r w:rsidRPr="00F45E55" w:rsidDel="0021287E">
          <w:rPr>
            <w:lang w:val="en-CA"/>
          </w:rPr>
          <w:br/>
        </w:r>
        <w:r w:rsidRPr="00F45E55" w:rsidDel="0021287E">
          <w:rPr>
            <w:lang w:val="en-CA"/>
          </w:rPr>
          <w:tab/>
        </w:r>
        <w:r w:rsidRPr="00F45E55" w:rsidDel="0021287E">
          <w:rPr>
            <w:lang w:val="en-CA"/>
          </w:rPr>
          <w:tab/>
          <w:delText>unsigned int(32) region_identifier;</w:delText>
        </w:r>
        <w:r w:rsidRPr="00F45E55" w:rsidDel="0021287E">
          <w:rPr>
            <w:lang w:val="en-CA"/>
          </w:rPr>
          <w:br/>
        </w:r>
        <w:r w:rsidRPr="00F45E55" w:rsidDel="0021287E">
          <w:rPr>
            <w:lang w:val="en-CA"/>
          </w:rPr>
          <w:tab/>
        </w:r>
        <w:r w:rsidRPr="00F45E55" w:rsidDel="0021287E">
          <w:rPr>
            <w:lang w:val="en-CA"/>
          </w:rPr>
          <w:tab/>
          <w:delText>unsigned int(8) geometry_type;</w:delText>
        </w:r>
        <w:r w:rsidRPr="00F45E55" w:rsidDel="0021287E">
          <w:rPr>
            <w:lang w:val="en-CA"/>
          </w:rPr>
          <w:br/>
        </w:r>
        <w:r w:rsidRPr="00F45E55" w:rsidDel="0021287E">
          <w:rPr>
            <w:lang w:val="en-CA"/>
          </w:rPr>
          <w:tab/>
        </w:r>
        <w:r w:rsidRPr="00F45E55" w:rsidDel="0021287E">
          <w:rPr>
            <w:lang w:val="en-CA"/>
          </w:rPr>
          <w:tab/>
        </w:r>
        <w:r w:rsidRPr="00F45E55" w:rsidDel="0021287E">
          <w:rPr>
            <w:highlight w:val="yellow"/>
            <w:lang w:val="en-CA"/>
          </w:rPr>
          <w:delText>unsigned int(1) extrapolate;</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delText>unsigned int(7) reserved;</w:delText>
        </w:r>
        <w:r w:rsidRPr="00F45E55" w:rsidDel="0021287E">
          <w:rPr>
            <w:lang w:val="en-CA"/>
          </w:rPr>
          <w:br/>
        </w:r>
        <w:r w:rsidRPr="00F45E55" w:rsidDel="0021287E">
          <w:rPr>
            <w:lang w:val="en-CA"/>
          </w:rPr>
          <w:tab/>
        </w:r>
        <w:r w:rsidRPr="00F45E55" w:rsidDel="0021287E">
          <w:rPr>
            <w:lang w:val="en-CA"/>
          </w:rPr>
          <w:tab/>
          <w:delText>if (geometry_type == 0) {</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 point</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x;</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y;</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highlight w:val="yellow"/>
            <w:lang w:val="en-CA"/>
          </w:rPr>
          <w:delText>if (extrapolate == 1) {</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delta_x;</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delta_y;</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w:delText>
        </w:r>
        <w:r w:rsidR="00311D17" w:rsidRPr="00F45E55" w:rsidDel="0021287E">
          <w:rPr>
            <w:lang w:val="en-CA"/>
          </w:rPr>
          <w:br/>
        </w:r>
        <w:r w:rsidRPr="00F45E55" w:rsidDel="0021287E">
          <w:rPr>
            <w:lang w:val="en-CA"/>
          </w:rPr>
          <w:tab/>
        </w:r>
        <w:r w:rsidRPr="00F45E55" w:rsidDel="0021287E">
          <w:rPr>
            <w:lang w:val="en-CA"/>
          </w:rPr>
          <w:tab/>
          <w:delText>}</w:delText>
        </w:r>
        <w:r w:rsidRPr="00F45E55" w:rsidDel="0021287E">
          <w:rPr>
            <w:lang w:val="en-CA"/>
          </w:rPr>
          <w:br/>
        </w:r>
        <w:r w:rsidRPr="00F45E55" w:rsidDel="0021287E">
          <w:rPr>
            <w:lang w:val="en-CA"/>
          </w:rPr>
          <w:tab/>
        </w:r>
        <w:r w:rsidRPr="00F45E55" w:rsidDel="0021287E">
          <w:rPr>
            <w:lang w:val="en-CA"/>
          </w:rPr>
          <w:tab/>
          <w:delText>else if (geometry_type == 1) {</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 rectangle</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x;</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y;</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width;</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height;</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highlight w:val="yellow"/>
            <w:lang w:val="en-CA"/>
          </w:rPr>
          <w:delText>if (extrapolate == 1) {</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delta_x;</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delta_y;</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delta_width;</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delta_height;</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w:delText>
        </w:r>
        <w:r w:rsidRPr="00F45E55" w:rsidDel="0021287E">
          <w:rPr>
            <w:lang w:val="en-CA"/>
          </w:rPr>
          <w:br/>
        </w:r>
        <w:r w:rsidRPr="00F45E55" w:rsidDel="0021287E">
          <w:rPr>
            <w:lang w:val="en-CA"/>
          </w:rPr>
          <w:tab/>
        </w:r>
        <w:r w:rsidRPr="00F45E55" w:rsidDel="0021287E">
          <w:rPr>
            <w:lang w:val="en-CA"/>
          </w:rPr>
          <w:tab/>
          <w:delText>}</w:delText>
        </w:r>
        <w:r w:rsidRPr="00F45E55" w:rsidDel="0021287E">
          <w:rPr>
            <w:lang w:val="en-CA"/>
          </w:rPr>
          <w:br/>
        </w:r>
        <w:r w:rsidRPr="00F45E55" w:rsidDel="0021287E">
          <w:rPr>
            <w:lang w:val="en-CA"/>
          </w:rPr>
          <w:tab/>
        </w:r>
        <w:r w:rsidRPr="00F45E55" w:rsidDel="0021287E">
          <w:rPr>
            <w:lang w:val="en-CA"/>
          </w:rPr>
          <w:tab/>
          <w:delText>else if (geometry_type == 2) {</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 ellipse</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x;</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y;</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radius_x;</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radius_y;</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highlight w:val="yellow"/>
            <w:lang w:val="en-CA"/>
          </w:rPr>
          <w:delText>if (extrapolate == 1) {</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delta_x;</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delta_y;</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delta_radius_x;</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delta_radius_y;</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w:delText>
        </w:r>
        <w:r w:rsidRPr="00F45E55" w:rsidDel="0021287E">
          <w:rPr>
            <w:lang w:val="en-CA"/>
          </w:rPr>
          <w:br/>
        </w:r>
        <w:r w:rsidRPr="00F45E55" w:rsidDel="0021287E">
          <w:rPr>
            <w:lang w:val="en-CA"/>
          </w:rPr>
          <w:tab/>
        </w:r>
        <w:r w:rsidRPr="00F45E55" w:rsidDel="0021287E">
          <w:rPr>
            <w:lang w:val="en-CA"/>
          </w:rPr>
          <w:tab/>
          <w:delText>}</w:delText>
        </w:r>
        <w:r w:rsidRPr="00F45E55" w:rsidDel="0021287E">
          <w:rPr>
            <w:lang w:val="en-CA"/>
          </w:rPr>
          <w:br/>
        </w:r>
        <w:r w:rsidRPr="00F45E55" w:rsidDel="0021287E">
          <w:rPr>
            <w:lang w:val="en-CA"/>
          </w:rPr>
          <w:tab/>
        </w:r>
        <w:r w:rsidRPr="00F45E55" w:rsidDel="0021287E">
          <w:rPr>
            <w:lang w:val="en-CA"/>
          </w:rPr>
          <w:tab/>
          <w:delText>else if (geometry_type == 3 || geometry_type == 6) {</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 polygon or polyline</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 size) point_count;</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for (i=0; i &lt; point_count; i++) {</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lang w:val="en-CA"/>
          </w:rPr>
          <w:tab/>
          <w:delText>signed int(field_size) px;</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lang w:val="en-CA"/>
          </w:rPr>
          <w:tab/>
          <w:delText>signed int(field_size) py;</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highlight w:val="yellow"/>
            <w:lang w:val="en-CA"/>
          </w:rPr>
          <w:delText>if (extrapolate == 1) {</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for (i=0; i &lt; point_count; i++) {</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delta_px;</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delta_py;</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w:delText>
        </w:r>
        <w:r w:rsidRPr="00F45E55" w:rsidDel="0021287E">
          <w:rPr>
            <w:lang w:val="en-CA"/>
          </w:rPr>
          <w:br/>
        </w:r>
        <w:r w:rsidRPr="00F45E55" w:rsidDel="0021287E">
          <w:rPr>
            <w:lang w:val="en-CA"/>
          </w:rPr>
          <w:tab/>
        </w:r>
        <w:r w:rsidRPr="00F45E55" w:rsidDel="0021287E">
          <w:rPr>
            <w:lang w:val="en-CA"/>
          </w:rPr>
          <w:tab/>
          <w:delText>}</w:delText>
        </w:r>
        <w:r w:rsidRPr="00F45E55" w:rsidDel="0021287E">
          <w:rPr>
            <w:lang w:val="en-CA"/>
          </w:rPr>
          <w:br/>
        </w:r>
        <w:r w:rsidRPr="00F45E55" w:rsidDel="0021287E">
          <w:rPr>
            <w:lang w:val="en-CA"/>
          </w:rPr>
          <w:tab/>
        </w:r>
        <w:r w:rsidRPr="00F45E55" w:rsidDel="0021287E">
          <w:rPr>
            <w:lang w:val="en-CA"/>
          </w:rPr>
          <w:tab/>
          <w:delText>else if (geometry_type == 4) {</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 referenced mask</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x;</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y;</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width;</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height;</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track_mask_idx;</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highlight w:val="yellow"/>
            <w:lang w:val="en-CA"/>
          </w:rPr>
          <w:delText>if (extrapolate == 1) {</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delta_x;</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delta_y;</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w:delText>
        </w:r>
        <w:r w:rsidRPr="00F45E55" w:rsidDel="0021287E">
          <w:rPr>
            <w:lang w:val="en-CA"/>
          </w:rPr>
          <w:br/>
        </w:r>
        <w:r w:rsidRPr="00F45E55" w:rsidDel="0021287E">
          <w:rPr>
            <w:lang w:val="en-CA"/>
          </w:rPr>
          <w:tab/>
        </w:r>
        <w:r w:rsidRPr="00F45E55" w:rsidDel="0021287E">
          <w:rPr>
            <w:lang w:val="en-CA"/>
          </w:rPr>
          <w:tab/>
          <w:delText>}</w:delText>
        </w:r>
        <w:r w:rsidRPr="00F45E55" w:rsidDel="0021287E">
          <w:rPr>
            <w:lang w:val="en-CA"/>
          </w:rPr>
          <w:br/>
        </w:r>
        <w:r w:rsidRPr="00F45E55" w:rsidDel="0021287E">
          <w:rPr>
            <w:lang w:val="en-CA"/>
          </w:rPr>
          <w:tab/>
        </w:r>
        <w:r w:rsidRPr="00F45E55" w:rsidDel="0021287E">
          <w:rPr>
            <w:lang w:val="en-CA"/>
          </w:rPr>
          <w:tab/>
          <w:delText>else if (geometry_type == 5) {</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 inline mask</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x;</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signed int(field_size) y;</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width;</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int(field_size) height;</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unsigned int(8) mask_coding_method;</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if (mask_coding_method != 0)</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lang w:val="en-CA"/>
          </w:rPr>
          <w:tab/>
          <w:delText>unsigned int(32) mask_coding_parameters;</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delText>bit(8) data[];</w:delText>
        </w:r>
        <w:r w:rsidRPr="00F45E55" w:rsidDel="0021287E">
          <w:rPr>
            <w:lang w:val="en-CA"/>
          </w:rPr>
          <w:br/>
        </w:r>
        <w:r w:rsidRPr="00F45E55" w:rsidDel="0021287E">
          <w:rPr>
            <w:lang w:val="en-CA"/>
          </w:rPr>
          <w:tab/>
        </w:r>
        <w:r w:rsidRPr="00F45E55" w:rsidDel="0021287E">
          <w:rPr>
            <w:lang w:val="en-CA"/>
          </w:rPr>
          <w:tab/>
        </w:r>
        <w:r w:rsidRPr="00F45E55" w:rsidDel="0021287E">
          <w:rPr>
            <w:lang w:val="en-CA"/>
          </w:rPr>
          <w:tab/>
        </w:r>
        <w:r w:rsidRPr="00F45E55" w:rsidDel="0021287E">
          <w:rPr>
            <w:highlight w:val="yellow"/>
            <w:lang w:val="en-CA"/>
          </w:rPr>
          <w:delText>if (extrapolate == 1) {</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delta_x;</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signed int(field_size) delta_y;</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w:delText>
        </w:r>
        <w:r w:rsidRPr="00F45E55" w:rsidDel="0021287E">
          <w:rPr>
            <w:lang w:val="en-CA"/>
          </w:rPr>
          <w:br/>
        </w:r>
        <w:r w:rsidRPr="00F45E55" w:rsidDel="0021287E">
          <w:rPr>
            <w:lang w:val="en-CA"/>
          </w:rPr>
          <w:tab/>
        </w:r>
        <w:r w:rsidRPr="00F45E55" w:rsidDel="0021287E">
          <w:rPr>
            <w:lang w:val="en-CA"/>
          </w:rPr>
          <w:tab/>
          <w:delText>}</w:delText>
        </w:r>
        <w:r w:rsidRPr="00F45E55" w:rsidDel="0021287E">
          <w:rPr>
            <w:lang w:val="en-CA"/>
          </w:rPr>
          <w:br/>
        </w:r>
        <w:r w:rsidRPr="00F45E55" w:rsidDel="0021287E">
          <w:rPr>
            <w:lang w:val="en-CA"/>
          </w:rPr>
          <w:tab/>
        </w:r>
        <w:r w:rsidRPr="00F45E55" w:rsidDel="0021287E">
          <w:rPr>
            <w:lang w:val="en-CA"/>
          </w:rPr>
          <w:tab/>
        </w:r>
        <w:r w:rsidRPr="00F45E55" w:rsidDel="0021287E">
          <w:rPr>
            <w:highlight w:val="yellow"/>
            <w:lang w:val="en-CA"/>
          </w:rPr>
          <w:delText>else if (geometry_type == 7) {</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r>
        <w:r w:rsidRPr="00F45E55" w:rsidDel="0021287E">
          <w:rPr>
            <w:highlight w:val="yellow"/>
            <w:lang w:val="en-CA"/>
          </w:rPr>
          <w:tab/>
          <w:delText>// empty region</w:delText>
        </w:r>
        <w:r w:rsidRPr="00F45E55" w:rsidDel="0021287E">
          <w:rPr>
            <w:highlight w:val="yellow"/>
            <w:lang w:val="en-CA"/>
          </w:rPr>
          <w:br/>
        </w:r>
        <w:r w:rsidRPr="00F45E55" w:rsidDel="0021287E">
          <w:rPr>
            <w:highlight w:val="yellow"/>
            <w:lang w:val="en-CA"/>
          </w:rPr>
          <w:tab/>
        </w:r>
        <w:r w:rsidRPr="00F45E55" w:rsidDel="0021287E">
          <w:rPr>
            <w:highlight w:val="yellow"/>
            <w:lang w:val="en-CA"/>
          </w:rPr>
          <w:tab/>
          <w:delText>}</w:delText>
        </w:r>
        <w:r w:rsidRPr="00F45E55" w:rsidDel="0021287E">
          <w:rPr>
            <w:lang w:val="en-CA"/>
          </w:rPr>
          <w:br/>
        </w:r>
        <w:r w:rsidRPr="00F45E55" w:rsidDel="0021287E">
          <w:rPr>
            <w:lang w:val="en-CA"/>
          </w:rPr>
          <w:tab/>
          <w:delText>}</w:delText>
        </w:r>
        <w:r w:rsidRPr="00F45E55" w:rsidDel="0021287E">
          <w:rPr>
            <w:lang w:val="en-CA"/>
          </w:rPr>
          <w:br/>
          <w:delText>}</w:delText>
        </w:r>
      </w:del>
    </w:p>
    <w:p w14:paraId="2D152F3C" w14:textId="24499381" w:rsidR="008C0E82" w:rsidRPr="00F45E55" w:rsidDel="0021287E" w:rsidRDefault="008C0E82" w:rsidP="008C0E82">
      <w:pPr>
        <w:rPr>
          <w:del w:id="274" w:author="Kashyap Kammachi-Sreedhar (Nokia)" w:date="2024-11-21T21:26:00Z" w16du:dateUtc="2024-11-21T19:26:00Z"/>
          <w:i/>
          <w:iCs/>
          <w:u w:val="single"/>
          <w:lang w:val="en-CA"/>
        </w:rPr>
      </w:pPr>
      <w:del w:id="275" w:author="Kashyap Kammachi-Sreedhar (Nokia)" w:date="2024-11-21T21:26:00Z" w16du:dateUtc="2024-11-21T19:26:00Z">
        <w:r w:rsidRPr="00F45E55" w:rsidDel="0021287E">
          <w:rPr>
            <w:i/>
            <w:iCs/>
            <w:highlight w:val="cyan"/>
            <w:u w:val="single"/>
            <w:lang w:val="en-CA"/>
          </w:rPr>
          <w:delText>Update the semantics of Sample format (section 7.5.4.2.3) with the following text:</w:delText>
        </w:r>
      </w:del>
    </w:p>
    <w:p w14:paraId="06A0311E" w14:textId="616BAAF5" w:rsidR="00C640A3" w:rsidRPr="00F45E55" w:rsidDel="0021287E" w:rsidRDefault="00C640A3" w:rsidP="005E5F2B">
      <w:pPr>
        <w:pStyle w:val="Fields"/>
        <w:ind w:left="1797"/>
        <w:rPr>
          <w:del w:id="276" w:author="Kashyap Kammachi-Sreedhar (Nokia)" w:date="2024-11-21T21:26:00Z" w16du:dateUtc="2024-11-21T19:26:00Z"/>
          <w:lang w:val="en-CA"/>
        </w:rPr>
      </w:pPr>
      <w:del w:id="277" w:author="Kashyap Kammachi-Sreedhar (Nokia)" w:date="2024-11-21T21:26:00Z" w16du:dateUtc="2024-11-21T19:26:00Z">
        <w:r w:rsidRPr="00F45E55" w:rsidDel="0021287E">
          <w:rPr>
            <w:highlight w:val="yellow"/>
            <w:lang w:val="en-CA"/>
          </w:rPr>
          <w:delText>7: the region is an empty region used for signalling the end of the evolution of a previous region with the same region identifier.</w:delText>
        </w:r>
      </w:del>
    </w:p>
    <w:p w14:paraId="4A88FDCD" w14:textId="2BEE8839" w:rsidR="00C640A3" w:rsidRPr="00F45E55" w:rsidDel="0021287E" w:rsidRDefault="00C640A3" w:rsidP="00C640A3">
      <w:pPr>
        <w:tabs>
          <w:tab w:val="left" w:pos="1440"/>
          <w:tab w:val="left" w:pos="8010"/>
        </w:tabs>
        <w:spacing w:before="120"/>
        <w:ind w:left="1440" w:hanging="360"/>
        <w:rPr>
          <w:del w:id="278" w:author="Kashyap Kammachi-Sreedhar (Nokia)" w:date="2024-11-21T21:26:00Z" w16du:dateUtc="2024-11-21T19:26:00Z"/>
          <w:rFonts w:cstheme="minorBidi"/>
          <w:lang w:val="en-CA"/>
        </w:rPr>
      </w:pPr>
      <w:del w:id="279" w:author="Kashyap Kammachi-Sreedhar (Nokia)" w:date="2024-11-21T21:26:00Z" w16du:dateUtc="2024-11-21T19:26:00Z">
        <w:r w:rsidRPr="00F45E55" w:rsidDel="0021287E">
          <w:rPr>
            <w:rFonts w:cstheme="minorBidi"/>
            <w:lang w:val="en-CA"/>
          </w:rPr>
          <w:delText>Other values are reserved.</w:delText>
        </w:r>
      </w:del>
    </w:p>
    <w:p w14:paraId="047D7A44" w14:textId="581B9579" w:rsidR="00C640A3" w:rsidRPr="00F45E55" w:rsidDel="0021287E" w:rsidRDefault="00C640A3" w:rsidP="005E5F2B">
      <w:pPr>
        <w:pStyle w:val="Fields"/>
        <w:rPr>
          <w:del w:id="280" w:author="Kashyap Kammachi-Sreedhar (Nokia)" w:date="2024-11-21T21:26:00Z" w16du:dateUtc="2024-11-21T19:26:00Z"/>
          <w:lang w:val="en-CA"/>
        </w:rPr>
      </w:pPr>
      <w:del w:id="281" w:author="Kashyap Kammachi-Sreedhar (Nokia)" w:date="2024-11-21T21:26:00Z" w16du:dateUtc="2024-11-21T19:26:00Z">
        <w:r w:rsidRPr="00F45E55" w:rsidDel="0021287E">
          <w:rPr>
            <w:rStyle w:val="CodeChar0"/>
            <w:highlight w:val="yellow"/>
            <w:lang w:val="en-CA"/>
          </w:rPr>
          <w:delText>extrapolate</w:delText>
        </w:r>
        <w:r w:rsidRPr="00F45E55" w:rsidDel="0021287E">
          <w:rPr>
            <w:highlight w:val="yellow"/>
            <w:lang w:val="en-CA"/>
          </w:rPr>
          <w:delText xml:space="preserve"> is a flag indicating whether the geometry changes of the region are specified or not. When equal to 0, it indicates that no geometry changes are specified for the region. When equal to 1, it indicates that both the geometry and the geometry changes are specified for the region.</w:delText>
        </w:r>
      </w:del>
    </w:p>
    <w:p w14:paraId="5CC83F8B" w14:textId="46265AF6" w:rsidR="00C640A3" w:rsidRPr="00F45E55" w:rsidDel="0021287E" w:rsidRDefault="00C640A3" w:rsidP="00C640A3">
      <w:pPr>
        <w:rPr>
          <w:del w:id="282" w:author="Kashyap Kammachi-Sreedhar (Nokia)" w:date="2024-11-21T21:26:00Z" w16du:dateUtc="2024-11-21T19:26:00Z"/>
          <w:lang w:val="en-CA"/>
        </w:rPr>
      </w:pPr>
      <w:del w:id="283" w:author="Kashyap Kammachi-Sreedhar (Nokia)" w:date="2024-11-21T21:26:00Z" w16du:dateUtc="2024-11-21T19:26:00Z">
        <w:r w:rsidRPr="00F45E55" w:rsidDel="0021287E">
          <w:rPr>
            <w:lang w:val="en-CA"/>
          </w:rPr>
          <w:delText>(…)</w:delText>
        </w:r>
      </w:del>
    </w:p>
    <w:p w14:paraId="093AA439" w14:textId="5579A119" w:rsidR="00C640A3" w:rsidRPr="00F45E55" w:rsidDel="0021287E" w:rsidRDefault="00C640A3" w:rsidP="005E5F2B">
      <w:pPr>
        <w:pStyle w:val="Fields"/>
        <w:rPr>
          <w:del w:id="284" w:author="Kashyap Kammachi-Sreedhar (Nokia)" w:date="2024-11-21T21:26:00Z" w16du:dateUtc="2024-11-21T19:26:00Z"/>
          <w:highlight w:val="yellow"/>
          <w:lang w:val="en-CA"/>
        </w:rPr>
      </w:pPr>
      <w:del w:id="285" w:author="Kashyap Kammachi-Sreedhar (Nokia)" w:date="2024-11-21T21:26:00Z" w16du:dateUtc="2024-11-21T19:26:00Z">
        <w:r w:rsidRPr="00F45E55" w:rsidDel="0021287E">
          <w:rPr>
            <w:rFonts w:ascii="Courier New" w:hAnsi="Courier New" w:cs="Courier New"/>
            <w:highlight w:val="yellow"/>
            <w:lang w:val="en-CA"/>
          </w:rPr>
          <w:delText>evolution_scale</w:delText>
        </w:r>
        <w:r w:rsidRPr="00F45E55" w:rsidDel="0021287E">
          <w:rPr>
            <w:highlight w:val="yellow"/>
            <w:lang w:val="en-CA"/>
          </w:rPr>
          <w:delText xml:space="preserve"> is the scaling factor for the specification of the evolution values, equal to </w:delText>
        </w:r>
      </w:del>
      <m:oMath>
        <m:sSup>
          <m:sSupPr>
            <m:ctrlPr>
              <w:del w:id="286" w:author="Kashyap Kammachi-Sreedhar (Nokia)" w:date="2024-11-21T21:26:00Z" w16du:dateUtc="2024-11-21T19:26:00Z">
                <w:rPr>
                  <w:rFonts w:ascii="Cambria Math" w:hAnsi="Cambria Math"/>
                  <w:i/>
                  <w:lang w:val="en-CA"/>
                </w:rPr>
              </w:del>
            </m:ctrlPr>
          </m:sSupPr>
          <m:e>
            <m:r>
              <w:del w:id="287" w:author="Kashyap Kammachi-Sreedhar (Nokia)" w:date="2024-11-21T21:26:00Z" w16du:dateUtc="2024-11-21T19:26:00Z">
                <w:rPr>
                  <w:rFonts w:ascii="Cambria Math" w:hAnsi="Cambria Math"/>
                  <w:highlight w:val="yellow"/>
                  <w:lang w:val="en-CA"/>
                </w:rPr>
                <m:t>2</m:t>
              </w:del>
            </m:r>
            <m:ctrlPr>
              <w:del w:id="288" w:author="Kashyap Kammachi-Sreedhar (Nokia)" w:date="2024-11-21T21:26:00Z" w16du:dateUtc="2024-11-21T19:26:00Z">
                <w:rPr>
                  <w:rFonts w:ascii="Cambria Math" w:hAnsi="Cambria Math"/>
                  <w:i/>
                  <w:highlight w:val="yellow"/>
                  <w:lang w:val="en-CA"/>
                </w:rPr>
              </w:del>
            </m:ctrlPr>
          </m:e>
          <m:sup>
            <m:r>
              <w:del w:id="289" w:author="Kashyap Kammachi-Sreedhar (Nokia)" w:date="2024-11-21T21:26:00Z" w16du:dateUtc="2024-11-21T19:26:00Z">
                <w:rPr>
                  <w:rFonts w:ascii="Cambria Math" w:hAnsi="Cambria Math"/>
                  <w:highlight w:val="yellow"/>
                  <w:lang w:val="en-CA"/>
                </w:rPr>
                <m:t>f</m:t>
              </w:del>
            </m:r>
            <m:r>
              <w:del w:id="290" w:author="Kashyap Kammachi-Sreedhar (Nokia)" w:date="2024-11-21T21:26:00Z" w16du:dateUtc="2024-11-21T19:26:00Z">
                <w:rPr>
                  <w:rFonts w:ascii="Cambria Math" w:hAnsi="Cambria Math"/>
                  <w:lang w:val="en-CA"/>
                </w:rPr>
                <m:t>/2</m:t>
              </w:del>
            </m:r>
          </m:sup>
        </m:sSup>
      </m:oMath>
      <w:del w:id="291" w:author="Kashyap Kammachi-Sreedhar (Nokia)" w:date="2024-11-21T21:26:00Z" w16du:dateUtc="2024-11-21T19:26:00Z">
        <w:r w:rsidRPr="00F45E55" w:rsidDel="0021287E">
          <w:rPr>
            <w:highlight w:val="yellow"/>
            <w:lang w:val="en-CA"/>
          </w:rPr>
          <w:delText xml:space="preserve">, where </w:delText>
        </w:r>
      </w:del>
      <m:oMath>
        <m:r>
          <w:del w:id="292" w:author="Kashyap Kammachi-Sreedhar (Nokia)" w:date="2024-11-21T21:26:00Z" w16du:dateUtc="2024-11-21T19:26:00Z">
            <w:rPr>
              <w:rFonts w:ascii="Cambria Math" w:hAnsi="Cambria Math"/>
              <w:highlight w:val="yellow"/>
              <w:lang w:val="en-CA"/>
            </w:rPr>
            <m:t>f</m:t>
          </w:del>
        </m:r>
      </m:oMath>
      <w:del w:id="293" w:author="Kashyap Kammachi-Sreedhar (Nokia)" w:date="2024-11-21T21:26:00Z" w16du:dateUtc="2024-11-21T19:26:00Z">
        <w:r w:rsidRPr="00F45E55" w:rsidDel="0021287E">
          <w:rPr>
            <w:highlight w:val="yellow"/>
            <w:lang w:val="en-CA"/>
          </w:rPr>
          <w:delText xml:space="preserve">is the </w:delText>
        </w:r>
        <w:r w:rsidRPr="00F45E55" w:rsidDel="0021287E">
          <w:rPr>
            <w:rFonts w:ascii="Courier New" w:hAnsi="Courier New" w:cs="Courier New"/>
            <w:highlight w:val="yellow"/>
            <w:lang w:val="en-CA"/>
          </w:rPr>
          <w:delText>field_size</w:delText>
        </w:r>
        <w:r w:rsidRPr="00F45E55" w:rsidDel="0021287E">
          <w:rPr>
            <w:highlight w:val="yellow"/>
            <w:lang w:val="en-CA"/>
          </w:rPr>
          <w:delText xml:space="preserve"> and is equal to ((</w:delText>
        </w:r>
        <w:r w:rsidRPr="00F45E55" w:rsidDel="0021287E">
          <w:rPr>
            <w:rFonts w:ascii="Courier New" w:hAnsi="Courier New" w:cs="Courier New"/>
            <w:highlight w:val="yellow"/>
            <w:lang w:val="en-CA"/>
          </w:rPr>
          <w:delText>RegionTrackConfigBox.field_length_size</w:delText>
        </w:r>
        <w:r w:rsidRPr="00F45E55" w:rsidDel="0021287E">
          <w:rPr>
            <w:highlight w:val="yellow"/>
            <w:lang w:val="en-CA"/>
          </w:rPr>
          <w:delText xml:space="preserve"> &amp; 1) + 1) * 16.</w:delText>
        </w:r>
      </w:del>
    </w:p>
    <w:p w14:paraId="29BAC153" w14:textId="57958CF2" w:rsidR="00C640A3" w:rsidRPr="00F45E55" w:rsidDel="0021287E" w:rsidRDefault="00C640A3" w:rsidP="005E5F2B">
      <w:pPr>
        <w:pStyle w:val="Fields"/>
        <w:rPr>
          <w:del w:id="294" w:author="Kashyap Kammachi-Sreedhar (Nokia)" w:date="2024-11-21T21:26:00Z" w16du:dateUtc="2024-11-21T19:26:00Z"/>
          <w:highlight w:val="yellow"/>
          <w:lang w:val="en-CA"/>
        </w:rPr>
      </w:pPr>
      <w:del w:id="295" w:author="Kashyap Kammachi-Sreedhar (Nokia)" w:date="2024-11-21T21:26:00Z" w16du:dateUtc="2024-11-21T19:26:00Z">
        <w:r w:rsidRPr="00F45E55" w:rsidDel="0021287E">
          <w:rPr>
            <w:rFonts w:ascii="Courier New" w:hAnsi="Courier New" w:cs="Courier New"/>
            <w:highlight w:val="yellow"/>
            <w:lang w:val="en-CA"/>
          </w:rPr>
          <w:delText>delta_x</w:delText>
        </w:r>
        <w:r w:rsidRPr="00F45E55" w:rsidDel="0021287E">
          <w:rPr>
            <w:highlight w:val="yellow"/>
            <w:lang w:val="en-CA"/>
          </w:rPr>
          <w:delText xml:space="preserve">, </w:delText>
        </w:r>
        <w:r w:rsidRPr="00F45E55" w:rsidDel="0021287E">
          <w:rPr>
            <w:rFonts w:ascii="Courier New" w:hAnsi="Courier New" w:cs="Courier New"/>
            <w:highlight w:val="yellow"/>
            <w:lang w:val="en-CA"/>
          </w:rPr>
          <w:delText>delta_y</w:delText>
        </w:r>
        <w:r w:rsidRPr="00F45E55" w:rsidDel="0021287E">
          <w:rPr>
            <w:highlight w:val="yellow"/>
            <w:lang w:val="en-CA"/>
          </w:rPr>
          <w:delText xml:space="preserve"> specify, in 1/</w:delText>
        </w:r>
        <w:r w:rsidRPr="00F45E55" w:rsidDel="0021287E">
          <w:rPr>
            <w:rFonts w:ascii="Courier New" w:hAnsi="Courier New" w:cs="Courier New"/>
            <w:highlight w:val="yellow"/>
            <w:lang w:val="en-CA"/>
          </w:rPr>
          <w:delText>evolution_scale</w:delText>
        </w:r>
        <w:r w:rsidRPr="00F45E55" w:rsidDel="0021287E">
          <w:rPr>
            <w:highlight w:val="yellow"/>
            <w:lang w:val="en-CA"/>
          </w:rPr>
          <w:delText xml:space="preserve"> units of the reference space, the evolution of the </w:delText>
        </w:r>
        <w:r w:rsidRPr="00F45E55" w:rsidDel="0021287E">
          <w:rPr>
            <w:rFonts w:ascii="Courier New" w:hAnsi="Courier New" w:cs="Courier New"/>
            <w:highlight w:val="yellow"/>
            <w:lang w:val="en-CA"/>
          </w:rPr>
          <w:delText>x</w:delText>
        </w:r>
        <w:r w:rsidRPr="00F45E55" w:rsidDel="0021287E">
          <w:rPr>
            <w:highlight w:val="yellow"/>
            <w:lang w:val="en-CA"/>
          </w:rPr>
          <w:delText xml:space="preserve"> and </w:delText>
        </w:r>
        <w:r w:rsidRPr="00F45E55" w:rsidDel="0021287E">
          <w:rPr>
            <w:rFonts w:ascii="Courier New" w:hAnsi="Courier New" w:cs="Courier New"/>
            <w:highlight w:val="yellow"/>
            <w:lang w:val="en-CA"/>
          </w:rPr>
          <w:delText>y</w:delText>
        </w:r>
        <w:r w:rsidRPr="00F45E55" w:rsidDel="0021287E">
          <w:rPr>
            <w:highlight w:val="yellow"/>
            <w:lang w:val="en-CA"/>
          </w:rPr>
          <w:delText xml:space="preserve"> fields for the region.</w:delText>
        </w:r>
      </w:del>
    </w:p>
    <w:p w14:paraId="7C9763D7" w14:textId="1906A53B" w:rsidR="00C640A3" w:rsidRPr="00F45E55" w:rsidDel="0021287E" w:rsidRDefault="00C640A3" w:rsidP="005E5F2B">
      <w:pPr>
        <w:pStyle w:val="Fields"/>
        <w:rPr>
          <w:del w:id="296" w:author="Kashyap Kammachi-Sreedhar (Nokia)" w:date="2024-11-21T21:26:00Z" w16du:dateUtc="2024-11-21T19:26:00Z"/>
          <w:highlight w:val="yellow"/>
          <w:lang w:val="en-CA"/>
        </w:rPr>
      </w:pPr>
      <w:del w:id="297" w:author="Kashyap Kammachi-Sreedhar (Nokia)" w:date="2024-11-21T21:26:00Z" w16du:dateUtc="2024-11-21T19:26:00Z">
        <w:r w:rsidRPr="00F45E55" w:rsidDel="0021287E">
          <w:rPr>
            <w:rFonts w:ascii="Courier New" w:hAnsi="Courier New" w:cs="Courier New"/>
            <w:highlight w:val="yellow"/>
            <w:lang w:val="en-CA"/>
          </w:rPr>
          <w:delText>delta_width</w:delText>
        </w:r>
        <w:r w:rsidRPr="00F45E55" w:rsidDel="0021287E">
          <w:rPr>
            <w:highlight w:val="yellow"/>
            <w:lang w:val="en-CA"/>
          </w:rPr>
          <w:delText xml:space="preserve">, </w:delText>
        </w:r>
        <w:r w:rsidRPr="00F45E55" w:rsidDel="0021287E">
          <w:rPr>
            <w:rFonts w:ascii="Courier New" w:hAnsi="Courier New" w:cs="Courier New"/>
            <w:highlight w:val="yellow"/>
            <w:lang w:val="en-CA"/>
          </w:rPr>
          <w:delText>delta_height</w:delText>
        </w:r>
        <w:r w:rsidRPr="00F45E55" w:rsidDel="0021287E">
          <w:rPr>
            <w:highlight w:val="yellow"/>
            <w:lang w:val="en-CA"/>
          </w:rPr>
          <w:delText xml:space="preserve"> specify, in 1/</w:delText>
        </w:r>
        <w:r w:rsidRPr="00F45E55" w:rsidDel="0021287E">
          <w:rPr>
            <w:rFonts w:ascii="Courier New" w:hAnsi="Courier New" w:cs="Courier New"/>
            <w:highlight w:val="yellow"/>
            <w:lang w:val="en-CA"/>
          </w:rPr>
          <w:delText>evolution_scale</w:delText>
        </w:r>
        <w:r w:rsidRPr="00F45E55" w:rsidDel="0021287E">
          <w:rPr>
            <w:highlight w:val="yellow"/>
            <w:lang w:val="en-CA"/>
          </w:rPr>
          <w:delText xml:space="preserve"> units of the reference space the evolution of the </w:delText>
        </w:r>
        <w:r w:rsidRPr="00F45E55" w:rsidDel="0021287E">
          <w:rPr>
            <w:rFonts w:ascii="Courier New" w:hAnsi="Courier New" w:cs="Courier New"/>
            <w:highlight w:val="yellow"/>
            <w:lang w:val="en-CA"/>
          </w:rPr>
          <w:delText>width</w:delText>
        </w:r>
        <w:r w:rsidRPr="00F45E55" w:rsidDel="0021287E">
          <w:rPr>
            <w:highlight w:val="yellow"/>
            <w:lang w:val="en-CA"/>
          </w:rPr>
          <w:delText xml:space="preserve"> and </w:delText>
        </w:r>
        <w:r w:rsidRPr="00F45E55" w:rsidDel="0021287E">
          <w:rPr>
            <w:rFonts w:ascii="Courier New" w:hAnsi="Courier New" w:cs="Courier New"/>
            <w:highlight w:val="yellow"/>
            <w:lang w:val="en-CA"/>
          </w:rPr>
          <w:delText>height</w:delText>
        </w:r>
        <w:r w:rsidRPr="00F45E55" w:rsidDel="0021287E">
          <w:rPr>
            <w:highlight w:val="yellow"/>
            <w:lang w:val="en-CA"/>
          </w:rPr>
          <w:delText xml:space="preserve"> fields for the region.</w:delText>
        </w:r>
      </w:del>
    </w:p>
    <w:p w14:paraId="56DE3560" w14:textId="38B92810" w:rsidR="00C640A3" w:rsidRPr="00F45E55" w:rsidDel="0021287E" w:rsidRDefault="00C640A3" w:rsidP="005E5F2B">
      <w:pPr>
        <w:pStyle w:val="Fields"/>
        <w:rPr>
          <w:del w:id="298" w:author="Kashyap Kammachi-Sreedhar (Nokia)" w:date="2024-11-21T21:26:00Z" w16du:dateUtc="2024-11-21T19:26:00Z"/>
          <w:highlight w:val="yellow"/>
          <w:lang w:val="en-CA"/>
        </w:rPr>
      </w:pPr>
      <w:del w:id="299" w:author="Kashyap Kammachi-Sreedhar (Nokia)" w:date="2024-11-21T21:26:00Z" w16du:dateUtc="2024-11-21T19:26:00Z">
        <w:r w:rsidRPr="00F45E55" w:rsidDel="0021287E">
          <w:rPr>
            <w:rFonts w:ascii="Courier New" w:hAnsi="Courier New" w:cs="Courier New"/>
            <w:highlight w:val="yellow"/>
            <w:lang w:val="en-CA"/>
          </w:rPr>
          <w:delText>delta_radius_x</w:delText>
        </w:r>
        <w:r w:rsidRPr="00F45E55" w:rsidDel="0021287E">
          <w:rPr>
            <w:highlight w:val="yellow"/>
            <w:lang w:val="en-CA"/>
          </w:rPr>
          <w:delText xml:space="preserve">, </w:delText>
        </w:r>
        <w:r w:rsidRPr="00F45E55" w:rsidDel="0021287E">
          <w:rPr>
            <w:rFonts w:ascii="Courier New" w:hAnsi="Courier New" w:cs="Courier New"/>
            <w:highlight w:val="yellow"/>
            <w:lang w:val="en-CA"/>
          </w:rPr>
          <w:delText>delta_radius_y</w:delText>
        </w:r>
        <w:r w:rsidRPr="00F45E55" w:rsidDel="0021287E">
          <w:rPr>
            <w:highlight w:val="yellow"/>
            <w:lang w:val="en-CA"/>
          </w:rPr>
          <w:delText xml:space="preserve"> specify, in 1/</w:delText>
        </w:r>
        <w:r w:rsidRPr="00F45E55" w:rsidDel="0021287E">
          <w:rPr>
            <w:rFonts w:ascii="Courier New" w:hAnsi="Courier New" w:cs="Courier New"/>
            <w:highlight w:val="yellow"/>
            <w:lang w:val="en-CA"/>
          </w:rPr>
          <w:delText>evolution_scale</w:delText>
        </w:r>
        <w:r w:rsidRPr="00F45E55" w:rsidDel="0021287E">
          <w:rPr>
            <w:highlight w:val="yellow"/>
            <w:lang w:val="en-CA"/>
          </w:rPr>
          <w:delText xml:space="preserve"> units of the reference space the evolution of the </w:delText>
        </w:r>
        <w:r w:rsidRPr="00F45E55" w:rsidDel="0021287E">
          <w:rPr>
            <w:rFonts w:ascii="Courier New" w:hAnsi="Courier New" w:cs="Courier New"/>
            <w:highlight w:val="yellow"/>
            <w:lang w:val="en-CA"/>
          </w:rPr>
          <w:delText>radius_x</w:delText>
        </w:r>
        <w:r w:rsidRPr="00F45E55" w:rsidDel="0021287E">
          <w:rPr>
            <w:highlight w:val="yellow"/>
            <w:lang w:val="en-CA"/>
          </w:rPr>
          <w:delText xml:space="preserve"> and </w:delText>
        </w:r>
        <w:r w:rsidRPr="00F45E55" w:rsidDel="0021287E">
          <w:rPr>
            <w:rFonts w:ascii="Courier New" w:hAnsi="Courier New" w:cs="Courier New"/>
            <w:highlight w:val="yellow"/>
            <w:lang w:val="en-CA"/>
          </w:rPr>
          <w:delText>radius_y</w:delText>
        </w:r>
        <w:r w:rsidRPr="00F45E55" w:rsidDel="0021287E">
          <w:rPr>
            <w:highlight w:val="yellow"/>
            <w:lang w:val="en-CA"/>
          </w:rPr>
          <w:delText xml:space="preserve"> fields for the region.</w:delText>
        </w:r>
      </w:del>
    </w:p>
    <w:p w14:paraId="25B290E6" w14:textId="52A34495" w:rsidR="00C640A3" w:rsidRPr="00F45E55" w:rsidDel="0021287E" w:rsidRDefault="00C640A3" w:rsidP="005E5F2B">
      <w:pPr>
        <w:pStyle w:val="Fields"/>
        <w:rPr>
          <w:del w:id="300" w:author="Kashyap Kammachi-Sreedhar (Nokia)" w:date="2024-11-21T21:26:00Z" w16du:dateUtc="2024-11-21T19:26:00Z"/>
          <w:lang w:val="en-CA"/>
        </w:rPr>
      </w:pPr>
      <w:del w:id="301" w:author="Kashyap Kammachi-Sreedhar (Nokia)" w:date="2024-11-21T21:26:00Z" w16du:dateUtc="2024-11-21T19:26:00Z">
        <w:r w:rsidRPr="00F45E55" w:rsidDel="0021287E">
          <w:rPr>
            <w:rFonts w:ascii="Courier New" w:hAnsi="Courier New" w:cs="Courier New"/>
            <w:highlight w:val="yellow"/>
            <w:lang w:val="en-CA"/>
          </w:rPr>
          <w:delText>delta_px</w:delText>
        </w:r>
        <w:r w:rsidRPr="00F45E55" w:rsidDel="0021287E">
          <w:rPr>
            <w:highlight w:val="yellow"/>
            <w:lang w:val="en-CA"/>
          </w:rPr>
          <w:delText xml:space="preserve">, </w:delText>
        </w:r>
        <w:r w:rsidRPr="00F45E55" w:rsidDel="0021287E">
          <w:rPr>
            <w:rFonts w:ascii="Courier New" w:hAnsi="Courier New" w:cs="Courier New"/>
            <w:highlight w:val="yellow"/>
            <w:lang w:val="en-CA"/>
          </w:rPr>
          <w:delText>delta_py</w:delText>
        </w:r>
        <w:r w:rsidRPr="00F45E55" w:rsidDel="0021287E">
          <w:rPr>
            <w:highlight w:val="yellow"/>
            <w:lang w:val="en-CA"/>
          </w:rPr>
          <w:delText xml:space="preserve"> specify, in 1/</w:delText>
        </w:r>
        <w:r w:rsidRPr="00F45E55" w:rsidDel="0021287E">
          <w:rPr>
            <w:rFonts w:ascii="Courier New" w:hAnsi="Courier New" w:cs="Courier New"/>
            <w:highlight w:val="yellow"/>
            <w:lang w:val="en-CA"/>
          </w:rPr>
          <w:delText>evolution_scale</w:delText>
        </w:r>
        <w:r w:rsidRPr="00F45E55" w:rsidDel="0021287E">
          <w:rPr>
            <w:highlight w:val="yellow"/>
            <w:lang w:val="en-CA"/>
          </w:rPr>
          <w:delText xml:space="preserve"> units of the reference space the evolution of the </w:delText>
        </w:r>
        <w:r w:rsidRPr="00F45E55" w:rsidDel="0021287E">
          <w:rPr>
            <w:rFonts w:ascii="Courier New" w:hAnsi="Courier New" w:cs="Courier New"/>
            <w:highlight w:val="yellow"/>
            <w:lang w:val="en-CA"/>
          </w:rPr>
          <w:delText>px</w:delText>
        </w:r>
        <w:r w:rsidRPr="00F45E55" w:rsidDel="0021287E">
          <w:rPr>
            <w:highlight w:val="yellow"/>
            <w:lang w:val="en-CA"/>
          </w:rPr>
          <w:delText xml:space="preserve">, </w:delText>
        </w:r>
        <w:r w:rsidRPr="00F45E55" w:rsidDel="0021287E">
          <w:rPr>
            <w:rFonts w:ascii="Courier New" w:hAnsi="Courier New" w:cs="Courier New"/>
            <w:highlight w:val="yellow"/>
            <w:lang w:val="en-CA"/>
          </w:rPr>
          <w:delText>py</w:delText>
        </w:r>
        <w:r w:rsidRPr="00F45E55" w:rsidDel="0021287E">
          <w:rPr>
            <w:highlight w:val="yellow"/>
            <w:lang w:val="en-CA"/>
          </w:rPr>
          <w:delText xml:space="preserve"> fields for a point of the region.</w:delText>
        </w:r>
      </w:del>
    </w:p>
    <w:p w14:paraId="5F1B40EF" w14:textId="5C8AFC44" w:rsidR="008C0E82" w:rsidRPr="00F45E55" w:rsidDel="0021287E" w:rsidRDefault="008C0E82" w:rsidP="008C0E82">
      <w:pPr>
        <w:rPr>
          <w:del w:id="302" w:author="Kashyap Kammachi-Sreedhar (Nokia)" w:date="2024-11-21T21:26:00Z" w16du:dateUtc="2024-11-21T19:26:00Z"/>
          <w:lang w:val="en-CA"/>
        </w:rPr>
      </w:pPr>
    </w:p>
    <w:p w14:paraId="4822E476" w14:textId="42DD2F23" w:rsidR="00A02638" w:rsidRPr="00F45E55" w:rsidDel="0021287E" w:rsidRDefault="00DD7F30" w:rsidP="00C640A3">
      <w:pPr>
        <w:pStyle w:val="Heading2"/>
        <w:rPr>
          <w:del w:id="303" w:author="Kashyap Kammachi-Sreedhar (Nokia)" w:date="2024-11-21T21:26:00Z" w16du:dateUtc="2024-11-21T19:26:00Z"/>
          <w:lang w:val="en-CA"/>
        </w:rPr>
      </w:pPr>
      <w:del w:id="304" w:author="Kashyap Kammachi-Sreedhar (Nokia)" w:date="2024-11-21T21:26:00Z" w16du:dateUtc="2024-11-21T19:26:00Z">
        <w:r w:rsidRPr="00F45E55" w:rsidDel="0021287E">
          <w:rPr>
            <w:lang w:val="en-CA"/>
          </w:rPr>
          <w:delText xml:space="preserve">Region interpolation </w:delText>
        </w:r>
        <w:r w:rsidR="00C640A3" w:rsidRPr="00F45E55" w:rsidDel="0021287E">
          <w:rPr>
            <w:lang w:val="en-CA"/>
          </w:rPr>
          <w:delText>(</w:delText>
        </w:r>
        <w:r w:rsidRPr="00F45E55" w:rsidDel="0021287E">
          <w:rPr>
            <w:lang w:val="en-CA"/>
          </w:rPr>
          <w:delText xml:space="preserve">from </w:delText>
        </w:r>
        <w:r w:rsidR="00C640A3" w:rsidDel="0021287E">
          <w:fldChar w:fldCharType="begin"/>
        </w:r>
        <w:r w:rsidR="00C640A3" w:rsidDel="0021287E">
          <w:delInstrText>HYPERLINK "https://dms.mpeg.expert/doc_end_user/documents/138_OnLine/wg11/m59508-v1-m59508-Regionannotationfortracks.zip"</w:delInstrText>
        </w:r>
        <w:r w:rsidR="00C640A3" w:rsidDel="0021287E">
          <w:fldChar w:fldCharType="separate"/>
        </w:r>
        <w:r w:rsidR="00C640A3" w:rsidRPr="00F45E55" w:rsidDel="0021287E">
          <w:rPr>
            <w:rStyle w:val="Hyperlink"/>
            <w:lang w:val="en-CA"/>
          </w:rPr>
          <w:delText>m59508</w:delText>
        </w:r>
        <w:r w:rsidR="00C640A3" w:rsidDel="0021287E">
          <w:rPr>
            <w:rStyle w:val="Hyperlink"/>
            <w:b w:val="0"/>
            <w:lang w:val="en-CA"/>
          </w:rPr>
          <w:fldChar w:fldCharType="end"/>
        </w:r>
        <w:r w:rsidR="00C640A3" w:rsidRPr="00F45E55" w:rsidDel="0021287E">
          <w:rPr>
            <w:lang w:val="en-CA"/>
          </w:rPr>
          <w:delText>, MPEG#138</w:delText>
        </w:r>
        <w:r w:rsidRPr="00F45E55" w:rsidDel="0021287E">
          <w:rPr>
            <w:bCs/>
            <w:iCs/>
            <w:lang w:val="en-CA"/>
          </w:rPr>
          <w:delText xml:space="preserve">, </w:delText>
        </w:r>
        <w:r w:rsidDel="0021287E">
          <w:fldChar w:fldCharType="begin"/>
        </w:r>
        <w:r w:rsidDel="0021287E">
          <w:delInstrText>HYPERLINK "https://mpeg.expert/software/MPEG/Systems/FileFormat/HEIF/-/issues/69" \l "note_60556"</w:delInstrText>
        </w:r>
        <w:r w:rsidDel="0021287E">
          <w:fldChar w:fldCharType="separate"/>
        </w:r>
        <w:r w:rsidRPr="00F45E55" w:rsidDel="0021287E">
          <w:rPr>
            <w:rStyle w:val="Hyperlink"/>
            <w:bCs/>
            <w:iCs/>
            <w:lang w:val="en-CA"/>
          </w:rPr>
          <w:delText>Issue#69 comment#60556</w:delText>
        </w:r>
        <w:r w:rsidDel="0021287E">
          <w:rPr>
            <w:rStyle w:val="Hyperlink"/>
            <w:b w:val="0"/>
            <w:bCs/>
            <w:iCs/>
            <w:lang w:val="en-CA"/>
          </w:rPr>
          <w:fldChar w:fldCharType="end"/>
        </w:r>
        <w:r w:rsidR="00C640A3" w:rsidRPr="00F45E55" w:rsidDel="0021287E">
          <w:rPr>
            <w:lang w:val="en-CA"/>
          </w:rPr>
          <w:delText>)</w:delText>
        </w:r>
      </w:del>
    </w:p>
    <w:p w14:paraId="39FA4ACC" w14:textId="6C199069" w:rsidR="00C640A3" w:rsidRPr="00F45E55" w:rsidDel="0021287E" w:rsidRDefault="00C640A3" w:rsidP="00C640A3">
      <w:pPr>
        <w:rPr>
          <w:del w:id="305" w:author="Kashyap Kammachi-Sreedhar (Nokia)" w:date="2024-11-21T21:26:00Z" w16du:dateUtc="2024-11-21T19:26:00Z"/>
          <w:i/>
          <w:iCs/>
          <w:lang w:val="en-CA"/>
        </w:rPr>
      </w:pPr>
      <w:del w:id="306" w:author="Kashyap Kammachi-Sreedhar (Nokia)" w:date="2024-11-21T21:26:00Z" w16du:dateUtc="2024-11-21T19:26:00Z">
        <w:r w:rsidRPr="00F45E55" w:rsidDel="0021287E">
          <w:rPr>
            <w:i/>
            <w:iCs/>
            <w:highlight w:val="cyan"/>
            <w:lang w:val="en-CA"/>
          </w:rPr>
          <w:delText xml:space="preserve">[Ed. (FD)This </w:delText>
        </w:r>
        <w:r w:rsidR="00DD7F30" w:rsidRPr="00F45E55" w:rsidDel="0021287E">
          <w:rPr>
            <w:i/>
            <w:iCs/>
            <w:highlight w:val="cyan"/>
            <w:lang w:val="en-CA"/>
          </w:rPr>
          <w:delText xml:space="preserve">section </w:delText>
        </w:r>
        <w:r w:rsidRPr="00F45E55" w:rsidDel="0021287E">
          <w:rPr>
            <w:i/>
            <w:iCs/>
            <w:highlight w:val="cyan"/>
            <w:lang w:val="en-CA"/>
          </w:rPr>
          <w:delText xml:space="preserve">only contains parts </w:delText>
        </w:r>
        <w:r w:rsidR="00DD7F30" w:rsidRPr="00F45E55" w:rsidDel="0021287E">
          <w:rPr>
            <w:i/>
            <w:iCs/>
            <w:highlight w:val="cyan"/>
            <w:lang w:val="en-CA"/>
          </w:rPr>
          <w:delText xml:space="preserve">of the contribution </w:delText>
        </w:r>
        <w:r w:rsidRPr="00F45E55" w:rsidDel="0021287E">
          <w:rPr>
            <w:i/>
            <w:iCs/>
            <w:highlight w:val="cyan"/>
            <w:lang w:val="en-CA"/>
          </w:rPr>
          <w:delText>requiring further discussion</w:delText>
        </w:r>
        <w:r w:rsidR="004B7C84" w:rsidRPr="00F45E55" w:rsidDel="0021287E">
          <w:rPr>
            <w:i/>
            <w:iCs/>
            <w:highlight w:val="cyan"/>
            <w:lang w:val="en-CA"/>
          </w:rPr>
          <w:delText xml:space="preserve">, i.e., </w:delText>
        </w:r>
        <w:r w:rsidRPr="00F45E55" w:rsidDel="0021287E">
          <w:rPr>
            <w:i/>
            <w:iCs/>
            <w:highlight w:val="cyan"/>
            <w:lang w:val="en-CA"/>
          </w:rPr>
          <w:delText>the interpolate flag in sample format for region tracks]</w:delText>
        </w:r>
      </w:del>
    </w:p>
    <w:p w14:paraId="356FF476" w14:textId="30E85CA4" w:rsidR="00DD7F30" w:rsidRPr="00F45E55" w:rsidDel="0021287E" w:rsidRDefault="006D59AA" w:rsidP="00DD7F30">
      <w:pPr>
        <w:pStyle w:val="Heading3"/>
        <w:rPr>
          <w:del w:id="307" w:author="Kashyap Kammachi-Sreedhar (Nokia)" w:date="2024-11-21T21:26:00Z" w16du:dateUtc="2024-11-21T19:26:00Z"/>
          <w:lang w:val="en-CA"/>
        </w:rPr>
      </w:pPr>
      <w:del w:id="308" w:author="Kashyap Kammachi-Sreedhar (Nokia)" w:date="2024-11-21T21:26:00Z" w16du:dateUtc="2024-11-21T19:26:00Z">
        <w:r w:rsidRPr="00F45E55" w:rsidDel="0021287E">
          <w:rPr>
            <w:lang w:val="en-CA"/>
          </w:rPr>
          <w:delText xml:space="preserve">Text </w:delText>
        </w:r>
        <w:r w:rsidR="00DD7F30" w:rsidRPr="00F45E55" w:rsidDel="0021287E">
          <w:rPr>
            <w:lang w:val="en-CA"/>
          </w:rPr>
          <w:delText>Proposal</w:delText>
        </w:r>
      </w:del>
    </w:p>
    <w:p w14:paraId="6D56549A" w14:textId="1A59E567" w:rsidR="00C640A3" w:rsidRPr="00F45E55" w:rsidDel="0021287E" w:rsidRDefault="00C640A3" w:rsidP="00C640A3">
      <w:pPr>
        <w:rPr>
          <w:del w:id="309" w:author="Kashyap Kammachi-Sreedhar (Nokia)" w:date="2024-11-21T21:26:00Z" w16du:dateUtc="2024-11-21T19:26:00Z"/>
          <w:b/>
          <w:bCs/>
          <w:lang w:val="en-CA"/>
        </w:rPr>
      </w:pPr>
      <w:del w:id="310" w:author="Kashyap Kammachi-Sreedhar (Nokia)" w:date="2024-11-21T21:26:00Z" w16du:dateUtc="2024-11-21T19:26:00Z">
        <w:r w:rsidRPr="00F45E55" w:rsidDel="0021287E">
          <w:rPr>
            <w:b/>
            <w:bCs/>
            <w:lang w:val="en-CA"/>
          </w:rPr>
          <w:delText>X.X Region track and region annotations for an image sequence or video track</w:delText>
        </w:r>
      </w:del>
    </w:p>
    <w:p w14:paraId="11D4C971" w14:textId="0BEB206D" w:rsidR="00C640A3" w:rsidRPr="00F45E55" w:rsidDel="0021287E" w:rsidRDefault="00C640A3" w:rsidP="00C640A3">
      <w:pPr>
        <w:rPr>
          <w:del w:id="311" w:author="Kashyap Kammachi-Sreedhar (Nokia)" w:date="2024-11-21T21:26:00Z" w16du:dateUtc="2024-11-21T19:26:00Z"/>
          <w:b/>
          <w:bCs/>
          <w:lang w:val="en-CA"/>
        </w:rPr>
      </w:pPr>
      <w:del w:id="312" w:author="Kashyap Kammachi-Sreedhar (Nokia)" w:date="2024-11-21T21:26:00Z" w16du:dateUtc="2024-11-21T19:26:00Z">
        <w:r w:rsidRPr="00F45E55" w:rsidDel="0021287E">
          <w:rPr>
            <w:b/>
            <w:bCs/>
            <w:lang w:val="en-CA"/>
          </w:rPr>
          <w:delText>X.X.3 Sample format</w:delText>
        </w:r>
      </w:del>
    </w:p>
    <w:p w14:paraId="2B40B910" w14:textId="1705A5E1" w:rsidR="00C640A3" w:rsidRPr="00F45E55" w:rsidDel="0021287E" w:rsidRDefault="00C640A3" w:rsidP="00C640A3">
      <w:pPr>
        <w:rPr>
          <w:del w:id="313" w:author="Kashyap Kammachi-Sreedhar (Nokia)" w:date="2024-11-21T21:26:00Z" w16du:dateUtc="2024-11-21T19:26:00Z"/>
          <w:b/>
          <w:bCs/>
          <w:lang w:val="en-CA"/>
        </w:rPr>
      </w:pPr>
      <w:del w:id="314" w:author="Kashyap Kammachi-Sreedhar (Nokia)" w:date="2024-11-21T21:26:00Z" w16du:dateUtc="2024-11-21T19:26:00Z">
        <w:r w:rsidRPr="00F45E55" w:rsidDel="0021287E">
          <w:rPr>
            <w:b/>
            <w:bCs/>
            <w:lang w:val="en-CA"/>
          </w:rPr>
          <w:delText>X.X.3.1 Definition</w:delText>
        </w:r>
      </w:del>
    </w:p>
    <w:p w14:paraId="6D085973" w14:textId="5C2546AF" w:rsidR="00C640A3" w:rsidRPr="00F45E55" w:rsidDel="0021287E" w:rsidRDefault="00C640A3" w:rsidP="00C640A3">
      <w:pPr>
        <w:rPr>
          <w:del w:id="315" w:author="Kashyap Kammachi-Sreedhar (Nokia)" w:date="2024-11-21T21:26:00Z" w16du:dateUtc="2024-11-21T19:26:00Z"/>
          <w:lang w:val="en-CA"/>
        </w:rPr>
      </w:pPr>
      <w:del w:id="316" w:author="Kashyap Kammachi-Sreedhar (Nokia)" w:date="2024-11-21T21:26:00Z" w16du:dateUtc="2024-11-21T19:26:00Z">
        <w:r w:rsidRPr="00F45E55" w:rsidDel="0021287E">
          <w:rPr>
            <w:lang w:val="en-CA"/>
          </w:rPr>
          <w:delText xml:space="preserve">This subclause defines the sample format for region track. </w:delText>
        </w:r>
        <w:bookmarkStart w:id="317" w:name="_Hlk98949953"/>
        <w:r w:rsidRPr="00F45E55" w:rsidDel="0021287E">
          <w:rPr>
            <w:lang w:val="en-CA"/>
          </w:rPr>
          <w:delText>A sample of a region track defines one or more regions.</w:delText>
        </w:r>
        <w:bookmarkEnd w:id="317"/>
      </w:del>
    </w:p>
    <w:p w14:paraId="291CE3E7" w14:textId="5F967436" w:rsidR="00C640A3" w:rsidRPr="00F45E55" w:rsidDel="0021287E" w:rsidRDefault="00C640A3" w:rsidP="00C640A3">
      <w:pPr>
        <w:rPr>
          <w:del w:id="318" w:author="Kashyap Kammachi-Sreedhar (Nokia)" w:date="2024-11-21T21:26:00Z" w16du:dateUtc="2024-11-21T19:26:00Z"/>
          <w:b/>
          <w:bCs/>
          <w:lang w:val="en-CA"/>
        </w:rPr>
      </w:pPr>
      <w:del w:id="319" w:author="Kashyap Kammachi-Sreedhar (Nokia)" w:date="2024-11-21T21:26:00Z" w16du:dateUtc="2024-11-21T19:26:00Z">
        <w:r w:rsidRPr="00F45E55" w:rsidDel="0021287E">
          <w:rPr>
            <w:b/>
            <w:bCs/>
            <w:lang w:val="en-CA"/>
          </w:rPr>
          <w:delText>X.X.3.2 Syntax</w:delText>
        </w:r>
      </w:del>
    </w:p>
    <w:p w14:paraId="12C022D6" w14:textId="3FD65FED" w:rsidR="00C640A3" w:rsidRPr="00F45E55" w:rsidDel="0021287E" w:rsidRDefault="00C640A3" w:rsidP="00E924E0">
      <w:pPr>
        <w:pStyle w:val="Code"/>
        <w:rPr>
          <w:del w:id="320" w:author="Kashyap Kammachi-Sreedhar (Nokia)" w:date="2024-11-21T21:26:00Z" w16du:dateUtc="2024-11-21T19:26:00Z"/>
          <w:lang w:val="en-CA"/>
        </w:rPr>
      </w:pPr>
      <w:bookmarkStart w:id="321" w:name="_Hlk98949969"/>
      <w:del w:id="322" w:author="Kashyap Kammachi-Sreedhar (Nokia)" w:date="2024-11-21T21:26:00Z" w16du:dateUtc="2024-11-21T19:26:00Z">
        <w:r w:rsidRPr="00F45E55" w:rsidDel="0021287E">
          <w:rPr>
            <w:lang w:val="en-CA"/>
          </w:rPr>
          <w:delText>aligned (8) class RegionSample {</w:delText>
        </w:r>
        <w:r w:rsidRPr="00F45E55" w:rsidDel="0021287E">
          <w:rPr>
            <w:lang w:val="en-CA"/>
          </w:rPr>
          <w:br/>
        </w:r>
        <w:r w:rsidRPr="00F45E55" w:rsidDel="0021287E">
          <w:rPr>
            <w:lang w:val="en-CA"/>
          </w:rPr>
          <w:tab/>
          <w:delText xml:space="preserve">unsigned int field_size = ((RegionTrackConfigBox.field_length_size &amp; 1) + 1) * 16; </w:delText>
        </w:r>
        <w:r w:rsidRPr="00F45E55" w:rsidDel="0021287E">
          <w:rPr>
            <w:lang w:val="en-CA"/>
          </w:rPr>
          <w:br/>
          <w:delText>// this is a temporary, non-parsable variable</w:delText>
        </w:r>
        <w:r w:rsidRPr="00F45E55" w:rsidDel="0021287E">
          <w:rPr>
            <w:lang w:val="en-CA"/>
          </w:rPr>
          <w:br/>
        </w:r>
        <w:r w:rsidRPr="00F45E55" w:rsidDel="0021287E">
          <w:rPr>
            <w:lang w:val="en-CA"/>
          </w:rPr>
          <w:tab/>
          <w:delText>unsigned int(7)reserved;</w:delText>
        </w:r>
        <w:r w:rsidRPr="00F45E55" w:rsidDel="0021287E">
          <w:rPr>
            <w:lang w:val="en-CA"/>
          </w:rPr>
          <w:br/>
        </w:r>
        <w:r w:rsidRPr="00F45E55" w:rsidDel="0021287E">
          <w:rPr>
            <w:lang w:val="en-CA"/>
          </w:rPr>
          <w:tab/>
        </w:r>
        <w:r w:rsidRPr="00F45E55" w:rsidDel="0021287E">
          <w:rPr>
            <w:highlight w:val="yellow"/>
            <w:lang w:val="en-CA"/>
          </w:rPr>
          <w:delText>unsigned int(1)interpolate;</w:delText>
        </w:r>
        <w:r w:rsidRPr="00F45E55" w:rsidDel="0021287E">
          <w:rPr>
            <w:lang w:val="en-CA"/>
          </w:rPr>
          <w:br/>
        </w:r>
        <w:r w:rsidRPr="00F45E55" w:rsidDel="0021287E">
          <w:rPr>
            <w:lang w:val="en-CA"/>
          </w:rPr>
          <w:tab/>
          <w:delText>unsigned int(16) region_count;</w:delText>
        </w:r>
        <w:r w:rsidRPr="00F45E55" w:rsidDel="0021287E">
          <w:rPr>
            <w:lang w:val="en-CA"/>
          </w:rPr>
          <w:br/>
        </w:r>
        <w:r w:rsidRPr="00F45E55" w:rsidDel="0021287E">
          <w:rPr>
            <w:lang w:val="en-CA"/>
          </w:rPr>
          <w:tab/>
          <w:delText>for (r=0; r &lt; region_count; r++) {</w:delText>
        </w:r>
        <w:r w:rsidRPr="00F45E55" w:rsidDel="0021287E">
          <w:rPr>
            <w:lang w:val="en-CA"/>
          </w:rPr>
          <w:br/>
        </w:r>
        <w:r w:rsidRPr="00F45E55" w:rsidDel="0021287E">
          <w:rPr>
            <w:lang w:val="en-CA"/>
          </w:rPr>
          <w:tab/>
        </w:r>
        <w:r w:rsidRPr="00F45E55" w:rsidDel="0021287E">
          <w:rPr>
            <w:lang w:val="en-CA"/>
          </w:rPr>
          <w:tab/>
        </w:r>
        <w:r w:rsidR="00DD7F30" w:rsidRPr="00F45E55" w:rsidDel="0021287E">
          <w:rPr>
            <w:lang w:val="en-CA"/>
          </w:rPr>
          <w:delText>(…)</w:delText>
        </w:r>
        <w:r w:rsidR="00DD7F30" w:rsidRPr="00F45E55" w:rsidDel="0021287E">
          <w:rPr>
            <w:lang w:val="en-CA"/>
          </w:rPr>
          <w:br/>
        </w:r>
        <w:r w:rsidRPr="00F45E55" w:rsidDel="0021287E">
          <w:rPr>
            <w:lang w:val="en-CA"/>
          </w:rPr>
          <w:tab/>
          <w:delText>}</w:delText>
        </w:r>
        <w:r w:rsidRPr="00F45E55" w:rsidDel="0021287E">
          <w:rPr>
            <w:lang w:val="en-CA"/>
          </w:rPr>
          <w:br/>
          <w:delText>}</w:delText>
        </w:r>
      </w:del>
    </w:p>
    <w:bookmarkEnd w:id="321"/>
    <w:p w14:paraId="149CE32F" w14:textId="458173D1" w:rsidR="00C640A3" w:rsidRPr="00F45E55" w:rsidDel="0021287E" w:rsidRDefault="00C640A3" w:rsidP="00C640A3">
      <w:pPr>
        <w:spacing w:before="120"/>
        <w:rPr>
          <w:del w:id="323" w:author="Kashyap Kammachi-Sreedhar (Nokia)" w:date="2024-11-21T21:26:00Z" w16du:dateUtc="2024-11-21T19:26:00Z"/>
          <w:b/>
          <w:bCs/>
          <w:lang w:val="en-CA"/>
        </w:rPr>
      </w:pPr>
      <w:del w:id="324" w:author="Kashyap Kammachi-Sreedhar (Nokia)" w:date="2024-11-21T21:26:00Z" w16du:dateUtc="2024-11-21T19:26:00Z">
        <w:r w:rsidRPr="00F45E55" w:rsidDel="0021287E">
          <w:rPr>
            <w:b/>
            <w:bCs/>
            <w:lang w:val="en-CA"/>
          </w:rPr>
          <w:delText>X.X.3.3 Semantics</w:delText>
        </w:r>
      </w:del>
    </w:p>
    <w:p w14:paraId="61C43D0B" w14:textId="44EADCD2" w:rsidR="00C640A3" w:rsidRPr="00F45E55" w:rsidDel="0021287E" w:rsidRDefault="00C640A3" w:rsidP="005E5F2B">
      <w:pPr>
        <w:pStyle w:val="Fields"/>
        <w:rPr>
          <w:del w:id="325" w:author="Kashyap Kammachi-Sreedhar (Nokia)" w:date="2024-11-21T21:26:00Z" w16du:dateUtc="2024-11-21T19:26:00Z"/>
          <w:highlight w:val="yellow"/>
          <w:lang w:val="en-CA"/>
        </w:rPr>
      </w:pPr>
      <w:bookmarkStart w:id="326" w:name="_Hlk98949990"/>
      <w:del w:id="327" w:author="Kashyap Kammachi-Sreedhar (Nokia)" w:date="2024-11-21T21:26:00Z" w16du:dateUtc="2024-11-21T19:26:00Z">
        <w:r w:rsidRPr="00F45E55" w:rsidDel="0021287E">
          <w:rPr>
            <w:rStyle w:val="CodeChar0"/>
            <w:highlight w:val="yellow"/>
            <w:lang w:val="en-CA"/>
          </w:rPr>
          <w:delText>interpolate</w:delText>
        </w:r>
        <w:r w:rsidRPr="00F45E55" w:rsidDel="0021287E">
          <w:rPr>
            <w:highlight w:val="yellow"/>
            <w:lang w:val="en-CA"/>
          </w:rPr>
          <w:delText xml:space="preserve"> indicates the continuity in time of the successive samples. When true, the application may linearly interpolate values of the region geometries between the previous sample and the current sample. When false, there shall not be any interpolation of values between the previous and the current samples.</w:delText>
        </w:r>
      </w:del>
    </w:p>
    <w:p w14:paraId="4066A6F6" w14:textId="30952768" w:rsidR="00C640A3" w:rsidRPr="00F45E55" w:rsidDel="0021287E" w:rsidRDefault="00C640A3" w:rsidP="00514AB8">
      <w:pPr>
        <w:pStyle w:val="Note"/>
        <w:rPr>
          <w:del w:id="328" w:author="Kashyap Kammachi-Sreedhar (Nokia)" w:date="2024-11-21T21:26:00Z" w16du:dateUtc="2024-11-21T19:26:00Z"/>
          <w:lang w:val="en-CA"/>
        </w:rPr>
      </w:pPr>
      <w:del w:id="329" w:author="Kashyap Kammachi-Sreedhar (Nokia)" w:date="2024-11-21T21:26:00Z" w16du:dateUtc="2024-11-21T19:26:00Z">
        <w:r w:rsidRPr="00F45E55" w:rsidDel="0021287E">
          <w:rPr>
            <w:highlight w:val="yellow"/>
            <w:lang w:val="en-CA"/>
          </w:rPr>
          <w:delText>NOTE 1</w:delText>
        </w:r>
        <w:r w:rsidRPr="00F45E55" w:rsidDel="0021287E">
          <w:rPr>
            <w:highlight w:val="yellow"/>
            <w:lang w:val="en-CA"/>
          </w:rPr>
          <w:tab/>
          <w:delText>When using interpolation, it is expected that the interpolated samples match the presentation time of the samples in the referenced source track. For instance, for each video sample of a video track, one interpolated region sample is calculated.</w:delText>
        </w:r>
      </w:del>
    </w:p>
    <w:p w14:paraId="2049CBD6" w14:textId="0719371D" w:rsidR="00C640A3" w:rsidRPr="00F45E55" w:rsidDel="0021287E" w:rsidRDefault="006071C2" w:rsidP="00C640A3">
      <w:pPr>
        <w:tabs>
          <w:tab w:val="left" w:pos="1440"/>
          <w:tab w:val="left" w:pos="8010"/>
        </w:tabs>
        <w:spacing w:before="120"/>
        <w:ind w:left="720" w:hanging="360"/>
        <w:rPr>
          <w:del w:id="330" w:author="Kashyap Kammachi-Sreedhar (Nokia)" w:date="2024-11-21T21:26:00Z" w16du:dateUtc="2024-11-21T19:26:00Z"/>
          <w:lang w:val="en-CA"/>
        </w:rPr>
      </w:pPr>
      <w:del w:id="331" w:author="Kashyap Kammachi-Sreedhar (Nokia)" w:date="2024-11-21T21:26:00Z" w16du:dateUtc="2024-11-21T19:26:00Z">
        <w:r w:rsidRPr="00F45E55" w:rsidDel="0021287E">
          <w:rPr>
            <w:rFonts w:ascii="Courier New" w:hAnsi="Courier New"/>
            <w:lang w:val="en-CA"/>
          </w:rPr>
          <w:delText>(…)</w:delText>
        </w:r>
      </w:del>
    </w:p>
    <w:bookmarkEnd w:id="326"/>
    <w:p w14:paraId="6A3BB377" w14:textId="0D27C381" w:rsidR="00C640A3" w:rsidRPr="00F45E55" w:rsidDel="0021287E" w:rsidRDefault="00C640A3" w:rsidP="00FD61B0">
      <w:pPr>
        <w:pStyle w:val="Heading3"/>
        <w:rPr>
          <w:del w:id="332" w:author="Kashyap Kammachi-Sreedhar (Nokia)" w:date="2024-11-21T21:26:00Z" w16du:dateUtc="2024-11-21T19:26:00Z"/>
          <w:lang w:val="en-CA"/>
        </w:rPr>
      </w:pPr>
      <w:del w:id="333" w:author="Kashyap Kammachi-Sreedhar (Nokia)" w:date="2024-11-21T21:26:00Z" w16du:dateUtc="2024-11-21T19:26:00Z">
        <w:r w:rsidRPr="00F45E55" w:rsidDel="0021287E">
          <w:rPr>
            <w:lang w:val="en-CA"/>
          </w:rPr>
          <w:delText>Discussion</w:delText>
        </w:r>
      </w:del>
    </w:p>
    <w:p w14:paraId="1BDD3A28" w14:textId="1756F67A" w:rsidR="00C640A3" w:rsidRPr="00F45E55" w:rsidDel="0021287E" w:rsidRDefault="00C640A3" w:rsidP="00C640A3">
      <w:pPr>
        <w:rPr>
          <w:del w:id="334" w:author="Kashyap Kammachi-Sreedhar (Nokia)" w:date="2024-11-21T21:26:00Z" w16du:dateUtc="2024-11-21T19:26:00Z"/>
          <w:lang w:val="en-CA"/>
        </w:rPr>
      </w:pPr>
      <w:del w:id="335" w:author="Kashyap Kammachi-Sreedhar (Nokia)" w:date="2024-11-21T21:26:00Z" w16du:dateUtc="2024-11-21T19:26:00Z">
        <w:r w:rsidRPr="00F45E55" w:rsidDel="0021287E">
          <w:rPr>
            <w:u w:val="single"/>
            <w:lang w:val="en-CA"/>
          </w:rPr>
          <w:delText xml:space="preserve">About </w:delText>
        </w:r>
        <w:r w:rsidRPr="00F45E55" w:rsidDel="0021287E">
          <w:rPr>
            <w:highlight w:val="yellow"/>
            <w:u w:val="single"/>
            <w:lang w:val="en-CA"/>
          </w:rPr>
          <w:delText>the interpolate flag</w:delText>
        </w:r>
        <w:r w:rsidRPr="00F45E55" w:rsidDel="0021287E">
          <w:rPr>
            <w:u w:val="single"/>
            <w:lang w:val="en-CA"/>
          </w:rPr>
          <w:delText>:</w:delText>
        </w:r>
        <w:r w:rsidRPr="00F45E55" w:rsidDel="0021287E">
          <w:rPr>
            <w:lang w:val="en-CA"/>
          </w:rPr>
          <w:delText xml:space="preserve"> The purpose is to avoid declaring a sample in the region track for each sample of the media track when regions are moving linearly between two positions. Imagine a sample A in the region track with a region at a starting position A and this region is moving linearly to the arrival position B nine samples later. Instead of declaring ten samples in the region track, you can only declare two samples, sample A with a duration corresponding to nine samples in the media track, followed by sample B providing the arrival position B. We should clarify that since the interpolate flag applies to all regions in the sample, the number of regions shall be the same in sample A and B.</w:delText>
        </w:r>
      </w:del>
    </w:p>
    <w:p w14:paraId="2080140C" w14:textId="7BB8F0B3" w:rsidR="00CE49F1" w:rsidDel="008C473A" w:rsidRDefault="00B55960" w:rsidP="00CE49F1">
      <w:pPr>
        <w:pStyle w:val="Heading1"/>
        <w:rPr>
          <w:del w:id="336" w:author="Kashyap Kammachi-Sreedhar (Nokia)" w:date="2024-11-21T21:27:00Z" w16du:dateUtc="2024-11-21T19:27:00Z"/>
          <w:rStyle w:val="Hyperlink"/>
          <w:lang w:val="en-CA"/>
        </w:rPr>
      </w:pPr>
      <w:del w:id="337" w:author="Kashyap Kammachi-Sreedhar (Nokia)" w:date="2024-11-21T21:27:00Z" w16du:dateUtc="2024-11-21T19:27:00Z">
        <w:r w:rsidRPr="00F45E55" w:rsidDel="008C473A">
          <w:rPr>
            <w:lang w:val="en-CA"/>
          </w:rPr>
          <w:delText>Region annotation for image items</w:delText>
        </w:r>
        <w:r w:rsidR="00CE49F1" w:rsidDel="008C473A">
          <w:rPr>
            <w:lang w:val="en-CA"/>
          </w:rPr>
          <w:delText xml:space="preserve"> (</w:delText>
        </w:r>
        <w:r w:rsidR="00CE49F1" w:rsidRPr="00F45E55" w:rsidDel="008C473A">
          <w:rPr>
            <w:lang w:val="en-CA"/>
          </w:rPr>
          <w:delText xml:space="preserve">from </w:delText>
        </w:r>
        <w:r w:rsidR="00CE49F1" w:rsidDel="008C473A">
          <w:fldChar w:fldCharType="begin"/>
        </w:r>
        <w:r w:rsidR="00CE49F1" w:rsidDel="008C473A">
          <w:delInstrText>HYPERLINK "https://dms.mpeg.expert/doc_end_user/documents/141_OnLine/wg11/m62028-v1-m62028-Regioncombination.zip"</w:delInstrText>
        </w:r>
        <w:r w:rsidR="00CE49F1" w:rsidDel="008C473A">
          <w:fldChar w:fldCharType="separate"/>
        </w:r>
        <w:r w:rsidR="00CE49F1" w:rsidRPr="00F45E55" w:rsidDel="008C473A">
          <w:rPr>
            <w:rStyle w:val="Hyperlink"/>
            <w:lang w:val="en-CA"/>
          </w:rPr>
          <w:delText>m62028</w:delText>
        </w:r>
        <w:r w:rsidR="00CE49F1" w:rsidDel="008C473A">
          <w:rPr>
            <w:rStyle w:val="Hyperlink"/>
            <w:b w:val="0"/>
            <w:bCs w:val="0"/>
            <w:lang w:val="en-CA"/>
          </w:rPr>
          <w:fldChar w:fldCharType="end"/>
        </w:r>
        <w:r w:rsidR="00CE49F1" w:rsidRPr="00F45E55" w:rsidDel="008C473A">
          <w:rPr>
            <w:lang w:val="en-CA"/>
          </w:rPr>
          <w:delText xml:space="preserve">, MPEG#141, </w:delText>
        </w:r>
        <w:r w:rsidR="00CE49F1" w:rsidDel="008C473A">
          <w:fldChar w:fldCharType="begin"/>
        </w:r>
        <w:r w:rsidR="00CE49F1" w:rsidDel="008C473A">
          <w:delInstrText>HYPERLINK "https://mpeg.expert/software/MPEG/Systems/FileFormat/HEIF/-/issues/88"</w:delInstrText>
        </w:r>
        <w:r w:rsidR="00CE49F1" w:rsidDel="008C473A">
          <w:fldChar w:fldCharType="separate"/>
        </w:r>
        <w:r w:rsidR="00CE49F1" w:rsidRPr="00F45E55" w:rsidDel="008C473A">
          <w:rPr>
            <w:rStyle w:val="Hyperlink"/>
            <w:lang w:val="en-CA"/>
          </w:rPr>
          <w:delText>Issue#88</w:delText>
        </w:r>
        <w:r w:rsidR="00CE49F1" w:rsidDel="008C473A">
          <w:rPr>
            <w:rStyle w:val="Hyperlink"/>
            <w:b w:val="0"/>
            <w:bCs w:val="0"/>
            <w:lang w:val="en-CA"/>
          </w:rPr>
          <w:fldChar w:fldCharType="end"/>
        </w:r>
        <w:r w:rsidR="00CE49F1" w:rsidDel="008C473A">
          <w:rPr>
            <w:rStyle w:val="Hyperlink"/>
            <w:lang w:val="en-CA"/>
          </w:rPr>
          <w:delText xml:space="preserve"> and </w:delText>
        </w:r>
        <w:r w:rsidR="00CE49F1" w:rsidRPr="00CE49F1" w:rsidDel="008C473A">
          <w:rPr>
            <w:rStyle w:val="Hyperlink"/>
            <w:lang w:val="en-CA"/>
          </w:rPr>
          <w:delText xml:space="preserve">MPEG #145, issue </w:delText>
        </w:r>
        <w:r w:rsidR="00CE49F1" w:rsidDel="008C473A">
          <w:fldChar w:fldCharType="begin"/>
        </w:r>
        <w:r w:rsidR="00CE49F1" w:rsidDel="008C473A">
          <w:delInstrText>HYPERLINK "https://git.mpeg.expert/MPEG/Systems/FileFormat/HEIF/-/issues/128"</w:delInstrText>
        </w:r>
        <w:r w:rsidR="00CE49F1" w:rsidDel="008C473A">
          <w:fldChar w:fldCharType="separate"/>
        </w:r>
        <w:r w:rsidR="00CE49F1" w:rsidRPr="00CE49F1" w:rsidDel="008C473A">
          <w:rPr>
            <w:rStyle w:val="Hyperlink"/>
            <w:lang w:val="en-CA"/>
          </w:rPr>
          <w:delText>#128</w:delText>
        </w:r>
        <w:r w:rsidR="00CE49F1" w:rsidDel="008C473A">
          <w:rPr>
            <w:rStyle w:val="Hyperlink"/>
            <w:b w:val="0"/>
            <w:bCs w:val="0"/>
            <w:lang w:val="en-CA"/>
          </w:rPr>
          <w:fldChar w:fldCharType="end"/>
        </w:r>
        <w:r w:rsidR="00CE49F1" w:rsidDel="008C473A">
          <w:rPr>
            <w:rStyle w:val="Hyperlink"/>
            <w:lang w:val="en-CA"/>
          </w:rPr>
          <w:delText>)</w:delText>
        </w:r>
      </w:del>
    </w:p>
    <w:p w14:paraId="44F88741" w14:textId="75E8222B" w:rsidR="00CE49F1" w:rsidRPr="00EF61FD" w:rsidDel="008C473A" w:rsidRDefault="00CE49F1" w:rsidP="00CE49F1">
      <w:pPr>
        <w:rPr>
          <w:del w:id="338" w:author="Kashyap Kammachi-Sreedhar (Nokia)" w:date="2024-11-21T21:27:00Z" w16du:dateUtc="2024-11-21T19:27:00Z"/>
          <w:lang w:val="en-CA"/>
        </w:rPr>
      </w:pPr>
      <w:del w:id="339" w:author="Kashyap Kammachi-Sreedhar (Nokia)" w:date="2024-11-21T21:27:00Z" w16du:dateUtc="2024-11-21T19:27:00Z">
        <w:r w:rsidRPr="00F45E55" w:rsidDel="008C473A">
          <w:rPr>
            <w:i/>
            <w:highlight w:val="yellow"/>
            <w:lang w:val="en-CA"/>
          </w:rPr>
          <w:delText xml:space="preserve">[[ Ed. </w:delText>
        </w:r>
        <w:r w:rsidDel="008C473A">
          <w:rPr>
            <w:i/>
            <w:highlight w:val="yellow"/>
            <w:lang w:val="en-CA"/>
          </w:rPr>
          <w:delText>(LB)</w:delText>
        </w:r>
        <w:r w:rsidRPr="00F45E55" w:rsidDel="008C473A">
          <w:rPr>
            <w:i/>
            <w:highlight w:val="yellow"/>
            <w:lang w:val="en-CA"/>
          </w:rPr>
          <w:delText>: MPEG#1</w:delText>
        </w:r>
        <w:r w:rsidDel="008C473A">
          <w:rPr>
            <w:i/>
            <w:highlight w:val="yellow"/>
            <w:lang w:val="en-CA"/>
          </w:rPr>
          <w:delText>45</w:delText>
        </w:r>
        <w:r w:rsidRPr="00F45E55" w:rsidDel="008C473A">
          <w:rPr>
            <w:i/>
            <w:highlight w:val="yellow"/>
            <w:lang w:val="en-CA"/>
          </w:rPr>
          <w:delText>:</w:delText>
        </w:r>
        <w:r w:rsidDel="008C473A">
          <w:rPr>
            <w:i/>
            <w:highlight w:val="yellow"/>
            <w:lang w:val="en-CA"/>
          </w:rPr>
          <w:delText xml:space="preserve"> How do we unify the two approaches? (Entity group and derived region item)</w:delText>
        </w:r>
        <w:r w:rsidRPr="00F45E55" w:rsidDel="008C473A">
          <w:rPr>
            <w:i/>
            <w:highlight w:val="yellow"/>
            <w:lang w:val="en-CA"/>
          </w:rPr>
          <w:delText>]]</w:delText>
        </w:r>
      </w:del>
    </w:p>
    <w:p w14:paraId="6C8DE3D4" w14:textId="17F8407D" w:rsidR="00CE49F1" w:rsidRPr="00983E22" w:rsidDel="008C473A" w:rsidRDefault="00CE49F1" w:rsidP="00CE49F1">
      <w:pPr>
        <w:pStyle w:val="Heading2"/>
        <w:rPr>
          <w:del w:id="340" w:author="Kashyap Kammachi-Sreedhar (Nokia)" w:date="2024-11-21T21:27:00Z" w16du:dateUtc="2024-11-21T19:27:00Z"/>
          <w:bCs/>
          <w:lang w:eastAsia="ja-JP"/>
        </w:rPr>
      </w:pPr>
      <w:del w:id="341" w:author="Kashyap Kammachi-Sreedhar (Nokia)" w:date="2024-11-21T21:27:00Z" w16du:dateUtc="2024-11-21T19:27:00Z">
        <w:r w:rsidRPr="00983E22" w:rsidDel="008C473A">
          <w:rPr>
            <w:bCs/>
            <w:lang w:eastAsia="ja-JP"/>
          </w:rPr>
          <w:delText>Discussion</w:delText>
        </w:r>
      </w:del>
    </w:p>
    <w:p w14:paraId="1A6A2332" w14:textId="0EE55BEA" w:rsidR="00CE49F1" w:rsidRPr="00983E22" w:rsidDel="008C473A" w:rsidRDefault="00CE49F1" w:rsidP="00CE49F1">
      <w:pPr>
        <w:pStyle w:val="Heading3"/>
        <w:rPr>
          <w:del w:id="342" w:author="Kashyap Kammachi-Sreedhar (Nokia)" w:date="2024-11-21T21:27:00Z" w16du:dateUtc="2024-11-21T19:27:00Z"/>
          <w:bCs/>
          <w:i/>
          <w:iCs/>
          <w:lang w:eastAsia="ja-JP"/>
        </w:rPr>
      </w:pPr>
      <w:del w:id="343" w:author="Kashyap Kammachi-Sreedhar (Nokia)" w:date="2024-11-21T21:27:00Z" w16du:dateUtc="2024-11-21T19:27:00Z">
        <w:r w:rsidRPr="00983E22" w:rsidDel="008C473A">
          <w:rPr>
            <w:bCs/>
            <w:i/>
            <w:iCs/>
            <w:lang w:eastAsia="ja-JP"/>
          </w:rPr>
          <w:delText>Motivation, use cases and initial proposal</w:delText>
        </w:r>
      </w:del>
    </w:p>
    <w:p w14:paraId="74D4ED48" w14:textId="31FED15A" w:rsidR="00CE49F1" w:rsidRPr="00961BC3" w:rsidDel="008C473A" w:rsidRDefault="00CE49F1" w:rsidP="00CE49F1">
      <w:pPr>
        <w:rPr>
          <w:del w:id="344" w:author="Kashyap Kammachi-Sreedhar (Nokia)" w:date="2024-11-21T21:27:00Z" w16du:dateUtc="2024-11-21T19:27:00Z"/>
        </w:rPr>
      </w:pPr>
      <w:del w:id="345" w:author="Kashyap Kammachi-Sreedhar (Nokia)" w:date="2024-11-21T21:27:00Z" w16du:dateUtc="2024-11-21T19:27:00Z">
        <w:r w:rsidRPr="00961BC3" w:rsidDel="008C473A">
          <w:delText>The HEIF 2</w:delText>
        </w:r>
        <w:r w:rsidRPr="00961BC3" w:rsidDel="008C473A">
          <w:rPr>
            <w:vertAlign w:val="superscript"/>
          </w:rPr>
          <w:delText>nd</w:delText>
        </w:r>
        <w:r w:rsidRPr="00961BC3" w:rsidDel="008C473A">
          <w:delText xml:space="preserve"> edition specification </w:delText>
        </w:r>
        <w:r w:rsidRPr="00961BC3" w:rsidDel="008C473A">
          <w:fldChar w:fldCharType="begin"/>
        </w:r>
        <w:r w:rsidRPr="00961BC3" w:rsidDel="008C473A">
          <w:delInstrText xml:space="preserve"> REF _Ref68700700 \r \h  \* MERGEFORMAT </w:delInstrText>
        </w:r>
        <w:r w:rsidRPr="00961BC3" w:rsidDel="008C473A">
          <w:fldChar w:fldCharType="separate"/>
        </w:r>
        <w:r w:rsidRPr="00961BC3" w:rsidDel="008C473A">
          <w:delText>[1]</w:delText>
        </w:r>
        <w:r w:rsidRPr="00961BC3" w:rsidDel="008C473A">
          <w:fldChar w:fldCharType="end"/>
        </w:r>
        <w:r w:rsidRPr="00961BC3" w:rsidDel="008C473A">
          <w:delText xml:space="preserve"> enables associating an annotation with a region of an image</w:delText>
        </w:r>
        <w:r w:rsidDel="008C473A">
          <w:delText xml:space="preserve"> by defining</w:delText>
        </w:r>
        <w:r w:rsidRPr="00961BC3" w:rsidDel="008C473A">
          <w:delText xml:space="preserve"> a region item</w:delText>
        </w:r>
        <w:r w:rsidDel="008C473A">
          <w:delText xml:space="preserve"> associated with an image item</w:delText>
        </w:r>
        <w:r w:rsidRPr="00961BC3" w:rsidDel="008C473A">
          <w:delText xml:space="preserve">. </w:delText>
        </w:r>
        <w:r w:rsidDel="008C473A">
          <w:delText>Several</w:delText>
        </w:r>
        <w:r w:rsidRPr="00961BC3" w:rsidDel="008C473A">
          <w:delText xml:space="preserve"> regions of an image can be described either </w:delText>
        </w:r>
        <w:r w:rsidDel="008C473A">
          <w:delText>with</w:delText>
        </w:r>
        <w:r w:rsidRPr="00961BC3" w:rsidDel="008C473A">
          <w:delText xml:space="preserve">in a same region item (typically when </w:delText>
        </w:r>
        <w:r w:rsidDel="008C473A">
          <w:delText xml:space="preserve">the </w:delText>
        </w:r>
        <w:r w:rsidRPr="00961BC3" w:rsidDel="008C473A">
          <w:delText xml:space="preserve">regions share the same annotations) or </w:delText>
        </w:r>
        <w:r w:rsidDel="008C473A">
          <w:delText>with</w:delText>
        </w:r>
        <w:r w:rsidRPr="00961BC3" w:rsidDel="008C473A">
          <w:delText xml:space="preserve">in different region items (typically when </w:delText>
        </w:r>
        <w:r w:rsidDel="008C473A">
          <w:delText xml:space="preserve">the </w:delText>
        </w:r>
        <w:r w:rsidRPr="00961BC3" w:rsidDel="008C473A">
          <w:delText>regions do not share the same annotations).</w:delText>
        </w:r>
      </w:del>
    </w:p>
    <w:p w14:paraId="279FE53C" w14:textId="01FF8C22" w:rsidR="00CE49F1" w:rsidRPr="00961BC3" w:rsidDel="008C473A" w:rsidRDefault="00CE49F1" w:rsidP="00CE49F1">
      <w:pPr>
        <w:rPr>
          <w:del w:id="346" w:author="Kashyap Kammachi-Sreedhar (Nokia)" w:date="2024-11-21T21:27:00Z" w16du:dateUtc="2024-11-21T19:27:00Z"/>
        </w:rPr>
      </w:pPr>
      <w:del w:id="347" w:author="Kashyap Kammachi-Sreedhar (Nokia)" w:date="2024-11-21T21:27:00Z" w16du:dateUtc="2024-11-21T19:27:00Z">
        <w:r w:rsidDel="008C473A">
          <w:delText>C</w:delText>
        </w:r>
        <w:r w:rsidRPr="00961BC3" w:rsidDel="008C473A">
          <w:delText xml:space="preserve">urrent specification </w:delText>
        </w:r>
        <w:r w:rsidDel="008C473A">
          <w:delText xml:space="preserve">does not provide specific tools for combining multiple annotated regions and annotating the corresponding union as a whole, or for signaling </w:delText>
        </w:r>
        <w:r w:rsidRPr="00961BC3" w:rsidDel="008C473A">
          <w:delText xml:space="preserve">the </w:delText>
        </w:r>
        <w:r w:rsidDel="008C473A">
          <w:delText>aggregation</w:delText>
        </w:r>
        <w:r w:rsidRPr="00961BC3" w:rsidDel="008C473A">
          <w:delText xml:space="preserve"> of several regions </w:delText>
        </w:r>
        <w:r w:rsidDel="008C473A">
          <w:delText>forming logical parts of a same ‘object’</w:delText>
        </w:r>
        <w:r w:rsidRPr="00961BC3" w:rsidDel="008C473A">
          <w:delText>.</w:delText>
        </w:r>
        <w:r w:rsidDel="008C473A">
          <w:delText xml:space="preserve"> When an image is annotated, such tools are useful to document in the file format explicit relationships between regions rather than possibly inferring them at player-side.</w:delText>
        </w:r>
      </w:del>
    </w:p>
    <w:p w14:paraId="3C29EEDC" w14:textId="0B0733C5" w:rsidR="00CE49F1" w:rsidRPr="00961BC3" w:rsidDel="008C473A" w:rsidRDefault="00CE49F1" w:rsidP="00CE49F1">
      <w:pPr>
        <w:rPr>
          <w:del w:id="348" w:author="Kashyap Kammachi-Sreedhar (Nokia)" w:date="2024-11-21T21:27:00Z" w16du:dateUtc="2024-11-21T19:27:00Z"/>
        </w:rPr>
      </w:pPr>
      <w:del w:id="349" w:author="Kashyap Kammachi-Sreedhar (Nokia)" w:date="2024-11-21T21:27:00Z" w16du:dateUtc="2024-11-21T19:27:00Z">
        <w:r w:rsidDel="008C473A">
          <w:delText xml:space="preserve">The </w:delText>
        </w:r>
        <w:r w:rsidDel="008C473A">
          <w:fldChar w:fldCharType="begin"/>
        </w:r>
        <w:r w:rsidDel="008C473A">
          <w:delInstrText xml:space="preserve"> REF _Ref115961517 \h </w:delInstrText>
        </w:r>
        <w:r w:rsidDel="008C473A">
          <w:fldChar w:fldCharType="separate"/>
        </w:r>
        <w:r w:rsidRPr="00A56B57" w:rsidDel="008C473A">
          <w:delText xml:space="preserve">Figure </w:delText>
        </w:r>
        <w:r w:rsidRPr="00A56B57" w:rsidDel="008C473A">
          <w:rPr>
            <w:noProof/>
          </w:rPr>
          <w:delText>1</w:delText>
        </w:r>
        <w:r w:rsidDel="008C473A">
          <w:fldChar w:fldCharType="end"/>
        </w:r>
        <w:r w:rsidDel="008C473A">
          <w:delText xml:space="preserve"> illustrates the former use case, when</w:delText>
        </w:r>
        <w:r w:rsidRPr="00961BC3" w:rsidDel="008C473A">
          <w:delText xml:space="preserve"> there are several regions inside an image</w:delText>
        </w:r>
        <w:r w:rsidDel="008C473A">
          <w:delText>,</w:delText>
        </w:r>
        <w:r w:rsidRPr="00961BC3" w:rsidDel="008C473A">
          <w:delText xml:space="preserve"> </w:delText>
        </w:r>
        <w:r w:rsidDel="008C473A">
          <w:delText xml:space="preserve">for instance, </w:delText>
        </w:r>
        <w:r w:rsidRPr="00961BC3" w:rsidDel="008C473A">
          <w:delText xml:space="preserve">each corresponding to a </w:delText>
        </w:r>
        <w:r w:rsidDel="008C473A">
          <w:delText xml:space="preserve">different </w:delText>
        </w:r>
        <w:r w:rsidRPr="00961BC3" w:rsidDel="008C473A">
          <w:delText xml:space="preserve">person, </w:delText>
        </w:r>
        <w:r w:rsidDel="008C473A">
          <w:delText xml:space="preserve">it is possible to associate </w:delText>
        </w:r>
        <w:r w:rsidRPr="00961BC3" w:rsidDel="008C473A">
          <w:delText>the name of each person with the corresponding region</w:delText>
        </w:r>
        <w:r w:rsidDel="008C473A">
          <w:delText xml:space="preserve"> by defining multiple region items (illustrated by</w:delText>
        </w:r>
        <w:r w:rsidRPr="00961BC3" w:rsidDel="008C473A">
          <w:delText xml:space="preserve"> identifiers ranging from 1 to 7</w:delText>
        </w:r>
        <w:r w:rsidDel="008C473A">
          <w:delText xml:space="preserve">) and their respective ‘label’ annotations, for instance using a </w:delText>
        </w:r>
        <w:r w:rsidRPr="00915A95" w:rsidDel="008C473A">
          <w:rPr>
            <w:rFonts w:ascii="Courier New" w:hAnsi="Courier New" w:cs="Courier New"/>
          </w:rPr>
          <w:delText>UserDescriptionProperty</w:delText>
        </w:r>
        <w:r w:rsidRPr="00961BC3" w:rsidDel="008C473A">
          <w:delText xml:space="preserve">. However, it is not possible to </w:delText>
        </w:r>
        <w:r w:rsidDel="008C473A">
          <w:delText>easily combine</w:delText>
        </w:r>
        <w:r w:rsidRPr="00961BC3" w:rsidDel="008C473A">
          <w:delText xml:space="preserve"> th</w:delText>
        </w:r>
        <w:r w:rsidDel="008C473A">
          <w:delText>ose</w:delText>
        </w:r>
        <w:r w:rsidRPr="00961BC3" w:rsidDel="008C473A">
          <w:delText xml:space="preserve"> </w:delText>
        </w:r>
        <w:r w:rsidDel="008C473A">
          <w:delText xml:space="preserve">annotated </w:delText>
        </w:r>
        <w:r w:rsidRPr="00961BC3" w:rsidDel="008C473A">
          <w:delText xml:space="preserve">regions corresponding to </w:delText>
        </w:r>
        <w:r w:rsidDel="008C473A">
          <w:delText>different</w:delText>
        </w:r>
        <w:r w:rsidRPr="00961BC3" w:rsidDel="008C473A">
          <w:delText xml:space="preserve"> </w:delText>
        </w:r>
        <w:r w:rsidDel="008C473A">
          <w:delText>persons</w:delText>
        </w:r>
        <w:r w:rsidRPr="00961BC3" w:rsidDel="008C473A">
          <w:delText xml:space="preserve"> and to associate an annotation </w:delText>
        </w:r>
        <w:r w:rsidDel="008C473A">
          <w:delText>applying to the union as a whole, for instance</w:delText>
        </w:r>
        <w:r w:rsidRPr="00961BC3" w:rsidDel="008C473A">
          <w:delText xml:space="preserve"> indicating that they belong to the same family</w:delText>
        </w:r>
        <w:r w:rsidDel="008C473A">
          <w:delText xml:space="preserve"> and possibly providing overall information on the family</w:delText>
        </w:r>
        <w:r w:rsidRPr="00961BC3" w:rsidDel="008C473A">
          <w:delText>.</w:delText>
        </w:r>
      </w:del>
    </w:p>
    <w:p w14:paraId="2FBD5360" w14:textId="4EA398DF" w:rsidR="00CE49F1" w:rsidRPr="00961BC3" w:rsidDel="008C473A" w:rsidRDefault="00CE49F1" w:rsidP="00CE49F1">
      <w:pPr>
        <w:jc w:val="center"/>
        <w:rPr>
          <w:del w:id="350" w:author="Kashyap Kammachi-Sreedhar (Nokia)" w:date="2024-11-21T21:27:00Z" w16du:dateUtc="2024-11-21T19:27:00Z"/>
        </w:rPr>
      </w:pPr>
      <w:del w:id="351" w:author="Kashyap Kammachi-Sreedhar (Nokia)" w:date="2024-11-21T21:27:00Z" w16du:dateUtc="2024-11-21T19:27:00Z">
        <w:r w:rsidRPr="00961BC3" w:rsidDel="008C473A">
          <w:rPr>
            <w:noProof/>
          </w:rPr>
          <w:drawing>
            <wp:inline distT="0" distB="0" distL="0" distR="0" wp14:anchorId="4F37173B" wp14:editId="0F830FB9">
              <wp:extent cx="5714596" cy="4067175"/>
              <wp:effectExtent l="0" t="0" r="635" b="0"/>
              <wp:docPr id="587191642" name="Picture 587191642" descr="A black and white drawing of a group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262754" name="Picture 723262754" descr="A black and white drawing of a group of peopl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720353" cy="4071273"/>
                      </a:xfrm>
                      <a:prstGeom prst="rect">
                        <a:avLst/>
                      </a:prstGeom>
                      <a:noFill/>
                      <a:ln>
                        <a:noFill/>
                      </a:ln>
                      <a:extLst>
                        <a:ext uri="{53640926-AAD7-44D8-BBD7-CCE9431645EC}">
                          <a14:shadowObscured xmlns:a14="http://schemas.microsoft.com/office/drawing/2010/main"/>
                        </a:ext>
                      </a:extLst>
                    </pic:spPr>
                  </pic:pic>
                </a:graphicData>
              </a:graphic>
            </wp:inline>
          </w:drawing>
        </w:r>
      </w:del>
    </w:p>
    <w:p w14:paraId="0D346178" w14:textId="7AC7B418" w:rsidR="00CE49F1" w:rsidRPr="00961BC3" w:rsidDel="008C473A" w:rsidRDefault="00CE49F1" w:rsidP="00CE49F1">
      <w:pPr>
        <w:pStyle w:val="Caption"/>
        <w:rPr>
          <w:del w:id="352" w:author="Kashyap Kammachi-Sreedhar (Nokia)" w:date="2024-11-21T21:27:00Z" w16du:dateUtc="2024-11-21T19:27:00Z"/>
        </w:rPr>
      </w:pPr>
      <w:del w:id="353" w:author="Kashyap Kammachi-Sreedhar (Nokia)" w:date="2024-11-21T21:27:00Z" w16du:dateUtc="2024-11-21T19:27:00Z">
        <w:r w:rsidRPr="00961BC3" w:rsidDel="008C473A">
          <w:delText xml:space="preserve">Figure </w:delText>
        </w:r>
        <w:r w:rsidRPr="00961BC3" w:rsidDel="008C473A">
          <w:rPr>
            <w:i w:val="0"/>
            <w:iCs w:val="0"/>
          </w:rPr>
          <w:fldChar w:fldCharType="begin"/>
        </w:r>
        <w:r w:rsidRPr="00961BC3" w:rsidDel="008C473A">
          <w:delInstrText xml:space="preserve"> SEQ Figure \* ARABIC </w:delInstrText>
        </w:r>
        <w:r w:rsidRPr="00961BC3" w:rsidDel="008C473A">
          <w:rPr>
            <w:i w:val="0"/>
            <w:iCs w:val="0"/>
          </w:rPr>
          <w:fldChar w:fldCharType="separate"/>
        </w:r>
        <w:r w:rsidRPr="00961BC3" w:rsidDel="008C473A">
          <w:rPr>
            <w:noProof/>
          </w:rPr>
          <w:delText>1</w:delText>
        </w:r>
        <w:r w:rsidRPr="00961BC3" w:rsidDel="008C473A">
          <w:rPr>
            <w:i w:val="0"/>
            <w:iCs w:val="0"/>
          </w:rPr>
          <w:fldChar w:fldCharType="end"/>
        </w:r>
        <w:r w:rsidRPr="00961BC3" w:rsidDel="008C473A">
          <w:delText xml:space="preserve">: Example of </w:delText>
        </w:r>
        <w:r w:rsidDel="008C473A">
          <w:delText xml:space="preserve">a </w:delText>
        </w:r>
        <w:r w:rsidRPr="00961BC3" w:rsidDel="008C473A">
          <w:delText xml:space="preserve">region defined as a union of </w:delText>
        </w:r>
        <w:r w:rsidDel="008C473A">
          <w:delText xml:space="preserve">annotated </w:delText>
        </w:r>
        <w:r w:rsidRPr="00961BC3" w:rsidDel="008C473A">
          <w:delText>regions</w:delText>
        </w:r>
      </w:del>
    </w:p>
    <w:p w14:paraId="2D8BF909" w14:textId="01424EB9" w:rsidR="00CE49F1" w:rsidRPr="00961BC3" w:rsidDel="008C473A" w:rsidRDefault="00CE49F1" w:rsidP="00CE49F1">
      <w:pPr>
        <w:rPr>
          <w:del w:id="354" w:author="Kashyap Kammachi-Sreedhar (Nokia)" w:date="2024-11-21T21:27:00Z" w16du:dateUtc="2024-11-21T19:27:00Z"/>
        </w:rPr>
      </w:pPr>
      <w:del w:id="355" w:author="Kashyap Kammachi-Sreedhar (Nokia)" w:date="2024-11-21T21:27:00Z" w16du:dateUtc="2024-11-21T19:27:00Z">
        <w:r w:rsidDel="008C473A">
          <w:delText xml:space="preserve">To address this former use case, </w:delText>
        </w:r>
        <w:r w:rsidRPr="00961BC3" w:rsidDel="008C473A">
          <w:delText>a new type of derived region item representing the union of several regions</w:delText>
        </w:r>
        <w:r w:rsidDel="008C473A">
          <w:delText xml:space="preserve"> defined as inputs is proposed</w:delText>
        </w:r>
        <w:r w:rsidRPr="00961BC3" w:rsidDel="008C473A">
          <w:delText>.</w:delText>
        </w:r>
        <w:r w:rsidDel="008C473A">
          <w:delText xml:space="preserve"> </w:delText>
        </w:r>
      </w:del>
    </w:p>
    <w:p w14:paraId="6DDD89D6" w14:textId="7715C37E" w:rsidR="00CE49F1" w:rsidRPr="00961BC3" w:rsidDel="008C473A" w:rsidRDefault="00CE49F1" w:rsidP="00CE49F1">
      <w:pPr>
        <w:rPr>
          <w:del w:id="356" w:author="Kashyap Kammachi-Sreedhar (Nokia)" w:date="2024-11-21T21:27:00Z" w16du:dateUtc="2024-11-21T19:27:00Z"/>
        </w:rPr>
      </w:pPr>
      <w:del w:id="357" w:author="Kashyap Kammachi-Sreedhar (Nokia)" w:date="2024-11-21T21:27:00Z" w16du:dateUtc="2024-11-21T19:27:00Z">
        <w:r w:rsidDel="008C473A">
          <w:delText xml:space="preserve">The </w:delText>
        </w:r>
        <w:r w:rsidRPr="00961BC3" w:rsidDel="008C473A">
          <w:fldChar w:fldCharType="begin"/>
        </w:r>
        <w:r w:rsidRPr="00961BC3" w:rsidDel="008C473A">
          <w:delInstrText xml:space="preserve"> REF _Ref114676107 \h  \* MERGEFORMAT </w:delInstrText>
        </w:r>
        <w:r w:rsidRPr="00961BC3" w:rsidDel="008C473A">
          <w:fldChar w:fldCharType="separate"/>
        </w:r>
        <w:r w:rsidRPr="00961BC3" w:rsidDel="008C473A">
          <w:delText xml:space="preserve">Figure </w:delText>
        </w:r>
        <w:r w:rsidRPr="00961BC3" w:rsidDel="008C473A">
          <w:rPr>
            <w:noProof/>
          </w:rPr>
          <w:delText>2</w:delText>
        </w:r>
        <w:r w:rsidRPr="00961BC3" w:rsidDel="008C473A">
          <w:fldChar w:fldCharType="end"/>
        </w:r>
        <w:r w:rsidDel="008C473A">
          <w:delText xml:space="preserve"> </w:delText>
        </w:r>
        <w:r w:rsidRPr="00961BC3" w:rsidDel="008C473A">
          <w:delText>illustrate</w:delText>
        </w:r>
        <w:r w:rsidDel="008C473A">
          <w:delText>s</w:delText>
        </w:r>
        <w:r w:rsidRPr="00961BC3" w:rsidDel="008C473A">
          <w:delText xml:space="preserve"> </w:delText>
        </w:r>
        <w:r w:rsidDel="008C473A">
          <w:delText>the second use case where a content creator wants to indicate that an ‘object’ in an image represented by a region is also a logical aggregation of several other regions of the image.</w:delText>
        </w:r>
        <w:r w:rsidRPr="00961BC3" w:rsidDel="008C473A">
          <w:delText xml:space="preserve"> </w:delText>
        </w:r>
        <w:r w:rsidDel="008C473A">
          <w:delText xml:space="preserve">The aggregation does not imply that the area of the region corresponding to the ‘object’ is the exact combination of areas of other aggregated regions. In </w:delText>
        </w:r>
        <w:r w:rsidDel="008C473A">
          <w:fldChar w:fldCharType="begin"/>
        </w:r>
        <w:r w:rsidDel="008C473A">
          <w:delInstrText xml:space="preserve"> REF _Ref114676107 \h </w:delInstrText>
        </w:r>
        <w:r w:rsidDel="008C473A">
          <w:fldChar w:fldCharType="separate"/>
        </w:r>
        <w:r w:rsidRPr="00A56B57" w:rsidDel="008C473A">
          <w:delText xml:space="preserve">Figure </w:delText>
        </w:r>
        <w:r w:rsidRPr="00A56B57" w:rsidDel="008C473A">
          <w:rPr>
            <w:noProof/>
          </w:rPr>
          <w:delText>2</w:delText>
        </w:r>
        <w:r w:rsidDel="008C473A">
          <w:fldChar w:fldCharType="end"/>
        </w:r>
        <w:r w:rsidDel="008C473A">
          <w:delText xml:space="preserve">, </w:delText>
        </w:r>
        <w:r w:rsidRPr="00961BC3" w:rsidDel="008C473A">
          <w:delText xml:space="preserve">a first region </w:delText>
        </w:r>
        <w:r w:rsidDel="008C473A">
          <w:delText xml:space="preserve">(in green) </w:delText>
        </w:r>
        <w:r w:rsidRPr="00961BC3" w:rsidDel="008C473A">
          <w:delText>correspond</w:delText>
        </w:r>
        <w:r w:rsidDel="008C473A">
          <w:delText>s</w:delText>
        </w:r>
        <w:r w:rsidRPr="00961BC3" w:rsidDel="008C473A">
          <w:delText xml:space="preserve"> to a person and several other regions correspond to the head, body, arms and legs of this person</w:delText>
        </w:r>
        <w:r w:rsidDel="008C473A">
          <w:delText xml:space="preserve"> respectively</w:delText>
        </w:r>
        <w:r w:rsidRPr="00961BC3" w:rsidDel="008C473A">
          <w:delText xml:space="preserve">. However, it is not currently possible to indicate </w:delText>
        </w:r>
        <w:r w:rsidDel="008C473A">
          <w:delText>the relationship between</w:delText>
        </w:r>
        <w:r w:rsidRPr="00961BC3" w:rsidDel="008C473A">
          <w:delText xml:space="preserve"> the head, body, arm and leg regions </w:delText>
        </w:r>
        <w:r w:rsidDel="008C473A">
          <w:delText>and the region representing the whole body.</w:delText>
        </w:r>
      </w:del>
    </w:p>
    <w:p w14:paraId="66FDC017" w14:textId="45E33088" w:rsidR="00CE49F1" w:rsidRPr="00961BC3" w:rsidDel="008C473A" w:rsidRDefault="00CE49F1" w:rsidP="00CE49F1">
      <w:pPr>
        <w:jc w:val="center"/>
        <w:rPr>
          <w:del w:id="358" w:author="Kashyap Kammachi-Sreedhar (Nokia)" w:date="2024-11-21T21:27:00Z" w16du:dateUtc="2024-11-21T19:27:00Z"/>
          <w:rFonts w:eastAsiaTheme="minorEastAsia"/>
          <w:lang w:eastAsia="ja-JP"/>
        </w:rPr>
      </w:pPr>
      <w:del w:id="359" w:author="Kashyap Kammachi-Sreedhar (Nokia)" w:date="2024-11-21T21:27:00Z" w16du:dateUtc="2024-11-21T19:27:00Z">
        <w:r w:rsidRPr="00961BC3" w:rsidDel="008C473A">
          <w:rPr>
            <w:rFonts w:eastAsiaTheme="minorEastAsia"/>
            <w:noProof/>
          </w:rPr>
          <w:drawing>
            <wp:inline distT="0" distB="0" distL="0" distR="0" wp14:anchorId="31FEE527" wp14:editId="1AA9E4CF">
              <wp:extent cx="3773805" cy="3712845"/>
              <wp:effectExtent l="0" t="0" r="0" b="1905"/>
              <wp:docPr id="120336714" name="Picture 1203367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483710" name="Picture 1998483710" descr="A screenshot of a comput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3805" cy="3712845"/>
                      </a:xfrm>
                      <a:prstGeom prst="rect">
                        <a:avLst/>
                      </a:prstGeom>
                      <a:noFill/>
                    </pic:spPr>
                  </pic:pic>
                </a:graphicData>
              </a:graphic>
            </wp:inline>
          </w:drawing>
        </w:r>
      </w:del>
    </w:p>
    <w:p w14:paraId="2FBF1B08" w14:textId="39F2D1F5" w:rsidR="00CE49F1" w:rsidRPr="00961BC3" w:rsidDel="008C473A" w:rsidRDefault="00CE49F1" w:rsidP="00CE49F1">
      <w:pPr>
        <w:pStyle w:val="Caption"/>
        <w:rPr>
          <w:del w:id="360" w:author="Kashyap Kammachi-Sreedhar (Nokia)" w:date="2024-11-21T21:27:00Z" w16du:dateUtc="2024-11-21T19:27:00Z"/>
        </w:rPr>
      </w:pPr>
      <w:del w:id="361" w:author="Kashyap Kammachi-Sreedhar (Nokia)" w:date="2024-11-21T21:27:00Z" w16du:dateUtc="2024-11-21T19:27:00Z">
        <w:r w:rsidRPr="00961BC3" w:rsidDel="008C473A">
          <w:delText xml:space="preserve">Figure </w:delText>
        </w:r>
        <w:r w:rsidRPr="00961BC3" w:rsidDel="008C473A">
          <w:rPr>
            <w:i w:val="0"/>
            <w:iCs w:val="0"/>
          </w:rPr>
          <w:fldChar w:fldCharType="begin"/>
        </w:r>
        <w:r w:rsidRPr="00961BC3" w:rsidDel="008C473A">
          <w:delInstrText xml:space="preserve"> SEQ Figure \* ARABIC </w:delInstrText>
        </w:r>
        <w:r w:rsidRPr="00961BC3" w:rsidDel="008C473A">
          <w:rPr>
            <w:i w:val="0"/>
            <w:iCs w:val="0"/>
          </w:rPr>
          <w:fldChar w:fldCharType="separate"/>
        </w:r>
        <w:r w:rsidRPr="00961BC3" w:rsidDel="008C473A">
          <w:rPr>
            <w:noProof/>
          </w:rPr>
          <w:delText>2</w:delText>
        </w:r>
        <w:r w:rsidRPr="00961BC3" w:rsidDel="008C473A">
          <w:rPr>
            <w:i w:val="0"/>
            <w:iCs w:val="0"/>
          </w:rPr>
          <w:fldChar w:fldCharType="end"/>
        </w:r>
        <w:r w:rsidRPr="00961BC3" w:rsidDel="008C473A">
          <w:delText>: Example of relation between regions</w:delText>
        </w:r>
      </w:del>
    </w:p>
    <w:p w14:paraId="517CD23B" w14:textId="51435DB8" w:rsidR="00CE49F1" w:rsidDel="008C473A" w:rsidRDefault="00CE49F1" w:rsidP="00CE49F1">
      <w:pPr>
        <w:rPr>
          <w:del w:id="362" w:author="Kashyap Kammachi-Sreedhar (Nokia)" w:date="2024-11-21T21:27:00Z" w16du:dateUtc="2024-11-21T19:27:00Z"/>
        </w:rPr>
      </w:pPr>
      <w:del w:id="363" w:author="Kashyap Kammachi-Sreedhar (Nokia)" w:date="2024-11-21T21:27:00Z" w16du:dateUtc="2024-11-21T19:27:00Z">
        <w:r w:rsidDel="008C473A">
          <w:delText xml:space="preserve">To address this second use case, </w:delText>
        </w:r>
        <w:r w:rsidRPr="00961BC3" w:rsidDel="008C473A">
          <w:delText xml:space="preserve">a new </w:delText>
        </w:r>
        <w:r w:rsidDel="008C473A">
          <w:delText xml:space="preserve">entity to group is proposed to group region items and to indicate that </w:delText>
        </w:r>
        <w:r w:rsidRPr="00961BC3" w:rsidDel="008C473A">
          <w:rPr>
            <w:lang w:val="en-GB"/>
          </w:rPr>
          <w:delText xml:space="preserve">the </w:delText>
        </w:r>
        <w:r w:rsidDel="008C473A">
          <w:rPr>
            <w:lang w:val="en-GB"/>
          </w:rPr>
          <w:delText xml:space="preserve">‘object’ covered by the </w:delText>
        </w:r>
        <w:r w:rsidRPr="00961BC3" w:rsidDel="008C473A">
          <w:rPr>
            <w:lang w:val="en-GB"/>
          </w:rPr>
          <w:delText xml:space="preserve">region </w:delText>
        </w:r>
        <w:r w:rsidDel="008C473A">
          <w:rPr>
            <w:lang w:val="en-GB"/>
          </w:rPr>
          <w:delText>defined by</w:delText>
        </w:r>
        <w:r w:rsidRPr="00961BC3" w:rsidDel="008C473A">
          <w:rPr>
            <w:lang w:val="en-GB"/>
          </w:rPr>
          <w:delText xml:space="preserve"> the </w:delText>
        </w:r>
        <w:r w:rsidDel="008C473A">
          <w:rPr>
            <w:lang w:val="en-GB"/>
          </w:rPr>
          <w:delText>first entity of the group</w:delText>
        </w:r>
        <w:r w:rsidRPr="00961BC3" w:rsidDel="008C473A">
          <w:rPr>
            <w:lang w:val="en-GB"/>
          </w:rPr>
          <w:delText xml:space="preserve"> is logically including the </w:delText>
        </w:r>
        <w:r w:rsidDel="008C473A">
          <w:rPr>
            <w:lang w:val="en-GB"/>
          </w:rPr>
          <w:delText>area</w:delText>
        </w:r>
        <w:r w:rsidRPr="00961BC3" w:rsidDel="008C473A">
          <w:rPr>
            <w:lang w:val="en-GB"/>
          </w:rPr>
          <w:delText xml:space="preserve">s covered by the regions described by the </w:delText>
        </w:r>
        <w:r w:rsidDel="008C473A">
          <w:rPr>
            <w:lang w:val="en-GB"/>
          </w:rPr>
          <w:delText>other entities of the group</w:delText>
        </w:r>
        <w:r w:rsidRPr="00961BC3" w:rsidDel="008C473A">
          <w:delText>.</w:delText>
        </w:r>
      </w:del>
    </w:p>
    <w:p w14:paraId="3C99F07C" w14:textId="0E6F5A78" w:rsidR="00CE49F1" w:rsidRPr="00983E22" w:rsidDel="008C473A" w:rsidRDefault="00CE49F1" w:rsidP="00CE49F1">
      <w:pPr>
        <w:pStyle w:val="Heading3"/>
        <w:rPr>
          <w:del w:id="364" w:author="Kashyap Kammachi-Sreedhar (Nokia)" w:date="2024-11-21T21:27:00Z" w16du:dateUtc="2024-11-21T19:27:00Z"/>
          <w:bCs/>
          <w:i/>
          <w:iCs/>
          <w:lang w:eastAsia="ja-JP"/>
        </w:rPr>
      </w:pPr>
      <w:del w:id="365" w:author="Kashyap Kammachi-Sreedhar (Nokia)" w:date="2024-11-21T21:27:00Z" w16du:dateUtc="2024-11-21T19:27:00Z">
        <w:r w:rsidRPr="00983E22" w:rsidDel="008C473A">
          <w:rPr>
            <w:bCs/>
            <w:i/>
            <w:iCs/>
            <w:lang w:eastAsia="ja-JP"/>
          </w:rPr>
          <w:delText>Responses to open questions</w:delText>
        </w:r>
      </w:del>
    </w:p>
    <w:p w14:paraId="78AB90B9" w14:textId="7B90400A" w:rsidR="00CE49F1" w:rsidRPr="00FD2C94" w:rsidDel="008C473A" w:rsidRDefault="00CE49F1" w:rsidP="00CE49F1">
      <w:pPr>
        <w:rPr>
          <w:del w:id="366" w:author="Kashyap Kammachi-Sreedhar (Nokia)" w:date="2024-11-21T21:27:00Z" w16du:dateUtc="2024-11-21T19:27:00Z"/>
          <w:lang w:val="en-GB"/>
        </w:rPr>
      </w:pPr>
      <w:del w:id="367" w:author="Kashyap Kammachi-Sreedhar (Nokia)" w:date="2024-11-21T21:27:00Z" w16du:dateUtc="2024-11-21T19:27:00Z">
        <w:r w:rsidDel="008C473A">
          <w:delText xml:space="preserve">First, we recall the semantics implied by region item and masks. According to HEIF specification, the region annotation associated with a region item applies to each region described in the region item individually. If the region is described by a mask (either embedded in the region item or </w:delText>
        </w:r>
        <w:r w:rsidRPr="00FD2C94" w:rsidDel="008C473A">
          <w:rPr>
            <w:lang w:val="en-GB"/>
          </w:rPr>
          <w:delText>in a separate mask item), the mask indicates which pixel</w:delText>
        </w:r>
        <w:r w:rsidDel="008C473A">
          <w:rPr>
            <w:lang w:val="en-GB"/>
          </w:rPr>
          <w:delText>s</w:delText>
        </w:r>
        <w:r w:rsidRPr="00FD2C94" w:rsidDel="008C473A">
          <w:rPr>
            <w:lang w:val="en-GB"/>
          </w:rPr>
          <w:delText xml:space="preserve"> </w:delText>
        </w:r>
        <w:r w:rsidDel="008C473A">
          <w:rPr>
            <w:lang w:val="en-GB"/>
          </w:rPr>
          <w:delText>are</w:delText>
        </w:r>
        <w:r w:rsidRPr="00FD2C94" w:rsidDel="008C473A">
          <w:rPr>
            <w:lang w:val="en-GB"/>
          </w:rPr>
          <w:delText xml:space="preserve"> part of the region, meaning that a mask describes one single region, possibly comprising disjoint areas.</w:delText>
        </w:r>
      </w:del>
    </w:p>
    <w:p w14:paraId="68DBF494" w14:textId="5757C2BC" w:rsidR="00CE49F1" w:rsidRPr="00983E22" w:rsidDel="008C473A" w:rsidRDefault="00CE49F1" w:rsidP="00CE49F1">
      <w:pPr>
        <w:pStyle w:val="Heading4"/>
        <w:rPr>
          <w:del w:id="368" w:author="Kashyap Kammachi-Sreedhar (Nokia)" w:date="2024-11-21T21:27:00Z" w16du:dateUtc="2024-11-21T19:27:00Z"/>
          <w:bCs/>
          <w:lang w:eastAsia="ja-JP"/>
        </w:rPr>
      </w:pPr>
      <w:del w:id="369" w:author="Kashyap Kammachi-Sreedhar (Nokia)" w:date="2024-11-21T21:27:00Z" w16du:dateUtc="2024-11-21T19:27:00Z">
        <w:r w:rsidRPr="00983E22" w:rsidDel="008C473A">
          <w:rPr>
            <w:bCs/>
            <w:lang w:eastAsia="ja-JP"/>
          </w:rPr>
          <w:delText>Open Question 1</w:delText>
        </w:r>
      </w:del>
    </w:p>
    <w:p w14:paraId="5942B6D8" w14:textId="2EF28E60" w:rsidR="00CE49F1" w:rsidDel="008C473A" w:rsidRDefault="00CE49F1" w:rsidP="00CE49F1">
      <w:pPr>
        <w:rPr>
          <w:del w:id="370" w:author="Kashyap Kammachi-Sreedhar (Nokia)" w:date="2024-11-21T21:27:00Z" w16du:dateUtc="2024-11-21T19:27:00Z"/>
        </w:rPr>
      </w:pPr>
      <w:del w:id="371" w:author="Kashyap Kammachi-Sreedhar (Nokia)" w:date="2024-11-21T21:27:00Z" w16du:dateUtc="2024-11-21T19:27:00Z">
        <w:r w:rsidDel="008C473A">
          <w:delText>At MPEG#141, the following question has been raised:</w:delText>
        </w:r>
      </w:del>
    </w:p>
    <w:p w14:paraId="6F6D5794" w14:textId="6D626449" w:rsidR="00CE49F1" w:rsidRPr="00036478" w:rsidDel="008C473A" w:rsidRDefault="00CE49F1" w:rsidP="00CE49F1">
      <w:pPr>
        <w:pStyle w:val="ListParagraph"/>
        <w:numPr>
          <w:ilvl w:val="0"/>
          <w:numId w:val="40"/>
        </w:numPr>
        <w:spacing w:before="120"/>
        <w:contextualSpacing/>
        <w:rPr>
          <w:del w:id="372" w:author="Kashyap Kammachi-Sreedhar (Nokia)" w:date="2024-11-21T21:27:00Z" w16du:dateUtc="2024-11-21T19:27:00Z"/>
        </w:rPr>
      </w:pPr>
      <w:del w:id="373" w:author="Kashyap Kammachi-Sreedhar (Nokia)" w:date="2024-11-21T21:27:00Z" w16du:dateUtc="2024-11-21T19:27:00Z">
        <w:r w:rsidDel="008C473A">
          <w:delText>“</w:delText>
        </w:r>
        <w:r w:rsidRPr="003A6F4F" w:rsidDel="008C473A">
          <w:rPr>
            <w:i/>
            <w:iCs/>
          </w:rPr>
          <w:delText>Can the Figure 1 in the proposal be achieved for example using mask items where all the regions belonging to a group is part of the mask item?</w:delText>
        </w:r>
        <w:r w:rsidDel="008C473A">
          <w:delText>”</w:delText>
        </w:r>
      </w:del>
    </w:p>
    <w:p w14:paraId="50C5C42C" w14:textId="016CEED1" w:rsidR="00CE49F1" w:rsidDel="008C473A" w:rsidRDefault="00CE49F1" w:rsidP="00CE49F1">
      <w:pPr>
        <w:rPr>
          <w:del w:id="374" w:author="Kashyap Kammachi-Sreedhar (Nokia)" w:date="2024-11-21T21:27:00Z" w16du:dateUtc="2024-11-21T19:27:00Z"/>
          <w:lang w:val="en-GB"/>
        </w:rPr>
      </w:pPr>
      <w:del w:id="375" w:author="Kashyap Kammachi-Sreedhar (Nokia)" w:date="2024-11-21T21:27:00Z" w16du:dateUtc="2024-11-21T19:27:00Z">
        <w:r w:rsidRPr="00FD2C94" w:rsidDel="008C473A">
          <w:rPr>
            <w:lang w:val="en-GB"/>
          </w:rPr>
          <w:delText>Regarding th</w:delText>
        </w:r>
        <w:r w:rsidDel="008C473A">
          <w:rPr>
            <w:lang w:val="en-GB"/>
          </w:rPr>
          <w:delText>is</w:delText>
        </w:r>
        <w:r w:rsidRPr="00FD2C94" w:rsidDel="008C473A">
          <w:rPr>
            <w:lang w:val="en-GB"/>
          </w:rPr>
          <w:delText xml:space="preserve"> question, </w:delText>
        </w:r>
        <w:r w:rsidDel="008C473A">
          <w:rPr>
            <w:lang w:val="en-GB"/>
          </w:rPr>
          <w:delText>indeed</w:delText>
        </w:r>
        <w:r w:rsidRPr="00FD2C94" w:rsidDel="008C473A">
          <w:rPr>
            <w:lang w:val="en-GB"/>
          </w:rPr>
          <w:delText xml:space="preserve"> a mask </w:delText>
        </w:r>
        <w:r w:rsidDel="008C473A">
          <w:rPr>
            <w:lang w:val="en-GB"/>
          </w:rPr>
          <w:delText xml:space="preserve">could </w:delText>
        </w:r>
        <w:r w:rsidRPr="00FD2C94" w:rsidDel="008C473A">
          <w:rPr>
            <w:lang w:val="en-GB"/>
          </w:rPr>
          <w:delText xml:space="preserve">represent a region composed of disjoint areas and thus </w:delText>
        </w:r>
        <w:r w:rsidDel="008C473A">
          <w:rPr>
            <w:lang w:val="en-GB"/>
          </w:rPr>
          <w:delText xml:space="preserve">it could be used </w:delText>
        </w:r>
        <w:r w:rsidRPr="00FD2C94" w:rsidDel="008C473A">
          <w:rPr>
            <w:lang w:val="en-GB"/>
          </w:rPr>
          <w:delText xml:space="preserve">for </w:delText>
        </w:r>
        <w:r w:rsidDel="008C473A">
          <w:rPr>
            <w:lang w:val="en-GB"/>
          </w:rPr>
          <w:delText>representing</w:delText>
        </w:r>
        <w:r w:rsidRPr="00FD2C94" w:rsidDel="008C473A">
          <w:rPr>
            <w:lang w:val="en-GB"/>
          </w:rPr>
          <w:delText xml:space="preserve"> a region</w:delText>
        </w:r>
        <w:r w:rsidDel="008C473A">
          <w:rPr>
            <w:lang w:val="en-GB"/>
          </w:rPr>
          <w:delText xml:space="preserve"> composed of disjoint areas where each area</w:delText>
        </w:r>
        <w:r w:rsidRPr="00FD2C94" w:rsidDel="008C473A">
          <w:rPr>
            <w:lang w:val="en-GB"/>
          </w:rPr>
          <w:delText xml:space="preserve"> correspond</w:delText>
        </w:r>
        <w:r w:rsidDel="008C473A">
          <w:rPr>
            <w:lang w:val="en-GB"/>
          </w:rPr>
          <w:delText>s</w:delText>
        </w:r>
        <w:r w:rsidRPr="00FD2C94" w:rsidDel="008C473A">
          <w:rPr>
            <w:lang w:val="en-GB"/>
          </w:rPr>
          <w:delText xml:space="preserve"> to </w:delText>
        </w:r>
        <w:r w:rsidDel="008C473A">
          <w:rPr>
            <w:lang w:val="en-GB"/>
          </w:rPr>
          <w:delText>a</w:delText>
        </w:r>
        <w:r w:rsidRPr="00FD2C94" w:rsidDel="008C473A">
          <w:rPr>
            <w:lang w:val="en-GB"/>
          </w:rPr>
          <w:delText xml:space="preserve"> member of </w:delText>
        </w:r>
        <w:r w:rsidDel="008C473A">
          <w:rPr>
            <w:lang w:val="en-GB"/>
          </w:rPr>
          <w:delText>the</w:delText>
        </w:r>
        <w:r w:rsidRPr="00FD2C94" w:rsidDel="008C473A">
          <w:rPr>
            <w:lang w:val="en-GB"/>
          </w:rPr>
          <w:delText xml:space="preserve"> same family</w:delText>
        </w:r>
        <w:r w:rsidDel="008C473A">
          <w:rPr>
            <w:lang w:val="en-GB"/>
          </w:rPr>
          <w:delText xml:space="preserve">. Annotations associated with the region item using that mask then apply to the region described by the mask as a whole and actually would document family information, but additional region items representing each person are still needed to annotate each person individually. </w:delText>
        </w:r>
      </w:del>
    </w:p>
    <w:p w14:paraId="4E03AC1E" w14:textId="1EA1F544" w:rsidR="00CE49F1" w:rsidDel="008C473A" w:rsidRDefault="00CE49F1" w:rsidP="00CE49F1">
      <w:pPr>
        <w:rPr>
          <w:del w:id="376" w:author="Kashyap Kammachi-Sreedhar (Nokia)" w:date="2024-11-21T21:27:00Z" w16du:dateUtc="2024-11-21T19:27:00Z"/>
          <w:lang w:val="en-GB"/>
        </w:rPr>
      </w:pPr>
      <w:del w:id="377" w:author="Kashyap Kammachi-Sreedhar (Nokia)" w:date="2024-11-21T21:27:00Z" w16du:dateUtc="2024-11-21T19:27:00Z">
        <w:r w:rsidDel="008C473A">
          <w:rPr>
            <w:lang w:val="en-GB"/>
          </w:rPr>
          <w:delText>Such approach has following drawbacks compared to the proposed derived region item:</w:delText>
        </w:r>
      </w:del>
    </w:p>
    <w:p w14:paraId="7DEED675" w14:textId="4C21BE1E" w:rsidR="00CE49F1" w:rsidDel="008C473A" w:rsidRDefault="00CE49F1" w:rsidP="00CE49F1">
      <w:pPr>
        <w:pStyle w:val="ListParagraph"/>
        <w:numPr>
          <w:ilvl w:val="0"/>
          <w:numId w:val="39"/>
        </w:numPr>
        <w:spacing w:before="120"/>
        <w:contextualSpacing/>
        <w:rPr>
          <w:del w:id="378" w:author="Kashyap Kammachi-Sreedhar (Nokia)" w:date="2024-11-21T21:27:00Z" w16du:dateUtc="2024-11-21T19:27:00Z"/>
          <w:lang w:val="en-GB"/>
        </w:rPr>
      </w:pPr>
      <w:del w:id="379" w:author="Kashyap Kammachi-Sreedhar (Nokia)" w:date="2024-11-21T21:27:00Z" w16du:dateUtc="2024-11-21T19:27:00Z">
        <w:r w:rsidDel="008C473A">
          <w:rPr>
            <w:lang w:val="en-GB"/>
          </w:rPr>
          <w:delText xml:space="preserve">A mask approach </w:delText>
        </w:r>
        <w:r w:rsidRPr="007202C2" w:rsidDel="008C473A">
          <w:rPr>
            <w:lang w:val="en-GB"/>
          </w:rPr>
          <w:delText>does not allow creating an explicit and direct link between the region item</w:delText>
        </w:r>
        <w:r w:rsidDel="008C473A">
          <w:rPr>
            <w:lang w:val="en-GB"/>
          </w:rPr>
          <w:delText xml:space="preserve"> (mask)</w:delText>
        </w:r>
        <w:r w:rsidRPr="007202C2" w:rsidDel="008C473A">
          <w:rPr>
            <w:lang w:val="en-GB"/>
          </w:rPr>
          <w:delText xml:space="preserve"> representing the family and each region item representing each person of the family</w:delText>
        </w:r>
        <w:r w:rsidDel="008C473A">
          <w:rPr>
            <w:lang w:val="en-GB"/>
          </w:rPr>
          <w:delText xml:space="preserve"> individually</w:delText>
        </w:r>
        <w:r w:rsidRPr="007202C2" w:rsidDel="008C473A">
          <w:rPr>
            <w:lang w:val="en-GB"/>
          </w:rPr>
          <w:delText>. This relationship may be inferred</w:delText>
        </w:r>
        <w:r w:rsidDel="008C473A">
          <w:rPr>
            <w:lang w:val="en-GB"/>
          </w:rPr>
          <w:delText>, e.g.,</w:delText>
        </w:r>
        <w:r w:rsidRPr="007202C2" w:rsidDel="008C473A">
          <w:rPr>
            <w:lang w:val="en-GB"/>
          </w:rPr>
          <w:delText xml:space="preserve"> by comparing the pixel areas covered by the masks and </w:delText>
        </w:r>
        <w:r w:rsidDel="008C473A">
          <w:rPr>
            <w:lang w:val="en-GB"/>
          </w:rPr>
          <w:delText>each individual region items</w:delText>
        </w:r>
        <w:r w:rsidRPr="007202C2" w:rsidDel="008C473A">
          <w:rPr>
            <w:lang w:val="en-GB"/>
          </w:rPr>
          <w:delText xml:space="preserve">, but this is more complex for the player than </w:delText>
        </w:r>
        <w:r w:rsidDel="008C473A">
          <w:rPr>
            <w:lang w:val="en-GB"/>
          </w:rPr>
          <w:delText xml:space="preserve">providing an </w:delText>
        </w:r>
        <w:r w:rsidRPr="007202C2" w:rsidDel="008C473A">
          <w:rPr>
            <w:lang w:val="en-GB"/>
          </w:rPr>
          <w:delText xml:space="preserve">explicit signalling </w:delText>
        </w:r>
        <w:r w:rsidDel="008C473A">
          <w:rPr>
            <w:lang w:val="en-GB"/>
          </w:rPr>
          <w:delText xml:space="preserve">of </w:delText>
        </w:r>
        <w:r w:rsidRPr="007202C2" w:rsidDel="008C473A">
          <w:rPr>
            <w:lang w:val="en-GB"/>
          </w:rPr>
          <w:delText>the relationship.</w:delText>
        </w:r>
      </w:del>
    </w:p>
    <w:p w14:paraId="4EA6455B" w14:textId="77DC8CB7" w:rsidR="00CE49F1" w:rsidRPr="007202C2" w:rsidDel="008C473A" w:rsidRDefault="00CE49F1" w:rsidP="00CE49F1">
      <w:pPr>
        <w:pStyle w:val="ListParagraph"/>
        <w:numPr>
          <w:ilvl w:val="0"/>
          <w:numId w:val="39"/>
        </w:numPr>
        <w:spacing w:before="120"/>
        <w:contextualSpacing/>
        <w:rPr>
          <w:del w:id="380" w:author="Kashyap Kammachi-Sreedhar (Nokia)" w:date="2024-11-21T21:27:00Z" w16du:dateUtc="2024-11-21T19:27:00Z"/>
          <w:lang w:val="en-GB"/>
        </w:rPr>
      </w:pPr>
      <w:del w:id="381" w:author="Kashyap Kammachi-Sreedhar (Nokia)" w:date="2024-11-21T21:27:00Z" w16du:dateUtc="2024-11-21T19:27:00Z">
        <w:r w:rsidDel="008C473A">
          <w:rPr>
            <w:lang w:val="en-GB"/>
          </w:rPr>
          <w:delText>A mask approach implies to encode a mask to represent the union of regions representing the family. This is more costly in terms of required data and more complex than using item references to document the union of region items composing the family.</w:delText>
        </w:r>
      </w:del>
    </w:p>
    <w:p w14:paraId="5BBFA1D4" w14:textId="1907A3B4" w:rsidR="00CE49F1" w:rsidRPr="00663729" w:rsidDel="008C473A" w:rsidRDefault="00CE49F1" w:rsidP="00CE49F1">
      <w:pPr>
        <w:rPr>
          <w:del w:id="382" w:author="Kashyap Kammachi-Sreedhar (Nokia)" w:date="2024-11-21T21:27:00Z" w16du:dateUtc="2024-11-21T19:27:00Z"/>
          <w:lang w:val="en-GB"/>
        </w:rPr>
      </w:pPr>
      <w:del w:id="383" w:author="Kashyap Kammachi-Sreedhar (Nokia)" w:date="2024-11-21T21:27:00Z" w16du:dateUtc="2024-11-21T19:27:00Z">
        <w:r w:rsidDel="008C473A">
          <w:rPr>
            <w:lang w:val="en-GB"/>
          </w:rPr>
          <w:delText>A second</w:delText>
        </w:r>
        <w:r w:rsidRPr="00FD2C94" w:rsidDel="008C473A">
          <w:rPr>
            <w:lang w:val="en-GB"/>
          </w:rPr>
          <w:delText xml:space="preserve"> alternative was </w:delText>
        </w:r>
        <w:r w:rsidDel="008C473A">
          <w:rPr>
            <w:lang w:val="en-GB"/>
          </w:rPr>
          <w:delText xml:space="preserve">also </w:delText>
        </w:r>
        <w:r w:rsidRPr="00FD2C94" w:rsidDel="008C473A">
          <w:rPr>
            <w:lang w:val="en-GB"/>
          </w:rPr>
          <w:delText xml:space="preserve">suggested </w:delText>
        </w:r>
        <w:r w:rsidDel="008C473A">
          <w:rPr>
            <w:lang w:val="en-GB"/>
          </w:rPr>
          <w:delText xml:space="preserve">during MPEG#141 consisting of </w:delText>
        </w:r>
        <w:r w:rsidRPr="00FD2C94" w:rsidDel="008C473A">
          <w:rPr>
            <w:lang w:val="en-GB"/>
          </w:rPr>
          <w:delText xml:space="preserve">defining a region item representing the family and comprising a </w:delText>
        </w:r>
        <w:r w:rsidDel="008C473A">
          <w:rPr>
            <w:lang w:val="en-GB"/>
          </w:rPr>
          <w:delText xml:space="preserve">list of </w:delText>
        </w:r>
        <w:r w:rsidRPr="00FD2C94" w:rsidDel="008C473A">
          <w:rPr>
            <w:lang w:val="en-GB"/>
          </w:rPr>
          <w:delText>region</w:delText>
        </w:r>
        <w:r w:rsidDel="008C473A">
          <w:rPr>
            <w:lang w:val="en-GB"/>
          </w:rPr>
          <w:delText>s, one region</w:delText>
        </w:r>
        <w:r w:rsidRPr="00FD2C94" w:rsidDel="008C473A">
          <w:rPr>
            <w:lang w:val="en-GB"/>
          </w:rPr>
          <w:delText xml:space="preserve"> for each member of the family. </w:delText>
        </w:r>
        <w:r w:rsidDel="008C473A">
          <w:rPr>
            <w:lang w:val="en-GB"/>
          </w:rPr>
          <w:delText>As above alternative, t</w:delText>
        </w:r>
        <w:r w:rsidRPr="00FD2C94" w:rsidDel="008C473A">
          <w:rPr>
            <w:lang w:val="en-GB"/>
          </w:rPr>
          <w:delText xml:space="preserve">his would allow associating annotations (e.g., surname) dedicated to the family with each region individually. But it would still require region items dedicated to each person to associate them with annotations dedicated to the person (e.g., first </w:delText>
        </w:r>
        <w:r w:rsidRPr="00663729" w:rsidDel="008C473A">
          <w:rPr>
            <w:lang w:val="en-GB"/>
          </w:rPr>
          <w:delText>name). Again, such approach does not allow creating an explicit link between the region item describing the family as a whole and each region item describing each person of the family.</w:delText>
        </w:r>
        <w:r w:rsidDel="008C473A">
          <w:rPr>
            <w:lang w:val="en-GB"/>
          </w:rPr>
          <w:delText xml:space="preserve"> This second alternative has same drawbacks as above alternative (including duplicate geometry information needed to describe each region individually and regions in the union).</w:delText>
        </w:r>
      </w:del>
    </w:p>
    <w:p w14:paraId="61B01FD3" w14:textId="079B5D27" w:rsidR="00CE49F1" w:rsidDel="008C473A" w:rsidRDefault="00CE49F1" w:rsidP="00CE49F1">
      <w:pPr>
        <w:rPr>
          <w:del w:id="384" w:author="Kashyap Kammachi-Sreedhar (Nokia)" w:date="2024-11-21T21:27:00Z" w16du:dateUtc="2024-11-21T19:27:00Z"/>
          <w:lang w:val="en-GB"/>
        </w:rPr>
      </w:pPr>
      <w:del w:id="385" w:author="Kashyap Kammachi-Sreedhar (Nokia)" w:date="2024-11-21T21:27:00Z" w16du:dateUtc="2024-11-21T19:27:00Z">
        <w:r w:rsidDel="008C473A">
          <w:rPr>
            <w:lang w:val="en-GB"/>
          </w:rPr>
          <w:delText>A third</w:delText>
        </w:r>
        <w:r w:rsidRPr="00663729" w:rsidDel="008C473A">
          <w:rPr>
            <w:lang w:val="en-GB"/>
          </w:rPr>
          <w:delText xml:space="preserve"> alternative could be to associate both annotations dedicated to the family and annotations dedicated to a person with each region</w:delText>
        </w:r>
        <w:r w:rsidDel="008C473A">
          <w:rPr>
            <w:lang w:val="en-GB"/>
          </w:rPr>
          <w:delText xml:space="preserve"> item representing a person</w:delText>
        </w:r>
        <w:r w:rsidRPr="00663729" w:rsidDel="008C473A">
          <w:rPr>
            <w:lang w:val="en-GB"/>
          </w:rPr>
          <w:delText xml:space="preserve">. </w:delText>
        </w:r>
      </w:del>
    </w:p>
    <w:p w14:paraId="3CC1CB60" w14:textId="072FDD53" w:rsidR="00CE49F1" w:rsidDel="008C473A" w:rsidRDefault="00CE49F1" w:rsidP="00CE49F1">
      <w:pPr>
        <w:rPr>
          <w:del w:id="386" w:author="Kashyap Kammachi-Sreedhar (Nokia)" w:date="2024-11-21T21:27:00Z" w16du:dateUtc="2024-11-21T19:27:00Z"/>
          <w:lang w:val="en-GB"/>
        </w:rPr>
      </w:pPr>
      <w:del w:id="387" w:author="Kashyap Kammachi-Sreedhar (Nokia)" w:date="2024-11-21T21:27:00Z" w16du:dateUtc="2024-11-21T19:27:00Z">
        <w:r w:rsidRPr="00663729" w:rsidDel="008C473A">
          <w:rPr>
            <w:lang w:val="en-GB"/>
          </w:rPr>
          <w:delText>But</w:delText>
        </w:r>
        <w:r w:rsidDel="008C473A">
          <w:rPr>
            <w:lang w:val="en-GB"/>
          </w:rPr>
          <w:delText xml:space="preserve"> </w:delText>
        </w:r>
        <w:r w:rsidRPr="00663729" w:rsidDel="008C473A">
          <w:rPr>
            <w:lang w:val="en-GB"/>
          </w:rPr>
          <w:delText xml:space="preserve">this </w:delText>
        </w:r>
        <w:r w:rsidDel="008C473A">
          <w:rPr>
            <w:lang w:val="en-GB"/>
          </w:rPr>
          <w:delText xml:space="preserve">third </w:delText>
        </w:r>
        <w:r w:rsidRPr="00663729" w:rsidDel="008C473A">
          <w:rPr>
            <w:lang w:val="en-GB"/>
          </w:rPr>
          <w:delText xml:space="preserve">approach does not allow identifying easily all members of a family. Indeed, this would require to infer the </w:delText>
        </w:r>
        <w:r w:rsidDel="008C473A">
          <w:rPr>
            <w:lang w:val="en-GB"/>
          </w:rPr>
          <w:delText>union representing the family</w:delText>
        </w:r>
        <w:r w:rsidRPr="00663729" w:rsidDel="008C473A">
          <w:rPr>
            <w:lang w:val="en-GB"/>
          </w:rPr>
          <w:delText xml:space="preserve"> by parsing </w:delText>
        </w:r>
        <w:r w:rsidDel="008C473A">
          <w:rPr>
            <w:lang w:val="en-GB"/>
          </w:rPr>
          <w:delText xml:space="preserve">each entry of </w:delText>
        </w:r>
        <w:r w:rsidRPr="00663729" w:rsidDel="008C473A">
          <w:rPr>
            <w:lang w:val="en-GB"/>
          </w:rPr>
          <w:delText xml:space="preserve">the </w:delText>
        </w:r>
        <w:r w:rsidRPr="00663729" w:rsidDel="008C473A">
          <w:rPr>
            <w:rStyle w:val="codeZchn"/>
          </w:rPr>
          <w:delText>ItemPropertyAssociationBox</w:delText>
        </w:r>
        <w:r w:rsidRPr="00663729" w:rsidDel="008C473A">
          <w:rPr>
            <w:lang w:val="en-GB"/>
          </w:rPr>
          <w:delText xml:space="preserve"> to check whether </w:delText>
        </w:r>
        <w:r w:rsidDel="008C473A">
          <w:rPr>
            <w:lang w:val="en-GB"/>
          </w:rPr>
          <w:delText>the corresponding region item</w:delText>
        </w:r>
        <w:r w:rsidRPr="00663729" w:rsidDel="008C473A">
          <w:rPr>
            <w:lang w:val="en-GB"/>
          </w:rPr>
          <w:delText xml:space="preserve"> is associated </w:delText>
        </w:r>
        <w:r w:rsidDel="008C473A">
          <w:rPr>
            <w:lang w:val="en-GB"/>
          </w:rPr>
          <w:delText>with</w:delText>
        </w:r>
        <w:r w:rsidRPr="00663729" w:rsidDel="008C473A">
          <w:rPr>
            <w:lang w:val="en-GB"/>
          </w:rPr>
          <w:delText xml:space="preserve"> a same annotation identifying the family.</w:delText>
        </w:r>
      </w:del>
    </w:p>
    <w:p w14:paraId="71A40707" w14:textId="0D69C053" w:rsidR="00CE49F1" w:rsidDel="008C473A" w:rsidRDefault="00CE49F1" w:rsidP="00CE49F1">
      <w:pPr>
        <w:rPr>
          <w:del w:id="388" w:author="Kashyap Kammachi-Sreedhar (Nokia)" w:date="2024-11-21T21:27:00Z" w16du:dateUtc="2024-11-21T19:27:00Z"/>
          <w:lang w:val="en-GB"/>
        </w:rPr>
      </w:pPr>
      <w:del w:id="389" w:author="Kashyap Kammachi-Sreedhar (Nokia)" w:date="2024-11-21T21:27:00Z" w16du:dateUtc="2024-11-21T19:27:00Z">
        <w:r w:rsidDel="008C473A">
          <w:rPr>
            <w:lang w:val="en-GB"/>
          </w:rPr>
          <w:delText>Therefore, we think that the approach based on derived region item represents the best approach to represent a union of regions and to annotate this union as a whole.</w:delText>
        </w:r>
      </w:del>
    </w:p>
    <w:p w14:paraId="3CAE79A0" w14:textId="0C17A872" w:rsidR="00CE49F1" w:rsidRPr="00983E22" w:rsidDel="008C473A" w:rsidRDefault="00CE49F1" w:rsidP="00CE49F1">
      <w:pPr>
        <w:pStyle w:val="Heading4"/>
        <w:rPr>
          <w:del w:id="390" w:author="Kashyap Kammachi-Sreedhar (Nokia)" w:date="2024-11-21T21:27:00Z" w16du:dateUtc="2024-11-21T19:27:00Z"/>
          <w:bCs/>
          <w:lang w:eastAsia="ja-JP"/>
        </w:rPr>
      </w:pPr>
      <w:del w:id="391" w:author="Kashyap Kammachi-Sreedhar (Nokia)" w:date="2024-11-21T21:27:00Z" w16du:dateUtc="2024-11-21T19:27:00Z">
        <w:r w:rsidRPr="00983E22" w:rsidDel="008C473A">
          <w:rPr>
            <w:bCs/>
            <w:lang w:eastAsia="ja-JP"/>
          </w:rPr>
          <w:delText>Open Question 2</w:delText>
        </w:r>
      </w:del>
    </w:p>
    <w:p w14:paraId="0C7CC020" w14:textId="2D34B90C" w:rsidR="00CE49F1" w:rsidDel="008C473A" w:rsidRDefault="00CE49F1" w:rsidP="00CE49F1">
      <w:pPr>
        <w:rPr>
          <w:del w:id="392" w:author="Kashyap Kammachi-Sreedhar (Nokia)" w:date="2024-11-21T21:27:00Z" w16du:dateUtc="2024-11-21T19:27:00Z"/>
        </w:rPr>
      </w:pPr>
      <w:del w:id="393" w:author="Kashyap Kammachi-Sreedhar (Nokia)" w:date="2024-11-21T21:27:00Z" w16du:dateUtc="2024-11-21T19:27:00Z">
        <w:r w:rsidDel="008C473A">
          <w:delText>At MPEG#141, the following question has been raised:</w:delText>
        </w:r>
      </w:del>
    </w:p>
    <w:p w14:paraId="28E34CAA" w14:textId="44EF6A97" w:rsidR="00CE49F1" w:rsidDel="008C473A" w:rsidRDefault="00CE49F1" w:rsidP="00CE49F1">
      <w:pPr>
        <w:pStyle w:val="ListParagraph"/>
        <w:numPr>
          <w:ilvl w:val="0"/>
          <w:numId w:val="40"/>
        </w:numPr>
        <w:spacing w:before="120"/>
        <w:contextualSpacing/>
        <w:rPr>
          <w:del w:id="394" w:author="Kashyap Kammachi-Sreedhar (Nokia)" w:date="2024-11-21T21:27:00Z" w16du:dateUtc="2024-11-21T19:27:00Z"/>
        </w:rPr>
      </w:pPr>
      <w:del w:id="395" w:author="Kashyap Kammachi-Sreedhar (Nokia)" w:date="2024-11-21T21:27:00Z" w16du:dateUtc="2024-11-21T19:27:00Z">
        <w:r w:rsidDel="008C473A">
          <w:delText>“</w:delText>
        </w:r>
        <w:r w:rsidRPr="003A6F4F" w:rsidDel="008C473A">
          <w:rPr>
            <w:i/>
            <w:iCs/>
          </w:rPr>
          <w:delText>Is there a restriction for any of the proposals that the separate regions must all be derived from a single image item?</w:delText>
        </w:r>
        <w:r w:rsidDel="008C473A">
          <w:delText>”</w:delText>
        </w:r>
      </w:del>
    </w:p>
    <w:p w14:paraId="3300E2B6" w14:textId="70E03476" w:rsidR="00CE49F1" w:rsidDel="008C473A" w:rsidRDefault="00CE49F1" w:rsidP="00CE49F1">
      <w:pPr>
        <w:rPr>
          <w:del w:id="396" w:author="Kashyap Kammachi-Sreedhar (Nokia)" w:date="2024-11-21T21:27:00Z" w16du:dateUtc="2024-11-21T19:27:00Z"/>
        </w:rPr>
      </w:pPr>
      <w:del w:id="397" w:author="Kashyap Kammachi-Sreedhar (Nokia)" w:date="2024-11-21T21:27:00Z" w16du:dateUtc="2024-11-21T19:27:00Z">
        <w:r w:rsidDel="008C473A">
          <w:delText xml:space="preserve">It can be noted that </w:delText>
        </w:r>
        <w:r w:rsidRPr="003A6F4F" w:rsidDel="008C473A">
          <w:delText xml:space="preserve">region items </w:delText>
        </w:r>
        <w:r w:rsidDel="008C473A">
          <w:delText xml:space="preserve">associated with images representing different visual contents do not share </w:delText>
        </w:r>
        <w:r w:rsidRPr="003A6F4F" w:rsidDel="008C473A">
          <w:delText>a common referential</w:delText>
        </w:r>
        <w:r w:rsidDel="008C473A">
          <w:delText xml:space="preserve">. Only region items associated with images representing the same visual content have a common referential. </w:delText>
        </w:r>
      </w:del>
    </w:p>
    <w:p w14:paraId="4406287F" w14:textId="087F3760" w:rsidR="00CE49F1" w:rsidRPr="00AC03C7" w:rsidDel="008C473A" w:rsidRDefault="00CE49F1" w:rsidP="00CE49F1">
      <w:pPr>
        <w:rPr>
          <w:del w:id="398" w:author="Kashyap Kammachi-Sreedhar (Nokia)" w:date="2024-11-21T21:27:00Z" w16du:dateUtc="2024-11-21T19:27:00Z"/>
          <w:lang w:val="en-GB"/>
        </w:rPr>
      </w:pPr>
      <w:del w:id="399" w:author="Kashyap Kammachi-Sreedhar (Nokia)" w:date="2024-11-21T21:27:00Z" w16du:dateUtc="2024-11-21T19:27:00Z">
        <w:r w:rsidRPr="00AC03C7" w:rsidDel="008C473A">
          <w:delText xml:space="preserve">We think </w:delText>
        </w:r>
        <w:r w:rsidDel="008C473A">
          <w:delText xml:space="preserve">that </w:delText>
        </w:r>
        <w:r w:rsidRPr="00AC03C7" w:rsidDel="008C473A">
          <w:delText>the separate regions referred by the derived region item or the entity group must all be derived from region items sharing a common referen</w:delText>
        </w:r>
        <w:r w:rsidDel="008C473A">
          <w:delText>ce space</w:delText>
        </w:r>
        <w:r w:rsidRPr="00AC03C7" w:rsidDel="008C473A">
          <w:delText xml:space="preserve">, i.e., </w:delText>
        </w:r>
        <w:r w:rsidDel="008C473A">
          <w:delText xml:space="preserve">at least from </w:delText>
        </w:r>
        <w:r w:rsidRPr="00AC03C7" w:rsidDel="008C473A">
          <w:delText xml:space="preserve">images having </w:delText>
        </w:r>
        <w:r w:rsidDel="008C473A">
          <w:delText xml:space="preserve">a </w:delText>
        </w:r>
        <w:r w:rsidRPr="00AC03C7" w:rsidDel="008C473A">
          <w:delText>same visual content.</w:delText>
        </w:r>
      </w:del>
    </w:p>
    <w:p w14:paraId="3B4C7BCF" w14:textId="4ABA9680" w:rsidR="00CE49F1" w:rsidDel="008C473A" w:rsidRDefault="00CE49F1" w:rsidP="00CE49F1">
      <w:pPr>
        <w:pStyle w:val="Heading2"/>
        <w:rPr>
          <w:del w:id="400" w:author="Kashyap Kammachi-Sreedhar (Nokia)" w:date="2024-11-21T21:27:00Z" w16du:dateUtc="2024-11-21T19:27:00Z"/>
          <w:lang w:val="en-GB" w:eastAsia="ja-JP"/>
        </w:rPr>
      </w:pPr>
      <w:del w:id="401" w:author="Kashyap Kammachi-Sreedhar (Nokia)" w:date="2024-11-21T21:27:00Z" w16du:dateUtc="2024-11-21T19:27:00Z">
        <w:r w:rsidDel="008C473A">
          <w:rPr>
            <w:lang w:val="en-GB" w:eastAsia="ja-JP"/>
          </w:rPr>
          <w:delText>Proposal</w:delText>
        </w:r>
      </w:del>
    </w:p>
    <w:p w14:paraId="00368EB8" w14:textId="0DB78E74" w:rsidR="00CE49F1" w:rsidDel="008C473A" w:rsidRDefault="00CE49F1" w:rsidP="00CE49F1">
      <w:pPr>
        <w:rPr>
          <w:del w:id="402" w:author="Kashyap Kammachi-Sreedhar (Nokia)" w:date="2024-11-21T21:27:00Z" w16du:dateUtc="2024-11-21T19:27:00Z"/>
        </w:rPr>
      </w:pPr>
      <w:del w:id="403" w:author="Kashyap Kammachi-Sreedhar (Nokia)" w:date="2024-11-21T21:27:00Z" w16du:dateUtc="2024-11-21T19:27:00Z">
        <w:r w:rsidDel="008C473A">
          <w:delText>For convenience, we provide below the proposed specification text from TuC with some editorial improvements.</w:delText>
        </w:r>
      </w:del>
    </w:p>
    <w:p w14:paraId="480DC624" w14:textId="7C47D08F" w:rsidR="00CE49F1" w:rsidDel="008C473A" w:rsidRDefault="00CE49F1" w:rsidP="00CE49F1">
      <w:pPr>
        <w:pStyle w:val="Heading3"/>
        <w:rPr>
          <w:del w:id="404" w:author="Kashyap Kammachi-Sreedhar (Nokia)" w:date="2024-11-21T21:27:00Z" w16du:dateUtc="2024-11-21T19:27:00Z"/>
          <w:lang w:val="en-GB" w:eastAsia="ja-JP"/>
        </w:rPr>
      </w:pPr>
      <w:del w:id="405" w:author="Kashyap Kammachi-Sreedhar (Nokia)" w:date="2024-11-21T21:27:00Z" w16du:dateUtc="2024-11-21T19:27:00Z">
        <w:r w:rsidDel="008C473A">
          <w:rPr>
            <w:lang w:val="en-GB" w:eastAsia="ja-JP"/>
          </w:rPr>
          <w:delText>Proposal 1: Union of regions</w:delText>
        </w:r>
      </w:del>
    </w:p>
    <w:p w14:paraId="53772DBE" w14:textId="0BC96B8B" w:rsidR="00CE49F1" w:rsidDel="008C473A" w:rsidRDefault="00CE49F1" w:rsidP="00CE49F1">
      <w:pPr>
        <w:rPr>
          <w:del w:id="406" w:author="Kashyap Kammachi-Sreedhar (Nokia)" w:date="2024-11-21T21:27:00Z" w16du:dateUtc="2024-11-21T19:27:00Z"/>
        </w:rPr>
      </w:pPr>
      <w:del w:id="407" w:author="Kashyap Kammachi-Sreedhar (Nokia)" w:date="2024-11-21T21:27:00Z" w16du:dateUtc="2024-11-21T19:27:00Z">
        <w:r w:rsidRPr="00961BC3" w:rsidDel="008C473A">
          <w:delText xml:space="preserve">Add the following section in section </w:delText>
        </w:r>
        <w:r w:rsidDel="008C473A">
          <w:delText>11.3.3.2</w:delText>
        </w:r>
        <w:r w:rsidRPr="00961BC3" w:rsidDel="008C473A">
          <w:delText xml:space="preserve"> </w:delText>
        </w:r>
        <w:r w:rsidRPr="00DE54B0" w:rsidDel="008C473A">
          <w:rPr>
            <w:i/>
            <w:iCs/>
          </w:rPr>
          <w:delText xml:space="preserve">Derived region item types </w:delText>
        </w:r>
      </w:del>
    </w:p>
    <w:p w14:paraId="1E22B202" w14:textId="31148EEE" w:rsidR="00CE49F1" w:rsidRPr="00961BC3" w:rsidDel="008C473A" w:rsidRDefault="00CE49F1" w:rsidP="00CE49F1">
      <w:pPr>
        <w:pStyle w:val="Heading2"/>
        <w:numPr>
          <w:ilvl w:val="0"/>
          <w:numId w:val="0"/>
        </w:numPr>
        <w:rPr>
          <w:del w:id="408" w:author="Kashyap Kammachi-Sreedhar (Nokia)" w:date="2024-11-21T21:27:00Z" w16du:dateUtc="2024-11-21T19:27:00Z"/>
        </w:rPr>
      </w:pPr>
      <w:del w:id="409" w:author="Kashyap Kammachi-Sreedhar (Nokia)" w:date="2024-11-21T21:27:00Z" w16du:dateUtc="2024-11-21T19:27:00Z">
        <w:r w:rsidDel="008C473A">
          <w:delText>11.3.3</w:delText>
        </w:r>
        <w:r w:rsidRPr="00961BC3" w:rsidDel="008C473A">
          <w:delText>.2.2 Union derivation</w:delText>
        </w:r>
      </w:del>
    </w:p>
    <w:p w14:paraId="3413C45A" w14:textId="03ADD158" w:rsidR="00CE49F1" w:rsidRPr="00961BC3" w:rsidDel="008C473A" w:rsidRDefault="00CE49F1" w:rsidP="00CE49F1">
      <w:pPr>
        <w:rPr>
          <w:del w:id="410" w:author="Kashyap Kammachi-Sreedhar (Nokia)" w:date="2024-11-21T21:27:00Z" w16du:dateUtc="2024-11-21T19:27:00Z"/>
        </w:rPr>
      </w:pPr>
      <w:del w:id="411" w:author="Kashyap Kammachi-Sreedhar (Nokia)" w:date="2024-11-21T21:27:00Z" w16du:dateUtc="2024-11-21T19:27:00Z">
        <w:r w:rsidRPr="00961BC3" w:rsidDel="008C473A">
          <w:delText xml:space="preserve">An item with an </w:delText>
        </w:r>
        <w:r w:rsidRPr="00961BC3" w:rsidDel="008C473A">
          <w:rPr>
            <w:rFonts w:ascii="Courier New" w:hAnsi="Courier New" w:cs="Courier New"/>
          </w:rPr>
          <w:delText>item_type</w:delText>
        </w:r>
        <w:r w:rsidRPr="00961BC3" w:rsidDel="008C473A">
          <w:delText xml:space="preserve"> value of </w:delText>
        </w:r>
        <w:r w:rsidRPr="00961BC3" w:rsidDel="008C473A">
          <w:rPr>
            <w:rStyle w:val="markedcontent"/>
            <w:rFonts w:ascii="Courier New" w:hAnsi="Courier New" w:cs="Courier New"/>
          </w:rPr>
          <w:delText>'</w:delText>
        </w:r>
        <w:r w:rsidRPr="00961BC3" w:rsidDel="008C473A">
          <w:rPr>
            <w:rFonts w:ascii="Courier New" w:hAnsi="Courier New" w:cs="Courier New"/>
          </w:rPr>
          <w:delText>cbrg</w:delText>
        </w:r>
        <w:r w:rsidRPr="00961BC3" w:rsidDel="008C473A">
          <w:rPr>
            <w:rStyle w:val="markedcontent"/>
            <w:rFonts w:ascii="Courier New" w:hAnsi="Courier New" w:cs="Courier New"/>
          </w:rPr>
          <w:delText>'</w:delText>
        </w:r>
        <w:r w:rsidRPr="00961BC3" w:rsidDel="008C473A">
          <w:delText xml:space="preserve"> defines a derived region item that corresponds to the union of all the regions represented by one or more input region items. </w:delText>
        </w:r>
      </w:del>
    </w:p>
    <w:p w14:paraId="7560916D" w14:textId="2A186C21" w:rsidR="00CE49F1" w:rsidRPr="00961BC3" w:rsidDel="008C473A" w:rsidRDefault="00CE49F1" w:rsidP="00CE49F1">
      <w:pPr>
        <w:rPr>
          <w:del w:id="412" w:author="Kashyap Kammachi-Sreedhar (Nokia)" w:date="2024-11-21T21:27:00Z" w16du:dateUtc="2024-11-21T19:27:00Z"/>
        </w:rPr>
      </w:pPr>
      <w:del w:id="413" w:author="Kashyap Kammachi-Sreedhar (Nokia)" w:date="2024-11-21T21:27:00Z" w16du:dateUtc="2024-11-21T19:27:00Z">
        <w:r w:rsidRPr="00961BC3" w:rsidDel="008C473A">
          <w:delText xml:space="preserve">The input region items are specified in a </w:delText>
        </w:r>
        <w:r w:rsidRPr="00961BC3" w:rsidDel="008C473A">
          <w:rPr>
            <w:rFonts w:ascii="Courier New" w:hAnsi="Courier New" w:cs="Courier New"/>
          </w:rPr>
          <w:delText xml:space="preserve">SingleItemTypeReferenceBox </w:delText>
        </w:r>
        <w:r w:rsidRPr="00961BC3" w:rsidDel="008C473A">
          <w:delText xml:space="preserve">of type </w:delText>
        </w:r>
        <w:r w:rsidRPr="00961BC3" w:rsidDel="008C473A">
          <w:rPr>
            <w:rStyle w:val="markedcontent"/>
            <w:rFonts w:ascii="Courier New" w:hAnsi="Courier New" w:cs="Courier New"/>
          </w:rPr>
          <w:delText>'</w:delText>
        </w:r>
        <w:r w:rsidRPr="00961BC3" w:rsidDel="008C473A">
          <w:rPr>
            <w:rFonts w:ascii="Courier New" w:hAnsi="Courier New" w:cs="Courier New"/>
          </w:rPr>
          <w:delText>drgn</w:delText>
        </w:r>
        <w:r w:rsidRPr="00961BC3" w:rsidDel="008C473A">
          <w:rPr>
            <w:rStyle w:val="markedcontent"/>
            <w:rFonts w:ascii="Courier New" w:hAnsi="Courier New" w:cs="Courier New"/>
          </w:rPr>
          <w:delText>'</w:delText>
        </w:r>
        <w:r w:rsidRPr="00961BC3" w:rsidDel="008C473A">
          <w:delText xml:space="preserve"> for this derived region item within the </w:delText>
        </w:r>
        <w:r w:rsidRPr="00961BC3" w:rsidDel="008C473A">
          <w:rPr>
            <w:rFonts w:ascii="Courier New" w:hAnsi="Courier New" w:cs="Courier New"/>
          </w:rPr>
          <w:delText>ItemReferenceBox</w:delText>
        </w:r>
        <w:r w:rsidRPr="00961BC3" w:rsidDel="008C473A">
          <w:delText xml:space="preserve">. In the </w:delText>
        </w:r>
        <w:r w:rsidRPr="00961BC3" w:rsidDel="008C473A">
          <w:rPr>
            <w:rFonts w:ascii="Courier New" w:hAnsi="Courier New" w:cs="Courier New"/>
          </w:rPr>
          <w:delText xml:space="preserve">SingleItemTypeReferenceBox </w:delText>
        </w:r>
        <w:r w:rsidRPr="00961BC3" w:rsidDel="008C473A">
          <w:delText xml:space="preserve">of type </w:delText>
        </w:r>
        <w:r w:rsidRPr="00961BC3" w:rsidDel="008C473A">
          <w:rPr>
            <w:rStyle w:val="markedcontent"/>
            <w:rFonts w:ascii="Courier New" w:hAnsi="Courier New" w:cs="Courier New"/>
          </w:rPr>
          <w:delText>'</w:delText>
        </w:r>
        <w:r w:rsidRPr="00961BC3" w:rsidDel="008C473A">
          <w:rPr>
            <w:rFonts w:ascii="Courier New" w:hAnsi="Courier New" w:cs="Courier New"/>
          </w:rPr>
          <w:delText>drgn</w:delText>
        </w:r>
        <w:r w:rsidRPr="00961BC3" w:rsidDel="008C473A">
          <w:rPr>
            <w:rStyle w:val="markedcontent"/>
            <w:rFonts w:ascii="Courier New" w:hAnsi="Courier New" w:cs="Courier New"/>
          </w:rPr>
          <w:delText>'</w:delText>
        </w:r>
        <w:r w:rsidRPr="00961BC3" w:rsidDel="008C473A">
          <w:delText xml:space="preserve">, the value of </w:delText>
        </w:r>
        <w:r w:rsidRPr="00961BC3" w:rsidDel="008C473A">
          <w:rPr>
            <w:rFonts w:ascii="Courier New" w:hAnsi="Courier New" w:cs="Courier New"/>
          </w:rPr>
          <w:delText xml:space="preserve">from_item_ID </w:delText>
        </w:r>
        <w:r w:rsidRPr="00961BC3" w:rsidDel="008C473A">
          <w:delText xml:space="preserve">identifies the derived region item of type </w:delText>
        </w:r>
        <w:r w:rsidRPr="00961BC3" w:rsidDel="008C473A">
          <w:rPr>
            <w:rStyle w:val="markedcontent"/>
            <w:rFonts w:ascii="Courier New" w:hAnsi="Courier New" w:cs="Courier New"/>
          </w:rPr>
          <w:delText>'</w:delText>
        </w:r>
        <w:r w:rsidRPr="00961BC3" w:rsidDel="008C473A">
          <w:rPr>
            <w:rFonts w:ascii="Courier New" w:hAnsi="Courier New" w:cs="Courier New"/>
          </w:rPr>
          <w:delText>cbrg</w:delText>
        </w:r>
        <w:r w:rsidRPr="00961BC3" w:rsidDel="008C473A">
          <w:rPr>
            <w:rStyle w:val="markedcontent"/>
            <w:rFonts w:ascii="Courier New" w:hAnsi="Courier New" w:cs="Courier New"/>
          </w:rPr>
          <w:delText>'</w:delText>
        </w:r>
        <w:r w:rsidRPr="00961BC3" w:rsidDel="008C473A">
          <w:delText xml:space="preserve"> and the values of </w:delText>
        </w:r>
        <w:r w:rsidRPr="00961BC3" w:rsidDel="008C473A">
          <w:rPr>
            <w:rFonts w:ascii="Courier New" w:hAnsi="Courier New" w:cs="Courier New"/>
          </w:rPr>
          <w:delText>to_item_ID</w:delText>
        </w:r>
        <w:r w:rsidRPr="00961BC3" w:rsidDel="008C473A">
          <w:delText xml:space="preserve"> identify the input region items.</w:delText>
        </w:r>
      </w:del>
    </w:p>
    <w:p w14:paraId="14B7EF8C" w14:textId="7EAF1940" w:rsidR="00CE49F1" w:rsidDel="008C473A" w:rsidRDefault="00CE49F1" w:rsidP="00CE49F1">
      <w:pPr>
        <w:rPr>
          <w:del w:id="414" w:author="Kashyap Kammachi-Sreedhar (Nokia)" w:date="2024-11-21T21:27:00Z" w16du:dateUtc="2024-11-21T19:27:00Z"/>
        </w:rPr>
      </w:pPr>
      <w:del w:id="415" w:author="Kashyap Kammachi-Sreedhar (Nokia)" w:date="2024-11-21T21:27:00Z" w16du:dateUtc="2024-11-21T19:27:00Z">
        <w:r w:rsidRPr="00961BC3" w:rsidDel="008C473A">
          <w:delText>The union derived region item is associated with the image item inside which the regions are defined using an item reference of type ‘</w:delText>
        </w:r>
        <w:r w:rsidRPr="00961BC3" w:rsidDel="008C473A">
          <w:rPr>
            <w:rFonts w:ascii="Courier New" w:hAnsi="Courier New" w:cs="Courier New"/>
          </w:rPr>
          <w:delText>cdsc</w:delText>
        </w:r>
        <w:r w:rsidRPr="00961BC3" w:rsidDel="008C473A">
          <w:delText>’ from the union derived region item to the image item.</w:delText>
        </w:r>
      </w:del>
    </w:p>
    <w:p w14:paraId="6F6D8561" w14:textId="554FE627" w:rsidR="00CE49F1" w:rsidDel="008C473A" w:rsidRDefault="00CE49F1" w:rsidP="00CE49F1">
      <w:pPr>
        <w:rPr>
          <w:del w:id="416" w:author="Kashyap Kammachi-Sreedhar (Nokia)" w:date="2024-11-21T21:27:00Z" w16du:dateUtc="2024-11-21T19:27:00Z"/>
        </w:rPr>
      </w:pPr>
      <w:del w:id="417" w:author="Kashyap Kammachi-Sreedhar (Nokia)" w:date="2024-11-21T21:27:00Z" w16du:dateUtc="2024-11-21T19:27:00Z">
        <w:r w:rsidRPr="00961BC3" w:rsidDel="008C473A">
          <w:delText xml:space="preserve">The region resulting from this derived region item is the union of all the regions of each input region item after being applied to the referenced image item as specified in </w:delText>
        </w:r>
        <w:r w:rsidDel="008C473A">
          <w:delText xml:space="preserve"> 11.3.2 and 11.2.1</w:delText>
        </w:r>
        <w:r w:rsidRPr="00961BC3" w:rsidDel="008C473A">
          <w:delText>.</w:delText>
        </w:r>
      </w:del>
    </w:p>
    <w:p w14:paraId="57A2CAEE" w14:textId="341021B6" w:rsidR="00CE49F1" w:rsidDel="008C473A" w:rsidRDefault="00CE49F1" w:rsidP="00CE49F1">
      <w:pPr>
        <w:pStyle w:val="Heading3"/>
        <w:rPr>
          <w:del w:id="418" w:author="Kashyap Kammachi-Sreedhar (Nokia)" w:date="2024-11-21T21:27:00Z" w16du:dateUtc="2024-11-21T19:27:00Z"/>
        </w:rPr>
      </w:pPr>
      <w:del w:id="419" w:author="Kashyap Kammachi-Sreedhar (Nokia)" w:date="2024-11-21T21:27:00Z" w16du:dateUtc="2024-11-21T19:27:00Z">
        <w:r w:rsidDel="008C473A">
          <w:delText>Proposal 2: Relations between region items</w:delText>
        </w:r>
      </w:del>
    </w:p>
    <w:p w14:paraId="1B4FED7F" w14:textId="23AE569A" w:rsidR="00CE49F1" w:rsidRPr="00961BC3" w:rsidDel="008C473A" w:rsidRDefault="00CE49F1" w:rsidP="00CE49F1">
      <w:pPr>
        <w:rPr>
          <w:del w:id="420" w:author="Kashyap Kammachi-Sreedhar (Nokia)" w:date="2024-11-21T21:27:00Z" w16du:dateUtc="2024-11-21T19:27:00Z"/>
        </w:rPr>
      </w:pPr>
      <w:del w:id="421" w:author="Kashyap Kammachi-Sreedhar (Nokia)" w:date="2024-11-21T21:27:00Z" w16du:dateUtc="2024-11-21T19:27:00Z">
        <w:r w:rsidRPr="00961BC3" w:rsidDel="008C473A">
          <w:delText xml:space="preserve">Add the following section in section </w:delText>
        </w:r>
        <w:r w:rsidDel="008C473A">
          <w:delText>11.3</w:delText>
        </w:r>
        <w:r w:rsidRPr="00961BC3" w:rsidDel="008C473A">
          <w:delText xml:space="preserve"> </w:delText>
        </w:r>
        <w:r w:rsidRPr="006F60F6" w:rsidDel="008C473A">
          <w:rPr>
            <w:i/>
            <w:iCs/>
          </w:rPr>
          <w:delText>Regions and region annotations for an image item</w:delText>
        </w:r>
        <w:r w:rsidRPr="00961BC3" w:rsidDel="008C473A">
          <w:delText xml:space="preserve"> </w:delText>
        </w:r>
      </w:del>
    </w:p>
    <w:p w14:paraId="6456DD3A" w14:textId="456DA5F1" w:rsidR="00CE49F1" w:rsidRPr="008862A7" w:rsidDel="008C473A" w:rsidRDefault="00CE49F1" w:rsidP="00CE49F1">
      <w:pPr>
        <w:pStyle w:val="Heading2"/>
        <w:numPr>
          <w:ilvl w:val="0"/>
          <w:numId w:val="0"/>
        </w:numPr>
        <w:rPr>
          <w:del w:id="422" w:author="Kashyap Kammachi-Sreedhar (Nokia)" w:date="2024-11-21T21:27:00Z" w16du:dateUtc="2024-11-21T19:27:00Z"/>
        </w:rPr>
      </w:pPr>
      <w:del w:id="423" w:author="Kashyap Kammachi-Sreedhar (Nokia)" w:date="2024-11-21T21:27:00Z" w16du:dateUtc="2024-11-21T19:27:00Z">
        <w:r w:rsidDel="008C473A">
          <w:delText>11.3.4</w:delText>
        </w:r>
        <w:r w:rsidRPr="008862A7" w:rsidDel="008C473A">
          <w:delText xml:space="preserve"> Region Entity Group</w:delText>
        </w:r>
      </w:del>
    </w:p>
    <w:p w14:paraId="7371EDD5" w14:textId="2D8DDE88" w:rsidR="00CE49F1" w:rsidRPr="00961BC3" w:rsidDel="008C473A" w:rsidRDefault="00CE49F1" w:rsidP="00CE49F1">
      <w:pPr>
        <w:pStyle w:val="Heading2"/>
        <w:numPr>
          <w:ilvl w:val="0"/>
          <w:numId w:val="0"/>
        </w:numPr>
        <w:ind w:left="576" w:hanging="576"/>
        <w:rPr>
          <w:del w:id="424" w:author="Kashyap Kammachi-Sreedhar (Nokia)" w:date="2024-11-21T21:27:00Z" w16du:dateUtc="2024-11-21T19:27:00Z"/>
          <w:lang w:val="en-GB"/>
        </w:rPr>
      </w:pPr>
      <w:del w:id="425" w:author="Kashyap Kammachi-Sreedhar (Nokia)" w:date="2024-11-21T21:27:00Z" w16du:dateUtc="2024-11-21T19:27:00Z">
        <w:r w:rsidDel="008C473A">
          <w:rPr>
            <w:lang w:val="en-GB"/>
          </w:rPr>
          <w:delText>11.3.4.1</w:delText>
        </w:r>
        <w:r w:rsidRPr="00961BC3" w:rsidDel="008C473A">
          <w:rPr>
            <w:lang w:val="en-GB"/>
          </w:rPr>
          <w:delText xml:space="preserve"> ‘</w:delText>
        </w:r>
        <w:r w:rsidRPr="00961BC3" w:rsidDel="008C473A">
          <w:rPr>
            <w:rFonts w:ascii="Consolas" w:hAnsi="Consolas"/>
            <w:lang w:val="en-GB"/>
          </w:rPr>
          <w:delText>corg</w:delText>
        </w:r>
        <w:r w:rsidRPr="00961BC3" w:rsidDel="008C473A">
          <w:rPr>
            <w:lang w:val="en-GB"/>
          </w:rPr>
          <w:delText>’ Entity Group</w:delText>
        </w:r>
      </w:del>
    </w:p>
    <w:p w14:paraId="74BDF691" w14:textId="205B24DE" w:rsidR="00CE49F1" w:rsidRPr="00961BC3" w:rsidDel="008C473A" w:rsidRDefault="00CE49F1" w:rsidP="00CE49F1">
      <w:pPr>
        <w:rPr>
          <w:del w:id="426" w:author="Kashyap Kammachi-Sreedhar (Nokia)" w:date="2024-11-21T21:27:00Z" w16du:dateUtc="2024-11-21T19:27:00Z"/>
          <w:lang w:val="en-GB"/>
        </w:rPr>
      </w:pPr>
      <w:del w:id="427" w:author="Kashyap Kammachi-Sreedhar (Nokia)" w:date="2024-11-21T21:27:00Z" w16du:dateUtc="2024-11-21T19:27:00Z">
        <w:r w:rsidRPr="00961BC3" w:rsidDel="008C473A">
          <w:rPr>
            <w:lang w:val="en-GB"/>
          </w:rPr>
          <w:delText>A compound region entity group (</w:delText>
        </w:r>
        <w:r w:rsidRPr="00961BC3" w:rsidDel="008C473A">
          <w:rPr>
            <w:rStyle w:val="markedcontent"/>
            <w:rFonts w:ascii="Courier New" w:hAnsi="Courier New" w:cs="Courier New"/>
          </w:rPr>
          <w:delText>'</w:delText>
        </w:r>
        <w:r w:rsidRPr="00961BC3" w:rsidDel="008C473A">
          <w:rPr>
            <w:rFonts w:ascii="Courier New" w:hAnsi="Courier New" w:cs="Courier New"/>
          </w:rPr>
          <w:delText>corg</w:delText>
        </w:r>
        <w:r w:rsidRPr="00961BC3" w:rsidDel="008C473A">
          <w:rPr>
            <w:rStyle w:val="markedcontent"/>
            <w:rFonts w:ascii="Courier New" w:hAnsi="Courier New" w:cs="Courier New"/>
          </w:rPr>
          <w:delText>'</w:delText>
        </w:r>
        <w:r w:rsidRPr="00961BC3" w:rsidDel="008C473A">
          <w:rPr>
            <w:lang w:val="en-GB"/>
          </w:rPr>
          <w:delTex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delText>
        </w:r>
      </w:del>
    </w:p>
    <w:p w14:paraId="36A911FC" w14:textId="55127D62" w:rsidR="00CE49F1" w:rsidRPr="00961BC3" w:rsidDel="008C473A" w:rsidRDefault="00CE49F1" w:rsidP="00CE49F1">
      <w:pPr>
        <w:pStyle w:val="Note"/>
        <w:rPr>
          <w:del w:id="428" w:author="Kashyap Kammachi-Sreedhar (Nokia)" w:date="2024-11-21T21:27:00Z" w16du:dateUtc="2024-11-21T19:27:00Z"/>
        </w:rPr>
      </w:pPr>
      <w:del w:id="429" w:author="Kashyap Kammachi-Sreedhar (Nokia)" w:date="2024-11-21T21:27:00Z" w16du:dateUtc="2024-11-21T19:27:00Z">
        <w:r w:rsidRPr="00961BC3" w:rsidDel="008C473A">
          <w:delText>NOTE</w:delText>
        </w:r>
        <w:r w:rsidRPr="00961BC3" w:rsidDel="008C473A">
          <w:tab/>
        </w:r>
        <w:commentRangeStart w:id="430"/>
        <w:r w:rsidRPr="00961BC3" w:rsidDel="008C473A">
          <w:delText xml:space="preserve">For example, a compound region entity group can be used to associate a main region corresponding to a </w:delText>
        </w:r>
        <w:r w:rsidDel="008C473A">
          <w:delText>body</w:delText>
        </w:r>
        <w:r w:rsidRPr="00961BC3" w:rsidDel="008C473A">
          <w:delText xml:space="preserve"> with regions corresponding to </w:delText>
        </w:r>
        <w:r w:rsidDel="008C473A">
          <w:delText xml:space="preserve">body parts (e.g., </w:delText>
        </w:r>
        <w:r w:rsidRPr="00DD145B" w:rsidDel="008C473A">
          <w:delText>the head, legs or arms of the body</w:delText>
        </w:r>
        <w:r w:rsidDel="008C473A">
          <w:delText>)</w:delText>
        </w:r>
        <w:r w:rsidRPr="00961BC3" w:rsidDel="008C473A">
          <w:delText xml:space="preserve"> to indicate that the </w:delText>
        </w:r>
        <w:r w:rsidDel="008C473A">
          <w:delText>body</w:delText>
        </w:r>
        <w:r w:rsidRPr="00961BC3" w:rsidDel="008C473A">
          <w:delText xml:space="preserve"> is logically including the </w:delText>
        </w:r>
        <w:r w:rsidDel="008C473A">
          <w:delText>body parts</w:delText>
        </w:r>
        <w:r w:rsidRPr="00961BC3" w:rsidDel="008C473A">
          <w:delText>.</w:delText>
        </w:r>
        <w:commentRangeEnd w:id="430"/>
        <w:r w:rsidDel="008C473A">
          <w:rPr>
            <w:rStyle w:val="CommentReference"/>
            <w:lang w:val="fr-FR" w:eastAsia="fr-FR"/>
          </w:rPr>
          <w:commentReference w:id="430"/>
        </w:r>
      </w:del>
    </w:p>
    <w:p w14:paraId="0F23CD63" w14:textId="06BD0F29" w:rsidR="00CE49F1" w:rsidRPr="00961BC3" w:rsidDel="008C473A" w:rsidRDefault="00CE49F1" w:rsidP="00CE49F1">
      <w:pPr>
        <w:rPr>
          <w:del w:id="431" w:author="Kashyap Kammachi-Sreedhar (Nokia)" w:date="2024-11-21T21:27:00Z" w16du:dateUtc="2024-11-21T19:27:00Z"/>
          <w:lang w:val="en-GB"/>
        </w:rPr>
      </w:pPr>
      <w:del w:id="432" w:author="Kashyap Kammachi-Sreedhar (Nokia)" w:date="2024-11-21T21:27:00Z" w16du:dateUtc="2024-11-21T19:27:00Z">
        <w:r w:rsidRPr="00961BC3" w:rsidDel="008C473A">
          <w:rPr>
            <w:lang w:val="en-GB"/>
          </w:rPr>
          <w:delText xml:space="preserve">The entities in a compound region entity group shall be region items. The number of entities in a compound region entity group shall be at least 2. The first </w:delText>
        </w:r>
        <w:r w:rsidRPr="00961BC3" w:rsidDel="008C473A">
          <w:rPr>
            <w:rFonts w:ascii="Courier New" w:hAnsi="Courier New" w:cs="Courier New"/>
            <w:lang w:val="en-GB"/>
          </w:rPr>
          <w:delText xml:space="preserve">entity_id </w:delText>
        </w:r>
        <w:r w:rsidRPr="00961BC3" w:rsidDel="008C473A">
          <w:rPr>
            <w:lang w:val="en-GB"/>
          </w:rPr>
          <w:delText xml:space="preserve">value shall indicate the main region item. It indicates the region covering the main object that is logically including the objects covered by the regions described by the second and following </w:delText>
        </w:r>
        <w:r w:rsidRPr="00961BC3" w:rsidDel="008C473A">
          <w:rPr>
            <w:rFonts w:ascii="Courier New" w:hAnsi="Courier New" w:cs="Courier New"/>
            <w:lang w:val="en-GB"/>
          </w:rPr>
          <w:delText>entity_id</w:delText>
        </w:r>
        <w:r w:rsidRPr="00961BC3" w:rsidDel="008C473A">
          <w:rPr>
            <w:lang w:val="en-GB"/>
          </w:rPr>
          <w:delText>s.</w:delText>
        </w:r>
      </w:del>
    </w:p>
    <w:p w14:paraId="6B8B0476" w14:textId="4C78EDD4" w:rsidR="00CE49F1" w:rsidRPr="00961BC3" w:rsidDel="008C473A" w:rsidRDefault="00CE49F1" w:rsidP="00CE49F1">
      <w:pPr>
        <w:rPr>
          <w:del w:id="433" w:author="Kashyap Kammachi-Sreedhar (Nokia)" w:date="2024-11-21T21:27:00Z" w16du:dateUtc="2024-11-21T19:27:00Z"/>
          <w:lang w:val="en-GB"/>
        </w:rPr>
      </w:pPr>
      <w:del w:id="434" w:author="Kashyap Kammachi-Sreedhar (Nokia)" w:date="2024-11-21T21:27:00Z" w16du:dateUtc="2024-11-21T19:27:00Z">
        <w:r w:rsidRPr="00961BC3" w:rsidDel="008C473A">
          <w:rPr>
            <w:lang w:val="en-GB"/>
          </w:rPr>
          <w:delText>This inclusion relationship does not convey information at the geometry level. A main region signalled as including others regions by a compound entity group may or may not geometrically include the other regions.</w:delText>
        </w:r>
      </w:del>
    </w:p>
    <w:p w14:paraId="7AF9D88E" w14:textId="77777777" w:rsidR="00CE49F1" w:rsidRPr="00CE49F1" w:rsidRDefault="00CE49F1" w:rsidP="00EF61FD">
      <w:pPr>
        <w:rPr>
          <w:lang w:val="en-CA"/>
        </w:rPr>
      </w:pPr>
    </w:p>
    <w:p w14:paraId="18657CC2" w14:textId="561A7A63" w:rsidR="00C640A3" w:rsidRPr="00F45E55" w:rsidDel="007160C0" w:rsidRDefault="00C640A3" w:rsidP="00C640A3">
      <w:pPr>
        <w:pStyle w:val="Heading1"/>
        <w:rPr>
          <w:del w:id="435" w:author="Kashyap Kammachi-Sreedhar (Nokia)" w:date="2024-11-21T21:29:00Z" w16du:dateUtc="2024-11-21T19:29:00Z"/>
          <w:lang w:val="en-CA"/>
        </w:rPr>
      </w:pPr>
      <w:bookmarkStart w:id="436" w:name="_Toc158289992"/>
      <w:bookmarkStart w:id="437" w:name="_Toc158289993"/>
      <w:bookmarkStart w:id="438" w:name="_Toc158289994"/>
      <w:bookmarkStart w:id="439" w:name="_Toc158289995"/>
      <w:bookmarkStart w:id="440" w:name="_Toc158289996"/>
      <w:bookmarkStart w:id="441" w:name="_Toc158289997"/>
      <w:bookmarkStart w:id="442" w:name="_Toc158289998"/>
      <w:bookmarkStart w:id="443" w:name="_Toc158290005"/>
      <w:bookmarkStart w:id="444" w:name="_Toc158290006"/>
      <w:bookmarkStart w:id="445" w:name="_Toc158290007"/>
      <w:bookmarkStart w:id="446" w:name="_Toc158290008"/>
      <w:bookmarkStart w:id="447" w:name="_Toc158290009"/>
      <w:bookmarkStart w:id="448" w:name="_Toc158290010"/>
      <w:bookmarkStart w:id="449" w:name="_Toc158290011"/>
      <w:bookmarkStart w:id="450" w:name="_Toc158290012"/>
      <w:bookmarkStart w:id="451" w:name="_Toc158290013"/>
      <w:bookmarkStart w:id="452" w:name="_Toc158290014"/>
      <w:bookmarkStart w:id="453" w:name="_Toc158290015"/>
      <w:bookmarkStart w:id="454" w:name="_Toc158290016"/>
      <w:bookmarkStart w:id="455" w:name="_Toc158290017"/>
      <w:bookmarkStart w:id="456" w:name="_Toc158290018"/>
      <w:bookmarkStart w:id="457" w:name="_Toc158290019"/>
      <w:bookmarkStart w:id="458" w:name="_Toc158290020"/>
      <w:bookmarkStart w:id="459" w:name="_Toc158290021"/>
      <w:bookmarkStart w:id="460" w:name="_Toc158290022"/>
      <w:bookmarkStart w:id="461" w:name="_Toc158290023"/>
      <w:bookmarkStart w:id="462" w:name="_Toc158290024"/>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del w:id="463" w:author="Kashyap Kammachi-Sreedhar (Nokia)" w:date="2024-11-21T21:29:00Z" w16du:dateUtc="2024-11-21T19:29:00Z">
        <w:r w:rsidRPr="00F45E55" w:rsidDel="007160C0">
          <w:rPr>
            <w:lang w:val="en-CA"/>
          </w:rPr>
          <w:delText>Matrix-based transformation for image items</w:delText>
        </w:r>
        <w:bookmarkStart w:id="464" w:name="_Toc183117125"/>
        <w:bookmarkEnd w:id="464"/>
      </w:del>
    </w:p>
    <w:p w14:paraId="5D3C3E5D" w14:textId="1F0728C0" w:rsidR="00C640A3" w:rsidRPr="00F45E55" w:rsidDel="007160C0" w:rsidRDefault="00C640A3" w:rsidP="00C640A3">
      <w:pPr>
        <w:rPr>
          <w:del w:id="465" w:author="Kashyap Kammachi-Sreedhar (Nokia)" w:date="2024-11-21T21:29:00Z" w16du:dateUtc="2024-11-21T19:29:00Z"/>
          <w:i/>
          <w:lang w:val="en-CA"/>
        </w:rPr>
      </w:pPr>
      <w:del w:id="466" w:author="Kashyap Kammachi-Sreedhar (Nokia)" w:date="2024-11-21T21:29:00Z" w16du:dateUtc="2024-11-21T19:29:00Z">
        <w:r w:rsidRPr="00F45E55" w:rsidDel="007160C0">
          <w:rPr>
            <w:i/>
            <w:highlight w:val="yellow"/>
            <w:lang w:val="en-CA"/>
          </w:rPr>
          <w:delText>[[ Ed. (FD): MPEG#129: it was questioned:”</w:delText>
        </w:r>
        <w:r w:rsidRPr="00F45E55" w:rsidDel="007160C0">
          <w:rPr>
            <w:sz w:val="20"/>
            <w:szCs w:val="20"/>
            <w:highlight w:val="yellow"/>
            <w:lang w:val="en-CA"/>
          </w:rPr>
          <w:delText xml:space="preserve"> Should we also add ‘matrix’ as an image derivation in the HEIF? “. It was warned that “We would need to be clear about the meaning of outputs that don’t have horizontal and vertical sides; if that’s overlaid, the meaning is clear, but what if it’s supposed to be displayed?”</w:delText>
        </w:r>
        <w:r w:rsidRPr="00F45E55" w:rsidDel="007160C0">
          <w:rPr>
            <w:i/>
            <w:highlight w:val="yellow"/>
            <w:lang w:val="en-CA"/>
          </w:rPr>
          <w:delText>]]</w:delText>
        </w:r>
        <w:r w:rsidRPr="00F45E55" w:rsidDel="007160C0">
          <w:rPr>
            <w:i/>
            <w:lang w:val="en-CA"/>
          </w:rPr>
          <w:delText xml:space="preserve"> </w:delText>
        </w:r>
        <w:bookmarkStart w:id="467" w:name="_Toc183117126"/>
        <w:bookmarkEnd w:id="467"/>
      </w:del>
    </w:p>
    <w:p w14:paraId="3058501E" w14:textId="506AE447" w:rsidR="00C640A3" w:rsidRPr="00F45E55" w:rsidRDefault="00C640A3" w:rsidP="00C640A3">
      <w:pPr>
        <w:pStyle w:val="Heading1"/>
        <w:rPr>
          <w:lang w:val="en-CA"/>
        </w:rPr>
      </w:pPr>
      <w:bookmarkStart w:id="468" w:name="_Toc183117127"/>
      <w:r w:rsidRPr="00F45E55">
        <w:rPr>
          <w:lang w:val="en-CA"/>
        </w:rPr>
        <w:t>Signaling for pre-derived coded image items</w:t>
      </w:r>
      <w:bookmarkEnd w:id="468"/>
    </w:p>
    <w:p w14:paraId="3D6E005F" w14:textId="77777777" w:rsidR="00C640A3" w:rsidRPr="00F45E55" w:rsidRDefault="00C640A3" w:rsidP="00C640A3">
      <w:pPr>
        <w:keepNext/>
        <w:rPr>
          <w:i/>
          <w:lang w:val="en-CA"/>
        </w:rPr>
      </w:pPr>
      <w:r w:rsidRPr="00F45E55">
        <w:rPr>
          <w:i/>
          <w:lang w:val="en-CA"/>
        </w:rPr>
        <w:t>Replace the clause 6.4.7 with the following text:</w:t>
      </w:r>
    </w:p>
    <w:p w14:paraId="40112377" w14:textId="77777777" w:rsidR="00C640A3" w:rsidRPr="00F45E55" w:rsidRDefault="00C640A3" w:rsidP="00C640A3">
      <w:pPr>
        <w:rPr>
          <w:b/>
          <w:lang w:val="en-CA"/>
        </w:rPr>
      </w:pPr>
      <w:r w:rsidRPr="00F45E55">
        <w:rPr>
          <w:b/>
          <w:lang w:val="en-CA"/>
        </w:rPr>
        <w:t>6.4.7</w:t>
      </w:r>
      <w:r w:rsidRPr="00F45E55">
        <w:rPr>
          <w:b/>
          <w:lang w:val="en-CA"/>
        </w:rPr>
        <w:tab/>
      </w:r>
      <w:bookmarkStart w:id="469" w:name="_Toc519868514"/>
      <w:proofErr w:type="gramStart"/>
      <w:r w:rsidRPr="00F45E55">
        <w:rPr>
          <w:b/>
          <w:lang w:val="en-CA"/>
        </w:rPr>
        <w:t>Pre-derived</w:t>
      </w:r>
      <w:proofErr w:type="gramEnd"/>
      <w:r w:rsidRPr="00F45E55">
        <w:rPr>
          <w:b/>
          <w:lang w:val="en-CA"/>
        </w:rPr>
        <w:t xml:space="preserve"> coded images</w:t>
      </w:r>
      <w:bookmarkEnd w:id="469"/>
    </w:p>
    <w:p w14:paraId="6C8A55BC" w14:textId="77777777" w:rsidR="00C640A3" w:rsidRPr="00F45E55" w:rsidRDefault="00C640A3" w:rsidP="00C640A3">
      <w:pPr>
        <w:rPr>
          <w:lang w:val="en-CA"/>
        </w:rPr>
      </w:pPr>
      <w:r w:rsidRPr="00F45E55">
        <w:rPr>
          <w:highlight w:val="yellow"/>
          <w:lang w:val="en-CA"/>
        </w:rPr>
        <w:t>[Ed. (FD): In the following, differences with HEIF 2</w:t>
      </w:r>
      <w:r w:rsidRPr="00F45E55">
        <w:rPr>
          <w:highlight w:val="yellow"/>
          <w:vertAlign w:val="superscript"/>
          <w:lang w:val="en-CA"/>
        </w:rPr>
        <w:t>nd</w:t>
      </w:r>
      <w:r w:rsidRPr="00F45E55">
        <w:rPr>
          <w:highlight w:val="yellow"/>
          <w:lang w:val="en-CA"/>
        </w:rPr>
        <w:t xml:space="preserve"> edition (w18310) are highlighted in blue]</w:t>
      </w:r>
    </w:p>
    <w:p w14:paraId="1207EE68" w14:textId="77777777" w:rsidR="00C640A3" w:rsidRPr="00F45E55" w:rsidRDefault="00C640A3" w:rsidP="00C640A3">
      <w:pPr>
        <w:rPr>
          <w:lang w:val="en-CA"/>
        </w:rPr>
      </w:pPr>
      <w:r w:rsidRPr="00F45E55">
        <w:rPr>
          <w:lang w:val="en-CA"/>
        </w:rPr>
        <w:t>If a coded image has been derived from others — for example, a composite HDR image derived from exposure-bracketed individual images</w:t>
      </w:r>
      <w:r w:rsidRPr="00F45E55">
        <w:rPr>
          <w:highlight w:val="cyan"/>
          <w:lang w:val="en-CA"/>
        </w:rPr>
        <w:t>, or a panorama derived from a set of images</w:t>
      </w:r>
      <w:r w:rsidRPr="00F45E55">
        <w:rPr>
          <w:lang w:val="en-CA"/>
        </w:rPr>
        <w:t xml:space="preserve"> — then it shall be linked to those images by item references of type </w:t>
      </w:r>
      <w:r w:rsidRPr="00F45E55">
        <w:rPr>
          <w:rFonts w:ascii="Courier" w:hAnsi="Courier"/>
          <w:lang w:val="en-CA"/>
        </w:rPr>
        <w:t>'base'</w:t>
      </w:r>
      <w:r w:rsidRPr="00F45E55">
        <w:rPr>
          <w:highlight w:val="cyan"/>
          <w:lang w:val="en-CA"/>
        </w:rPr>
        <w:t>. Item references may be</w:t>
      </w:r>
      <w:r w:rsidRPr="00F45E55">
        <w:rPr>
          <w:lang w:val="en-CA"/>
        </w:rPr>
        <w:t xml:space="preserve"> from the coded image to all images it derives from</w:t>
      </w:r>
      <w:r w:rsidRPr="00F45E55">
        <w:rPr>
          <w:highlight w:val="cyan"/>
          <w:lang w:val="en-CA"/>
        </w:rPr>
        <w:t xml:space="preserve">, or when unique IDs are used, from the coded image to all entity groups or images it derives from. When unique IDs are used, a </w:t>
      </w:r>
      <w:proofErr w:type="spellStart"/>
      <w:r w:rsidRPr="00F45E55">
        <w:rPr>
          <w:rFonts w:ascii="Courier" w:hAnsi="Courier"/>
          <w:highlight w:val="cyan"/>
          <w:lang w:val="en-CA"/>
        </w:rPr>
        <w:t>to_item_ID</w:t>
      </w:r>
      <w:proofErr w:type="spellEnd"/>
      <w:r w:rsidRPr="00F45E55">
        <w:rPr>
          <w:highlight w:val="cyan"/>
          <w:lang w:val="en-CA"/>
        </w:rPr>
        <w:t xml:space="preserve"> value in the </w:t>
      </w:r>
      <w:proofErr w:type="spellStart"/>
      <w:r w:rsidRPr="00F45E55">
        <w:rPr>
          <w:rFonts w:ascii="Courier" w:hAnsi="Courier"/>
          <w:highlight w:val="cyan"/>
          <w:lang w:val="en-CA"/>
        </w:rPr>
        <w:t>SingleItemTypeReferenceBox</w:t>
      </w:r>
      <w:proofErr w:type="spellEnd"/>
      <w:r w:rsidRPr="00F45E55">
        <w:rPr>
          <w:highlight w:val="cyan"/>
          <w:lang w:val="en-CA"/>
        </w:rPr>
        <w:t xml:space="preserve"> or </w:t>
      </w:r>
      <w:proofErr w:type="spellStart"/>
      <w:r w:rsidRPr="00F45E55">
        <w:rPr>
          <w:rFonts w:ascii="Courier" w:hAnsi="Courier"/>
          <w:highlight w:val="cyan"/>
          <w:lang w:val="en-CA"/>
        </w:rPr>
        <w:t>SingleItemTypeReferenceBoxLarge</w:t>
      </w:r>
      <w:proofErr w:type="spellEnd"/>
      <w:r w:rsidRPr="00F45E55">
        <w:rPr>
          <w:highlight w:val="cyan"/>
          <w:lang w:val="en-CA"/>
        </w:rPr>
        <w:t xml:space="preserve"> is resolved to an item identifier whenever the embedding </w:t>
      </w:r>
      <w:proofErr w:type="spellStart"/>
      <w:r w:rsidRPr="00F45E55">
        <w:rPr>
          <w:rFonts w:ascii="Courier" w:hAnsi="Courier"/>
          <w:highlight w:val="cyan"/>
          <w:lang w:val="en-CA"/>
        </w:rPr>
        <w:t>MetaBox</w:t>
      </w:r>
      <w:proofErr w:type="spellEnd"/>
      <w:r w:rsidRPr="00F45E55">
        <w:rPr>
          <w:highlight w:val="cyan"/>
          <w:lang w:val="en-CA"/>
        </w:rPr>
        <w:t xml:space="preserve"> contains an item with such </w:t>
      </w:r>
      <w:proofErr w:type="gramStart"/>
      <w:r w:rsidRPr="00F45E55">
        <w:rPr>
          <w:highlight w:val="cyan"/>
          <w:lang w:val="en-CA"/>
        </w:rPr>
        <w:t>identifier, and</w:t>
      </w:r>
      <w:proofErr w:type="gramEnd"/>
      <w:r w:rsidRPr="00F45E55">
        <w:rPr>
          <w:highlight w:val="cyan"/>
          <w:lang w:val="en-CA"/>
        </w:rPr>
        <w:t xml:space="preserve"> is resolved to an entity group identifier otherwise.</w:t>
      </w:r>
    </w:p>
    <w:p w14:paraId="5551CED7" w14:textId="77777777" w:rsidR="00C640A3" w:rsidRPr="00F45E55" w:rsidRDefault="00C640A3" w:rsidP="00C640A3">
      <w:pPr>
        <w:rPr>
          <w:lang w:val="en-CA"/>
        </w:rPr>
      </w:pPr>
      <w:r w:rsidRPr="00F45E55">
        <w:rPr>
          <w:lang w:val="en-CA"/>
        </w:rPr>
        <w:t xml:space="preserve">An image item including a </w:t>
      </w:r>
      <w:r w:rsidRPr="00F45E55">
        <w:rPr>
          <w:rFonts w:ascii="Courier" w:hAnsi="Courier"/>
          <w:lang w:val="en-CA"/>
        </w:rPr>
        <w:t>'base'</w:t>
      </w:r>
      <w:r w:rsidRPr="00F45E55">
        <w:rPr>
          <w:lang w:val="en-CA"/>
        </w:rPr>
        <w:t xml:space="preserve"> item reference is referred to as a pre-derived coded image.</w:t>
      </w:r>
    </w:p>
    <w:p w14:paraId="3E78FDC0" w14:textId="77777777" w:rsidR="00C640A3" w:rsidRPr="00F45E55" w:rsidRDefault="00C640A3" w:rsidP="00C640A3">
      <w:pPr>
        <w:rPr>
          <w:sz w:val="20"/>
          <w:szCs w:val="20"/>
          <w:lang w:val="en-CA"/>
        </w:rPr>
      </w:pPr>
      <w:r w:rsidRPr="00F45E55">
        <w:rPr>
          <w:sz w:val="20"/>
          <w:szCs w:val="20"/>
          <w:lang w:val="en-CA"/>
        </w:rPr>
        <w:t>NOTE</w:t>
      </w:r>
      <w:r w:rsidRPr="00F45E55">
        <w:rPr>
          <w:sz w:val="20"/>
          <w:szCs w:val="20"/>
          <w:lang w:val="en-CA"/>
        </w:rPr>
        <w:tab/>
        <w:t>In this version of this document, the exact derivation process used to produce the image is not described.</w:t>
      </w:r>
    </w:p>
    <w:p w14:paraId="42AB7AF4" w14:textId="77777777" w:rsidR="00C640A3" w:rsidRPr="00F45E55" w:rsidRDefault="00C640A3" w:rsidP="00C640A3">
      <w:pPr>
        <w:rPr>
          <w:lang w:val="en-CA"/>
        </w:rPr>
      </w:pPr>
      <w:r w:rsidRPr="00F45E55">
        <w:rPr>
          <w:highlight w:val="yellow"/>
          <w:lang w:val="en-CA"/>
        </w:rPr>
        <w:t>[[Ed. (FD): At MPEG#129, it was commented that “</w:t>
      </w:r>
      <w:r w:rsidRPr="00F45E55">
        <w:rPr>
          <w:sz w:val="20"/>
          <w:szCs w:val="20"/>
          <w:highlight w:val="yellow"/>
          <w:lang w:val="en-CA"/>
        </w:rPr>
        <w:t>The slight snag here is defining what it means when the entity group does NOT imply a single output (e.g. a slide show); what does pre-derivation mean</w:t>
      </w:r>
      <w:proofErr w:type="gramStart"/>
      <w:r w:rsidRPr="00F45E55">
        <w:rPr>
          <w:sz w:val="20"/>
          <w:szCs w:val="20"/>
          <w:highlight w:val="yellow"/>
          <w:lang w:val="en-CA"/>
        </w:rPr>
        <w:t>?</w:t>
      </w:r>
      <w:r w:rsidRPr="00F45E55">
        <w:rPr>
          <w:highlight w:val="yellow"/>
          <w:lang w:val="en-CA"/>
        </w:rPr>
        <w:t xml:space="preserve"> ]</w:t>
      </w:r>
      <w:proofErr w:type="gramEnd"/>
      <w:r w:rsidRPr="00F45E55">
        <w:rPr>
          <w:highlight w:val="yellow"/>
          <w:lang w:val="en-CA"/>
        </w:rPr>
        <w:t>]</w:t>
      </w:r>
    </w:p>
    <w:p w14:paraId="4798B211" w14:textId="77777777" w:rsidR="00C640A3" w:rsidRPr="00F45E55" w:rsidRDefault="00C640A3" w:rsidP="00C640A3">
      <w:pPr>
        <w:rPr>
          <w:sz w:val="20"/>
          <w:szCs w:val="20"/>
          <w:lang w:val="en-CA"/>
        </w:rPr>
      </w:pPr>
    </w:p>
    <w:p w14:paraId="47F3FE55" w14:textId="77777777" w:rsidR="00C640A3" w:rsidRPr="00F45E55" w:rsidRDefault="00C640A3" w:rsidP="00C640A3">
      <w:pPr>
        <w:rPr>
          <w:i/>
          <w:lang w:val="en-CA"/>
        </w:rPr>
      </w:pPr>
      <w:r w:rsidRPr="00F45E55">
        <w:rPr>
          <w:i/>
          <w:lang w:val="en-CA"/>
        </w:rPr>
        <w:t>Add the following clause as section 6.4.7.1:</w:t>
      </w:r>
    </w:p>
    <w:p w14:paraId="7670D9A5" w14:textId="77777777" w:rsidR="00C640A3" w:rsidRPr="00F45E55" w:rsidRDefault="00C640A3" w:rsidP="00C640A3">
      <w:pPr>
        <w:rPr>
          <w:b/>
          <w:lang w:val="en-CA"/>
        </w:rPr>
      </w:pPr>
      <w:r w:rsidRPr="00F45E55">
        <w:rPr>
          <w:b/>
          <w:lang w:val="en-CA"/>
        </w:rPr>
        <w:t>6.4.7.1 Signaling of the derivation method for pre-derived coded image items</w:t>
      </w:r>
    </w:p>
    <w:p w14:paraId="625A75D1" w14:textId="77777777" w:rsidR="00C640A3" w:rsidRPr="00F45E55" w:rsidRDefault="00C640A3" w:rsidP="00C640A3">
      <w:pPr>
        <w:rPr>
          <w:lang w:val="en-CA"/>
        </w:rPr>
      </w:pPr>
      <w:r w:rsidRPr="00F45E55">
        <w:rPr>
          <w:lang w:val="en-CA"/>
        </w:rPr>
        <w:t xml:space="preserve">A pre-derived coded image shall be linked to images it derives from by an item reference of type </w:t>
      </w:r>
      <w:r w:rsidRPr="00F45E55">
        <w:rPr>
          <w:rFonts w:ascii="Courier" w:hAnsi="Courier"/>
          <w:lang w:val="en-CA"/>
        </w:rPr>
        <w:t>'base'</w:t>
      </w:r>
      <w:r w:rsidRPr="00F45E55">
        <w:rPr>
          <w:lang w:val="en-CA"/>
        </w:rPr>
        <w:t xml:space="preserve"> to the entity group containing all images the pre-derived coded images </w:t>
      </w:r>
      <w:proofErr w:type="gramStart"/>
      <w:r w:rsidRPr="00F45E55">
        <w:rPr>
          <w:lang w:val="en-CA"/>
        </w:rPr>
        <w:t>derives</w:t>
      </w:r>
      <w:proofErr w:type="gramEnd"/>
      <w:r w:rsidRPr="00F45E55">
        <w:rPr>
          <w:lang w:val="en-CA"/>
        </w:rPr>
        <w:t xml:space="preserve"> from. The </w:t>
      </w:r>
      <w:proofErr w:type="spellStart"/>
      <w:r w:rsidRPr="00F45E55">
        <w:rPr>
          <w:rFonts w:ascii="Courier" w:hAnsi="Courier"/>
          <w:lang w:val="en-CA"/>
        </w:rPr>
        <w:t>grouping_type</w:t>
      </w:r>
      <w:proofErr w:type="spellEnd"/>
      <w:r w:rsidRPr="00F45E55">
        <w:rPr>
          <w:lang w:val="en-CA"/>
        </w:rPr>
        <w:t xml:space="preserve"> of the </w:t>
      </w:r>
      <w:proofErr w:type="spellStart"/>
      <w:r w:rsidRPr="00F45E55">
        <w:rPr>
          <w:rFonts w:ascii="Courier" w:hAnsi="Courier"/>
          <w:lang w:val="en-CA"/>
        </w:rPr>
        <w:t>EntityToGroupBox</w:t>
      </w:r>
      <w:proofErr w:type="spellEnd"/>
      <w:r w:rsidRPr="00F45E55">
        <w:rPr>
          <w:lang w:val="en-CA"/>
        </w:rPr>
        <w:t xml:space="preserve"> specifies the purpose of grouping and implicitly signals the type of the derivation operation which was applied to generate the pre-derived coded image.</w:t>
      </w:r>
    </w:p>
    <w:p w14:paraId="4366BBE7" w14:textId="77777777" w:rsidR="00C640A3" w:rsidRPr="00F45E55" w:rsidRDefault="00C640A3" w:rsidP="00C640A3">
      <w:pPr>
        <w:rPr>
          <w:lang w:val="en-CA"/>
        </w:rPr>
      </w:pPr>
      <w:r w:rsidRPr="00F45E55" w:rsidDel="002A57F9">
        <w:rPr>
          <w:highlight w:val="yellow"/>
          <w:lang w:val="en-CA"/>
        </w:rPr>
        <w:t>[[Ed. (FM): At MPEG#126, it was commented that “we somehow need to indicate the derivation operation, rather than the nature of the input set”]]</w:t>
      </w:r>
    </w:p>
    <w:p w14:paraId="574352C0" w14:textId="77777777" w:rsidR="00C640A3" w:rsidRPr="00F45E55" w:rsidRDefault="00C640A3" w:rsidP="00C640A3">
      <w:pPr>
        <w:rPr>
          <w:lang w:val="en-CA"/>
        </w:rPr>
      </w:pPr>
      <w:r w:rsidRPr="00F45E55">
        <w:rPr>
          <w:highlight w:val="yellow"/>
          <w:lang w:val="en-CA"/>
        </w:rPr>
        <w:t>[[Ed. (FD): At MPEG#129, it was commented that “We could allow a pre-derivation of the implied derivation of that entity group.”]]</w:t>
      </w:r>
    </w:p>
    <w:p w14:paraId="0B7A17B4" w14:textId="5CA91B8B" w:rsidR="00D52D47" w:rsidRPr="00F45E55" w:rsidRDefault="00D52D47" w:rsidP="005E5F2B">
      <w:pPr>
        <w:pStyle w:val="Note"/>
        <w:rPr>
          <w:lang w:val="en-CA"/>
        </w:rPr>
      </w:pPr>
    </w:p>
    <w:p w14:paraId="524BCFEE" w14:textId="2160821B" w:rsidR="00A27ECD" w:rsidRPr="00F45E55" w:rsidRDefault="00A27ECD" w:rsidP="009E210E">
      <w:pPr>
        <w:pStyle w:val="Heading1"/>
        <w:rPr>
          <w:lang w:val="en-CA"/>
        </w:rPr>
      </w:pPr>
      <w:bookmarkStart w:id="470" w:name="_Toc183117128"/>
      <w:r w:rsidRPr="00F45E55">
        <w:rPr>
          <w:lang w:val="en-CA"/>
        </w:rPr>
        <w:t xml:space="preserve">On MPEG/JPEG file embedding (MPEG#141, </w:t>
      </w:r>
      <w:hyperlink r:id="rId16" w:history="1">
        <w:r w:rsidRPr="00F45E55">
          <w:rPr>
            <w:rStyle w:val="Hyperlink"/>
            <w:lang w:val="en-CA"/>
          </w:rPr>
          <w:t>Issue#87</w:t>
        </w:r>
      </w:hyperlink>
      <w:r w:rsidRPr="00F45E55">
        <w:rPr>
          <w:lang w:val="en-CA"/>
        </w:rPr>
        <w:t>)</w:t>
      </w:r>
      <w:bookmarkEnd w:id="470"/>
    </w:p>
    <w:p w14:paraId="4CCA74AE" w14:textId="539AC66B" w:rsidR="00C640A3" w:rsidRPr="00F45E55" w:rsidRDefault="0074323A" w:rsidP="0074323A">
      <w:pPr>
        <w:pStyle w:val="Heading2"/>
        <w:rPr>
          <w:lang w:val="en-CA"/>
        </w:rPr>
      </w:pPr>
      <w:bookmarkStart w:id="471" w:name="_Toc183117129"/>
      <w:r w:rsidRPr="00F45E55">
        <w:rPr>
          <w:lang w:val="en-CA"/>
        </w:rPr>
        <w:t>Discussion</w:t>
      </w:r>
      <w:bookmarkEnd w:id="471"/>
    </w:p>
    <w:p w14:paraId="73BAD5F4" w14:textId="0813D76A" w:rsidR="0074323A" w:rsidRPr="00F45E55" w:rsidRDefault="0074323A" w:rsidP="0074323A">
      <w:pPr>
        <w:rPr>
          <w:lang w:val="en-CA"/>
        </w:rPr>
      </w:pPr>
      <w:r w:rsidRPr="00F45E55">
        <w:rPr>
          <w:lang w:val="en-CA"/>
        </w:rPr>
        <w:t>During MPEG 140</w:t>
      </w:r>
      <w:r w:rsidR="003831FA" w:rsidRPr="00F45E55">
        <w:rPr>
          <w:lang w:val="en-CA"/>
        </w:rPr>
        <w:t xml:space="preserve"> (cf. </w:t>
      </w:r>
      <w:hyperlink r:id="rId17" w:history="1">
        <w:r w:rsidR="003831FA" w:rsidRPr="00F45E55">
          <w:rPr>
            <w:rStyle w:val="Hyperlink"/>
            <w:lang w:val="en-CA"/>
          </w:rPr>
          <w:t>ISOBMFF/Issue#146</w:t>
        </w:r>
      </w:hyperlink>
      <w:r w:rsidR="003831FA" w:rsidRPr="00F45E55">
        <w:rPr>
          <w:lang w:val="en-CA"/>
        </w:rPr>
        <w:t xml:space="preserve">), </w:t>
      </w:r>
      <w:r w:rsidRPr="00F45E55">
        <w:rPr>
          <w:lang w:val="en-CA"/>
        </w:rPr>
        <w:t xml:space="preserve">the potential improvement of ISOBMFF 8th edition was extended with a definition of the UUID (see </w:t>
      </w:r>
      <w:r w:rsidR="003831FA" w:rsidRPr="00F45E55">
        <w:rPr>
          <w:lang w:val="en-CA"/>
        </w:rPr>
        <w:t xml:space="preserve">text in section </w:t>
      </w:r>
      <w:r w:rsidR="003831FA" w:rsidRPr="00F45E55">
        <w:rPr>
          <w:lang w:val="en-CA"/>
        </w:rPr>
        <w:fldChar w:fldCharType="begin"/>
      </w:r>
      <w:r w:rsidR="003831FA" w:rsidRPr="00F45E55">
        <w:rPr>
          <w:lang w:val="en-CA"/>
        </w:rPr>
        <w:instrText xml:space="preserve"> REF _Ref126240931 \r \h </w:instrText>
      </w:r>
      <w:r w:rsidR="003831FA" w:rsidRPr="00F45E55">
        <w:rPr>
          <w:lang w:val="en-CA"/>
        </w:rPr>
      </w:r>
      <w:r w:rsidR="003831FA" w:rsidRPr="00F45E55">
        <w:rPr>
          <w:lang w:val="en-CA"/>
        </w:rPr>
        <w:fldChar w:fldCharType="separate"/>
      </w:r>
      <w:r w:rsidR="003831FA" w:rsidRPr="00F45E55">
        <w:rPr>
          <w:lang w:val="en-CA"/>
        </w:rPr>
        <w:t>6.2</w:t>
      </w:r>
      <w:r w:rsidR="003831FA" w:rsidRPr="00F45E55">
        <w:rPr>
          <w:lang w:val="en-CA"/>
        </w:rPr>
        <w:fldChar w:fldCharType="end"/>
      </w:r>
      <w:r w:rsidRPr="00F45E55">
        <w:rPr>
          <w:lang w:val="en-CA"/>
        </w:rPr>
        <w:t xml:space="preserve"> below) to enable embedding an ISO base media file within another file. One of these use-cases would be to embed ISOBMFF in JPEG based on JUMBF ISO/IEC 19566-5, which would also allow HEIF files to be embedded into a JPEG file</w:t>
      </w:r>
      <w:r w:rsidR="003831FA" w:rsidRPr="00F45E55">
        <w:rPr>
          <w:lang w:val="en-CA"/>
        </w:rPr>
        <w:t>.</w:t>
      </w:r>
    </w:p>
    <w:p w14:paraId="7C3BB7CC" w14:textId="5C56E106" w:rsidR="00090CAD" w:rsidRPr="00F45E55" w:rsidRDefault="00090CAD" w:rsidP="0074323A">
      <w:pPr>
        <w:rPr>
          <w:lang w:val="en-CA"/>
        </w:rPr>
      </w:pPr>
      <w:r w:rsidRPr="00F45E55">
        <w:rPr>
          <w:lang w:val="en-CA"/>
        </w:rPr>
        <w:t xml:space="preserve">At MPEG#141, it was </w:t>
      </w:r>
      <w:r w:rsidR="00482D1C" w:rsidRPr="00F45E55">
        <w:rPr>
          <w:lang w:val="en-CA"/>
        </w:rPr>
        <w:t>decided to remove the proposed text from ISOBMFF 8</w:t>
      </w:r>
      <w:r w:rsidR="00482D1C" w:rsidRPr="00F45E55">
        <w:rPr>
          <w:vertAlign w:val="superscript"/>
          <w:lang w:val="en-CA"/>
        </w:rPr>
        <w:t>th</w:t>
      </w:r>
      <w:r w:rsidR="00482D1C" w:rsidRPr="00F45E55">
        <w:rPr>
          <w:lang w:val="en-CA"/>
        </w:rPr>
        <w:t xml:space="preserve"> edition for further study in HEIF. It was </w:t>
      </w:r>
      <w:r w:rsidRPr="00F45E55">
        <w:rPr>
          <w:lang w:val="en-CA"/>
        </w:rPr>
        <w:t>pointed out that embedding HEIF into JPEG may lead to sub-optimal encapsulation and compatibility issues. Uses cases were also questioned.</w:t>
      </w:r>
    </w:p>
    <w:p w14:paraId="2A7D7BD7" w14:textId="4CC7D861" w:rsidR="0074323A" w:rsidRPr="00F45E55" w:rsidRDefault="0074323A" w:rsidP="0074323A">
      <w:pPr>
        <w:pStyle w:val="Heading2"/>
        <w:rPr>
          <w:lang w:val="en-CA"/>
        </w:rPr>
      </w:pPr>
      <w:bookmarkStart w:id="472" w:name="_Ref126240931"/>
      <w:bookmarkStart w:id="473" w:name="_Toc183117130"/>
      <w:r w:rsidRPr="00F45E55">
        <w:rPr>
          <w:lang w:val="en-CA"/>
        </w:rPr>
        <w:t>Initial text proposal</w:t>
      </w:r>
      <w:bookmarkEnd w:id="472"/>
      <w:bookmarkEnd w:id="473"/>
    </w:p>
    <w:p w14:paraId="331BBE9E" w14:textId="4A0A0A63" w:rsidR="0074323A" w:rsidRPr="00F45E55" w:rsidRDefault="00EE5685" w:rsidP="0074323A">
      <w:pPr>
        <w:rPr>
          <w:i/>
          <w:iCs/>
          <w:lang w:val="en-CA"/>
        </w:rPr>
      </w:pPr>
      <w:r w:rsidRPr="00F45E55">
        <w:rPr>
          <w:i/>
          <w:iCs/>
          <w:highlight w:val="yellow"/>
          <w:lang w:val="en-CA"/>
        </w:rPr>
        <w:t>[</w:t>
      </w:r>
      <w:proofErr w:type="gramStart"/>
      <w:r w:rsidRPr="00F45E55">
        <w:rPr>
          <w:i/>
          <w:iCs/>
          <w:highlight w:val="yellow"/>
          <w:lang w:val="en-CA"/>
        </w:rPr>
        <w:t>Ed.(</w:t>
      </w:r>
      <w:proofErr w:type="gramEnd"/>
      <w:r w:rsidRPr="00F45E55">
        <w:rPr>
          <w:i/>
          <w:iCs/>
          <w:highlight w:val="yellow"/>
          <w:lang w:val="en-CA"/>
        </w:rPr>
        <w:t xml:space="preserve">FM): </w:t>
      </w:r>
      <w:r w:rsidR="0074323A" w:rsidRPr="00F45E55">
        <w:rPr>
          <w:i/>
          <w:iCs/>
          <w:highlight w:val="yellow"/>
          <w:lang w:val="en-CA"/>
        </w:rPr>
        <w:t xml:space="preserve">The text below was initially included into potential improvement of ISOBMFF 8th edition </w:t>
      </w:r>
      <w:r w:rsidR="003831FA" w:rsidRPr="00F45E55">
        <w:rPr>
          <w:i/>
          <w:iCs/>
          <w:highlight w:val="yellow"/>
          <w:lang w:val="en-CA"/>
        </w:rPr>
        <w:t xml:space="preserve">clause 6.8 </w:t>
      </w:r>
      <w:r w:rsidRPr="00F45E55">
        <w:rPr>
          <w:i/>
          <w:iCs/>
          <w:highlight w:val="yellow"/>
          <w:lang w:val="en-CA"/>
        </w:rPr>
        <w:t xml:space="preserve">at MPEG#140 </w:t>
      </w:r>
      <w:r w:rsidR="0074323A" w:rsidRPr="00F45E55">
        <w:rPr>
          <w:i/>
          <w:iCs/>
          <w:highlight w:val="yellow"/>
          <w:lang w:val="en-CA"/>
        </w:rPr>
        <w:t xml:space="preserve">and then removed </w:t>
      </w:r>
      <w:r w:rsidRPr="00F45E55">
        <w:rPr>
          <w:i/>
          <w:iCs/>
          <w:highlight w:val="yellow"/>
          <w:lang w:val="en-CA"/>
        </w:rPr>
        <w:t xml:space="preserve">at MPEG#141 </w:t>
      </w:r>
      <w:r w:rsidR="0074323A" w:rsidRPr="00F45E55">
        <w:rPr>
          <w:i/>
          <w:iCs/>
          <w:highlight w:val="yellow"/>
          <w:lang w:val="en-CA"/>
        </w:rPr>
        <w:t>for further study</w:t>
      </w:r>
      <w:r w:rsidRPr="00F45E55">
        <w:rPr>
          <w:i/>
          <w:iCs/>
          <w:highlight w:val="yellow"/>
          <w:lang w:val="en-CA"/>
        </w:rPr>
        <w:t>]</w:t>
      </w:r>
    </w:p>
    <w:p w14:paraId="2C6DA5A0" w14:textId="1C199381" w:rsidR="0074323A" w:rsidRPr="00F45E55" w:rsidRDefault="0074323A" w:rsidP="0074323A">
      <w:pPr>
        <w:rPr>
          <w:b/>
          <w:lang w:val="en-CA"/>
        </w:rPr>
      </w:pPr>
      <w:r w:rsidRPr="00F45E55">
        <w:rPr>
          <w:b/>
          <w:lang w:val="en-CA"/>
        </w:rPr>
        <w:lastRenderedPageBreak/>
        <w:t>6.8</w:t>
      </w:r>
      <w:r w:rsidRPr="00F45E55">
        <w:rPr>
          <w:b/>
          <w:lang w:val="en-CA"/>
        </w:rPr>
        <w:tab/>
        <w:t>UUID value for embedded ISO base media files</w:t>
      </w:r>
    </w:p>
    <w:p w14:paraId="0577ABF1" w14:textId="77777777" w:rsidR="0074323A" w:rsidRPr="00F45E55" w:rsidRDefault="0074323A" w:rsidP="0074323A">
      <w:pPr>
        <w:rPr>
          <w:lang w:val="en-CA"/>
        </w:rPr>
      </w:pPr>
      <w:r w:rsidRPr="00F45E55">
        <w:rPr>
          <w:lang w:val="en-CA"/>
        </w:rPr>
        <w:t>When embedding an ISO base media file into a file compliant to another file format that needs a UUID to identify the format of the embedded file, the UUID to identify the ISO base media file shall be equal to 0x49534F30-0011-0010-8000-00AA00389B71.</w:t>
      </w:r>
    </w:p>
    <w:p w14:paraId="26092817" w14:textId="7FCA43C8" w:rsidR="008C3624" w:rsidRPr="00F45E55" w:rsidRDefault="0074323A" w:rsidP="00E53144">
      <w:pPr>
        <w:pStyle w:val="Note"/>
        <w:rPr>
          <w:lang w:val="en-CA"/>
        </w:rPr>
      </w:pPr>
      <w:r w:rsidRPr="00F45E55">
        <w:rPr>
          <w:lang w:val="en-CA"/>
        </w:rPr>
        <w:t>NOTE</w:t>
      </w:r>
      <w:r w:rsidRPr="00F45E55">
        <w:rPr>
          <w:lang w:val="en-CA"/>
        </w:rPr>
        <w:tab/>
        <w:t xml:space="preserve">This UUID enables embedding an ISO base media file within a file conforming to the JPEG Universal Metadata Box Format (JUMBF, ISO/IEC 19566-5). The JUMBF Content Type in the JUMBF Description box is set equal to the UUID specified above in this subclause. The JUMBF </w:t>
      </w:r>
      <w:proofErr w:type="spellStart"/>
      <w:r w:rsidRPr="00F45E55">
        <w:rPr>
          <w:lang w:val="en-CA"/>
        </w:rPr>
        <w:t>superbox</w:t>
      </w:r>
      <w:proofErr w:type="spellEnd"/>
      <w:r w:rsidRPr="00F45E55">
        <w:rPr>
          <w:lang w:val="en-CA"/>
        </w:rPr>
        <w:t xml:space="preserve"> contains a single content box that contains the ISO base media file.</w:t>
      </w:r>
    </w:p>
    <w:p w14:paraId="3D5225B1" w14:textId="77777777" w:rsidR="00074347" w:rsidRPr="00F45E55" w:rsidRDefault="00074347" w:rsidP="002677C4">
      <w:pPr>
        <w:pStyle w:val="fields0"/>
      </w:pPr>
      <w:bookmarkStart w:id="474" w:name="_Toc149738561"/>
      <w:bookmarkStart w:id="475" w:name="_Toc149852160"/>
      <w:bookmarkStart w:id="476" w:name="_Toc149738562"/>
      <w:bookmarkStart w:id="477" w:name="_Toc149852161"/>
      <w:bookmarkStart w:id="478" w:name="_Toc149738563"/>
      <w:bookmarkStart w:id="479" w:name="_Toc149852162"/>
      <w:bookmarkStart w:id="480" w:name="_Toc149738564"/>
      <w:bookmarkStart w:id="481" w:name="_Toc149852163"/>
      <w:bookmarkStart w:id="482" w:name="_Toc149738565"/>
      <w:bookmarkStart w:id="483" w:name="_Toc149852164"/>
      <w:bookmarkStart w:id="484" w:name="_Toc149738566"/>
      <w:bookmarkStart w:id="485" w:name="_Toc149852165"/>
      <w:bookmarkStart w:id="486" w:name="_Toc149738567"/>
      <w:bookmarkStart w:id="487" w:name="_Toc149852166"/>
      <w:bookmarkStart w:id="488" w:name="_Toc149738568"/>
      <w:bookmarkStart w:id="489" w:name="_Toc149852167"/>
      <w:bookmarkStart w:id="490" w:name="_Toc149738569"/>
      <w:bookmarkStart w:id="491" w:name="_Toc149852168"/>
      <w:bookmarkStart w:id="492" w:name="_Toc149738570"/>
      <w:bookmarkStart w:id="493" w:name="_Toc149852169"/>
      <w:bookmarkStart w:id="494" w:name="_Toc149738571"/>
      <w:bookmarkStart w:id="495" w:name="_Toc149852170"/>
      <w:bookmarkStart w:id="496" w:name="_Toc149738572"/>
      <w:bookmarkStart w:id="497" w:name="_Toc149852171"/>
      <w:bookmarkStart w:id="498" w:name="_Toc149738573"/>
      <w:bookmarkStart w:id="499" w:name="_Toc149852172"/>
      <w:bookmarkStart w:id="500" w:name="_Toc149738574"/>
      <w:bookmarkStart w:id="501" w:name="_Toc149852173"/>
      <w:bookmarkStart w:id="502" w:name="_Toc149738575"/>
      <w:bookmarkStart w:id="503" w:name="_Toc149852174"/>
      <w:bookmarkStart w:id="504" w:name="_Toc149738576"/>
      <w:bookmarkStart w:id="505" w:name="_Toc149852175"/>
      <w:bookmarkStart w:id="506" w:name="_Toc149738577"/>
      <w:bookmarkStart w:id="507" w:name="_Toc149852176"/>
      <w:bookmarkStart w:id="508" w:name="_Toc142008494"/>
      <w:bookmarkStart w:id="509" w:name="_Toc142011525"/>
      <w:bookmarkStart w:id="510" w:name="_Toc142013240"/>
      <w:bookmarkStart w:id="511" w:name="_Toc142013298"/>
      <w:bookmarkStart w:id="512" w:name="_Toc142008495"/>
      <w:bookmarkStart w:id="513" w:name="_Toc142011526"/>
      <w:bookmarkStart w:id="514" w:name="_Toc142013241"/>
      <w:bookmarkStart w:id="515" w:name="_Toc142013299"/>
      <w:bookmarkStart w:id="516" w:name="_Toc142008496"/>
      <w:bookmarkStart w:id="517" w:name="_Toc142011527"/>
      <w:bookmarkStart w:id="518" w:name="_Toc142013242"/>
      <w:bookmarkStart w:id="519" w:name="_Toc142013300"/>
      <w:bookmarkStart w:id="520" w:name="_Toc142008497"/>
      <w:bookmarkStart w:id="521" w:name="_Toc142011528"/>
      <w:bookmarkStart w:id="522" w:name="_Toc142013243"/>
      <w:bookmarkStart w:id="523" w:name="_Toc142013301"/>
      <w:bookmarkStart w:id="524" w:name="_Toc142008498"/>
      <w:bookmarkStart w:id="525" w:name="_Toc142011529"/>
      <w:bookmarkStart w:id="526" w:name="_Toc142013244"/>
      <w:bookmarkStart w:id="527" w:name="_Toc142013302"/>
      <w:bookmarkStart w:id="528" w:name="_Toc142008499"/>
      <w:bookmarkStart w:id="529" w:name="_Toc142011530"/>
      <w:bookmarkStart w:id="530" w:name="_Toc142013245"/>
      <w:bookmarkStart w:id="531" w:name="_Toc142013303"/>
      <w:bookmarkStart w:id="532" w:name="_Toc142008500"/>
      <w:bookmarkStart w:id="533" w:name="_Toc142011531"/>
      <w:bookmarkStart w:id="534" w:name="_Toc142013246"/>
      <w:bookmarkStart w:id="535" w:name="_Toc142013304"/>
      <w:bookmarkStart w:id="536" w:name="_Toc142008501"/>
      <w:bookmarkStart w:id="537" w:name="_Toc142011532"/>
      <w:bookmarkStart w:id="538" w:name="_Toc142013247"/>
      <w:bookmarkStart w:id="539" w:name="_Toc142013305"/>
      <w:bookmarkStart w:id="540" w:name="_Toc142008502"/>
      <w:bookmarkStart w:id="541" w:name="_Toc142011533"/>
      <w:bookmarkStart w:id="542" w:name="_Toc142013248"/>
      <w:bookmarkStart w:id="543" w:name="_Toc142013306"/>
      <w:bookmarkStart w:id="544" w:name="_Toc149738578"/>
      <w:bookmarkStart w:id="545" w:name="_Toc149852177"/>
      <w:bookmarkStart w:id="546" w:name="_Toc149738579"/>
      <w:bookmarkStart w:id="547" w:name="_Toc149852178"/>
      <w:bookmarkStart w:id="548" w:name="_Toc149738580"/>
      <w:bookmarkStart w:id="549" w:name="_Toc149852179"/>
      <w:bookmarkStart w:id="550" w:name="_Toc149738581"/>
      <w:bookmarkStart w:id="551" w:name="_Toc149852180"/>
      <w:bookmarkStart w:id="552" w:name="_Toc149738582"/>
      <w:bookmarkStart w:id="553" w:name="_Toc149852181"/>
      <w:bookmarkStart w:id="554" w:name="_Toc149738583"/>
      <w:bookmarkStart w:id="555" w:name="_Toc149852182"/>
      <w:bookmarkStart w:id="556" w:name="_Toc149738584"/>
      <w:bookmarkStart w:id="557" w:name="_Toc149852183"/>
      <w:bookmarkStart w:id="558" w:name="_Toc149738585"/>
      <w:bookmarkStart w:id="559" w:name="_Toc149852184"/>
      <w:bookmarkStart w:id="560" w:name="_Toc149738586"/>
      <w:bookmarkStart w:id="561" w:name="_Toc149852185"/>
      <w:bookmarkStart w:id="562" w:name="_Toc149738587"/>
      <w:bookmarkStart w:id="563" w:name="_Toc149852186"/>
      <w:bookmarkStart w:id="564" w:name="_Toc149738588"/>
      <w:bookmarkStart w:id="565" w:name="_Toc149852187"/>
      <w:bookmarkStart w:id="566" w:name="_Toc149738589"/>
      <w:bookmarkStart w:id="567" w:name="_Toc149852188"/>
      <w:bookmarkStart w:id="568" w:name="_Toc149738590"/>
      <w:bookmarkStart w:id="569" w:name="_Toc149852189"/>
      <w:bookmarkStart w:id="570" w:name="_Toc149738591"/>
      <w:bookmarkStart w:id="571" w:name="_Toc149852190"/>
      <w:bookmarkStart w:id="572" w:name="_Toc149738592"/>
      <w:bookmarkStart w:id="573" w:name="_Toc149852191"/>
      <w:bookmarkStart w:id="574" w:name="_Toc149738593"/>
      <w:bookmarkStart w:id="575" w:name="_Toc149852192"/>
      <w:bookmarkStart w:id="576" w:name="_Toc149738594"/>
      <w:bookmarkStart w:id="577" w:name="_Toc149852193"/>
      <w:bookmarkStart w:id="578" w:name="_Toc149738595"/>
      <w:bookmarkStart w:id="579" w:name="_Toc149852194"/>
      <w:bookmarkStart w:id="580" w:name="_Toc149738596"/>
      <w:bookmarkStart w:id="581" w:name="_Toc149852195"/>
      <w:bookmarkStart w:id="582" w:name="_Toc149738597"/>
      <w:bookmarkStart w:id="583" w:name="_Toc149852196"/>
      <w:bookmarkStart w:id="584" w:name="_Toc149738598"/>
      <w:bookmarkStart w:id="585" w:name="_Toc149852197"/>
      <w:bookmarkStart w:id="586" w:name="_Toc149738599"/>
      <w:bookmarkStart w:id="587" w:name="_Toc149852198"/>
      <w:bookmarkStart w:id="588" w:name="_Toc149738600"/>
      <w:bookmarkStart w:id="589" w:name="_Toc149852199"/>
      <w:bookmarkStart w:id="590" w:name="_Toc149738601"/>
      <w:bookmarkStart w:id="591" w:name="_Toc149852200"/>
      <w:bookmarkStart w:id="592" w:name="_Toc149738602"/>
      <w:bookmarkStart w:id="593" w:name="_Toc149852201"/>
      <w:bookmarkStart w:id="594" w:name="_Toc149738603"/>
      <w:bookmarkStart w:id="595" w:name="_Toc149852202"/>
      <w:bookmarkStart w:id="596" w:name="_Toc149738604"/>
      <w:bookmarkStart w:id="597" w:name="_Toc149852203"/>
      <w:bookmarkStart w:id="598" w:name="_Toc149738605"/>
      <w:bookmarkStart w:id="599" w:name="_Toc149852204"/>
      <w:bookmarkStart w:id="600" w:name="_Toc149738606"/>
      <w:bookmarkStart w:id="601" w:name="_Toc149852205"/>
      <w:bookmarkStart w:id="602" w:name="_Toc149738607"/>
      <w:bookmarkStart w:id="603" w:name="_Toc149852206"/>
      <w:bookmarkStart w:id="604" w:name="_Toc149738608"/>
      <w:bookmarkStart w:id="605" w:name="_Toc149852207"/>
      <w:bookmarkStart w:id="606" w:name="_Toc149738609"/>
      <w:bookmarkStart w:id="607" w:name="_Toc149852208"/>
      <w:bookmarkStart w:id="608" w:name="_Toc149738610"/>
      <w:bookmarkStart w:id="609" w:name="_Toc149852209"/>
      <w:bookmarkStart w:id="610" w:name="_Toc149738611"/>
      <w:bookmarkStart w:id="611" w:name="_Toc149852210"/>
      <w:bookmarkStart w:id="612" w:name="_Toc149738612"/>
      <w:bookmarkStart w:id="613" w:name="_Toc149852211"/>
      <w:bookmarkStart w:id="614" w:name="_Toc149738613"/>
      <w:bookmarkStart w:id="615" w:name="_Toc149852212"/>
      <w:bookmarkStart w:id="616" w:name="_Toc149738614"/>
      <w:bookmarkStart w:id="617" w:name="_Toc149852213"/>
      <w:bookmarkStart w:id="618" w:name="_Toc149738615"/>
      <w:bookmarkStart w:id="619" w:name="_Toc149852214"/>
      <w:bookmarkStart w:id="620" w:name="_Toc149738616"/>
      <w:bookmarkStart w:id="621" w:name="_Toc149852215"/>
      <w:bookmarkStart w:id="622" w:name="_Toc149738617"/>
      <w:bookmarkStart w:id="623" w:name="_Toc149852216"/>
      <w:bookmarkStart w:id="624" w:name="_Toc149738618"/>
      <w:bookmarkStart w:id="625" w:name="_Toc149852217"/>
      <w:bookmarkStart w:id="626" w:name="_Toc149738619"/>
      <w:bookmarkStart w:id="627" w:name="_Toc149852218"/>
      <w:bookmarkStart w:id="628" w:name="_Toc149738620"/>
      <w:bookmarkStart w:id="629" w:name="_Toc149852219"/>
      <w:bookmarkStart w:id="630" w:name="_Toc149738621"/>
      <w:bookmarkStart w:id="631" w:name="_Toc149852220"/>
      <w:bookmarkStart w:id="632" w:name="_Toc149738622"/>
      <w:bookmarkStart w:id="633" w:name="_Toc149852221"/>
      <w:bookmarkStart w:id="634" w:name="_Toc149738623"/>
      <w:bookmarkStart w:id="635" w:name="_Toc149852222"/>
      <w:bookmarkStart w:id="636" w:name="_Toc149738624"/>
      <w:bookmarkStart w:id="637" w:name="_Toc149852223"/>
      <w:bookmarkStart w:id="638" w:name="_Toc149738625"/>
      <w:bookmarkStart w:id="639" w:name="_Toc149852224"/>
      <w:bookmarkStart w:id="640" w:name="_Toc149738626"/>
      <w:bookmarkStart w:id="641" w:name="_Toc149852225"/>
      <w:bookmarkStart w:id="642" w:name="_Toc149738627"/>
      <w:bookmarkStart w:id="643" w:name="_Toc149852226"/>
      <w:bookmarkStart w:id="644" w:name="_Toc149738628"/>
      <w:bookmarkStart w:id="645" w:name="_Toc149852227"/>
      <w:bookmarkStart w:id="646" w:name="_Toc149738629"/>
      <w:bookmarkStart w:id="647" w:name="_Toc149852228"/>
      <w:bookmarkStart w:id="648" w:name="_Toc149738630"/>
      <w:bookmarkStart w:id="649" w:name="_Toc149852229"/>
      <w:bookmarkStart w:id="650" w:name="_Toc149738631"/>
      <w:bookmarkStart w:id="651" w:name="_Toc149852230"/>
      <w:bookmarkStart w:id="652" w:name="_Toc149738632"/>
      <w:bookmarkStart w:id="653" w:name="_Toc149852231"/>
      <w:bookmarkStart w:id="654" w:name="_Toc149738633"/>
      <w:bookmarkStart w:id="655" w:name="_Toc149852232"/>
      <w:bookmarkStart w:id="656" w:name="_Toc149738634"/>
      <w:bookmarkStart w:id="657" w:name="_Toc149852233"/>
      <w:bookmarkStart w:id="658" w:name="_Toc149738635"/>
      <w:bookmarkStart w:id="659" w:name="_Toc149852234"/>
      <w:bookmarkStart w:id="660" w:name="_Toc149738636"/>
      <w:bookmarkStart w:id="661" w:name="_Toc149852235"/>
      <w:bookmarkStart w:id="662" w:name="_Toc149738637"/>
      <w:bookmarkStart w:id="663" w:name="_Toc149852236"/>
      <w:bookmarkStart w:id="664" w:name="_Toc149738638"/>
      <w:bookmarkStart w:id="665" w:name="_Toc149852237"/>
      <w:bookmarkStart w:id="666" w:name="_Toc149738639"/>
      <w:bookmarkStart w:id="667" w:name="_Toc149852238"/>
      <w:bookmarkStart w:id="668" w:name="_Toc149738640"/>
      <w:bookmarkStart w:id="669" w:name="_Toc149852239"/>
      <w:bookmarkStart w:id="670" w:name="_Toc149738641"/>
      <w:bookmarkStart w:id="671" w:name="_Toc149852240"/>
      <w:bookmarkStart w:id="672" w:name="_Toc149738642"/>
      <w:bookmarkStart w:id="673" w:name="_Toc149852241"/>
      <w:bookmarkStart w:id="674" w:name="_Toc149738643"/>
      <w:bookmarkStart w:id="675" w:name="_Toc149852242"/>
      <w:bookmarkStart w:id="676" w:name="_Toc149738644"/>
      <w:bookmarkStart w:id="677" w:name="_Toc149852243"/>
      <w:bookmarkStart w:id="678" w:name="_Toc149738645"/>
      <w:bookmarkStart w:id="679" w:name="_Toc149852244"/>
      <w:bookmarkStart w:id="680" w:name="_Toc149738646"/>
      <w:bookmarkStart w:id="681" w:name="_Toc149852245"/>
      <w:bookmarkStart w:id="682" w:name="_Toc149738647"/>
      <w:bookmarkStart w:id="683" w:name="_Toc149852246"/>
      <w:bookmarkStart w:id="684" w:name="_Toc149738648"/>
      <w:bookmarkStart w:id="685" w:name="_Toc149852247"/>
      <w:bookmarkStart w:id="686" w:name="_Toc142011537"/>
      <w:bookmarkStart w:id="687" w:name="_Toc142013252"/>
      <w:bookmarkStart w:id="688" w:name="_Toc142013310"/>
      <w:bookmarkStart w:id="689" w:name="_Toc142011538"/>
      <w:bookmarkStart w:id="690" w:name="_Toc142013253"/>
      <w:bookmarkStart w:id="691" w:name="_Toc142013311"/>
      <w:bookmarkStart w:id="692" w:name="_Toc142011539"/>
      <w:bookmarkStart w:id="693" w:name="_Toc142013254"/>
      <w:bookmarkStart w:id="694" w:name="_Toc142013312"/>
      <w:bookmarkStart w:id="695" w:name="_Toc149655396"/>
      <w:bookmarkStart w:id="696" w:name="_Toc149738654"/>
      <w:bookmarkStart w:id="697" w:name="_Toc149852253"/>
      <w:bookmarkStart w:id="698" w:name="PasteStart"/>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14:paraId="7D8B6B8A" w14:textId="6179B6B2" w:rsidR="00074347" w:rsidRPr="00F45E55" w:rsidDel="00BC4710" w:rsidRDefault="00074347" w:rsidP="00C637B2">
      <w:pPr>
        <w:pStyle w:val="Heading1"/>
        <w:rPr>
          <w:del w:id="699" w:author="Kashyap Kammachi-Sreedhar (Nokia)" w:date="2024-11-21T21:31:00Z" w16du:dateUtc="2024-11-21T19:31:00Z"/>
          <w:lang w:val="en-CA"/>
        </w:rPr>
      </w:pPr>
      <w:del w:id="700" w:author="Kashyap Kammachi-Sreedhar (Nokia)" w:date="2024-11-21T21:31:00Z" w16du:dateUtc="2024-11-21T19:31:00Z">
        <w:r w:rsidRPr="00F45E55" w:rsidDel="00BC4710">
          <w:rPr>
            <w:lang w:val="en-CA"/>
          </w:rPr>
          <w:delText xml:space="preserve">Disparity adjustment property for frame-packed stereo pair (MPEG #144, issue </w:delText>
        </w:r>
        <w:r w:rsidDel="00BC4710">
          <w:fldChar w:fldCharType="begin"/>
        </w:r>
        <w:r w:rsidDel="00BC4710">
          <w:delInstrText>HYPERLINK "https://mpeg.expert/software/MPEG/Systems/FileFormat/HEIF/-/issues/111"</w:delInstrText>
        </w:r>
        <w:r w:rsidDel="00BC4710">
          <w:fldChar w:fldCharType="separate"/>
        </w:r>
        <w:r w:rsidRPr="00F45E55" w:rsidDel="00BC4710">
          <w:rPr>
            <w:rStyle w:val="Hyperlink"/>
            <w:lang w:val="en-CA"/>
          </w:rPr>
          <w:delText>#111</w:delText>
        </w:r>
        <w:r w:rsidDel="00BC4710">
          <w:rPr>
            <w:rStyle w:val="Hyperlink"/>
            <w:b w:val="0"/>
            <w:bCs w:val="0"/>
            <w:lang w:val="en-CA"/>
          </w:rPr>
          <w:fldChar w:fldCharType="end"/>
        </w:r>
        <w:r w:rsidRPr="00F45E55" w:rsidDel="00BC4710">
          <w:rPr>
            <w:lang w:val="en-CA"/>
          </w:rPr>
          <w:delText>)</w:delText>
        </w:r>
        <w:bookmarkStart w:id="701" w:name="_Toc183117131"/>
        <w:bookmarkEnd w:id="701"/>
      </w:del>
    </w:p>
    <w:p w14:paraId="1FD3F235" w14:textId="7BA011AD" w:rsidR="00074347" w:rsidRPr="00F45E55" w:rsidDel="00BC4710" w:rsidRDefault="00074347" w:rsidP="00074347">
      <w:pPr>
        <w:rPr>
          <w:del w:id="702" w:author="Kashyap Kammachi-Sreedhar (Nokia)" w:date="2024-11-21T21:31:00Z" w16du:dateUtc="2024-11-21T19:31:00Z"/>
          <w:lang w:val="en-CA"/>
        </w:rPr>
      </w:pPr>
      <w:del w:id="703" w:author="Kashyap Kammachi-Sreedhar (Nokia)" w:date="2024-11-21T21:31:00Z" w16du:dateUtc="2024-11-21T19:31:00Z">
        <w:r w:rsidRPr="00F45E55" w:rsidDel="00BC4710">
          <w:rPr>
            <w:lang w:val="en-CA"/>
          </w:rPr>
          <w:delText>During MPEG #144, a new item property that describes disparity adjustment for a stereo pair entity group was proposed. This property was accepted into the (new) working draft for 3</w:delText>
        </w:r>
        <w:r w:rsidRPr="00F45E55" w:rsidDel="00BC4710">
          <w:rPr>
            <w:vertAlign w:val="superscript"/>
            <w:lang w:val="en-CA"/>
          </w:rPr>
          <w:delText>rd</w:delText>
        </w:r>
        <w:r w:rsidRPr="00F45E55" w:rsidDel="00BC4710">
          <w:rPr>
            <w:lang w:val="en-CA"/>
          </w:rPr>
          <w:delText xml:space="preserve"> edition amendment 2. During the discussion, it was mentioned that this property would also be useful for a frame-packed stereo pair as described by OMAF and that the concept of frame-packed stereo pair items should potentially be moved from OMAF to HEIF.</w:delText>
        </w:r>
        <w:bookmarkStart w:id="704" w:name="_Toc183117132"/>
        <w:bookmarkEnd w:id="704"/>
      </w:del>
    </w:p>
    <w:p w14:paraId="14C901DF" w14:textId="289E98DF" w:rsidR="00074347" w:rsidRPr="00F45E55" w:rsidDel="00BC4710" w:rsidRDefault="00074347" w:rsidP="00074347">
      <w:pPr>
        <w:rPr>
          <w:del w:id="705" w:author="Kashyap Kammachi-Sreedhar (Nokia)" w:date="2024-11-21T21:31:00Z" w16du:dateUtc="2024-11-21T19:31:00Z"/>
          <w:lang w:val="en-CA"/>
        </w:rPr>
      </w:pPr>
      <w:del w:id="706" w:author="Kashyap Kammachi-Sreedhar (Nokia)" w:date="2024-11-21T21:31:00Z" w16du:dateUtc="2024-11-21T19:31:00Z">
        <w:r w:rsidRPr="00F45E55" w:rsidDel="00BC4710">
          <w:rPr>
            <w:lang w:val="en-CA"/>
          </w:rPr>
          <w:delText>One objection was raised on this that the current StereoVideoBox in OMAF is overly complicated and a bit wasteful and that rather than simply migrate it from OMAF it might be better to define a new dedicated box.</w:delText>
        </w:r>
        <w:bookmarkStart w:id="707" w:name="_Toc183117133"/>
        <w:bookmarkEnd w:id="707"/>
      </w:del>
    </w:p>
    <w:p w14:paraId="7F45637D" w14:textId="19136786" w:rsidR="00970214" w:rsidDel="00BC4710" w:rsidRDefault="00970214" w:rsidP="00CE49F1">
      <w:pPr>
        <w:rPr>
          <w:del w:id="708" w:author="Kashyap Kammachi-Sreedhar (Nokia)" w:date="2024-11-21T21:31:00Z" w16du:dateUtc="2024-11-21T19:31:00Z"/>
          <w:b/>
          <w:bCs/>
          <w:sz w:val="26"/>
          <w:lang w:val="en-CA"/>
        </w:rPr>
      </w:pPr>
      <w:bookmarkStart w:id="709" w:name="_Toc149852258"/>
      <w:bookmarkStart w:id="710" w:name="_Toc149852259"/>
      <w:bookmarkStart w:id="711" w:name="_Toc142013265"/>
      <w:bookmarkStart w:id="712" w:name="_Toc142013323"/>
      <w:bookmarkStart w:id="713" w:name="_Toc183117134"/>
      <w:bookmarkEnd w:id="709"/>
      <w:bookmarkEnd w:id="710"/>
      <w:bookmarkEnd w:id="711"/>
      <w:bookmarkEnd w:id="712"/>
      <w:bookmarkEnd w:id="713"/>
    </w:p>
    <w:p w14:paraId="6A3FB58A" w14:textId="43BD9C1A" w:rsidR="00CE49F1" w:rsidRPr="009828B1" w:rsidDel="0069604D" w:rsidRDefault="001B0850" w:rsidP="002677C4">
      <w:pPr>
        <w:pStyle w:val="Heading1"/>
        <w:rPr>
          <w:del w:id="714" w:author="Kashyap Kammachi-Sreedhar (Nokia)" w:date="2024-11-21T21:28:00Z" w16du:dateUtc="2024-11-21T19:28:00Z"/>
          <w:lang w:val="en-CA"/>
        </w:rPr>
      </w:pPr>
      <w:del w:id="715" w:author="Kashyap Kammachi-Sreedhar (Nokia)" w:date="2024-11-21T21:28:00Z" w16du:dateUtc="2024-11-21T19:28:00Z">
        <w:r w:rsidDel="0069604D">
          <w:rPr>
            <w:lang w:val="en-CA"/>
          </w:rPr>
          <w:delText>SlimHEIF design with Compressed MetaBox</w:delText>
        </w:r>
        <w:r w:rsidR="00970214" w:rsidRPr="00970214" w:rsidDel="0069604D">
          <w:rPr>
            <w:lang w:val="en-CA"/>
          </w:rPr>
          <w:delText xml:space="preserve"> </w:delText>
        </w:r>
        <w:r w:rsidDel="0069604D">
          <w:rPr>
            <w:lang w:val="en-CA"/>
          </w:rPr>
          <w:delText xml:space="preserve">(MPEG #146, issue </w:delText>
        </w:r>
        <w:r w:rsidR="007D5E51" w:rsidDel="0069604D">
          <w:fldChar w:fldCharType="begin"/>
        </w:r>
        <w:r w:rsidR="007D5E51" w:rsidDel="0069604D">
          <w:delInstrText>HYPERLINK "https://git.mpeg.expert/MPEG/Systems/FileFormat/HEIF/-/issues/151"</w:delInstrText>
        </w:r>
        <w:r w:rsidR="007D5E51" w:rsidDel="0069604D">
          <w:fldChar w:fldCharType="separate"/>
        </w:r>
        <w:r w:rsidR="007D5E51" w:rsidDel="0069604D">
          <w:rPr>
            <w:rStyle w:val="Hyperlink"/>
            <w:lang w:val="en-CA"/>
          </w:rPr>
          <w:delText>#151</w:delText>
        </w:r>
        <w:r w:rsidR="007D5E51" w:rsidDel="0069604D">
          <w:rPr>
            <w:rStyle w:val="Hyperlink"/>
            <w:b w:val="0"/>
            <w:bCs w:val="0"/>
            <w:lang w:val="en-CA"/>
          </w:rPr>
          <w:fldChar w:fldCharType="end"/>
        </w:r>
        <w:r w:rsidR="007D5E51" w:rsidRPr="00F45E55" w:rsidDel="0069604D">
          <w:rPr>
            <w:lang w:val="en-CA"/>
          </w:rPr>
          <w:delText>)</w:delText>
        </w:r>
        <w:r w:rsidDel="0069604D">
          <w:rPr>
            <w:lang w:val="en-CA"/>
          </w:rPr>
          <w:delText>)</w:delText>
        </w:r>
        <w:bookmarkStart w:id="716" w:name="_Toc183117135"/>
        <w:bookmarkEnd w:id="716"/>
      </w:del>
    </w:p>
    <w:p w14:paraId="5A61E21C" w14:textId="7AC3D602" w:rsidR="00970214" w:rsidRPr="005B217D" w:rsidDel="0069604D" w:rsidRDefault="00970214" w:rsidP="002677C4">
      <w:pPr>
        <w:pStyle w:val="Heading2"/>
        <w:rPr>
          <w:del w:id="717" w:author="Kashyap Kammachi-Sreedhar (Nokia)" w:date="2024-11-21T21:28:00Z" w16du:dateUtc="2024-11-21T19:28:00Z"/>
          <w:lang w:val="en-CA"/>
        </w:rPr>
      </w:pPr>
      <w:del w:id="718" w:author="Kashyap Kammachi-Sreedhar (Nokia)" w:date="2024-11-21T21:28:00Z" w16du:dateUtc="2024-11-21T19:28:00Z">
        <w:r w:rsidRPr="005B217D" w:rsidDel="0069604D">
          <w:rPr>
            <w:lang w:val="en-CA"/>
          </w:rPr>
          <w:delText>Abstract</w:delText>
        </w:r>
        <w:bookmarkStart w:id="719" w:name="_Toc183117136"/>
        <w:bookmarkEnd w:id="719"/>
      </w:del>
    </w:p>
    <w:p w14:paraId="782C4028" w14:textId="2272F982" w:rsidR="00970214" w:rsidDel="0069604D" w:rsidRDefault="00156BD0" w:rsidP="00970214">
      <w:pPr>
        <w:rPr>
          <w:del w:id="720" w:author="Kashyap Kammachi-Sreedhar (Nokia)" w:date="2024-11-21T21:28:00Z" w16du:dateUtc="2024-11-21T19:28:00Z"/>
          <w:lang w:val="en-CA"/>
        </w:rPr>
      </w:pPr>
      <w:del w:id="721" w:author="Kashyap Kammachi-Sreedhar (Nokia)" w:date="2024-11-21T21:28:00Z" w16du:dateUtc="2024-11-21T19:28:00Z">
        <w:r w:rsidDel="0069604D">
          <w:rPr>
            <w:lang w:val="en-CA"/>
          </w:rPr>
          <w:delText xml:space="preserve">During MPEG #146 </w:delText>
        </w:r>
        <w:r w:rsidR="00970214" w:rsidDel="0069604D">
          <w:rPr>
            <w:lang w:val="en-CA"/>
          </w:rPr>
          <w:delText>the compression of MetaBox with the deflate algorithm for the slimHEIF design</w:delText>
        </w:r>
        <w:r w:rsidDel="0069604D">
          <w:rPr>
            <w:lang w:val="en-CA"/>
          </w:rPr>
          <w:delText xml:space="preserve"> was proposed</w:delText>
        </w:r>
        <w:r w:rsidR="00970214" w:rsidDel="0069604D">
          <w:rPr>
            <w:lang w:val="en-CA"/>
          </w:rPr>
          <w:delText>. More than 250 HEIF files for different HEIF usecases were compressed, resulting into an average compressed MetaBox size of approximately 213 bytes.</w:delText>
        </w:r>
        <w:bookmarkStart w:id="722" w:name="_Toc183117137"/>
        <w:bookmarkEnd w:id="722"/>
      </w:del>
    </w:p>
    <w:p w14:paraId="54A645A0" w14:textId="76224FE2" w:rsidR="00970214" w:rsidRPr="005B217D" w:rsidDel="0069604D" w:rsidRDefault="00156BD0" w:rsidP="002677C4">
      <w:pPr>
        <w:pStyle w:val="Heading2"/>
        <w:rPr>
          <w:del w:id="723" w:author="Kashyap Kammachi-Sreedhar (Nokia)" w:date="2024-11-21T21:28:00Z" w16du:dateUtc="2024-11-21T19:28:00Z"/>
          <w:lang w:val="en-CA"/>
        </w:rPr>
      </w:pPr>
      <w:del w:id="724" w:author="Kashyap Kammachi-Sreedhar (Nokia)" w:date="2024-11-21T21:28:00Z" w16du:dateUtc="2024-11-21T19:28:00Z">
        <w:r w:rsidDel="0069604D">
          <w:rPr>
            <w:lang w:val="en-CA"/>
          </w:rPr>
          <w:delText>Proposal</w:delText>
        </w:r>
        <w:bookmarkStart w:id="725" w:name="_Toc183117138"/>
        <w:bookmarkEnd w:id="725"/>
      </w:del>
    </w:p>
    <w:p w14:paraId="09C9F826" w14:textId="725C9CDC" w:rsidR="00970214" w:rsidDel="0069604D" w:rsidRDefault="00970214" w:rsidP="00970214">
      <w:pPr>
        <w:rPr>
          <w:del w:id="726" w:author="Kashyap Kammachi-Sreedhar (Nokia)" w:date="2024-11-21T21:28:00Z" w16du:dateUtc="2024-11-21T19:28:00Z"/>
          <w:lang w:val="en-CA"/>
        </w:rPr>
      </w:pPr>
      <w:del w:id="727" w:author="Kashyap Kammachi-Sreedhar (Nokia)" w:date="2024-11-21T21:28:00Z" w16du:dateUtc="2024-11-21T19:28:00Z">
        <w:r w:rsidDel="0069604D">
          <w:rPr>
            <w:lang w:val="en-CA"/>
          </w:rPr>
          <w:delText xml:space="preserve">ISO/IEC 14496-12 supports compression of top-level boxes in subclause 8.19. The processing model when using compression of a top-level box is also well established. </w:delText>
        </w:r>
        <w:bookmarkStart w:id="728" w:name="_Toc183117139"/>
        <w:bookmarkEnd w:id="728"/>
      </w:del>
    </w:p>
    <w:p w14:paraId="2441884C" w14:textId="5C99843C" w:rsidR="00970214" w:rsidDel="0069604D" w:rsidRDefault="00970214" w:rsidP="00970214">
      <w:pPr>
        <w:rPr>
          <w:del w:id="729" w:author="Kashyap Kammachi-Sreedhar (Nokia)" w:date="2024-11-21T21:28:00Z" w16du:dateUtc="2024-11-21T19:28:00Z"/>
          <w:lang w:val="en-CA"/>
        </w:rPr>
      </w:pPr>
      <w:del w:id="730" w:author="Kashyap Kammachi-Sreedhar (Nokia)" w:date="2024-11-21T21:28:00Z" w16du:dateUtc="2024-11-21T19:28:00Z">
        <w:r w:rsidDel="0069604D">
          <w:rPr>
            <w:lang w:val="en-CA"/>
          </w:rPr>
          <w:delText xml:space="preserve">On of the requirement of SlimHEIF design has been to reduce the overhead of HEIF file headers. </w:delText>
        </w:r>
        <w:bookmarkStart w:id="731" w:name="_Toc183117140"/>
        <w:bookmarkEnd w:id="731"/>
      </w:del>
    </w:p>
    <w:p w14:paraId="011691D2" w14:textId="76B183EC" w:rsidR="00970214" w:rsidDel="0069604D" w:rsidRDefault="00970214" w:rsidP="00970214">
      <w:pPr>
        <w:rPr>
          <w:del w:id="732" w:author="Kashyap Kammachi-Sreedhar (Nokia)" w:date="2024-11-21T21:28:00Z" w16du:dateUtc="2024-11-21T19:28:00Z"/>
          <w:lang w:val="en-CA"/>
        </w:rPr>
      </w:pPr>
      <w:del w:id="733" w:author="Kashyap Kammachi-Sreedhar (Nokia)" w:date="2024-11-21T21:28:00Z" w16du:dateUtc="2024-11-21T19:28:00Z">
        <w:r w:rsidDel="0069604D">
          <w:rPr>
            <w:lang w:val="en-CA"/>
          </w:rPr>
          <w:delText xml:space="preserve">In this </w:delText>
        </w:r>
        <w:r w:rsidR="00156BD0" w:rsidDel="0069604D">
          <w:rPr>
            <w:lang w:val="en-CA"/>
          </w:rPr>
          <w:delText>proposal</w:delText>
        </w:r>
        <w:r w:rsidDel="0069604D">
          <w:rPr>
            <w:lang w:val="en-CA"/>
          </w:rPr>
          <w:delText xml:space="preserve"> a solution of compressing the file-level MetaBox with the deflate algorithm</w:delText>
        </w:r>
        <w:r w:rsidR="00156BD0" w:rsidDel="0069604D">
          <w:rPr>
            <w:lang w:val="en-CA"/>
          </w:rPr>
          <w:delText xml:space="preserve"> was explored</w:delText>
        </w:r>
        <w:r w:rsidDel="0069604D">
          <w:rPr>
            <w:lang w:val="en-CA"/>
          </w:rPr>
          <w:delText xml:space="preserve">. </w:delText>
        </w:r>
        <w:r w:rsidR="00156BD0" w:rsidDel="0069604D">
          <w:rPr>
            <w:lang w:val="en-CA"/>
          </w:rPr>
          <w:delText>T</w:delText>
        </w:r>
        <w:r w:rsidDel="0069604D">
          <w:rPr>
            <w:lang w:val="en-CA"/>
          </w:rPr>
          <w:delText>his proposal present</w:delText>
        </w:r>
        <w:r w:rsidR="00156BD0" w:rsidDel="0069604D">
          <w:rPr>
            <w:lang w:val="en-CA"/>
          </w:rPr>
          <w:delText>s</w:delText>
        </w:r>
        <w:r w:rsidDel="0069604D">
          <w:rPr>
            <w:lang w:val="en-CA"/>
          </w:rPr>
          <w:delText xml:space="preserve"> the result of compressing the file-level Metabox against the original file-level MetaBox.</w:delText>
        </w:r>
        <w:bookmarkStart w:id="734" w:name="_Toc183117141"/>
        <w:bookmarkEnd w:id="734"/>
      </w:del>
    </w:p>
    <w:p w14:paraId="59E4E055" w14:textId="5CA5BF8C" w:rsidR="00970214" w:rsidDel="0069604D" w:rsidRDefault="00970214" w:rsidP="00970214">
      <w:pPr>
        <w:rPr>
          <w:del w:id="735" w:author="Kashyap Kammachi-Sreedhar (Nokia)" w:date="2024-11-21T21:28:00Z" w16du:dateUtc="2024-11-21T19:28:00Z"/>
          <w:lang w:val="en-CA"/>
        </w:rPr>
      </w:pPr>
      <w:del w:id="736" w:author="Kashyap Kammachi-Sreedhar (Nokia)" w:date="2024-11-21T21:28:00Z" w16du:dateUtc="2024-11-21T19:28:00Z">
        <w:r w:rsidRPr="2892564C" w:rsidDel="0069604D">
          <w:rPr>
            <w:lang w:val="en-CA"/>
          </w:rPr>
          <w:delText>For simulation the conformance files with file-level MetaBox</w:delText>
        </w:r>
        <w:r w:rsidDel="0069604D">
          <w:rPr>
            <w:lang w:val="en-CA"/>
          </w:rPr>
          <w:delText xml:space="preserve"> </w:delText>
        </w:r>
        <w:r w:rsidRPr="2892564C" w:rsidDel="0069604D">
          <w:rPr>
            <w:lang w:val="en-CA"/>
          </w:rPr>
          <w:delText>[1][2]</w:delText>
        </w:r>
        <w:r w:rsidR="00156BD0" w:rsidDel="0069604D">
          <w:rPr>
            <w:lang w:val="en-CA"/>
          </w:rPr>
          <w:delText xml:space="preserve"> was used</w:delText>
        </w:r>
        <w:r w:rsidRPr="2892564C" w:rsidDel="0069604D">
          <w:rPr>
            <w:lang w:val="en-CA"/>
          </w:rPr>
          <w:delText xml:space="preserve">. The conformance files include different HEIF use cases and is not limited to small images. The file-level MetaBox was compressed using Python zlib library using default settings. The results indicate a saving of 30% on average over 250+ files, whereas in some cases the savings peaked at 65% and above. </w:delText>
        </w:r>
        <w:r w:rsidDel="0069604D">
          <w:rPr>
            <w:lang w:val="en-CA"/>
          </w:rPr>
          <w:delText>The average compressed MetaBox size was approximately 213 bytes.</w:delText>
        </w:r>
        <w:bookmarkStart w:id="737" w:name="_Toc183117142"/>
        <w:bookmarkEnd w:id="737"/>
      </w:del>
    </w:p>
    <w:p w14:paraId="3C7EFBD1" w14:textId="40194F72" w:rsidR="00970214" w:rsidDel="0069604D" w:rsidRDefault="00156BD0" w:rsidP="00970214">
      <w:pPr>
        <w:rPr>
          <w:del w:id="738" w:author="Kashyap Kammachi-Sreedhar (Nokia)" w:date="2024-11-21T21:28:00Z" w16du:dateUtc="2024-11-21T19:28:00Z"/>
          <w:lang w:val="en-CA"/>
        </w:rPr>
      </w:pPr>
      <w:del w:id="739" w:author="Kashyap Kammachi-Sreedhar (Nokia)" w:date="2024-11-21T21:28:00Z" w16du:dateUtc="2024-11-21T19:28:00Z">
        <w:r w:rsidDel="0069604D">
          <w:rPr>
            <w:lang w:val="en-CA"/>
          </w:rPr>
          <w:delText>T</w:delText>
        </w:r>
        <w:r w:rsidR="00970214" w:rsidDel="0069604D">
          <w:rPr>
            <w:lang w:val="en-CA"/>
          </w:rPr>
          <w:delText xml:space="preserve">he compression of MetaBox as one of the solutions for the design of SlimHEIF </w:delText>
        </w:r>
        <w:r w:rsidDel="0069604D">
          <w:rPr>
            <w:lang w:val="en-CA"/>
          </w:rPr>
          <w:delText xml:space="preserve">may be considered </w:delText>
        </w:r>
        <w:r w:rsidR="00970214" w:rsidDel="0069604D">
          <w:rPr>
            <w:lang w:val="en-CA"/>
          </w:rPr>
          <w:delText>as it has the following advantages.</w:delText>
        </w:r>
        <w:bookmarkStart w:id="740" w:name="_Toc183117143"/>
        <w:bookmarkEnd w:id="740"/>
      </w:del>
    </w:p>
    <w:p w14:paraId="6E8F452F" w14:textId="724EF4B5" w:rsidR="00970214" w:rsidDel="0069604D" w:rsidRDefault="00970214" w:rsidP="00970214">
      <w:pPr>
        <w:pStyle w:val="ListParagraph"/>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del w:id="741" w:author="Kashyap Kammachi-Sreedhar (Nokia)" w:date="2024-11-21T21:28:00Z" w16du:dateUtc="2024-11-21T19:28:00Z"/>
          <w:lang w:val="en-CA"/>
        </w:rPr>
      </w:pPr>
      <w:del w:id="742" w:author="Kashyap Kammachi-Sreedhar (Nokia)" w:date="2024-11-21T21:28:00Z" w16du:dateUtc="2024-11-21T19:28:00Z">
        <w:r w:rsidDel="0069604D">
          <w:rPr>
            <w:lang w:val="en-CA"/>
          </w:rPr>
          <w:delText>already has a well established processing model</w:delText>
        </w:r>
        <w:bookmarkStart w:id="743" w:name="_Toc183117144"/>
        <w:bookmarkEnd w:id="743"/>
      </w:del>
    </w:p>
    <w:p w14:paraId="095E0820" w14:textId="00390585" w:rsidR="00970214" w:rsidDel="0069604D" w:rsidRDefault="00970214" w:rsidP="00970214">
      <w:pPr>
        <w:pStyle w:val="ListParagraph"/>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del w:id="744" w:author="Kashyap Kammachi-Sreedhar (Nokia)" w:date="2024-11-21T21:28:00Z" w16du:dateUtc="2024-11-21T19:28:00Z"/>
          <w:lang w:val="en-CA"/>
        </w:rPr>
      </w:pPr>
      <w:del w:id="745" w:author="Kashyap Kammachi-Sreedhar (Nokia)" w:date="2024-11-21T21:28:00Z" w16du:dateUtc="2024-11-21T19:28:00Z">
        <w:r w:rsidDel="0069604D">
          <w:rPr>
            <w:lang w:val="en-CA"/>
          </w:rPr>
          <w:delText xml:space="preserve">significant bitrate savings compared to MetaBox </w:delText>
        </w:r>
        <w:bookmarkStart w:id="746" w:name="_Toc183117145"/>
        <w:bookmarkEnd w:id="746"/>
      </w:del>
    </w:p>
    <w:p w14:paraId="776A6440" w14:textId="4BB86612" w:rsidR="00970214" w:rsidDel="0069604D" w:rsidRDefault="00970214" w:rsidP="00970214">
      <w:pPr>
        <w:pStyle w:val="ListParagraph"/>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del w:id="747" w:author="Kashyap Kammachi-Sreedhar (Nokia)" w:date="2024-11-21T21:28:00Z" w16du:dateUtc="2024-11-21T19:28:00Z"/>
          <w:lang w:val="en-CA"/>
        </w:rPr>
      </w:pPr>
      <w:del w:id="748" w:author="Kashyap Kammachi-Sreedhar (Nokia)" w:date="2024-11-21T21:28:00Z" w16du:dateUtc="2024-11-21T19:28:00Z">
        <w:r w:rsidDel="0069604D">
          <w:rPr>
            <w:lang w:val="en-CA"/>
          </w:rPr>
          <w:delText>likely minimal changes to specification text</w:delText>
        </w:r>
        <w:bookmarkStart w:id="749" w:name="_Toc183117146"/>
        <w:bookmarkEnd w:id="749"/>
      </w:del>
    </w:p>
    <w:p w14:paraId="4794E708" w14:textId="7C30938E" w:rsidR="00970214" w:rsidDel="0069604D" w:rsidRDefault="00970214" w:rsidP="00970214">
      <w:pPr>
        <w:rPr>
          <w:del w:id="750" w:author="Kashyap Kammachi-Sreedhar (Nokia)" w:date="2024-11-21T21:28:00Z" w16du:dateUtc="2024-11-21T19:28:00Z"/>
          <w:lang w:val="en-CA"/>
        </w:rPr>
      </w:pPr>
      <w:bookmarkStart w:id="751" w:name="_Toc183117147"/>
      <w:bookmarkEnd w:id="751"/>
    </w:p>
    <w:p w14:paraId="366FFA72" w14:textId="1A4EBC10" w:rsidR="00970214" w:rsidDel="0069604D" w:rsidRDefault="00970214" w:rsidP="002677C4">
      <w:pPr>
        <w:pStyle w:val="Heading2"/>
        <w:rPr>
          <w:del w:id="752" w:author="Kashyap Kammachi-Sreedhar (Nokia)" w:date="2024-11-21T21:28:00Z" w16du:dateUtc="2024-11-21T19:28:00Z"/>
          <w:szCs w:val="22"/>
          <w:lang w:val="en-CA"/>
        </w:rPr>
      </w:pPr>
      <w:del w:id="753" w:author="Kashyap Kammachi-Sreedhar (Nokia)" w:date="2024-11-21T21:28:00Z" w16du:dateUtc="2024-11-21T19:28:00Z">
        <w:r w:rsidRPr="00D12EED" w:rsidDel="0069604D">
          <w:rPr>
            <w:lang w:val="en-CA"/>
          </w:rPr>
          <w:delText>References</w:delText>
        </w:r>
        <w:bookmarkStart w:id="754" w:name="_Toc183117148"/>
        <w:bookmarkEnd w:id="754"/>
      </w:del>
    </w:p>
    <w:p w14:paraId="00E7A768" w14:textId="63E09EC8" w:rsidR="00970214" w:rsidDel="0069604D" w:rsidRDefault="00970214" w:rsidP="00970214">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del w:id="755" w:author="Kashyap Kammachi-Sreedhar (Nokia)" w:date="2024-11-21T21:28:00Z" w16du:dateUtc="2024-11-21T19:28:00Z"/>
          <w:lang w:val="en-CA"/>
        </w:rPr>
      </w:pPr>
      <w:del w:id="756" w:author="Kashyap Kammachi-Sreedhar (Nokia)" w:date="2024-11-21T21:28:00Z" w16du:dateUtc="2024-11-21T19:28:00Z">
        <w:r w:rsidDel="0069604D">
          <w:rPr>
            <w:lang w:val="en-CA"/>
          </w:rPr>
          <w:delText xml:space="preserve">HEIF conformance files Nokia’s GitHub repository </w:delText>
        </w:r>
        <w:r w:rsidDel="0069604D">
          <w:fldChar w:fldCharType="begin"/>
        </w:r>
        <w:r w:rsidDel="0069604D">
          <w:delInstrText>HYPERLINK "https://github.com/nokiatech/heif_conformance/tree/master/conformance_files"</w:delInstrText>
        </w:r>
        <w:r w:rsidDel="0069604D">
          <w:fldChar w:fldCharType="separate"/>
        </w:r>
        <w:r w:rsidRPr="00056A78" w:rsidDel="0069604D">
          <w:rPr>
            <w:rStyle w:val="Hyperlink"/>
            <w:lang w:val="en-CA"/>
          </w:rPr>
          <w:delText>https://github.com/nokiatech/heif_conformance/tree/master/conformance_files</w:delText>
        </w:r>
        <w:r w:rsidDel="0069604D">
          <w:rPr>
            <w:rStyle w:val="Hyperlink"/>
            <w:lang w:val="en-CA"/>
          </w:rPr>
          <w:fldChar w:fldCharType="end"/>
        </w:r>
        <w:bookmarkStart w:id="757" w:name="_Toc183117149"/>
        <w:bookmarkEnd w:id="757"/>
      </w:del>
    </w:p>
    <w:p w14:paraId="520DF8E7" w14:textId="7A7F87E7" w:rsidR="00970214" w:rsidDel="0069604D" w:rsidRDefault="00970214" w:rsidP="00970214">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del w:id="758" w:author="Kashyap Kammachi-Sreedhar (Nokia)" w:date="2024-11-21T21:28:00Z" w16du:dateUtc="2024-11-21T19:28:00Z"/>
          <w:lang w:val="en-CA"/>
        </w:rPr>
      </w:pPr>
      <w:del w:id="759" w:author="Kashyap Kammachi-Sreedhar (Nokia)" w:date="2024-11-21T21:28:00Z" w16du:dateUtc="2024-11-21T19:28:00Z">
        <w:r w:rsidDel="0069604D">
          <w:rPr>
            <w:lang w:val="en-CA"/>
          </w:rPr>
          <w:delText>AVIF conformance files</w:delText>
        </w:r>
        <w:bookmarkStart w:id="760" w:name="_Toc183117150"/>
        <w:bookmarkEnd w:id="760"/>
      </w:del>
    </w:p>
    <w:p w14:paraId="7D1291A1" w14:textId="3F318DC6" w:rsidR="00970214" w:rsidDel="0069604D" w:rsidRDefault="00970214" w:rsidP="00970214">
      <w:pPr>
        <w:pStyle w:val="ListParagraph"/>
        <w:rPr>
          <w:del w:id="761" w:author="Kashyap Kammachi-Sreedhar (Nokia)" w:date="2024-11-21T21:28:00Z" w16du:dateUtc="2024-11-21T19:28:00Z"/>
          <w:lang w:val="en-CA"/>
        </w:rPr>
      </w:pPr>
      <w:del w:id="762" w:author="Kashyap Kammachi-Sreedhar (Nokia)" w:date="2024-11-21T21:28:00Z" w16du:dateUtc="2024-11-21T19:28:00Z">
        <w:r w:rsidDel="0069604D">
          <w:fldChar w:fldCharType="begin"/>
        </w:r>
        <w:r w:rsidDel="0069604D">
          <w:delInstrText>HYPERLINK "https://github.com/AOMediaCodec/av1-avif/tree/master/testFiles"</w:delInstrText>
        </w:r>
        <w:r w:rsidDel="0069604D">
          <w:fldChar w:fldCharType="separate"/>
        </w:r>
        <w:r w:rsidRPr="00056A78" w:rsidDel="0069604D">
          <w:rPr>
            <w:rStyle w:val="Hyperlink"/>
            <w:lang w:val="en-CA"/>
          </w:rPr>
          <w:delText>https://github.com/AOMediaCodec/av1-avif/tree/master/testFiles</w:delText>
        </w:r>
        <w:r w:rsidDel="0069604D">
          <w:rPr>
            <w:rStyle w:val="Hyperlink"/>
            <w:lang w:val="en-CA"/>
          </w:rPr>
          <w:fldChar w:fldCharType="end"/>
        </w:r>
        <w:bookmarkStart w:id="763" w:name="_Toc183117151"/>
        <w:bookmarkEnd w:id="763"/>
      </w:del>
    </w:p>
    <w:p w14:paraId="2A6D705F" w14:textId="0E8C53CA" w:rsidR="00913AE7" w:rsidRPr="00856948" w:rsidDel="00BC4710" w:rsidRDefault="00913AE7" w:rsidP="00913AE7">
      <w:pPr>
        <w:rPr>
          <w:del w:id="764" w:author="Kashyap Kammachi-Sreedhar (Nokia)" w:date="2024-11-21T21:31:00Z" w16du:dateUtc="2024-11-21T19:31:00Z"/>
          <w:lang w:val="en-CA"/>
        </w:rPr>
      </w:pPr>
      <w:bookmarkStart w:id="765" w:name="_Toc183117152"/>
      <w:bookmarkEnd w:id="765"/>
    </w:p>
    <w:p w14:paraId="2D1BAF59" w14:textId="4DD3E552" w:rsidR="006A6BFC" w:rsidRPr="009828B1" w:rsidRDefault="006A6BFC" w:rsidP="006A6BFC">
      <w:pPr>
        <w:pStyle w:val="Heading1"/>
        <w:rPr>
          <w:ins w:id="766" w:author="Kashyap Kammachi-Sreedhar (Nokia)" w:date="2024-07-30T17:47:00Z" w16du:dateUtc="2024-07-30T14:47:00Z"/>
          <w:lang w:val="en-CA"/>
        </w:rPr>
      </w:pPr>
      <w:bookmarkStart w:id="767" w:name="_Toc183117153"/>
      <w:ins w:id="768" w:author="Kashyap Kammachi-Sreedhar (Nokia)" w:date="2024-07-30T17:47:00Z" w16du:dateUtc="2024-07-30T14:47:00Z">
        <w:r>
          <w:rPr>
            <w:lang w:val="en-CA"/>
          </w:rPr>
          <w:t>Generic compression of items</w:t>
        </w:r>
        <w:r w:rsidRPr="00970214">
          <w:rPr>
            <w:lang w:val="en-CA"/>
          </w:rPr>
          <w:t xml:space="preserve"> </w:t>
        </w:r>
        <w:r>
          <w:rPr>
            <w:lang w:val="en-CA"/>
          </w:rPr>
          <w:t xml:space="preserve">(MPEG #147, issue </w:t>
        </w:r>
        <w:r>
          <w:rPr>
            <w:lang w:val="en-US"/>
          </w:rPr>
          <w:fldChar w:fldCharType="begin"/>
        </w:r>
        <w:r w:rsidR="002A4328">
          <w:instrText>HYPERLINK "https://git.mpeg.expert/MPEG/Systems/FileFormat/HEIF/-/issues/157"</w:instrText>
        </w:r>
        <w:r>
          <w:rPr>
            <w:lang w:val="en-US"/>
          </w:rPr>
        </w:r>
        <w:r>
          <w:rPr>
            <w:lang w:val="en-US"/>
          </w:rPr>
          <w:fldChar w:fldCharType="separate"/>
        </w:r>
        <w:r w:rsidR="002A4328">
          <w:rPr>
            <w:rStyle w:val="Hyperlink"/>
            <w:lang w:val="en-CA"/>
          </w:rPr>
          <w:t>#157</w:t>
        </w:r>
        <w:r>
          <w:rPr>
            <w:rStyle w:val="Hyperlink"/>
            <w:b w:val="0"/>
            <w:bCs w:val="0"/>
            <w:lang w:val="en-CA"/>
          </w:rPr>
          <w:fldChar w:fldCharType="end"/>
        </w:r>
        <w:r w:rsidRPr="00F45E55">
          <w:rPr>
            <w:lang w:val="en-CA"/>
          </w:rPr>
          <w:t>)</w:t>
        </w:r>
        <w:r>
          <w:rPr>
            <w:lang w:val="en-CA"/>
          </w:rPr>
          <w:t>)</w:t>
        </w:r>
        <w:bookmarkEnd w:id="767"/>
      </w:ins>
    </w:p>
    <w:p w14:paraId="1A22C619" w14:textId="77777777" w:rsidR="006A6BFC" w:rsidRPr="005B217D" w:rsidRDefault="006A6BFC">
      <w:pPr>
        <w:pStyle w:val="Heading2"/>
        <w:jc w:val="both"/>
        <w:rPr>
          <w:ins w:id="769" w:author="Kashyap Kammachi-Sreedhar (Nokia)" w:date="2024-07-30T17:47:00Z" w16du:dateUtc="2024-07-30T14:47:00Z"/>
          <w:lang w:val="en-CA"/>
        </w:rPr>
        <w:pPrChange w:id="770" w:author="Kashyap Kammachi-Sreedhar (Nokia)" w:date="2024-07-30T22:39:00Z" w16du:dateUtc="2024-07-30T19:39:00Z">
          <w:pPr>
            <w:pStyle w:val="Heading2"/>
          </w:pPr>
        </w:pPrChange>
      </w:pPr>
      <w:bookmarkStart w:id="771" w:name="_Toc183117154"/>
      <w:ins w:id="772" w:author="Kashyap Kammachi-Sreedhar (Nokia)" w:date="2024-07-30T17:47:00Z" w16du:dateUtc="2024-07-30T14:47:00Z">
        <w:r w:rsidRPr="005B217D">
          <w:rPr>
            <w:lang w:val="en-CA"/>
          </w:rPr>
          <w:t>Abstract</w:t>
        </w:r>
        <w:bookmarkEnd w:id="771"/>
      </w:ins>
    </w:p>
    <w:p w14:paraId="631AAB1F" w14:textId="63E62197" w:rsidR="006A6BFC" w:rsidRDefault="006A6BFC">
      <w:pPr>
        <w:jc w:val="both"/>
        <w:rPr>
          <w:ins w:id="773" w:author="Kashyap Kammachi-Sreedhar (Nokia)" w:date="2024-07-30T22:37:00Z" w16du:dateUtc="2024-07-30T19:37:00Z"/>
          <w:lang w:val="en-CA"/>
        </w:rPr>
        <w:pPrChange w:id="774" w:author="Kashyap Kammachi-Sreedhar (Nokia)" w:date="2024-07-30T22:39:00Z" w16du:dateUtc="2024-07-30T19:39:00Z">
          <w:pPr/>
        </w:pPrChange>
      </w:pPr>
      <w:ins w:id="775" w:author="Kashyap Kammachi-Sreedhar (Nokia)" w:date="2024-07-30T17:47:00Z" w16du:dateUtc="2024-07-30T14:47:00Z">
        <w:r>
          <w:rPr>
            <w:lang w:val="en-CA"/>
          </w:rPr>
          <w:t>During MPEG #14</w:t>
        </w:r>
      </w:ins>
      <w:ins w:id="776" w:author="Kashyap Kammachi-Sreedhar (Nokia)" w:date="2024-07-30T20:44:00Z" w16du:dateUtc="2024-07-30T17:44:00Z">
        <w:r w:rsidR="00766285">
          <w:rPr>
            <w:lang w:val="en-CA"/>
          </w:rPr>
          <w:t>7</w:t>
        </w:r>
      </w:ins>
      <w:ins w:id="777" w:author="Kashyap Kammachi-Sreedhar (Nokia)" w:date="2024-07-30T17:47:00Z" w16du:dateUtc="2024-07-30T14:47:00Z">
        <w:r>
          <w:rPr>
            <w:lang w:val="en-CA"/>
          </w:rPr>
          <w:t xml:space="preserve"> the compression of</w:t>
        </w:r>
      </w:ins>
      <w:ins w:id="778" w:author="Kashyap Kammachi-Sreedhar (Nokia)" w:date="2024-07-30T20:45:00Z" w16du:dateUtc="2024-07-30T17:45:00Z">
        <w:r w:rsidR="001F3D1D">
          <w:rPr>
            <w:lang w:val="en-CA"/>
          </w:rPr>
          <w:t xml:space="preserve"> EXIF </w:t>
        </w:r>
        <w:r w:rsidR="007203FD">
          <w:rPr>
            <w:lang w:val="en-CA"/>
          </w:rPr>
          <w:t xml:space="preserve">metadata item </w:t>
        </w:r>
      </w:ins>
      <w:ins w:id="779" w:author="Kashyap Kammachi-Sreedhar (Nokia)" w:date="2024-07-30T20:46:00Z" w16du:dateUtc="2024-07-30T17:46:00Z">
        <w:r w:rsidR="007203FD">
          <w:rPr>
            <w:lang w:val="en-CA"/>
          </w:rPr>
          <w:t xml:space="preserve">was proposed </w:t>
        </w:r>
        <w:r w:rsidR="00523D2E">
          <w:rPr>
            <w:lang w:val="en-CA"/>
          </w:rPr>
          <w:t>by introducing a new item type for compressed EXIF</w:t>
        </w:r>
      </w:ins>
      <w:ins w:id="780" w:author="Kashyap Kammachi-Sreedhar (Nokia)" w:date="2024-07-30T20:47:00Z" w16du:dateUtc="2024-07-30T17:47:00Z">
        <w:r w:rsidR="00687A76">
          <w:rPr>
            <w:lang w:val="en-CA"/>
          </w:rPr>
          <w:t xml:space="preserve">. </w:t>
        </w:r>
      </w:ins>
      <w:ins w:id="781" w:author="Kashyap Kammachi-Sreedhar (Nokia)" w:date="2024-07-30T22:32:00Z" w16du:dateUtc="2024-07-30T19:32:00Z">
        <w:r w:rsidR="001F4301">
          <w:rPr>
            <w:lang w:val="en-CA"/>
          </w:rPr>
          <w:t>However</w:t>
        </w:r>
      </w:ins>
      <w:ins w:id="782" w:author="Kashyap Kammachi-Sreedhar (Nokia)" w:date="2024-07-30T22:35:00Z" w16du:dateUtc="2024-07-30T19:35:00Z">
        <w:r w:rsidR="00FA26DD">
          <w:rPr>
            <w:lang w:val="en-CA"/>
          </w:rPr>
          <w:t>,</w:t>
        </w:r>
      </w:ins>
      <w:ins w:id="783" w:author="Kashyap Kammachi-Sreedhar (Nokia)" w:date="2024-07-30T22:32:00Z" w16du:dateUtc="2024-07-30T19:32:00Z">
        <w:r w:rsidR="001F4301">
          <w:rPr>
            <w:lang w:val="en-CA"/>
          </w:rPr>
          <w:t xml:space="preserve"> defining a new item type for </w:t>
        </w:r>
      </w:ins>
      <w:ins w:id="784" w:author="Kashyap Kammachi-Sreedhar (Nokia)" w:date="2024-07-30T22:33:00Z" w16du:dateUtc="2024-07-30T19:33:00Z">
        <w:r w:rsidR="007E3746">
          <w:rPr>
            <w:lang w:val="en-CA"/>
          </w:rPr>
          <w:t xml:space="preserve">a different encoding </w:t>
        </w:r>
      </w:ins>
      <w:ins w:id="785" w:author="Kashyap Kammachi-Sreedhar (Nokia)" w:date="2024-07-30T22:34:00Z" w16du:dateUtc="2024-07-30T19:34:00Z">
        <w:r w:rsidR="00B648E2">
          <w:rPr>
            <w:lang w:val="en-CA"/>
          </w:rPr>
          <w:t xml:space="preserve">may not always be a right design choice. </w:t>
        </w:r>
      </w:ins>
      <w:ins w:id="786" w:author="Kashyap Kammachi-Sreedhar (Nokia)" w:date="2024-07-30T22:39:00Z" w16du:dateUtc="2024-07-30T19:39:00Z">
        <w:r w:rsidR="008D4C1D">
          <w:rPr>
            <w:rFonts w:eastAsia="MS Mincho"/>
          </w:rPr>
          <w:t>Alternative options for meeting the requirements also need to be explored.</w:t>
        </w:r>
      </w:ins>
      <w:ins w:id="787" w:author="Kashyap Kammachi-Sreedhar (Nokia)" w:date="2024-07-30T17:47:00Z" w16du:dateUtc="2024-07-30T14:47:00Z">
        <w:r>
          <w:rPr>
            <w:lang w:val="en-CA"/>
          </w:rPr>
          <w:t xml:space="preserve"> </w:t>
        </w:r>
      </w:ins>
      <w:ins w:id="788" w:author="Kashyap Kammachi-Sreedhar (Nokia)" w:date="2024-07-30T22:35:00Z" w16du:dateUtc="2024-07-30T19:35:00Z">
        <w:r w:rsidR="00FA26DD">
          <w:rPr>
            <w:lang w:val="en-CA"/>
          </w:rPr>
          <w:t>During MPEG #147 different</w:t>
        </w:r>
      </w:ins>
      <w:ins w:id="789" w:author="Kashyap Kammachi-Sreedhar (Nokia)" w:date="2024-07-30T22:37:00Z" w16du:dateUtc="2024-07-30T19:37:00Z">
        <w:r w:rsidR="00443AA9">
          <w:rPr>
            <w:lang w:val="en-CA"/>
          </w:rPr>
          <w:t xml:space="preserve"> alternate</w:t>
        </w:r>
      </w:ins>
      <w:ins w:id="790" w:author="Kashyap Kammachi-Sreedhar (Nokia)" w:date="2024-07-30T22:35:00Z" w16du:dateUtc="2024-07-30T19:35:00Z">
        <w:r w:rsidR="00FA26DD">
          <w:rPr>
            <w:lang w:val="en-CA"/>
          </w:rPr>
          <w:t xml:space="preserve"> approaches were discussed </w:t>
        </w:r>
        <w:r w:rsidR="00FA26DD">
          <w:rPr>
            <w:rFonts w:ascii="Cambria" w:hAnsi="Cambria"/>
          </w:rPr>
          <w:t xml:space="preserve">in the MPEG GitHub </w:t>
        </w:r>
      </w:ins>
      <w:ins w:id="791" w:author="Kashyap Kammachi-Sreedhar (Nokia)" w:date="2024-07-30T22:36:00Z" w16du:dateUtc="2024-07-30T19:36:00Z">
        <w:r w:rsidR="00FA26DD">
          <w:t>for a generic compression of items</w:t>
        </w:r>
      </w:ins>
      <w:ins w:id="792" w:author="Kashyap Kammachi-Sreedhar (Nokia)" w:date="2024-07-30T22:35:00Z" w16du:dateUtc="2024-07-30T19:35:00Z">
        <w:r w:rsidR="00FA26DD">
          <w:rPr>
            <w:rFonts w:ascii="Cambria" w:hAnsi="Cambria"/>
          </w:rPr>
          <w:t xml:space="preserve">(under issue </w:t>
        </w:r>
        <w:r w:rsidR="00FA26DD">
          <w:fldChar w:fldCharType="begin"/>
        </w:r>
      </w:ins>
      <w:ins w:id="793" w:author="Kashyap Kammachi-Sreedhar (Nokia)" w:date="2024-07-30T22:37:00Z" w16du:dateUtc="2024-07-30T19:37:00Z">
        <w:r w:rsidR="00FA26DD">
          <w:instrText>HYPERLINK "https://git.mpeg.expert/MPEG/Systems/FileFormat/HEIF/-/issues/157"</w:instrText>
        </w:r>
      </w:ins>
      <w:ins w:id="794" w:author="Kashyap Kammachi-Sreedhar (Nokia)" w:date="2024-07-30T22:35:00Z" w16du:dateUtc="2024-07-30T19:35:00Z">
        <w:r w:rsidR="00FA26DD">
          <w:fldChar w:fldCharType="separate"/>
        </w:r>
      </w:ins>
      <w:ins w:id="795" w:author="Kashyap Kammachi-Sreedhar (Nokia)" w:date="2024-07-30T22:36:00Z" w16du:dateUtc="2024-07-30T19:36:00Z">
        <w:r w:rsidR="00FA26DD">
          <w:rPr>
            <w:rStyle w:val="Hyperlink"/>
          </w:rPr>
          <w:t>#157</w:t>
        </w:r>
      </w:ins>
      <w:ins w:id="796" w:author="Kashyap Kammachi-Sreedhar (Nokia)" w:date="2024-07-30T22:35:00Z" w16du:dateUtc="2024-07-30T19:35:00Z">
        <w:r w:rsidR="00FA26DD">
          <w:rPr>
            <w:rStyle w:val="Hyperlink"/>
            <w:rFonts w:ascii="Cambria" w:hAnsi="Cambria"/>
          </w:rPr>
          <w:fldChar w:fldCharType="end"/>
        </w:r>
        <w:r w:rsidR="00FA26DD">
          <w:rPr>
            <w:rFonts w:ascii="Cambria" w:hAnsi="Cambria"/>
          </w:rPr>
          <w:t xml:space="preserve">) </w:t>
        </w:r>
      </w:ins>
      <w:ins w:id="797" w:author="Kashyap Kammachi-Sreedhar (Nokia)" w:date="2024-07-30T22:37:00Z" w16du:dateUtc="2024-07-30T19:37:00Z">
        <w:r w:rsidR="00FA26DD">
          <w:rPr>
            <w:lang w:val="en-CA"/>
          </w:rPr>
          <w:t>.</w:t>
        </w:r>
      </w:ins>
    </w:p>
    <w:p w14:paraId="059FBB11" w14:textId="25CCC8BC" w:rsidR="00443AA9" w:rsidRDefault="00443AA9" w:rsidP="00443AA9">
      <w:pPr>
        <w:numPr>
          <w:ilvl w:val="0"/>
          <w:numId w:val="60"/>
        </w:numPr>
        <w:spacing w:before="100" w:beforeAutospacing="1" w:after="100" w:afterAutospacing="1"/>
        <w:rPr>
          <w:ins w:id="798" w:author="Kashyap Kammachi-Sreedhar (Nokia)" w:date="2024-07-30T22:38:00Z" w16du:dateUtc="2024-07-30T19:38:00Z"/>
        </w:rPr>
      </w:pPr>
      <w:ins w:id="799" w:author="Kashyap Kammachi-Sreedhar (Nokia)" w:date="2024-07-30T22:38:00Z" w16du:dateUtc="2024-07-30T19:38:00Z">
        <w:r>
          <w:t xml:space="preserve">Define a URI that defines the content encoding and use that with a </w:t>
        </w:r>
        <w:r>
          <w:rPr>
            <w:rStyle w:val="HTMLCode"/>
          </w:rPr>
          <w:t xml:space="preserve">uri </w:t>
        </w:r>
        <w:r>
          <w:t>item</w:t>
        </w:r>
      </w:ins>
    </w:p>
    <w:p w14:paraId="0F0F9384" w14:textId="77777777" w:rsidR="00443AA9" w:rsidRDefault="00443AA9" w:rsidP="00443AA9">
      <w:pPr>
        <w:numPr>
          <w:ilvl w:val="0"/>
          <w:numId w:val="60"/>
        </w:numPr>
        <w:spacing w:before="100" w:beforeAutospacing="1" w:after="100" w:afterAutospacing="1"/>
        <w:rPr>
          <w:ins w:id="800" w:author="Kashyap Kammachi-Sreedhar (Nokia)" w:date="2024-07-30T22:39:00Z" w16du:dateUtc="2024-07-30T19:39:00Z"/>
        </w:rPr>
      </w:pPr>
      <w:ins w:id="801" w:author="Kashyap Kammachi-Sreedhar (Nokia)" w:date="2024-07-30T22:38:00Z" w16du:dateUtc="2024-07-30T19:38:00Z">
        <w:r>
          <w:t xml:space="preserve">Add a new </w:t>
        </w:r>
        <w:r>
          <w:rPr>
            <w:rStyle w:val="HTMLCode"/>
          </w:rPr>
          <w:t>infe</w:t>
        </w:r>
        <w:r>
          <w:t xml:space="preserve"> version</w:t>
        </w:r>
      </w:ins>
    </w:p>
    <w:p w14:paraId="7808A25D" w14:textId="5C3F9E00" w:rsidR="00FA26DD" w:rsidRPr="00443AA9" w:rsidRDefault="00C434A1" w:rsidP="0047588A">
      <w:pPr>
        <w:numPr>
          <w:ilvl w:val="0"/>
          <w:numId w:val="60"/>
        </w:numPr>
        <w:spacing w:before="100" w:beforeAutospacing="1" w:after="100" w:afterAutospacing="1"/>
        <w:rPr>
          <w:ins w:id="802" w:author="Kashyap Kammachi-Sreedhar (Nokia)" w:date="2024-07-30T17:47:00Z" w16du:dateUtc="2024-07-30T14:47:00Z"/>
          <w:rPrChange w:id="803" w:author="Kashyap Kammachi-Sreedhar (Nokia)" w:date="2024-07-30T22:38:00Z" w16du:dateUtc="2024-07-30T19:38:00Z">
            <w:rPr>
              <w:ins w:id="804" w:author="Kashyap Kammachi-Sreedhar (Nokia)" w:date="2024-07-30T17:47:00Z" w16du:dateUtc="2024-07-30T14:47:00Z"/>
              <w:lang w:val="en-CA"/>
            </w:rPr>
          </w:rPrChange>
        </w:rPr>
        <w:pPrChange w:id="805" w:author="Kashyap Kammachi-Sreedhar (Nokia)" w:date="2024-07-30T22:37:00Z" w16du:dateUtc="2024-07-30T19:37:00Z">
          <w:pPr>
            <w:pStyle w:val="ListParagraph"/>
            <w:numPr>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ind w:left="720" w:hanging="360"/>
            <w:contextualSpacing/>
            <w:textAlignment w:val="baseline"/>
          </w:pPr>
        </w:pPrChange>
      </w:pPr>
      <w:ins w:id="806" w:author="Kashyap Kammachi-Sreedhar (Nokia)" w:date="2024-07-30T22:40:00Z" w16du:dateUtc="2024-07-30T19:40:00Z">
        <w:r w:rsidRPr="00C434A1">
          <w:t xml:space="preserve">Extending the mechanism currently under definition for generic compression of uncompressed image items to apply to any uncompressed items (ISO/IEC 23001-17 CDAM2 - </w:t>
        </w:r>
        <w:r w:rsidRPr="00C434A1">
          <w:fldChar w:fldCharType="begin"/>
        </w:r>
        <w:r w:rsidRPr="00C434A1">
          <w:instrText>HYPERLINK "https://dms.mpeg.expert/doc_end_user/documents/145_OnLine/wg11/MDS23515_WG03_N01148-v3.zip" \t "_blank"</w:instrText>
        </w:r>
        <w:r w:rsidRPr="00C434A1">
          <w:fldChar w:fldCharType="separate"/>
        </w:r>
        <w:r w:rsidRPr="00C434A1">
          <w:rPr>
            <w:color w:val="0000FF"/>
            <w:u w:val="single"/>
          </w:rPr>
          <w:t>w23515</w:t>
        </w:r>
        <w:r w:rsidRPr="00C434A1">
          <w:fldChar w:fldCharType="end"/>
        </w:r>
        <w:r w:rsidRPr="00C434A1">
          <w:t>)</w:t>
        </w:r>
      </w:ins>
    </w:p>
    <w:p w14:paraId="15A55545" w14:textId="4DD03ABD" w:rsidR="00CA7516" w:rsidRPr="00F45E55" w:rsidRDefault="00680F7E" w:rsidP="00CA7516">
      <w:pPr>
        <w:pStyle w:val="Heading1"/>
        <w:rPr>
          <w:ins w:id="807" w:author="Kashyap Kammachi-Sreedhar (Nokia)" w:date="2024-11-21T21:34:00Z" w16du:dateUtc="2024-11-21T19:34:00Z"/>
          <w:lang w:val="en-CA"/>
        </w:rPr>
      </w:pPr>
      <w:ins w:id="808" w:author="Kashyap Kammachi-Sreedhar (Nokia)" w:date="2024-11-21T21:36:00Z" w16du:dateUtc="2024-11-21T19:36:00Z">
        <w:r>
          <w:rPr>
            <w:sz w:val="28"/>
            <w:szCs w:val="28"/>
            <w:lang w:val="en-CA"/>
          </w:rPr>
          <w:t>Marking image items as belonging to a session</w:t>
        </w:r>
        <w:r w:rsidRPr="00F45E55">
          <w:rPr>
            <w:lang w:val="en-CA"/>
          </w:rPr>
          <w:t xml:space="preserve"> </w:t>
        </w:r>
      </w:ins>
      <w:ins w:id="809" w:author="Kashyap Kammachi-Sreedhar (Nokia)" w:date="2024-11-21T21:34:00Z" w16du:dateUtc="2024-11-21T19:34:00Z">
        <w:r w:rsidR="00CA7516" w:rsidRPr="00F45E55">
          <w:rPr>
            <w:lang w:val="en-CA"/>
          </w:rPr>
          <w:t>(MPEG#14</w:t>
        </w:r>
      </w:ins>
      <w:ins w:id="810" w:author="Kashyap Kammachi-Sreedhar (Nokia)" w:date="2024-11-21T21:36:00Z" w16du:dateUtc="2024-11-21T19:36:00Z">
        <w:r>
          <w:rPr>
            <w:lang w:val="en-CA"/>
          </w:rPr>
          <w:t>8</w:t>
        </w:r>
      </w:ins>
      <w:ins w:id="811" w:author="Kashyap Kammachi-Sreedhar (Nokia)" w:date="2024-11-21T21:34:00Z" w16du:dateUtc="2024-11-21T19:34:00Z">
        <w:r w:rsidR="00CA7516" w:rsidRPr="00F45E55">
          <w:rPr>
            <w:lang w:val="en-CA"/>
          </w:rPr>
          <w:t xml:space="preserve">, </w:t>
        </w:r>
        <w:r w:rsidR="00CA7516">
          <w:fldChar w:fldCharType="begin"/>
        </w:r>
      </w:ins>
      <w:ins w:id="812" w:author="Kashyap Kammachi-Sreedhar (Nokia)" w:date="2024-11-21T21:37:00Z" w16du:dateUtc="2024-11-21T19:37:00Z">
        <w:r>
          <w:instrText>HYPERLINK "https://git.mpeg.expert/MPEG/Systems/FileFormat/HEIF/-/issues/166"</w:instrText>
        </w:r>
      </w:ins>
      <w:ins w:id="813" w:author="Kashyap Kammachi-Sreedhar (Nokia)" w:date="2024-11-21T21:34:00Z" w16du:dateUtc="2024-11-21T19:34:00Z">
        <w:r w:rsidR="00CA7516">
          <w:fldChar w:fldCharType="separate"/>
        </w:r>
      </w:ins>
      <w:ins w:id="814" w:author="Kashyap Kammachi-Sreedhar (Nokia)" w:date="2024-11-21T21:37:00Z" w16du:dateUtc="2024-11-21T19:37:00Z">
        <w:r>
          <w:rPr>
            <w:rStyle w:val="Hyperlink"/>
            <w:lang w:val="en-CA"/>
          </w:rPr>
          <w:t>Issue#166</w:t>
        </w:r>
      </w:ins>
      <w:ins w:id="815" w:author="Kashyap Kammachi-Sreedhar (Nokia)" w:date="2024-11-21T21:34:00Z" w16du:dateUtc="2024-11-21T19:34:00Z">
        <w:r w:rsidR="00CA7516">
          <w:rPr>
            <w:rStyle w:val="Hyperlink"/>
            <w:lang w:val="en-CA"/>
          </w:rPr>
          <w:fldChar w:fldCharType="end"/>
        </w:r>
        <w:r w:rsidR="00CA7516" w:rsidRPr="00F45E55">
          <w:rPr>
            <w:lang w:val="en-CA"/>
          </w:rPr>
          <w:t>)</w:t>
        </w:r>
      </w:ins>
    </w:p>
    <w:p w14:paraId="2A2EA87E" w14:textId="77777777" w:rsidR="006A6BFC" w:rsidRDefault="006A6BFC" w:rsidP="00C60EE7">
      <w:pPr>
        <w:rPr>
          <w:ins w:id="816" w:author="Kashyap Kammachi-Sreedhar (Nokia)" w:date="2024-07-30T17:32:00Z" w16du:dateUtc="2024-07-30T14:32:00Z"/>
          <w:lang w:val="en-CA"/>
        </w:rPr>
      </w:pPr>
    </w:p>
    <w:p w14:paraId="25A5CC32" w14:textId="77777777" w:rsidR="0047588A" w:rsidRPr="005B217D" w:rsidRDefault="0047588A" w:rsidP="0047588A">
      <w:pPr>
        <w:pStyle w:val="Heading2"/>
        <w:jc w:val="both"/>
        <w:rPr>
          <w:ins w:id="817" w:author="Kashyap Kammachi-Sreedhar (Nokia)" w:date="2024-11-28T10:03:00Z" w16du:dateUtc="2024-11-28T08:03:00Z"/>
          <w:lang w:val="en-CA"/>
        </w:rPr>
      </w:pPr>
      <w:ins w:id="818" w:author="Kashyap Kammachi-Sreedhar (Nokia)" w:date="2024-11-28T10:03:00Z" w16du:dateUtc="2024-11-28T08:03:00Z">
        <w:r w:rsidRPr="005B217D">
          <w:rPr>
            <w:lang w:val="en-CA"/>
          </w:rPr>
          <w:t>Abstract</w:t>
        </w:r>
      </w:ins>
    </w:p>
    <w:p w14:paraId="6071274F" w14:textId="26F2E39A" w:rsidR="00A55D55" w:rsidRDefault="00443591" w:rsidP="0047588A">
      <w:pPr>
        <w:rPr>
          <w:ins w:id="819" w:author="Kashyap Kammachi-Sreedhar (Nokia)" w:date="2024-11-29T10:15:00Z" w16du:dateUtc="2024-11-29T08:15:00Z"/>
          <w:lang w:val="en-CA"/>
        </w:rPr>
      </w:pPr>
      <w:ins w:id="820" w:author="Kashyap Kammachi-Sreedhar (Nokia)" w:date="2024-11-28T13:15:00Z" w16du:dateUtc="2024-11-28T11:15:00Z">
        <w:r>
          <w:rPr>
            <w:lang w:val="en-CA"/>
          </w:rPr>
          <w:t>In m</w:t>
        </w:r>
        <w:r w:rsidR="00342AFB">
          <w:rPr>
            <w:lang w:val="en-CA"/>
          </w:rPr>
          <w:t>69517</w:t>
        </w:r>
      </w:ins>
      <w:ins w:id="821" w:author="Kashyap Kammachi-Sreedhar (Nokia)" w:date="2024-11-28T10:03:00Z" w16du:dateUtc="2024-11-28T08:03:00Z">
        <w:r w:rsidR="0047588A">
          <w:rPr>
            <w:lang w:val="en-CA"/>
          </w:rPr>
          <w:t xml:space="preserve"> the </w:t>
        </w:r>
      </w:ins>
      <w:ins w:id="822" w:author="Kashyap Kammachi-Sreedhar (Nokia)" w:date="2024-11-28T13:13:00Z" w16du:dateUtc="2024-11-28T11:13:00Z">
        <w:r w:rsidR="00544821">
          <w:rPr>
            <w:lang w:val="en-CA"/>
          </w:rPr>
          <w:t xml:space="preserve">capture session identifier item property </w:t>
        </w:r>
      </w:ins>
      <w:ins w:id="823" w:author="Kashyap Kammachi-Sreedhar (Nokia)" w:date="2024-11-28T10:03:00Z" w16du:dateUtc="2024-11-28T08:03:00Z">
        <w:r w:rsidR="0047588A">
          <w:rPr>
            <w:lang w:val="en-CA"/>
          </w:rPr>
          <w:t>was proposed</w:t>
        </w:r>
      </w:ins>
      <w:ins w:id="824" w:author="Kashyap Kammachi-Sreedhar (Nokia)" w:date="2024-11-28T13:13:00Z" w16du:dateUtc="2024-11-28T11:13:00Z">
        <w:r w:rsidR="00544821">
          <w:rPr>
            <w:lang w:val="en-CA"/>
          </w:rPr>
          <w:t xml:space="preserve"> which provides the session id for images captured in the same session</w:t>
        </w:r>
      </w:ins>
      <w:ins w:id="825" w:author="Kashyap Kammachi-Sreedhar (Nokia)" w:date="2024-11-28T13:14:00Z" w16du:dateUtc="2024-11-28T11:14:00Z">
        <w:r w:rsidR="00B80CDE">
          <w:rPr>
            <w:lang w:val="en-CA"/>
          </w:rPr>
          <w:t xml:space="preserve"> or event</w:t>
        </w:r>
      </w:ins>
      <w:ins w:id="826" w:author="Kashyap Kammachi-Sreedhar (Nokia)" w:date="2024-11-28T13:13:00Z" w16du:dateUtc="2024-11-28T11:13:00Z">
        <w:r w:rsidR="00544821">
          <w:rPr>
            <w:lang w:val="en-CA"/>
          </w:rPr>
          <w:t>.</w:t>
        </w:r>
      </w:ins>
      <w:ins w:id="827" w:author="Kashyap Kammachi-Sreedhar (Nokia)" w:date="2024-11-29T11:19:00Z" w16du:dateUtc="2024-11-29T09:19:00Z">
        <w:r w:rsidR="00E13246">
          <w:rPr>
            <w:lang w:val="en-CA"/>
          </w:rPr>
          <w:t xml:space="preserve"> </w:t>
        </w:r>
      </w:ins>
    </w:p>
    <w:p w14:paraId="67CE7B41" w14:textId="77777777" w:rsidR="00E21613" w:rsidRDefault="00E21613" w:rsidP="0047588A">
      <w:pPr>
        <w:rPr>
          <w:ins w:id="828" w:author="Kashyap Kammachi-Sreedhar (Nokia)" w:date="2024-11-29T10:15:00Z" w16du:dateUtc="2024-11-29T08:15:00Z"/>
          <w:lang w:val="en-CA"/>
        </w:rPr>
      </w:pPr>
    </w:p>
    <w:p w14:paraId="472C77CB" w14:textId="77777777" w:rsidR="00E21613" w:rsidRDefault="00E21613" w:rsidP="00E21613">
      <w:pPr>
        <w:pStyle w:val="Heading2"/>
        <w:rPr>
          <w:ins w:id="829" w:author="Kashyap Kammachi-Sreedhar (Nokia)" w:date="2024-11-29T10:15:00Z" w16du:dateUtc="2024-11-29T08:15:00Z"/>
          <w:lang w:val="en-CA"/>
        </w:rPr>
      </w:pPr>
      <w:ins w:id="830" w:author="Kashyap Kammachi-Sreedhar (Nokia)" w:date="2024-11-29T10:15:00Z" w16du:dateUtc="2024-11-29T08:15:00Z">
        <w:r>
          <w:rPr>
            <w:lang w:val="en-CA"/>
          </w:rPr>
          <w:t>Capture session identifier item property</w:t>
        </w:r>
      </w:ins>
    </w:p>
    <w:p w14:paraId="0FFC7640" w14:textId="77777777" w:rsidR="00E21613" w:rsidRDefault="00E21613" w:rsidP="00E21613">
      <w:pPr>
        <w:pStyle w:val="Heading3"/>
        <w:rPr>
          <w:ins w:id="831" w:author="Kashyap Kammachi-Sreedhar (Nokia)" w:date="2024-11-29T10:15:00Z" w16du:dateUtc="2024-11-29T08:15:00Z"/>
          <w:lang w:val="en-CA"/>
        </w:rPr>
      </w:pPr>
      <w:ins w:id="832" w:author="Kashyap Kammachi-Sreedhar (Nokia)" w:date="2024-11-29T10:15:00Z" w16du:dateUtc="2024-11-29T08:15:00Z">
        <w:r>
          <w:rPr>
            <w:lang w:val="en-CA"/>
          </w:rPr>
          <w:t>Definition</w:t>
        </w:r>
      </w:ins>
    </w:p>
    <w:tbl>
      <w:tblPr>
        <w:tblW w:w="9752" w:type="dxa"/>
        <w:tblLayout w:type="fixed"/>
        <w:tblCellMar>
          <w:left w:w="0" w:type="dxa"/>
          <w:right w:w="0" w:type="dxa"/>
        </w:tblCellMar>
        <w:tblLook w:val="04A0" w:firstRow="1" w:lastRow="0" w:firstColumn="1" w:lastColumn="0" w:noHBand="0" w:noVBand="1"/>
      </w:tblPr>
      <w:tblGrid>
        <w:gridCol w:w="3600"/>
        <w:gridCol w:w="6152"/>
      </w:tblGrid>
      <w:tr w:rsidR="00E21613" w:rsidRPr="00131295" w14:paraId="270FB28D" w14:textId="77777777" w:rsidTr="001E7E35">
        <w:trPr>
          <w:ins w:id="833" w:author="Kashyap Kammachi-Sreedhar (Nokia)" w:date="2024-11-29T10:15:00Z" w16du:dateUtc="2024-11-29T08:15:00Z"/>
        </w:trPr>
        <w:tc>
          <w:tcPr>
            <w:tcW w:w="3600" w:type="dxa"/>
          </w:tcPr>
          <w:p w14:paraId="63511E02" w14:textId="77777777" w:rsidR="00E21613" w:rsidRPr="00131295" w:rsidRDefault="00E21613" w:rsidP="001E7E35">
            <w:pPr>
              <w:pStyle w:val="BoxTable"/>
              <w:rPr>
                <w:ins w:id="834" w:author="Kashyap Kammachi-Sreedhar (Nokia)" w:date="2024-11-29T10:15:00Z" w16du:dateUtc="2024-11-29T08:15:00Z"/>
                <w:lang w:val="en-CA"/>
              </w:rPr>
            </w:pPr>
            <w:ins w:id="835" w:author="Kashyap Kammachi-Sreedhar (Nokia)" w:date="2024-11-29T10:15:00Z" w16du:dateUtc="2024-11-29T08:15:00Z">
              <w:r w:rsidRPr="00131295">
                <w:rPr>
                  <w:lang w:val="en-CA"/>
                </w:rPr>
                <w:t xml:space="preserve">Box type: </w:t>
              </w:r>
            </w:ins>
          </w:p>
        </w:tc>
        <w:tc>
          <w:tcPr>
            <w:tcW w:w="6152" w:type="dxa"/>
          </w:tcPr>
          <w:p w14:paraId="39F92BBD" w14:textId="77777777" w:rsidR="00E21613" w:rsidRPr="00131295" w:rsidRDefault="00E21613" w:rsidP="001E7E35">
            <w:pPr>
              <w:pStyle w:val="BoxTable"/>
              <w:rPr>
                <w:ins w:id="836" w:author="Kashyap Kammachi-Sreedhar (Nokia)" w:date="2024-11-29T10:15:00Z" w16du:dateUtc="2024-11-29T08:15:00Z"/>
                <w:rStyle w:val="Courier"/>
                <w:lang w:val="en-CA"/>
              </w:rPr>
            </w:pPr>
            <w:ins w:id="837" w:author="Kashyap Kammachi-Sreedhar (Nokia)" w:date="2024-11-29T10:15:00Z" w16du:dateUtc="2024-11-29T08:15:00Z">
              <w:r w:rsidRPr="00131295">
                <w:rPr>
                  <w:rStyle w:val="Courier"/>
                  <w:lang w:val="en-CA"/>
                </w:rPr>
                <w:t>'</w:t>
              </w:r>
              <w:proofErr w:type="spellStart"/>
              <w:r>
                <w:rPr>
                  <w:rStyle w:val="Courier"/>
                  <w:lang w:val="en-CA"/>
                </w:rPr>
                <w:t>casi</w:t>
              </w:r>
              <w:proofErr w:type="spellEnd"/>
              <w:r w:rsidRPr="00131295">
                <w:rPr>
                  <w:rStyle w:val="Courier"/>
                  <w:lang w:val="en-CA"/>
                </w:rPr>
                <w:t>'</w:t>
              </w:r>
            </w:ins>
          </w:p>
        </w:tc>
      </w:tr>
      <w:tr w:rsidR="00E21613" w:rsidRPr="00131295" w14:paraId="60B3E194" w14:textId="77777777" w:rsidTr="001E7E35">
        <w:trPr>
          <w:ins w:id="838" w:author="Kashyap Kammachi-Sreedhar (Nokia)" w:date="2024-11-29T10:15:00Z" w16du:dateUtc="2024-11-29T08:15:00Z"/>
        </w:trPr>
        <w:tc>
          <w:tcPr>
            <w:tcW w:w="3600" w:type="dxa"/>
          </w:tcPr>
          <w:p w14:paraId="20418A3D" w14:textId="77777777" w:rsidR="00E21613" w:rsidRPr="00131295" w:rsidRDefault="00E21613" w:rsidP="001E7E35">
            <w:pPr>
              <w:pStyle w:val="BoxTable"/>
              <w:rPr>
                <w:ins w:id="839" w:author="Kashyap Kammachi-Sreedhar (Nokia)" w:date="2024-11-29T10:15:00Z" w16du:dateUtc="2024-11-29T08:15:00Z"/>
                <w:lang w:val="en-CA"/>
              </w:rPr>
            </w:pPr>
            <w:ins w:id="840" w:author="Kashyap Kammachi-Sreedhar (Nokia)" w:date="2024-11-29T10:15:00Z" w16du:dateUtc="2024-11-29T08:15:00Z">
              <w:r w:rsidRPr="00131295">
                <w:rPr>
                  <w:lang w:val="en-CA"/>
                </w:rPr>
                <w:t>Property type:</w:t>
              </w:r>
            </w:ins>
          </w:p>
        </w:tc>
        <w:tc>
          <w:tcPr>
            <w:tcW w:w="6152" w:type="dxa"/>
          </w:tcPr>
          <w:p w14:paraId="0D6116C9" w14:textId="77777777" w:rsidR="00E21613" w:rsidRPr="00131295" w:rsidRDefault="00E21613" w:rsidP="001E7E35">
            <w:pPr>
              <w:pStyle w:val="BoxTable"/>
              <w:rPr>
                <w:ins w:id="841" w:author="Kashyap Kammachi-Sreedhar (Nokia)" w:date="2024-11-29T10:15:00Z" w16du:dateUtc="2024-11-29T08:15:00Z"/>
                <w:lang w:val="en-CA"/>
              </w:rPr>
            </w:pPr>
            <w:ins w:id="842" w:author="Kashyap Kammachi-Sreedhar (Nokia)" w:date="2024-11-29T10:15:00Z" w16du:dateUtc="2024-11-29T08:15:00Z">
              <w:r w:rsidRPr="00131295">
                <w:rPr>
                  <w:lang w:val="en-CA"/>
                </w:rPr>
                <w:t>Descriptive item property</w:t>
              </w:r>
            </w:ins>
          </w:p>
        </w:tc>
      </w:tr>
      <w:tr w:rsidR="00E21613" w:rsidRPr="00131295" w14:paraId="7137F462" w14:textId="77777777" w:rsidTr="001E7E35">
        <w:trPr>
          <w:ins w:id="843" w:author="Kashyap Kammachi-Sreedhar (Nokia)" w:date="2024-11-29T10:15:00Z" w16du:dateUtc="2024-11-29T08:15:00Z"/>
        </w:trPr>
        <w:tc>
          <w:tcPr>
            <w:tcW w:w="3600" w:type="dxa"/>
          </w:tcPr>
          <w:p w14:paraId="6FE1CC52" w14:textId="77777777" w:rsidR="00E21613" w:rsidRPr="00131295" w:rsidRDefault="00E21613" w:rsidP="001E7E35">
            <w:pPr>
              <w:pStyle w:val="BoxTable"/>
              <w:rPr>
                <w:ins w:id="844" w:author="Kashyap Kammachi-Sreedhar (Nokia)" w:date="2024-11-29T10:15:00Z" w16du:dateUtc="2024-11-29T08:15:00Z"/>
                <w:lang w:val="en-CA"/>
              </w:rPr>
            </w:pPr>
            <w:ins w:id="845" w:author="Kashyap Kammachi-Sreedhar (Nokia)" w:date="2024-11-29T10:15:00Z" w16du:dateUtc="2024-11-29T08:15:00Z">
              <w:r w:rsidRPr="00131295">
                <w:rPr>
                  <w:lang w:val="en-CA"/>
                </w:rPr>
                <w:t xml:space="preserve">Container: </w:t>
              </w:r>
            </w:ins>
          </w:p>
        </w:tc>
        <w:tc>
          <w:tcPr>
            <w:tcW w:w="6152" w:type="dxa"/>
          </w:tcPr>
          <w:p w14:paraId="446852A9" w14:textId="77777777" w:rsidR="00E21613" w:rsidRPr="00131295" w:rsidRDefault="00E21613" w:rsidP="001E7E35">
            <w:pPr>
              <w:pStyle w:val="BoxTable"/>
              <w:rPr>
                <w:ins w:id="846" w:author="Kashyap Kammachi-Sreedhar (Nokia)" w:date="2024-11-29T10:15:00Z" w16du:dateUtc="2024-11-29T08:15:00Z"/>
                <w:lang w:val="en-CA"/>
              </w:rPr>
            </w:pPr>
            <w:proofErr w:type="spellStart"/>
            <w:ins w:id="847" w:author="Kashyap Kammachi-Sreedhar (Nokia)" w:date="2024-11-29T10:15:00Z" w16du:dateUtc="2024-11-29T08:15:00Z">
              <w:r w:rsidRPr="00131295">
                <w:rPr>
                  <w:rStyle w:val="Courier"/>
                  <w:lang w:val="en-CA"/>
                </w:rPr>
                <w:t>ItemPropertyContainerBox</w:t>
              </w:r>
              <w:proofErr w:type="spellEnd"/>
            </w:ins>
          </w:p>
        </w:tc>
      </w:tr>
      <w:tr w:rsidR="00E21613" w:rsidRPr="00131295" w14:paraId="5E8C0811" w14:textId="77777777" w:rsidTr="001E7E35">
        <w:trPr>
          <w:ins w:id="848" w:author="Kashyap Kammachi-Sreedhar (Nokia)" w:date="2024-11-29T10:15:00Z" w16du:dateUtc="2024-11-29T08:15:00Z"/>
        </w:trPr>
        <w:tc>
          <w:tcPr>
            <w:tcW w:w="3600" w:type="dxa"/>
          </w:tcPr>
          <w:p w14:paraId="0AA74F63" w14:textId="77777777" w:rsidR="00E21613" w:rsidRPr="00131295" w:rsidRDefault="00E21613" w:rsidP="001E7E35">
            <w:pPr>
              <w:pStyle w:val="BoxTable"/>
              <w:rPr>
                <w:ins w:id="849" w:author="Kashyap Kammachi-Sreedhar (Nokia)" w:date="2024-11-29T10:15:00Z" w16du:dateUtc="2024-11-29T08:15:00Z"/>
                <w:lang w:val="en-CA"/>
              </w:rPr>
            </w:pPr>
            <w:ins w:id="850" w:author="Kashyap Kammachi-Sreedhar (Nokia)" w:date="2024-11-29T10:15:00Z" w16du:dateUtc="2024-11-29T08:15:00Z">
              <w:r w:rsidRPr="00131295">
                <w:rPr>
                  <w:lang w:val="en-CA"/>
                </w:rPr>
                <w:t xml:space="preserve">Mandatory (per associated item): </w:t>
              </w:r>
            </w:ins>
          </w:p>
        </w:tc>
        <w:tc>
          <w:tcPr>
            <w:tcW w:w="6152" w:type="dxa"/>
          </w:tcPr>
          <w:p w14:paraId="4F9D3F23" w14:textId="77777777" w:rsidR="00E21613" w:rsidRPr="00131295" w:rsidRDefault="00E21613" w:rsidP="001E7E35">
            <w:pPr>
              <w:pStyle w:val="BoxTable"/>
              <w:rPr>
                <w:ins w:id="851" w:author="Kashyap Kammachi-Sreedhar (Nokia)" w:date="2024-11-29T10:15:00Z" w16du:dateUtc="2024-11-29T08:15:00Z"/>
                <w:lang w:val="en-CA"/>
              </w:rPr>
            </w:pPr>
            <w:ins w:id="852" w:author="Kashyap Kammachi-Sreedhar (Nokia)" w:date="2024-11-29T10:15:00Z" w16du:dateUtc="2024-11-29T08:15:00Z">
              <w:r w:rsidRPr="00131295">
                <w:rPr>
                  <w:rFonts w:cs="Arial"/>
                  <w:lang w:val="en-CA"/>
                </w:rPr>
                <w:t>No</w:t>
              </w:r>
            </w:ins>
          </w:p>
        </w:tc>
      </w:tr>
      <w:tr w:rsidR="00E21613" w:rsidRPr="00131295" w14:paraId="3042673D" w14:textId="77777777" w:rsidTr="001E7E35">
        <w:trPr>
          <w:ins w:id="853" w:author="Kashyap Kammachi-Sreedhar (Nokia)" w:date="2024-11-29T10:15:00Z" w16du:dateUtc="2024-11-29T08:15:00Z"/>
        </w:trPr>
        <w:tc>
          <w:tcPr>
            <w:tcW w:w="3600" w:type="dxa"/>
          </w:tcPr>
          <w:p w14:paraId="3D1E52A9" w14:textId="77777777" w:rsidR="00E21613" w:rsidRPr="00131295" w:rsidRDefault="00E21613" w:rsidP="001E7E35">
            <w:pPr>
              <w:pStyle w:val="BoxTable"/>
              <w:rPr>
                <w:ins w:id="854" w:author="Kashyap Kammachi-Sreedhar (Nokia)" w:date="2024-11-29T10:15:00Z" w16du:dateUtc="2024-11-29T08:15:00Z"/>
                <w:lang w:val="en-CA"/>
              </w:rPr>
            </w:pPr>
            <w:ins w:id="855" w:author="Kashyap Kammachi-Sreedhar (Nokia)" w:date="2024-11-29T10:15:00Z" w16du:dateUtc="2024-11-29T08:15:00Z">
              <w:r w:rsidRPr="00131295">
                <w:rPr>
                  <w:lang w:val="en-CA"/>
                </w:rPr>
                <w:t>Quantity (per associated</w:t>
              </w:r>
              <w:r>
                <w:rPr>
                  <w:lang w:val="en-CA"/>
                </w:rPr>
                <w:t xml:space="preserve"> </w:t>
              </w:r>
              <w:r w:rsidRPr="00131295">
                <w:rPr>
                  <w:lang w:val="en-CA"/>
                </w:rPr>
                <w:t>item):</w:t>
              </w:r>
            </w:ins>
          </w:p>
        </w:tc>
        <w:tc>
          <w:tcPr>
            <w:tcW w:w="6152" w:type="dxa"/>
          </w:tcPr>
          <w:p w14:paraId="4F55F91B" w14:textId="77777777" w:rsidR="00E21613" w:rsidRPr="00131295" w:rsidRDefault="00E21613" w:rsidP="001E7E35">
            <w:pPr>
              <w:pStyle w:val="BoxTable"/>
              <w:rPr>
                <w:ins w:id="856" w:author="Kashyap Kammachi-Sreedhar (Nokia)" w:date="2024-11-29T10:15:00Z" w16du:dateUtc="2024-11-29T08:15:00Z"/>
                <w:lang w:val="en-CA"/>
              </w:rPr>
            </w:pPr>
            <w:ins w:id="857" w:author="Kashyap Kammachi-Sreedhar (Nokia)" w:date="2024-11-29T10:15:00Z" w16du:dateUtc="2024-11-29T08:15:00Z">
              <w:r w:rsidRPr="00131295">
                <w:rPr>
                  <w:rFonts w:cs="Arial"/>
                  <w:lang w:val="en-CA"/>
                </w:rPr>
                <w:t>Zero or more</w:t>
              </w:r>
            </w:ins>
          </w:p>
        </w:tc>
      </w:tr>
    </w:tbl>
    <w:p w14:paraId="7E7F4E3F" w14:textId="77777777" w:rsidR="00E21613" w:rsidRDefault="00E21613" w:rsidP="00E21613">
      <w:pPr>
        <w:rPr>
          <w:ins w:id="858" w:author="Kashyap Kammachi-Sreedhar (Nokia)" w:date="2024-11-29T10:15:00Z" w16du:dateUtc="2024-11-29T08:15:00Z"/>
          <w:lang w:val="en-CA"/>
        </w:rPr>
      </w:pPr>
      <w:ins w:id="859" w:author="Kashyap Kammachi-Sreedhar (Nokia)" w:date="2024-11-29T10:15:00Z" w16du:dateUtc="2024-11-29T08:15:00Z">
        <w:r>
          <w:rPr>
            <w:lang w:val="en-CA"/>
          </w:rPr>
          <w:t>The capture session identifier item property allows a file writer to associate an image item with a session identifier. All image items (potentially in multiple files) sharing the same session identifier are marked as belonging to the same session or event.</w:t>
        </w:r>
      </w:ins>
    </w:p>
    <w:p w14:paraId="74E9C4D7" w14:textId="77777777" w:rsidR="00E21613" w:rsidRDefault="00E21613" w:rsidP="00E21613">
      <w:pPr>
        <w:pStyle w:val="Note"/>
        <w:rPr>
          <w:ins w:id="860" w:author="Kashyap Kammachi-Sreedhar (Nokia)" w:date="2024-11-29T10:15:00Z" w16du:dateUtc="2024-11-29T08:15:00Z"/>
        </w:rPr>
      </w:pPr>
      <w:ins w:id="861" w:author="Kashyap Kammachi-Sreedhar (Nokia)" w:date="2024-11-29T10:15:00Z" w16du:dateUtc="2024-11-29T08:15:00Z">
        <w:r>
          <w:t>NOTE</w:t>
        </w:r>
        <w:r>
          <w:tab/>
          <w:t>Example use cases are multiple files captured from different angles of an object, or the same scene or photographic event captured with multiple cameras or settings.</w:t>
        </w:r>
      </w:ins>
    </w:p>
    <w:p w14:paraId="473152FB" w14:textId="77777777" w:rsidR="00E21613" w:rsidRDefault="00E21613" w:rsidP="00E21613">
      <w:pPr>
        <w:rPr>
          <w:ins w:id="862" w:author="Kashyap Kammachi-Sreedhar (Nokia)" w:date="2024-11-29T10:15:00Z" w16du:dateUtc="2024-11-29T08:15:00Z"/>
          <w:lang w:val="en-CA"/>
        </w:rPr>
      </w:pPr>
      <w:ins w:id="863" w:author="Kashyap Kammachi-Sreedhar (Nokia)" w:date="2024-11-29T10:15:00Z" w16du:dateUtc="2024-11-29T08:15:00Z">
        <w:r>
          <w:rPr>
            <w:lang w:val="en-CA"/>
          </w:rPr>
          <w:t>If two or more image items belonging to different files</w:t>
        </w:r>
      </w:ins>
    </w:p>
    <w:p w14:paraId="4A495028" w14:textId="77777777" w:rsidR="00E21613" w:rsidRDefault="00E21613" w:rsidP="00E21613">
      <w:pPr>
        <w:pStyle w:val="ListParagraph"/>
        <w:numPr>
          <w:ilvl w:val="0"/>
          <w:numId w:val="61"/>
        </w:numPr>
        <w:spacing w:before="120" w:after="120"/>
        <w:contextualSpacing/>
        <w:jc w:val="both"/>
        <w:rPr>
          <w:ins w:id="864" w:author="Kashyap Kammachi-Sreedhar (Nokia)" w:date="2024-11-29T10:15:00Z" w16du:dateUtc="2024-11-29T08:15:00Z"/>
          <w:lang w:val="en-CA"/>
        </w:rPr>
      </w:pPr>
      <w:ins w:id="865" w:author="Kashyap Kammachi-Sreedhar (Nokia)" w:date="2024-11-29T10:15:00Z" w16du:dateUtc="2024-11-29T08:15:00Z">
        <w:r>
          <w:rPr>
            <w:lang w:val="en-CA"/>
          </w:rPr>
          <w:t>share the same capture session identifier</w:t>
        </w:r>
      </w:ins>
    </w:p>
    <w:p w14:paraId="7994FAB9" w14:textId="77777777" w:rsidR="00E21613" w:rsidRPr="00EF3983" w:rsidRDefault="00E21613" w:rsidP="00E21613">
      <w:pPr>
        <w:pStyle w:val="ListParagraph"/>
        <w:numPr>
          <w:ilvl w:val="0"/>
          <w:numId w:val="61"/>
        </w:numPr>
        <w:spacing w:before="120" w:after="120"/>
        <w:contextualSpacing/>
        <w:jc w:val="both"/>
        <w:rPr>
          <w:ins w:id="866" w:author="Kashyap Kammachi-Sreedhar (Nokia)" w:date="2024-11-29T10:15:00Z" w16du:dateUtc="2024-11-29T08:15:00Z"/>
          <w:rStyle w:val="codeZchn"/>
          <w:rFonts w:ascii="Times New Roman" w:hAnsi="Times New Roman"/>
          <w:lang w:val="en-CA"/>
        </w:rPr>
      </w:pPr>
      <w:ins w:id="867" w:author="Kashyap Kammachi-Sreedhar (Nokia)" w:date="2024-11-29T10:15:00Z" w16du:dateUtc="2024-11-29T08:15:00Z">
        <w:r>
          <w:rPr>
            <w:lang w:val="en-CA"/>
          </w:rPr>
          <w:t xml:space="preserve">are associated with </w:t>
        </w:r>
        <w:r w:rsidRPr="0003712F">
          <w:rPr>
            <w:rStyle w:val="codeZchn"/>
          </w:rPr>
          <w:t>CameraExtrinsicMatrixProperty</w:t>
        </w:r>
        <w:r>
          <w:rPr>
            <w:lang w:val="en-CA"/>
          </w:rPr>
          <w:t xml:space="preserve"> boxes containing the same coordinate system </w:t>
        </w:r>
        <w:r w:rsidRPr="00EF3983">
          <w:rPr>
            <w:rStyle w:val="codeZchn"/>
          </w:rPr>
          <w:t>id</w:t>
        </w:r>
      </w:ins>
    </w:p>
    <w:p w14:paraId="6363967F" w14:textId="77777777" w:rsidR="00E21613" w:rsidRDefault="00E21613" w:rsidP="00E21613">
      <w:pPr>
        <w:rPr>
          <w:ins w:id="868" w:author="Kashyap Kammachi-Sreedhar (Nokia)" w:date="2024-11-29T10:15:00Z" w16du:dateUtc="2024-11-29T08:15:00Z"/>
          <w:lang w:val="en-CA"/>
        </w:rPr>
      </w:pPr>
      <w:ins w:id="869" w:author="Kashyap Kammachi-Sreedhar (Nokia)" w:date="2024-11-29T10:15:00Z" w16du:dateUtc="2024-11-29T08:15:00Z">
        <w:r>
          <w:rPr>
            <w:lang w:val="en-CA"/>
          </w:rPr>
          <w:t>they shall share the same global coordinate system rather than having local coordinate systems per file.</w:t>
        </w:r>
      </w:ins>
    </w:p>
    <w:p w14:paraId="7E9179BF" w14:textId="77777777" w:rsidR="00E21613" w:rsidRDefault="00E21613" w:rsidP="00E21613">
      <w:pPr>
        <w:rPr>
          <w:ins w:id="870" w:author="Kashyap Kammachi-Sreedhar (Nokia)" w:date="2024-11-29T10:15:00Z" w16du:dateUtc="2024-11-29T08:15:00Z"/>
          <w:lang w:val="en-CA"/>
        </w:rPr>
      </w:pPr>
      <w:ins w:id="871" w:author="Kashyap Kammachi-Sreedhar (Nokia)" w:date="2024-11-29T10:15:00Z" w16du:dateUtc="2024-11-29T08:15:00Z">
        <w:r>
          <w:rPr>
            <w:lang w:val="en-CA"/>
          </w:rPr>
          <w:t xml:space="preserve">The </w:t>
        </w:r>
        <w:r w:rsidRPr="00827404">
          <w:rPr>
            <w:rFonts w:ascii="Courier New" w:hAnsi="Courier New"/>
          </w:rPr>
          <w:t>CreationTimeProperty</w:t>
        </w:r>
        <w:r>
          <w:rPr>
            <w:lang w:val="en-CA"/>
          </w:rPr>
          <w:t xml:space="preserve"> item property should be used to signal the capture time of the image items associated with a specific session identifier.</w:t>
        </w:r>
      </w:ins>
    </w:p>
    <w:p w14:paraId="2DF89F01" w14:textId="77777777" w:rsidR="00E21613" w:rsidRDefault="00E21613" w:rsidP="00E21613">
      <w:pPr>
        <w:pStyle w:val="Heading3"/>
        <w:rPr>
          <w:ins w:id="872" w:author="Kashyap Kammachi-Sreedhar (Nokia)" w:date="2024-11-29T10:15:00Z" w16du:dateUtc="2024-11-29T08:15:00Z"/>
          <w:lang w:val="en-CA"/>
        </w:rPr>
      </w:pPr>
      <w:ins w:id="873" w:author="Kashyap Kammachi-Sreedhar (Nokia)" w:date="2024-11-29T10:15:00Z" w16du:dateUtc="2024-11-29T08:15:00Z">
        <w:r>
          <w:rPr>
            <w:lang w:val="en-CA"/>
          </w:rPr>
          <w:t>Syntax</w:t>
        </w:r>
      </w:ins>
    </w:p>
    <w:p w14:paraId="35F8C48D" w14:textId="77777777" w:rsidR="00E21613" w:rsidRDefault="00E21613" w:rsidP="00E21613">
      <w:pPr>
        <w:pStyle w:val="code0"/>
        <w:rPr>
          <w:ins w:id="874" w:author="Kashyap Kammachi-Sreedhar (Nokia)" w:date="2024-11-29T10:15:00Z" w16du:dateUtc="2024-11-29T08:15:00Z"/>
          <w:lang w:val="en-US"/>
        </w:rPr>
      </w:pPr>
      <w:ins w:id="875" w:author="Kashyap Kammachi-Sreedhar (Nokia)" w:date="2024-11-29T10:15:00Z" w16du:dateUtc="2024-11-29T08:15:00Z">
        <w:r w:rsidRPr="00FC754B">
          <w:t xml:space="preserve">aligned(8) class </w:t>
        </w:r>
        <w:r>
          <w:t>CaptureSessionIdentifier</w:t>
        </w:r>
        <w:r w:rsidRPr="00FC754B">
          <w:t>Property</w:t>
        </w:r>
        <w:r w:rsidRPr="00FC754B">
          <w:br/>
          <w:t>extends ItemFullProperty('</w:t>
        </w:r>
        <w:r>
          <w:t>casi</w:t>
        </w:r>
        <w:r w:rsidRPr="00FC754B">
          <w:t>', version = 0, flags) {</w:t>
        </w:r>
        <w:r>
          <w:br/>
        </w:r>
        <w:r>
          <w:rPr>
            <w:lang w:val="en-US"/>
          </w:rPr>
          <w:t xml:space="preserve">    </w:t>
        </w:r>
        <w:r w:rsidRPr="00BD5C46">
          <w:rPr>
            <w:lang w:val="en-US"/>
          </w:rPr>
          <w:t xml:space="preserve">int has_uuid = </w:t>
        </w:r>
        <w:bookmarkStart w:id="876" w:name="OLE_LINK19"/>
        <w:bookmarkStart w:id="877" w:name="OLE_LINK20"/>
        <w:r w:rsidRPr="00BD5C46">
          <w:rPr>
            <w:lang w:val="en-US"/>
          </w:rPr>
          <w:t>flags &amp; 0x1</w:t>
        </w:r>
        <w:bookmarkEnd w:id="876"/>
        <w:bookmarkEnd w:id="877"/>
        <w:r w:rsidRPr="00BD5C46">
          <w:rPr>
            <w:lang w:val="en-US"/>
          </w:rPr>
          <w:t xml:space="preserve"> == 1;</w:t>
        </w:r>
        <w:r>
          <w:rPr>
            <w:lang w:val="en-US"/>
          </w:rPr>
          <w:br/>
        </w:r>
        <w:bookmarkStart w:id="878" w:name="OLE_LINK29"/>
        <w:bookmarkStart w:id="879" w:name="OLE_LINK30"/>
        <w:r>
          <w:rPr>
            <w:lang w:val="en-US"/>
          </w:rPr>
          <w:t xml:space="preserve">    </w:t>
        </w:r>
        <w:r w:rsidRPr="00BD5C46">
          <w:rPr>
            <w:lang w:val="en-US"/>
          </w:rPr>
          <w:t>if (has_uuid) {</w:t>
        </w:r>
      </w:ins>
    </w:p>
    <w:p w14:paraId="2399313D" w14:textId="77777777" w:rsidR="00E21613" w:rsidRPr="004B09C1" w:rsidRDefault="00E21613" w:rsidP="00E21613">
      <w:pPr>
        <w:pStyle w:val="code0"/>
        <w:rPr>
          <w:ins w:id="880" w:author="Kashyap Kammachi-Sreedhar (Nokia)" w:date="2024-11-29T10:15:00Z" w16du:dateUtc="2024-11-29T08:15:00Z"/>
          <w:lang w:val="en-US"/>
        </w:rPr>
      </w:pPr>
      <w:ins w:id="881" w:author="Kashyap Kammachi-Sreedhar (Nokia)" w:date="2024-11-29T10:15:00Z" w16du:dateUtc="2024-11-29T08:15:00Z">
        <w:r>
          <w:rPr>
            <w:lang w:val="en-US"/>
          </w:rPr>
          <w:t xml:space="preserve">        </w:t>
        </w:r>
        <w:r w:rsidRPr="00BD5C46">
          <w:rPr>
            <w:lang w:val="en-US"/>
          </w:rPr>
          <w:t xml:space="preserve">unsigned int(8) </w:t>
        </w:r>
        <w:bookmarkStart w:id="882" w:name="OLE_LINK11"/>
        <w:bookmarkStart w:id="883" w:name="OLE_LINK12"/>
        <w:r w:rsidRPr="00BD5C46">
          <w:rPr>
            <w:lang w:val="en-US"/>
          </w:rPr>
          <w:t>session_uuid</w:t>
        </w:r>
        <w:bookmarkEnd w:id="882"/>
        <w:bookmarkEnd w:id="883"/>
        <w:r w:rsidRPr="00BD5C46">
          <w:rPr>
            <w:lang w:val="en-US"/>
          </w:rPr>
          <w:t>[16];</w:t>
        </w:r>
      </w:ins>
    </w:p>
    <w:p w14:paraId="4702A6BC" w14:textId="77777777" w:rsidR="00E21613" w:rsidRPr="00BD5C46" w:rsidRDefault="00E21613" w:rsidP="00E21613">
      <w:pPr>
        <w:pStyle w:val="code0"/>
        <w:rPr>
          <w:ins w:id="884" w:author="Kashyap Kammachi-Sreedhar (Nokia)" w:date="2024-11-29T10:15:00Z" w16du:dateUtc="2024-11-29T08:15:00Z"/>
          <w:rFonts w:eastAsia="Times New Roman"/>
          <w:sz w:val="28"/>
          <w:szCs w:val="26"/>
        </w:rPr>
      </w:pPr>
      <w:ins w:id="885" w:author="Kashyap Kammachi-Sreedhar (Nokia)" w:date="2024-11-29T10:15:00Z" w16du:dateUtc="2024-11-29T08:15:00Z">
        <w:r>
          <w:rPr>
            <w:lang w:val="en-US"/>
          </w:rPr>
          <w:t xml:space="preserve">    </w:t>
        </w:r>
        <w:r w:rsidRPr="00BD5C46">
          <w:rPr>
            <w:lang w:val="en-US"/>
          </w:rPr>
          <w:t>}</w:t>
        </w:r>
        <w:bookmarkEnd w:id="878"/>
        <w:bookmarkEnd w:id="879"/>
        <w:r>
          <w:rPr>
            <w:lang w:val="en-US"/>
          </w:rPr>
          <w:br/>
          <w:t xml:space="preserve">    else {</w:t>
        </w:r>
        <w:r>
          <w:rPr>
            <w:lang w:val="en-US"/>
          </w:rPr>
          <w:br/>
          <w:t xml:space="preserve">        utf8string session_uri;</w:t>
        </w:r>
        <w:r>
          <w:rPr>
            <w:lang w:val="en-US"/>
          </w:rPr>
          <w:br/>
          <w:t xml:space="preserve">    }</w:t>
        </w:r>
        <w:r w:rsidRPr="00FC754B">
          <w:br/>
          <w:t>}</w:t>
        </w:r>
      </w:ins>
    </w:p>
    <w:p w14:paraId="4BC34F44" w14:textId="77777777" w:rsidR="00E21613" w:rsidRDefault="00E21613" w:rsidP="00E21613">
      <w:pPr>
        <w:pStyle w:val="Heading3"/>
        <w:rPr>
          <w:ins w:id="886" w:author="Kashyap Kammachi-Sreedhar (Nokia)" w:date="2024-11-29T10:15:00Z" w16du:dateUtc="2024-11-29T08:15:00Z"/>
          <w:lang w:val="en-CA"/>
        </w:rPr>
      </w:pPr>
      <w:ins w:id="887" w:author="Kashyap Kammachi-Sreedhar (Nokia)" w:date="2024-11-29T10:15:00Z" w16du:dateUtc="2024-11-29T08:15:00Z">
        <w:r>
          <w:rPr>
            <w:lang w:val="en-CA"/>
          </w:rPr>
          <w:t>Semantics</w:t>
        </w:r>
      </w:ins>
    </w:p>
    <w:p w14:paraId="1EC4BCCC" w14:textId="77777777" w:rsidR="00E21613" w:rsidRDefault="00E21613" w:rsidP="00E21613">
      <w:pPr>
        <w:rPr>
          <w:ins w:id="888" w:author="Kashyap Kammachi-Sreedhar (Nokia)" w:date="2024-11-29T10:15:00Z" w16du:dateUtc="2024-11-29T08:15:00Z"/>
          <w:lang w:val="en-CA"/>
        </w:rPr>
      </w:pPr>
      <w:ins w:id="889" w:author="Kashyap Kammachi-Sreedhar (Nokia)" w:date="2024-11-29T10:15:00Z" w16du:dateUtc="2024-11-29T08:15:00Z">
        <w:r w:rsidRPr="00131295">
          <w:rPr>
            <w:rStyle w:val="codeZchn"/>
            <w:lang w:val="en-CA"/>
          </w:rPr>
          <w:t>version</w:t>
        </w:r>
        <w:r w:rsidRPr="00131295">
          <w:rPr>
            <w:lang w:val="en-CA"/>
          </w:rPr>
          <w:t xml:space="preserve"> shall be equal to 0.</w:t>
        </w:r>
      </w:ins>
    </w:p>
    <w:p w14:paraId="7C8B9075" w14:textId="77777777" w:rsidR="00E21613" w:rsidRDefault="00E21613" w:rsidP="00E21613">
      <w:pPr>
        <w:rPr>
          <w:ins w:id="890" w:author="Kashyap Kammachi-Sreedhar (Nokia)" w:date="2024-11-29T10:15:00Z" w16du:dateUtc="2024-11-29T08:15:00Z"/>
          <w:lang w:val="en-CA"/>
        </w:rPr>
      </w:pPr>
      <w:ins w:id="891" w:author="Kashyap Kammachi-Sreedhar (Nokia)" w:date="2024-11-29T10:15:00Z" w16du:dateUtc="2024-11-29T08:15:00Z">
        <w:r w:rsidRPr="008114D3">
          <w:rPr>
            <w:rStyle w:val="codeZchn"/>
          </w:rPr>
          <w:t>(flags &amp; 0x1)</w:t>
        </w:r>
        <w:r>
          <w:rPr>
            <w:lang w:val="en-CA"/>
          </w:rPr>
          <w:t xml:space="preserve"> equal to 1 specifies that the property contains a </w:t>
        </w:r>
        <w:r w:rsidRPr="00016063">
          <w:rPr>
            <w:rStyle w:val="codeZchn"/>
          </w:rPr>
          <w:t>session_uuid</w:t>
        </w:r>
        <w:r>
          <w:rPr>
            <w:lang w:val="en-CA"/>
          </w:rPr>
          <w:t xml:space="preserve"> rather than a </w:t>
        </w:r>
        <w:r w:rsidRPr="00EF3983">
          <w:rPr>
            <w:rStyle w:val="codeZchn"/>
          </w:rPr>
          <w:t>session_uri</w:t>
        </w:r>
        <w:r>
          <w:rPr>
            <w:lang w:val="en-CA"/>
          </w:rPr>
          <w:t>.</w:t>
        </w:r>
      </w:ins>
    </w:p>
    <w:p w14:paraId="1131DB1B" w14:textId="77777777" w:rsidR="00E21613" w:rsidRDefault="00E21613" w:rsidP="00E21613">
      <w:pPr>
        <w:rPr>
          <w:ins w:id="892" w:author="Kashyap Kammachi-Sreedhar (Nokia)" w:date="2024-11-29T10:15:00Z" w16du:dateUtc="2024-11-29T08:15:00Z"/>
          <w:lang w:val="en-CA"/>
        </w:rPr>
      </w:pPr>
      <w:ins w:id="893" w:author="Kashyap Kammachi-Sreedhar (Nokia)" w:date="2024-11-29T10:15:00Z" w16du:dateUtc="2024-11-29T08:15:00Z">
        <w:r>
          <w:rPr>
            <w:rStyle w:val="codeZchn"/>
          </w:rPr>
          <w:t>session</w:t>
        </w:r>
        <w:r w:rsidRPr="00016063">
          <w:rPr>
            <w:rStyle w:val="codeZchn"/>
          </w:rPr>
          <w:t>_</w:t>
        </w:r>
        <w:r>
          <w:rPr>
            <w:rStyle w:val="codeZchn"/>
          </w:rPr>
          <w:t>uri</w:t>
        </w:r>
        <w:r>
          <w:rPr>
            <w:lang w:val="en-CA"/>
          </w:rPr>
          <w:t xml:space="preserve"> specifies a Uniform Resource Name (URI) that </w:t>
        </w:r>
        <w:bookmarkStart w:id="894" w:name="OLE_LINK17"/>
        <w:bookmarkStart w:id="895" w:name="OLE_LINK18"/>
        <w:r>
          <w:rPr>
            <w:lang w:val="en-CA"/>
          </w:rPr>
          <w:t>identifies the global session or event that this image item belongs to</w:t>
        </w:r>
        <w:bookmarkEnd w:id="894"/>
        <w:bookmarkEnd w:id="895"/>
        <w:r>
          <w:rPr>
            <w:lang w:val="en-CA"/>
          </w:rPr>
          <w:t xml:space="preserve">. </w:t>
        </w:r>
        <w:proofErr w:type="gramStart"/>
        <w:r>
          <w:rPr>
            <w:lang w:val="en-CA"/>
          </w:rPr>
          <w:t>URI's</w:t>
        </w:r>
        <w:proofErr w:type="gramEnd"/>
        <w:r>
          <w:rPr>
            <w:lang w:val="en-CA"/>
          </w:rPr>
          <w:t xml:space="preserve"> of type </w:t>
        </w:r>
        <w:r w:rsidRPr="00F54DAE">
          <w:rPr>
            <w:rStyle w:val="codeZchn"/>
          </w:rPr>
          <w:t>"</w:t>
        </w:r>
        <w:r w:rsidRPr="00EE67AD">
          <w:t xml:space="preserve"> </w:t>
        </w:r>
        <w:r w:rsidRPr="00EE67AD">
          <w:rPr>
            <w:rStyle w:val="codeZchn"/>
          </w:rPr>
          <w:t>urn:</w:t>
        </w:r>
        <w:r>
          <w:rPr>
            <w:rStyle w:val="codeZchn"/>
          </w:rPr>
          <w:t>uuid</w:t>
        </w:r>
        <w:r w:rsidRPr="00F54DAE">
          <w:rPr>
            <w:rStyle w:val="codeZchn"/>
          </w:rPr>
          <w:t>:X</w:t>
        </w:r>
        <w:r>
          <w:rPr>
            <w:rStyle w:val="codeZchn"/>
          </w:rPr>
          <w:t>YZ</w:t>
        </w:r>
        <w:r w:rsidRPr="00F54DAE">
          <w:rPr>
            <w:rStyle w:val="codeZchn"/>
          </w:rPr>
          <w:t>"</w:t>
        </w:r>
        <w:r>
          <w:rPr>
            <w:lang w:val="en-CA"/>
          </w:rPr>
          <w:t xml:space="preserve"> should instead be directly specified as a </w:t>
        </w:r>
        <w:r w:rsidRPr="00F54DAE">
          <w:rPr>
            <w:rStyle w:val="codeZchn"/>
          </w:rPr>
          <w:t>session_uuid</w:t>
        </w:r>
        <w:r>
          <w:rPr>
            <w:lang w:val="en-CA"/>
          </w:rPr>
          <w:t>.</w:t>
        </w:r>
      </w:ins>
    </w:p>
    <w:p w14:paraId="40AF655D" w14:textId="77777777" w:rsidR="00E21613" w:rsidRDefault="00E21613" w:rsidP="00E21613">
      <w:pPr>
        <w:rPr>
          <w:ins w:id="896" w:author="Kashyap Kammachi-Sreedhar (Nokia)" w:date="2024-11-29T10:15:00Z" w16du:dateUtc="2024-11-29T08:15:00Z"/>
        </w:rPr>
      </w:pPr>
      <w:ins w:id="897" w:author="Kashyap Kammachi-Sreedhar (Nokia)" w:date="2024-11-29T10:15:00Z" w16du:dateUtc="2024-11-29T08:15:00Z">
        <w:r w:rsidRPr="00016063">
          <w:rPr>
            <w:rStyle w:val="codeZchn"/>
            <w:lang w:val="en-US"/>
          </w:rPr>
          <w:t>session_uuid</w:t>
        </w:r>
        <w:r>
          <w:t xml:space="preserve"> specifies a UUID that </w:t>
        </w:r>
        <w:r>
          <w:rPr>
            <w:lang w:val="en-CA"/>
          </w:rPr>
          <w:t>identifies the global session or event that this image item belongs to</w:t>
        </w:r>
        <w:r>
          <w:t xml:space="preserve">. Specifying a </w:t>
        </w:r>
        <w:r w:rsidRPr="00F54DAE">
          <w:rPr>
            <w:rStyle w:val="codeZchn"/>
          </w:rPr>
          <w:t>session_uuid</w:t>
        </w:r>
        <w:r>
          <w:t xml:space="preserve"> is equivalent to specifying a </w:t>
        </w:r>
        <w:r w:rsidRPr="00F54DAE">
          <w:rPr>
            <w:rStyle w:val="codeZchn"/>
          </w:rPr>
          <w:t>session_uri</w:t>
        </w:r>
        <w:r>
          <w:t xml:space="preserve"> of type </w:t>
        </w:r>
        <w:r w:rsidRPr="00F54DAE">
          <w:rPr>
            <w:rStyle w:val="codeZchn"/>
          </w:rPr>
          <w:t>"</w:t>
        </w:r>
        <w:r w:rsidRPr="00EE67AD">
          <w:t xml:space="preserve"> </w:t>
        </w:r>
        <w:r w:rsidRPr="00EE67AD">
          <w:rPr>
            <w:rStyle w:val="codeZchn"/>
          </w:rPr>
          <w:t>urn:</w:t>
        </w:r>
        <w:r w:rsidRPr="00F54DAE">
          <w:rPr>
            <w:rStyle w:val="codeZchn"/>
          </w:rPr>
          <w:t>uuid:XYZ"</w:t>
        </w:r>
        <w:r>
          <w:t>.</w:t>
        </w:r>
      </w:ins>
    </w:p>
    <w:p w14:paraId="29FBC93F" w14:textId="77777777" w:rsidR="007C05E8" w:rsidRDefault="007C05E8" w:rsidP="00E21613">
      <w:pPr>
        <w:rPr>
          <w:ins w:id="898" w:author="Kashyap Kammachi-Sreedhar (Nokia)" w:date="2024-11-29T10:15:00Z" w16du:dateUtc="2024-11-29T08:15:00Z"/>
        </w:rPr>
      </w:pPr>
    </w:p>
    <w:p w14:paraId="23D0705C" w14:textId="77777777" w:rsidR="00E21613" w:rsidRDefault="00E21613" w:rsidP="007C05E8">
      <w:pPr>
        <w:pStyle w:val="Heading2"/>
        <w:rPr>
          <w:ins w:id="899" w:author="Kashyap Kammachi-Sreedhar (Nokia)" w:date="2024-11-29T10:15:00Z" w16du:dateUtc="2024-11-29T08:15:00Z"/>
          <w:lang w:val="en-CA"/>
        </w:rPr>
        <w:pPrChange w:id="900" w:author="Kashyap Kammachi-Sreedhar (Nokia)" w:date="2024-11-29T10:15:00Z" w16du:dateUtc="2024-11-29T08:15:00Z">
          <w:pPr>
            <w:pStyle w:val="Heading1"/>
          </w:pPr>
        </w:pPrChange>
      </w:pPr>
      <w:ins w:id="901" w:author="Kashyap Kammachi-Sreedhar (Nokia)" w:date="2024-11-29T10:15:00Z" w16du:dateUtc="2024-11-29T08:15:00Z">
        <w:r>
          <w:rPr>
            <w:lang w:val="en-CA"/>
          </w:rPr>
          <w:t>Alternatives considered</w:t>
        </w:r>
      </w:ins>
    </w:p>
    <w:p w14:paraId="0E734F85" w14:textId="77777777" w:rsidR="00E21613" w:rsidRPr="00016063" w:rsidRDefault="00E21613" w:rsidP="00E21613">
      <w:pPr>
        <w:rPr>
          <w:ins w:id="902" w:author="Kashyap Kammachi-Sreedhar (Nokia)" w:date="2024-11-29T10:15:00Z" w16du:dateUtc="2024-11-29T08:15:00Z"/>
          <w:lang w:val="en-CA"/>
        </w:rPr>
      </w:pPr>
      <w:ins w:id="903" w:author="Kashyap Kammachi-Sreedhar (Nokia)" w:date="2024-11-29T10:15:00Z" w16du:dateUtc="2024-11-29T08:15:00Z">
        <w:r>
          <w:rPr>
            <w:lang w:val="en-CA"/>
          </w:rPr>
          <w:t xml:space="preserve">One alternative to the proposed solution for linking the coordinate spaces between files would be to add a new version to the </w:t>
        </w:r>
        <w:r w:rsidRPr="00054347">
          <w:rPr>
            <w:rStyle w:val="codeZchn"/>
          </w:rPr>
          <w:t>CameraExtrinsicMatrixProperty</w:t>
        </w:r>
        <w:r>
          <w:rPr>
            <w:lang w:val="en-CA"/>
          </w:rPr>
          <w:t xml:space="preserve"> that adds a global session UUID. This would work but would not allow someone to solve the other listed use-cases.</w:t>
        </w:r>
      </w:ins>
    </w:p>
    <w:p w14:paraId="24E5F382" w14:textId="77777777" w:rsidR="00E21613" w:rsidRPr="0047588A" w:rsidRDefault="00E21613" w:rsidP="0047588A">
      <w:pPr>
        <w:rPr>
          <w:ins w:id="904" w:author="Kashyap Kammachi-Sreedhar (Nokia)" w:date="2024-07-30T17:32:00Z" w16du:dateUtc="2024-07-30T14:32:00Z"/>
          <w:b/>
          <w:bCs/>
          <w:lang w:val="en-CA"/>
          <w:rPrChange w:id="905" w:author="Kashyap Kammachi-Sreedhar (Nokia)" w:date="2024-11-28T10:03:00Z" w16du:dateUtc="2024-11-28T08:03:00Z">
            <w:rPr>
              <w:ins w:id="906" w:author="Kashyap Kammachi-Sreedhar (Nokia)" w:date="2024-07-30T17:32:00Z" w16du:dateUtc="2024-07-30T14:32:00Z"/>
              <w:lang w:val="en-CA"/>
            </w:rPr>
          </w:rPrChange>
        </w:rPr>
      </w:pPr>
    </w:p>
    <w:p w14:paraId="6FFDFDED" w14:textId="7D22325F" w:rsidR="00A55D55" w:rsidRDefault="00D8185E" w:rsidP="00A55D55">
      <w:pPr>
        <w:rPr>
          <w:ins w:id="907" w:author="Kashyap Kammachi-Sreedhar (Nokia)" w:date="2024-11-29T11:22:00Z" w16du:dateUtc="2024-11-29T09:22:00Z"/>
          <w:lang w:val="en-CA"/>
        </w:rPr>
      </w:pPr>
      <w:ins w:id="908" w:author="Kashyap Kammachi-Sreedhar (Nokia)" w:date="2024-11-29T11:22:00Z" w16du:dateUtc="2024-11-29T09:22:00Z">
        <w:r>
          <w:rPr>
            <w:lang w:val="en-CA"/>
          </w:rPr>
          <w:t>During MPEG #148 different alternate approaches were discussed in the MPEG Git for signalling images captured in the same session</w:t>
        </w:r>
        <w:r>
          <w:rPr>
            <w:lang w:val="en-CA"/>
          </w:rPr>
          <w:t xml:space="preserve"> (under </w:t>
        </w:r>
        <w:r>
          <w:fldChar w:fldCharType="begin"/>
        </w:r>
        <w:r>
          <w:instrText>HYPERLINK "https://git.mpeg.expert/MPEG/Systems/FileFormat/HEIF/-/issues/166"</w:instrText>
        </w:r>
        <w:r>
          <w:fldChar w:fldCharType="separate"/>
        </w:r>
        <w:r>
          <w:rPr>
            <w:rStyle w:val="Hyperlink"/>
            <w:lang w:val="en-CA"/>
          </w:rPr>
          <w:t>Issue#166</w:t>
        </w:r>
        <w:r>
          <w:rPr>
            <w:rStyle w:val="Hyperlink"/>
            <w:lang w:val="en-CA"/>
          </w:rPr>
          <w:fldChar w:fldCharType="end"/>
        </w:r>
        <w:r w:rsidRPr="00F45E55">
          <w:rPr>
            <w:lang w:val="en-CA"/>
          </w:rPr>
          <w:t>)</w:t>
        </w:r>
      </w:ins>
    </w:p>
    <w:p w14:paraId="77F69BDF" w14:textId="77777777" w:rsidR="00D8185E" w:rsidRDefault="00D8185E" w:rsidP="00A55D55">
      <w:pPr>
        <w:rPr>
          <w:ins w:id="909" w:author="Kashyap Kammachi-Sreedhar (Nokia)" w:date="2024-11-29T11:22:00Z" w16du:dateUtc="2024-11-29T09:22:00Z"/>
          <w:lang w:val="en-CA"/>
        </w:rPr>
      </w:pPr>
    </w:p>
    <w:p w14:paraId="4B6195DC" w14:textId="2E7076D6" w:rsidR="00D8185E" w:rsidRPr="008D32B0" w:rsidRDefault="00F23486" w:rsidP="00D8185E">
      <w:pPr>
        <w:pStyle w:val="ListParagraph"/>
        <w:numPr>
          <w:ilvl w:val="0"/>
          <w:numId w:val="63"/>
        </w:numPr>
        <w:rPr>
          <w:ins w:id="910" w:author="Kashyap Kammachi-Sreedhar (Nokia)" w:date="2024-11-29T11:24:00Z" w16du:dateUtc="2024-11-29T09:24:00Z"/>
          <w:lang w:val="en-CA"/>
          <w:rPrChange w:id="911" w:author="Kashyap Kammachi-Sreedhar (Nokia)" w:date="2024-11-29T11:24:00Z" w16du:dateUtc="2024-11-29T09:24:00Z">
            <w:rPr>
              <w:ins w:id="912" w:author="Kashyap Kammachi-Sreedhar (Nokia)" w:date="2024-11-29T11:24:00Z" w16du:dateUtc="2024-11-29T09:24:00Z"/>
            </w:rPr>
          </w:rPrChange>
        </w:rPr>
      </w:pPr>
      <w:ins w:id="913" w:author="Kashyap Kammachi-Sreedhar (Nokia)" w:date="2024-11-29T11:23:00Z">
        <w:r w:rsidRPr="00F23486">
          <w:t>using the Album entity group</w:t>
        </w:r>
      </w:ins>
    </w:p>
    <w:p w14:paraId="148AFBD3" w14:textId="598E2D0F" w:rsidR="008D32B0" w:rsidRPr="00633A54" w:rsidRDefault="008D32B0" w:rsidP="00D8185E">
      <w:pPr>
        <w:pStyle w:val="ListParagraph"/>
        <w:numPr>
          <w:ilvl w:val="0"/>
          <w:numId w:val="63"/>
        </w:numPr>
        <w:rPr>
          <w:ins w:id="914" w:author="Kashyap Kammachi-Sreedhar (Nokia)" w:date="2024-11-29T11:25:00Z" w16du:dateUtc="2024-11-29T09:25:00Z"/>
          <w:lang w:val="en-CA"/>
          <w:rPrChange w:id="915" w:author="Kashyap Kammachi-Sreedhar (Nokia)" w:date="2024-11-29T11:25:00Z" w16du:dateUtc="2024-11-29T09:25:00Z">
            <w:rPr>
              <w:ins w:id="916" w:author="Kashyap Kammachi-Sreedhar (Nokia)" w:date="2024-11-29T11:25:00Z" w16du:dateUtc="2024-11-29T09:25:00Z"/>
            </w:rPr>
          </w:rPrChange>
        </w:rPr>
      </w:pPr>
      <w:ins w:id="917" w:author="Kashyap Kammachi-Sreedhar (Nokia)" w:date="2024-11-29T11:24:00Z">
        <w:r w:rsidRPr="008D32B0">
          <w:t>'tsyn' entity group to indicate synchronous capture of images</w:t>
        </w:r>
      </w:ins>
    </w:p>
    <w:p w14:paraId="65C5684C" w14:textId="5B7091A0" w:rsidR="00633A54" w:rsidRPr="00D8185E" w:rsidRDefault="00633A54" w:rsidP="00D8185E">
      <w:pPr>
        <w:pStyle w:val="ListParagraph"/>
        <w:numPr>
          <w:ilvl w:val="0"/>
          <w:numId w:val="63"/>
        </w:numPr>
        <w:rPr>
          <w:ins w:id="918" w:author="Kashyap Kammachi-Sreedhar (Nokia)" w:date="2024-07-30T17:32:00Z" w16du:dateUtc="2024-07-30T14:32:00Z"/>
          <w:lang w:val="en-CA"/>
        </w:rPr>
        <w:pPrChange w:id="919" w:author="Kashyap Kammachi-Sreedhar (Nokia)" w:date="2024-11-29T11:22:00Z" w16du:dateUtc="2024-11-29T09:22:00Z">
          <w:pPr/>
        </w:pPrChange>
      </w:pPr>
      <w:ins w:id="920" w:author="Kashyap Kammachi-Sreedhar (Nokia)" w:date="2024-11-29T11:25:00Z">
        <w:r w:rsidRPr="00633A54">
          <w:t xml:space="preserve">unique ids for indicating files that </w:t>
        </w:r>
      </w:ins>
      <w:ins w:id="921" w:author="Kashyap Kammachi-Sreedhar (Nokia)" w:date="2024-11-29T11:25:00Z" w16du:dateUtc="2024-11-29T09:25:00Z">
        <w:r>
          <w:t>a</w:t>
        </w:r>
      </w:ins>
      <w:ins w:id="922" w:author="Kashyap Kammachi-Sreedhar (Nokia)" w:date="2024-11-29T11:25:00Z">
        <w:r w:rsidRPr="00633A54">
          <w:t>re related to each other</w:t>
        </w:r>
      </w:ins>
      <w:ins w:id="923" w:author="Kashyap Kammachi-Sreedhar (Nokia)" w:date="2024-11-29T11:25:00Z" w16du:dateUtc="2024-11-29T09:25:00Z">
        <w:r w:rsidR="00FD3DA1">
          <w:t xml:space="preserve"> (m64321, m65210)</w:t>
        </w:r>
      </w:ins>
    </w:p>
    <w:p w14:paraId="27A168A9" w14:textId="5942E8E5" w:rsidR="00004C72" w:rsidRPr="00F45E55" w:rsidRDefault="00F103CE" w:rsidP="00004C72">
      <w:pPr>
        <w:pStyle w:val="Heading1"/>
        <w:rPr>
          <w:ins w:id="924" w:author="Kashyap Kammachi-Sreedhar (Nokia)" w:date="2024-11-28T13:04:00Z" w16du:dateUtc="2024-11-28T11:04:00Z"/>
          <w:lang w:val="en-CA"/>
        </w:rPr>
      </w:pPr>
      <w:ins w:id="925" w:author="Kashyap Kammachi-Sreedhar (Nokia)" w:date="2024-11-28T13:10:00Z" w16du:dateUtc="2024-11-28T11:10:00Z">
        <w:r>
          <w:rPr>
            <w:sz w:val="28"/>
            <w:szCs w:val="28"/>
            <w:lang w:val="en-CA"/>
          </w:rPr>
          <w:t>On u</w:t>
        </w:r>
      </w:ins>
      <w:ins w:id="926" w:author="Kashyap Kammachi-Sreedhar (Nokia)" w:date="2024-11-28T13:09:00Z" w16du:dateUtc="2024-11-28T11:09:00Z">
        <w:r w:rsidR="008A63F0">
          <w:rPr>
            <w:sz w:val="28"/>
            <w:szCs w:val="28"/>
            <w:lang w:val="en-CA"/>
          </w:rPr>
          <w:t>ser description of Images</w:t>
        </w:r>
      </w:ins>
      <w:ins w:id="927" w:author="Kashyap Kammachi-Sreedhar (Nokia)" w:date="2024-11-28T13:04:00Z" w16du:dateUtc="2024-11-28T11:04:00Z">
        <w:r w:rsidR="00004C72" w:rsidRPr="00F45E55">
          <w:rPr>
            <w:lang w:val="en-CA"/>
          </w:rPr>
          <w:t xml:space="preserve"> (MPEG#14</w:t>
        </w:r>
        <w:r w:rsidR="00004C72">
          <w:rPr>
            <w:lang w:val="en-CA"/>
          </w:rPr>
          <w:t>8</w:t>
        </w:r>
        <w:r w:rsidR="00004C72" w:rsidRPr="00F45E55">
          <w:rPr>
            <w:lang w:val="en-CA"/>
          </w:rPr>
          <w:t xml:space="preserve">, </w:t>
        </w:r>
        <w:r w:rsidR="00004C72">
          <w:fldChar w:fldCharType="begin"/>
        </w:r>
      </w:ins>
      <w:ins w:id="928" w:author="Kashyap Kammachi-Sreedhar (Nokia)" w:date="2024-11-28T13:11:00Z" w16du:dateUtc="2024-11-28T11:11:00Z">
        <w:r w:rsidR="000954A5">
          <w:instrText>HYPERLINK "https://git.mpeg.expert/MPEG/Systems/FileFormat/HEIF/-/issues/170"</w:instrText>
        </w:r>
      </w:ins>
      <w:ins w:id="929" w:author="Kashyap Kammachi-Sreedhar (Nokia)" w:date="2024-11-28T13:04:00Z" w16du:dateUtc="2024-11-28T11:04:00Z">
        <w:r w:rsidR="00004C72">
          <w:fldChar w:fldCharType="separate"/>
        </w:r>
      </w:ins>
      <w:ins w:id="930" w:author="Kashyap Kammachi-Sreedhar (Nokia)" w:date="2024-11-28T13:11:00Z" w16du:dateUtc="2024-11-28T11:11:00Z">
        <w:r w:rsidR="000954A5">
          <w:rPr>
            <w:rStyle w:val="Hyperlink"/>
            <w:lang w:val="en-CA"/>
          </w:rPr>
          <w:t>Issue#170</w:t>
        </w:r>
      </w:ins>
      <w:ins w:id="931" w:author="Kashyap Kammachi-Sreedhar (Nokia)" w:date="2024-11-28T13:04:00Z" w16du:dateUtc="2024-11-28T11:04:00Z">
        <w:r w:rsidR="00004C72">
          <w:rPr>
            <w:rStyle w:val="Hyperlink"/>
            <w:lang w:val="en-CA"/>
          </w:rPr>
          <w:fldChar w:fldCharType="end"/>
        </w:r>
        <w:r w:rsidR="00004C72" w:rsidRPr="00F45E55">
          <w:rPr>
            <w:lang w:val="en-CA"/>
          </w:rPr>
          <w:t>)</w:t>
        </w:r>
      </w:ins>
    </w:p>
    <w:p w14:paraId="7638E87E" w14:textId="77777777" w:rsidR="00004C72" w:rsidRDefault="00004C72" w:rsidP="00004C72">
      <w:pPr>
        <w:rPr>
          <w:ins w:id="932" w:author="Kashyap Kammachi-Sreedhar (Nokia)" w:date="2024-11-28T13:04:00Z" w16du:dateUtc="2024-11-28T11:04:00Z"/>
          <w:lang w:val="en-CA"/>
        </w:rPr>
      </w:pPr>
    </w:p>
    <w:p w14:paraId="003C2675" w14:textId="77777777" w:rsidR="00004C72" w:rsidRPr="005B217D" w:rsidRDefault="00004C72" w:rsidP="00004C72">
      <w:pPr>
        <w:pStyle w:val="Heading2"/>
        <w:jc w:val="both"/>
        <w:rPr>
          <w:ins w:id="933" w:author="Kashyap Kammachi-Sreedhar (Nokia)" w:date="2024-11-28T13:04:00Z" w16du:dateUtc="2024-11-28T11:04:00Z"/>
          <w:lang w:val="en-CA"/>
        </w:rPr>
      </w:pPr>
      <w:ins w:id="934" w:author="Kashyap Kammachi-Sreedhar (Nokia)" w:date="2024-11-28T13:04:00Z" w16du:dateUtc="2024-11-28T11:04:00Z">
        <w:r w:rsidRPr="005B217D">
          <w:rPr>
            <w:lang w:val="en-CA"/>
          </w:rPr>
          <w:t>Abstract</w:t>
        </w:r>
      </w:ins>
    </w:p>
    <w:p w14:paraId="1E9C1393" w14:textId="7D85A484" w:rsidR="00004C72" w:rsidRDefault="00342AFB" w:rsidP="00004C72">
      <w:pPr>
        <w:rPr>
          <w:ins w:id="935" w:author="Kashyap Kammachi-Sreedhar (Nokia)" w:date="2024-11-28T13:10:00Z" w16du:dateUtc="2024-11-28T11:10:00Z"/>
          <w:lang w:val="en-CA"/>
        </w:rPr>
      </w:pPr>
      <w:ins w:id="936" w:author="Kashyap Kammachi-Sreedhar (Nokia)" w:date="2024-11-28T13:15:00Z" w16du:dateUtc="2024-11-28T11:15:00Z">
        <w:r>
          <w:rPr>
            <w:lang w:val="en-CA"/>
          </w:rPr>
          <w:t>In m</w:t>
        </w:r>
      </w:ins>
      <w:ins w:id="937" w:author="Kashyap Kammachi-Sreedhar (Nokia)" w:date="2024-11-28T13:16:00Z" w16du:dateUtc="2024-11-28T11:16:00Z">
        <w:r w:rsidR="00926CBE">
          <w:rPr>
            <w:lang w:val="en-CA"/>
          </w:rPr>
          <w:t>70076</w:t>
        </w:r>
      </w:ins>
      <w:ins w:id="938" w:author="Kashyap Kammachi-Sreedhar (Nokia)" w:date="2024-11-28T13:04:00Z" w16du:dateUtc="2024-11-28T11:04:00Z">
        <w:r w:rsidR="00004C72">
          <w:rPr>
            <w:lang w:val="en-CA"/>
          </w:rPr>
          <w:t xml:space="preserve"> </w:t>
        </w:r>
      </w:ins>
      <w:ins w:id="939" w:author="Kashyap Kammachi-Sreedhar (Nokia)" w:date="2024-11-29T11:26:00Z" w16du:dateUtc="2024-11-29T09:26:00Z">
        <w:r w:rsidR="001862F6">
          <w:rPr>
            <w:lang w:val="en-CA"/>
          </w:rPr>
          <w:t xml:space="preserve">extension to User description </w:t>
        </w:r>
      </w:ins>
      <w:ins w:id="940" w:author="Kashyap Kammachi-Sreedhar (Nokia)" w:date="2024-11-28T13:04:00Z" w16du:dateUtc="2024-11-28T11:04:00Z">
        <w:r w:rsidR="00004C72">
          <w:rPr>
            <w:lang w:val="en-CA"/>
          </w:rPr>
          <w:t>was proposed</w:t>
        </w:r>
      </w:ins>
      <w:ins w:id="941" w:author="Kashyap Kammachi-Sreedhar (Nokia)" w:date="2024-11-29T11:26:00Z" w16du:dateUtc="2024-11-29T09:26:00Z">
        <w:r w:rsidR="001862F6">
          <w:rPr>
            <w:lang w:val="en-CA"/>
          </w:rPr>
          <w:t xml:space="preserve"> to indicate additional information related to video tracks and images associated with</w:t>
        </w:r>
      </w:ins>
      <w:ins w:id="942" w:author="Kashyap Kammachi-Sreedhar (Nokia)" w:date="2024-11-29T11:27:00Z" w16du:dateUtc="2024-11-29T09:27:00Z">
        <w:r w:rsidR="001862F6">
          <w:rPr>
            <w:lang w:val="en-CA"/>
          </w:rPr>
          <w:t xml:space="preserve"> </w:t>
        </w:r>
        <w:r w:rsidR="00E84EEF">
          <w:rPr>
            <w:lang w:val="en-CA"/>
          </w:rPr>
          <w:t>a user description.</w:t>
        </w:r>
      </w:ins>
    </w:p>
    <w:p w14:paraId="3C09D8A7" w14:textId="77777777" w:rsidR="008A63F0" w:rsidRDefault="008A63F0" w:rsidP="00004C72">
      <w:pPr>
        <w:rPr>
          <w:ins w:id="943" w:author="Kashyap Kammachi-Sreedhar (Nokia)" w:date="2024-11-29T10:27:00Z" w16du:dateUtc="2024-11-29T08:27:00Z"/>
          <w:lang w:val="en-CA"/>
        </w:rPr>
      </w:pPr>
    </w:p>
    <w:p w14:paraId="6A78D9CA" w14:textId="77777777" w:rsidR="004E4E09" w:rsidRDefault="004E4E09" w:rsidP="00FD3DA1">
      <w:pPr>
        <w:pStyle w:val="Heading4"/>
        <w:rPr>
          <w:ins w:id="944" w:author="Kashyap Kammachi-Sreedhar (Nokia)" w:date="2024-11-29T10:27:00Z" w16du:dateUtc="2024-11-29T08:27:00Z"/>
        </w:rPr>
        <w:pPrChange w:id="945" w:author="Kashyap Kammachi-Sreedhar (Nokia)" w:date="2024-11-29T11:25:00Z" w16du:dateUtc="2024-11-29T09:25:00Z">
          <w:pPr>
            <w:pStyle w:val="Heading3"/>
            <w:tabs>
              <w:tab w:val="left" w:pos="880"/>
            </w:tabs>
            <w:ind w:left="0"/>
          </w:pPr>
        </w:pPrChange>
      </w:pPr>
      <w:bookmarkStart w:id="946" w:name="_Toc160184997"/>
      <w:ins w:id="947" w:author="Kashyap Kammachi-Sreedhar (Nokia)" w:date="2024-11-29T10:27:00Z" w16du:dateUtc="2024-11-29T08:27:00Z">
        <w:r>
          <w:t>User description</w:t>
        </w:r>
        <w:bookmarkEnd w:id="946"/>
      </w:ins>
    </w:p>
    <w:p w14:paraId="3947FC77" w14:textId="77777777" w:rsidR="004E4E09" w:rsidRDefault="004E4E09" w:rsidP="004E4E09">
      <w:pPr>
        <w:pStyle w:val="Heading4"/>
        <w:tabs>
          <w:tab w:val="left" w:pos="940"/>
          <w:tab w:val="left" w:pos="1140"/>
          <w:tab w:val="left" w:pos="1360"/>
        </w:tabs>
        <w:ind w:left="0" w:firstLine="0"/>
        <w:rPr>
          <w:ins w:id="948" w:author="Kashyap Kammachi-Sreedhar (Nokia)" w:date="2024-11-29T10:27:00Z" w16du:dateUtc="2024-11-29T08:27:00Z"/>
          <w:sz w:val="22"/>
          <w:szCs w:val="22"/>
        </w:rPr>
      </w:pPr>
      <w:ins w:id="949" w:author="Kashyap Kammachi-Sreedhar (Nokia)" w:date="2024-11-29T10:27:00Z" w16du:dateUtc="2024-11-29T08:27:00Z">
        <w:r>
          <w:rPr>
            <w:sz w:val="22"/>
            <w:szCs w:val="22"/>
          </w:rPr>
          <w:t>Definition</w:t>
        </w:r>
      </w:ins>
    </w:p>
    <w:p w14:paraId="19AD3228" w14:textId="77777777" w:rsidR="004E4E09" w:rsidRDefault="004E4E09" w:rsidP="004E4E09">
      <w:pPr>
        <w:spacing w:beforeAutospacing="1" w:after="240" w:line="240" w:lineRule="atLeast"/>
        <w:jc w:val="both"/>
        <w:rPr>
          <w:ins w:id="950" w:author="Kashyap Kammachi-Sreedhar (Nokia)" w:date="2024-11-29T10:27:00Z" w16du:dateUtc="2024-11-29T08:27:00Z"/>
          <w:rFonts w:ascii="Cambria" w:eastAsia="MS Mincho" w:hAnsi="Cambria"/>
        </w:rPr>
      </w:pPr>
      <w:ins w:id="951" w:author="Kashyap Kammachi-Sreedhar (Nokia)" w:date="2024-11-29T10:27:00Z" w16du:dateUtc="2024-11-29T08:27:00Z">
        <w:r>
          <w:rPr>
            <w:rFonts w:ascii="Cambria" w:eastAsia="MS Mincho" w:hAnsi="Cambria"/>
            <w:lang w:eastAsia="zh-CN" w:bidi="ar"/>
          </w:rPr>
          <w:t xml:space="preserve">The </w:t>
        </w:r>
        <w:r>
          <w:rPr>
            <w:rFonts w:ascii="Courier New" w:eastAsia="MS Mincho" w:hAnsi="Courier New" w:cs="Courier New"/>
            <w:lang w:eastAsia="zh-CN" w:bidi="ar"/>
          </w:rPr>
          <w:t>UserDescriptionProperty</w:t>
        </w:r>
        <w:r>
          <w:rPr>
            <w:rFonts w:ascii="Cambria" w:eastAsia="MS Mincho" w:hAnsi="Cambria"/>
            <w:lang w:eastAsia="zh-CN" w:bidi="ar"/>
          </w:rPr>
          <w:t xml:space="preserve"> permits the association of item(s) or entity group(s) with </w:t>
        </w:r>
        <w:r>
          <w:rPr>
            <w:rFonts w:ascii="Cambria" w:eastAsia="MS Mincho" w:hAnsi="Cambria"/>
            <w:strike/>
            <w:highlight w:val="yellow"/>
            <w:lang w:eastAsia="zh-CN" w:bidi="ar"/>
          </w:rPr>
          <w:t>a</w:t>
        </w:r>
        <w:r>
          <w:rPr>
            <w:rFonts w:ascii="Cambria" w:eastAsia="MS Mincho" w:hAnsi="Cambria"/>
            <w:lang w:eastAsia="zh-CN" w:bidi="ar"/>
          </w:rPr>
          <w:t xml:space="preserve"> user-defined</w:t>
        </w:r>
        <w:r>
          <w:rPr>
            <w:rFonts w:ascii="Cambria" w:eastAsia="MS Mincho" w:hAnsi="Cambria" w:hint="eastAsia"/>
            <w:lang w:eastAsia="zh-CN" w:bidi="ar"/>
          </w:rPr>
          <w:t xml:space="preserve"> </w:t>
        </w:r>
        <w:r>
          <w:rPr>
            <w:rFonts w:ascii="Cambria" w:eastAsia="MS Mincho" w:hAnsi="Cambria" w:hint="eastAsia"/>
            <w:highlight w:val="yellow"/>
            <w:lang w:eastAsia="zh-CN" w:bidi="ar"/>
          </w:rPr>
          <w:t>information which is related to image content</w:t>
        </w:r>
        <w:r>
          <w:rPr>
            <w:rFonts w:ascii="Cambria" w:eastAsia="MS Mincho" w:hAnsi="Cambria"/>
            <w:lang w:eastAsia="zh-CN" w:bidi="ar"/>
          </w:rPr>
          <w:t xml:space="preserve"> </w:t>
        </w:r>
        <w:r>
          <w:rPr>
            <w:rFonts w:ascii="Cambria" w:eastAsia="MS Mincho" w:hAnsi="Cambria"/>
            <w:strike/>
            <w:highlight w:val="yellow"/>
            <w:lang w:eastAsia="zh-CN" w:bidi="ar"/>
          </w:rPr>
          <w:t>name, description and tags</w:t>
        </w:r>
        <w:r>
          <w:rPr>
            <w:rFonts w:ascii="Cambria" w:eastAsia="MS Mincho" w:hAnsi="Cambria"/>
            <w:lang w:eastAsia="zh-CN" w:bidi="ar"/>
          </w:rPr>
          <w:t>; there may be multiple such properties</w:t>
        </w:r>
        <w:r>
          <w:rPr>
            <w:rFonts w:ascii="Cambria" w:eastAsia="MS Mincho" w:hAnsi="Cambria"/>
            <w:strike/>
            <w:highlight w:val="yellow"/>
            <w:lang w:eastAsia="zh-CN" w:bidi="ar"/>
          </w:rPr>
          <w:t>, which shall have different language codes</w:t>
        </w:r>
        <w:r>
          <w:rPr>
            <w:rFonts w:ascii="Cambria" w:eastAsia="MS Mincho" w:hAnsi="Cambria"/>
            <w:lang w:eastAsia="zh-CN" w:bidi="ar"/>
          </w:rPr>
          <w:t>.</w:t>
        </w:r>
      </w:ins>
    </w:p>
    <w:p w14:paraId="2469E29A" w14:textId="77777777" w:rsidR="004E4E09" w:rsidRDefault="004E4E09" w:rsidP="004E4E09">
      <w:pPr>
        <w:spacing w:beforeAutospacing="1" w:after="240" w:line="240" w:lineRule="atLeast"/>
        <w:jc w:val="both"/>
        <w:rPr>
          <w:ins w:id="952" w:author="Kashyap Kammachi-Sreedhar (Nokia)" w:date="2024-11-29T10:27:00Z" w16du:dateUtc="2024-11-29T08:27:00Z"/>
          <w:rFonts w:ascii="Cambria" w:eastAsia="MS Mincho" w:hAnsi="Cambria"/>
        </w:rPr>
      </w:pPr>
      <w:ins w:id="953" w:author="Kashyap Kammachi-Sreedhar (Nokia)" w:date="2024-11-29T10:27:00Z" w16du:dateUtc="2024-11-29T08:27:00Z">
        <w:r>
          <w:rPr>
            <w:rFonts w:ascii="Cambria" w:eastAsia="MS Mincho" w:hAnsi="Cambria"/>
            <w:lang w:eastAsia="zh-CN" w:bidi="ar"/>
          </w:rPr>
          <w:t xml:space="preserve">When several instances of </w:t>
        </w:r>
        <w:r>
          <w:rPr>
            <w:rFonts w:ascii="Courier New" w:eastAsia="MS Mincho" w:hAnsi="Courier New" w:cs="Courier New"/>
            <w:lang w:eastAsia="zh-CN" w:bidi="ar"/>
          </w:rPr>
          <w:t>UserDescriptionProperty</w:t>
        </w:r>
        <w:r>
          <w:rPr>
            <w:rFonts w:ascii="Cambria" w:eastAsia="MS Mincho" w:hAnsi="Cambria"/>
            <w:lang w:eastAsia="zh-CN" w:bidi="ar"/>
          </w:rPr>
          <w:t xml:space="preserve"> are associated with the same item or entity group, </w:t>
        </w:r>
        <w:r>
          <w:rPr>
            <w:rFonts w:ascii="Cambria" w:eastAsia="MS Mincho" w:hAnsi="Cambria" w:hint="eastAsia"/>
            <w:highlight w:val="yellow"/>
            <w:lang w:eastAsia="zh-CN" w:bidi="ar"/>
          </w:rPr>
          <w:t xml:space="preserve">each instance shall have different value of association_info_type. </w:t>
        </w:r>
        <w:r>
          <w:rPr>
            <w:rFonts w:ascii="Cambria" w:eastAsia="MS Mincho" w:hAnsi="Cambria"/>
            <w:strike/>
            <w:highlight w:val="yellow"/>
            <w:lang w:eastAsia="zh-CN" w:bidi="ar"/>
          </w:rPr>
          <w:t xml:space="preserve">they represent alternatives possibly expressed in different languages and a reader should choose the most appropriate. At most one </w:t>
        </w:r>
        <w:r>
          <w:rPr>
            <w:rFonts w:ascii="Courier New" w:eastAsia="MS Mincho" w:hAnsi="Courier New" w:cs="Courier New"/>
            <w:strike/>
            <w:highlight w:val="yellow"/>
            <w:lang w:eastAsia="zh-CN" w:bidi="ar"/>
          </w:rPr>
          <w:t>UserDescriptionProperty</w:t>
        </w:r>
        <w:r>
          <w:rPr>
            <w:rFonts w:ascii="Cambria" w:eastAsia="MS Mincho" w:hAnsi="Cambria"/>
            <w:strike/>
            <w:highlight w:val="yellow"/>
            <w:lang w:eastAsia="zh-CN" w:bidi="ar"/>
          </w:rPr>
          <w:t xml:space="preserve"> with the same </w:t>
        </w:r>
        <w:r>
          <w:rPr>
            <w:rFonts w:ascii="Courier New" w:eastAsia="MS Mincho" w:hAnsi="Courier New" w:cs="Courier New"/>
            <w:strike/>
            <w:highlight w:val="yellow"/>
            <w:lang w:eastAsia="zh-CN" w:bidi="ar"/>
          </w:rPr>
          <w:t>alt_lang</w:t>
        </w:r>
        <w:r>
          <w:rPr>
            <w:rFonts w:ascii="Cambria" w:eastAsia="MS Mincho" w:hAnsi="Cambria"/>
            <w:strike/>
            <w:highlight w:val="yellow"/>
            <w:lang w:eastAsia="zh-CN" w:bidi="ar"/>
          </w:rPr>
          <w:t xml:space="preserve"> value should apply to the same item or entity group</w:t>
        </w:r>
        <w:r>
          <w:rPr>
            <w:rFonts w:ascii="Cambria" w:eastAsia="MS Mincho" w:hAnsi="Cambria"/>
            <w:lang w:eastAsia="zh-CN" w:bidi="ar"/>
          </w:rPr>
          <w:t>.</w:t>
        </w:r>
      </w:ins>
    </w:p>
    <w:p w14:paraId="0D26FF05" w14:textId="77777777" w:rsidR="004E4E09" w:rsidRDefault="004E4E09" w:rsidP="004E4E09">
      <w:pPr>
        <w:pStyle w:val="Heading3"/>
        <w:tabs>
          <w:tab w:val="left" w:pos="880"/>
        </w:tabs>
        <w:ind w:left="0"/>
        <w:rPr>
          <w:ins w:id="954" w:author="Kashyap Kammachi-Sreedhar (Nokia)" w:date="2024-11-29T10:27:00Z" w16du:dateUtc="2024-11-29T08:27:00Z"/>
          <w:sz w:val="22"/>
          <w:szCs w:val="22"/>
        </w:rPr>
      </w:pPr>
      <w:ins w:id="955" w:author="Kashyap Kammachi-Sreedhar (Nokia)" w:date="2024-11-29T10:27:00Z" w16du:dateUtc="2024-11-29T08:27:00Z">
        <w:r>
          <w:rPr>
            <w:sz w:val="22"/>
            <w:szCs w:val="22"/>
          </w:rPr>
          <w:t>Syntax</w:t>
        </w:r>
      </w:ins>
    </w:p>
    <w:p w14:paraId="2C122AD3" w14:textId="77777777" w:rsidR="004E4E09" w:rsidRDefault="004E4E09" w:rsidP="004E4E09">
      <w:pPr>
        <w:pStyle w:val="code0"/>
        <w:rPr>
          <w:ins w:id="956" w:author="Kashyap Kammachi-Sreedhar (Nokia)" w:date="2024-11-29T10:27:00Z" w16du:dateUtc="2024-11-29T08:27:00Z"/>
        </w:rPr>
      </w:pPr>
      <w:ins w:id="957" w:author="Kashyap Kammachi-Sreedhar (Nokia)" w:date="2024-11-29T10:27:00Z" w16du:dateUtc="2024-11-29T08:27:00Z">
        <w:r>
          <w:t>aligned(8) class UserDescriptionProperty</w:t>
        </w:r>
        <w:r>
          <w:br/>
          <w:t>extends ItemFullProperty('udes', version = 0, flags = 0){</w:t>
        </w:r>
      </w:ins>
    </w:p>
    <w:p w14:paraId="5001A97B" w14:textId="77777777" w:rsidR="004E4E09" w:rsidRDefault="004E4E09" w:rsidP="004E4E09">
      <w:pPr>
        <w:pStyle w:val="code0"/>
        <w:ind w:firstLineChars="200" w:firstLine="400"/>
        <w:rPr>
          <w:ins w:id="958" w:author="Kashyap Kammachi-Sreedhar (Nokia)" w:date="2024-11-29T10:27:00Z" w16du:dateUtc="2024-11-29T08:27:00Z"/>
          <w:highlight w:val="yellow"/>
        </w:rPr>
      </w:pPr>
      <w:ins w:id="959" w:author="Kashyap Kammachi-Sreedhar (Nokia)" w:date="2024-11-29T10:27:00Z" w16du:dateUtc="2024-11-29T08:27:00Z">
        <w:r>
          <w:rPr>
            <w:highlight w:val="yellow"/>
          </w:rPr>
          <w:t>unsigned int(8) association_info_type;</w:t>
        </w:r>
      </w:ins>
    </w:p>
    <w:p w14:paraId="6ACFC2CD" w14:textId="77777777" w:rsidR="004E4E09" w:rsidRDefault="004E4E09" w:rsidP="004E4E09">
      <w:pPr>
        <w:pStyle w:val="code0"/>
        <w:ind w:firstLineChars="200" w:firstLine="400"/>
        <w:rPr>
          <w:ins w:id="960" w:author="Kashyap Kammachi-Sreedhar (Nokia)" w:date="2024-11-29T10:27:00Z" w16du:dateUtc="2024-11-29T08:27:00Z"/>
          <w:highlight w:val="yellow"/>
        </w:rPr>
      </w:pPr>
      <w:ins w:id="961" w:author="Kashyap Kammachi-Sreedhar (Nokia)" w:date="2024-11-29T10:27:00Z" w16du:dateUtc="2024-11-29T08:27:00Z">
        <w:r>
          <w:rPr>
            <w:highlight w:val="yellow"/>
          </w:rPr>
          <w:t>unsigned int(1) presentation_flag;</w:t>
        </w:r>
      </w:ins>
    </w:p>
    <w:p w14:paraId="3F711AA0" w14:textId="77777777" w:rsidR="004E4E09" w:rsidRDefault="004E4E09" w:rsidP="004E4E09">
      <w:pPr>
        <w:pStyle w:val="code0"/>
        <w:ind w:firstLineChars="200" w:firstLine="400"/>
        <w:rPr>
          <w:ins w:id="962" w:author="Kashyap Kammachi-Sreedhar (Nokia)" w:date="2024-11-29T10:27:00Z" w16du:dateUtc="2024-11-29T08:27:00Z"/>
          <w:highlight w:val="yellow"/>
        </w:rPr>
      </w:pPr>
      <w:ins w:id="963" w:author="Kashyap Kammachi-Sreedhar (Nokia)" w:date="2024-11-29T10:27:00Z" w16du:dateUtc="2024-11-29T08:27:00Z">
        <w:r>
          <w:rPr>
            <w:highlight w:val="yellow"/>
          </w:rPr>
          <w:t>unsigned int(1) lang_flag;</w:t>
        </w:r>
      </w:ins>
    </w:p>
    <w:p w14:paraId="71173208" w14:textId="77777777" w:rsidR="004E4E09" w:rsidRDefault="004E4E09" w:rsidP="004E4E09">
      <w:pPr>
        <w:pStyle w:val="code0"/>
        <w:ind w:firstLineChars="200" w:firstLine="400"/>
        <w:rPr>
          <w:ins w:id="964" w:author="Kashyap Kammachi-Sreedhar (Nokia)" w:date="2024-11-29T10:27:00Z" w16du:dateUtc="2024-11-29T08:27:00Z"/>
          <w:highlight w:val="yellow"/>
        </w:rPr>
      </w:pPr>
      <w:ins w:id="965" w:author="Kashyap Kammachi-Sreedhar (Nokia)" w:date="2024-11-29T10:27:00Z" w16du:dateUtc="2024-11-29T08:27:00Z">
        <w:r>
          <w:rPr>
            <w:highlight w:val="yellow"/>
          </w:rPr>
          <w:t>bit(</w:t>
        </w:r>
        <w:r>
          <w:rPr>
            <w:rFonts w:eastAsia="SimSun" w:hint="eastAsia"/>
            <w:highlight w:val="yellow"/>
            <w:lang w:val="en-US" w:eastAsia="zh-CN"/>
          </w:rPr>
          <w:t>6</w:t>
        </w:r>
        <w:r>
          <w:rPr>
            <w:highlight w:val="yellow"/>
          </w:rPr>
          <w:t>) reserved;</w:t>
        </w:r>
      </w:ins>
    </w:p>
    <w:p w14:paraId="21E748CE" w14:textId="77777777" w:rsidR="004E4E09" w:rsidRDefault="004E4E09" w:rsidP="004E4E09">
      <w:pPr>
        <w:pStyle w:val="code0"/>
        <w:ind w:firstLineChars="200" w:firstLine="400"/>
        <w:rPr>
          <w:ins w:id="966" w:author="Kashyap Kammachi-Sreedhar (Nokia)" w:date="2024-11-29T10:27:00Z" w16du:dateUtc="2024-11-29T08:27:00Z"/>
          <w:highlight w:val="yellow"/>
        </w:rPr>
      </w:pPr>
      <w:ins w:id="967" w:author="Kashyap Kammachi-Sreedhar (Nokia)" w:date="2024-11-29T10:27:00Z" w16du:dateUtc="2024-11-29T08:27:00Z">
        <w:r>
          <w:rPr>
            <w:highlight w:val="yellow"/>
          </w:rPr>
          <w:t>unsigned int(8) num_info_entry;</w:t>
        </w:r>
      </w:ins>
    </w:p>
    <w:p w14:paraId="40E0CFE4" w14:textId="77777777" w:rsidR="004E4E09" w:rsidRDefault="004E4E09" w:rsidP="004E4E09">
      <w:pPr>
        <w:pStyle w:val="code0"/>
        <w:ind w:firstLineChars="200" w:firstLine="400"/>
        <w:rPr>
          <w:ins w:id="968" w:author="Kashyap Kammachi-Sreedhar (Nokia)" w:date="2024-11-29T10:27:00Z" w16du:dateUtc="2024-11-29T08:27:00Z"/>
          <w:highlight w:val="yellow"/>
        </w:rPr>
      </w:pPr>
      <w:ins w:id="969" w:author="Kashyap Kammachi-Sreedhar (Nokia)" w:date="2024-11-29T10:27:00Z" w16du:dateUtc="2024-11-29T08:27:00Z">
        <w:r>
          <w:rPr>
            <w:highlight w:val="yellow"/>
          </w:rPr>
          <w:t>for(i=0; i&lt;num_info_entry; i++){</w:t>
        </w:r>
      </w:ins>
    </w:p>
    <w:p w14:paraId="0B943B7E" w14:textId="77777777" w:rsidR="004E4E09" w:rsidRDefault="004E4E09" w:rsidP="004E4E09">
      <w:pPr>
        <w:pStyle w:val="code0"/>
        <w:ind w:firstLineChars="200" w:firstLine="400"/>
        <w:rPr>
          <w:ins w:id="970" w:author="Kashyap Kammachi-Sreedhar (Nokia)" w:date="2024-11-29T10:27:00Z" w16du:dateUtc="2024-11-29T08:27:00Z"/>
          <w:highlight w:val="yellow"/>
        </w:rPr>
      </w:pPr>
      <w:ins w:id="971" w:author="Kashyap Kammachi-Sreedhar (Nokia)" w:date="2024-11-29T10:27:00Z" w16du:dateUtc="2024-11-29T08:27:00Z">
        <w:r>
          <w:rPr>
            <w:highlight w:val="yellow"/>
          </w:rPr>
          <w:t xml:space="preserve">   if(language_flag == 1){</w:t>
        </w:r>
      </w:ins>
    </w:p>
    <w:p w14:paraId="50BB0632" w14:textId="77777777" w:rsidR="004E4E09" w:rsidRDefault="004E4E09" w:rsidP="004E4E09">
      <w:pPr>
        <w:pStyle w:val="code0"/>
        <w:ind w:firstLineChars="200" w:firstLine="400"/>
        <w:rPr>
          <w:ins w:id="972" w:author="Kashyap Kammachi-Sreedhar (Nokia)" w:date="2024-11-29T10:27:00Z" w16du:dateUtc="2024-11-29T08:27:00Z"/>
        </w:rPr>
      </w:pPr>
      <w:ins w:id="973" w:author="Kashyap Kammachi-Sreedhar (Nokia)" w:date="2024-11-29T10:27:00Z" w16du:dateUtc="2024-11-29T08:27:00Z">
        <w:r>
          <w:t xml:space="preserve">      utf8string lang;</w:t>
        </w:r>
      </w:ins>
    </w:p>
    <w:p w14:paraId="31E99990" w14:textId="77777777" w:rsidR="004E4E09" w:rsidRDefault="004E4E09" w:rsidP="004E4E09">
      <w:pPr>
        <w:pStyle w:val="code0"/>
        <w:ind w:firstLineChars="400" w:firstLine="800"/>
        <w:rPr>
          <w:ins w:id="974" w:author="Kashyap Kammachi-Sreedhar (Nokia)" w:date="2024-11-29T10:27:00Z" w16du:dateUtc="2024-11-29T08:27:00Z"/>
        </w:rPr>
      </w:pPr>
      <w:ins w:id="975" w:author="Kashyap Kammachi-Sreedhar (Nokia)" w:date="2024-11-29T10:27:00Z" w16du:dateUtc="2024-11-29T08:27:00Z">
        <w:r>
          <w:t>}</w:t>
        </w:r>
      </w:ins>
    </w:p>
    <w:p w14:paraId="69B4E447" w14:textId="77777777" w:rsidR="004E4E09" w:rsidRDefault="004E4E09" w:rsidP="004E4E09">
      <w:pPr>
        <w:pStyle w:val="code0"/>
        <w:ind w:firstLineChars="200" w:firstLine="400"/>
        <w:rPr>
          <w:ins w:id="976" w:author="Kashyap Kammachi-Sreedhar (Nokia)" w:date="2024-11-29T10:27:00Z" w16du:dateUtc="2024-11-29T08:27:00Z"/>
          <w:highlight w:val="yellow"/>
        </w:rPr>
      </w:pPr>
      <w:ins w:id="977" w:author="Kashyap Kammachi-Sreedhar (Nokia)" w:date="2024-11-29T10:27:00Z" w16du:dateUtc="2024-11-29T08:27:00Z">
        <w:r>
          <w:tab/>
        </w:r>
        <w:r>
          <w:rPr>
            <w:highlight w:val="yellow"/>
          </w:rPr>
          <w:t>utf8string association_info_string;</w:t>
        </w:r>
      </w:ins>
    </w:p>
    <w:p w14:paraId="5BA6761F" w14:textId="77777777" w:rsidR="004E4E09" w:rsidRDefault="004E4E09" w:rsidP="004E4E09">
      <w:pPr>
        <w:pStyle w:val="code0"/>
        <w:ind w:firstLineChars="200" w:firstLine="400"/>
        <w:rPr>
          <w:ins w:id="978" w:author="Kashyap Kammachi-Sreedhar (Nokia)" w:date="2024-11-29T10:27:00Z" w16du:dateUtc="2024-11-29T08:27:00Z"/>
        </w:rPr>
      </w:pPr>
      <w:ins w:id="979" w:author="Kashyap Kammachi-Sreedhar (Nokia)" w:date="2024-11-29T10:27:00Z" w16du:dateUtc="2024-11-29T08:27:00Z">
        <w:r>
          <w:rPr>
            <w:highlight w:val="yellow"/>
          </w:rPr>
          <w:t>}</w:t>
        </w:r>
        <w:r>
          <w:rPr>
            <w:highlight w:val="yellow"/>
          </w:rPr>
          <w:br/>
        </w:r>
        <w:r>
          <w:tab/>
        </w:r>
        <w:r>
          <w:rPr>
            <w:strike/>
            <w:highlight w:val="yellow"/>
          </w:rPr>
          <w:t>utf8string name;</w:t>
        </w:r>
        <w:r>
          <w:rPr>
            <w:strike/>
            <w:highlight w:val="yellow"/>
          </w:rPr>
          <w:br/>
        </w:r>
        <w:r>
          <w:rPr>
            <w:strike/>
            <w:highlight w:val="yellow"/>
          </w:rPr>
          <w:tab/>
          <w:t>utf8string description;</w:t>
        </w:r>
        <w:r>
          <w:rPr>
            <w:strike/>
            <w:highlight w:val="yellow"/>
          </w:rPr>
          <w:br/>
        </w:r>
        <w:r>
          <w:rPr>
            <w:strike/>
            <w:highlight w:val="yellow"/>
          </w:rPr>
          <w:tab/>
          <w:t>utf8string tags;</w:t>
        </w:r>
        <w:r>
          <w:br/>
          <w:t>}</w:t>
        </w:r>
        <w:r>
          <w:br/>
        </w:r>
      </w:ins>
    </w:p>
    <w:p w14:paraId="1C0E668B" w14:textId="77777777" w:rsidR="004E4E09" w:rsidRDefault="004E4E09" w:rsidP="004E4E09">
      <w:pPr>
        <w:pStyle w:val="Heading3"/>
        <w:tabs>
          <w:tab w:val="left" w:pos="880"/>
        </w:tabs>
        <w:ind w:left="0"/>
        <w:rPr>
          <w:ins w:id="980" w:author="Kashyap Kammachi-Sreedhar (Nokia)" w:date="2024-11-29T10:27:00Z" w16du:dateUtc="2024-11-29T08:27:00Z"/>
          <w:sz w:val="22"/>
          <w:szCs w:val="22"/>
        </w:rPr>
      </w:pPr>
      <w:ins w:id="981" w:author="Kashyap Kammachi-Sreedhar (Nokia)" w:date="2024-11-29T10:27:00Z" w16du:dateUtc="2024-11-29T08:27:00Z">
        <w:r>
          <w:rPr>
            <w:sz w:val="22"/>
            <w:szCs w:val="22"/>
          </w:rPr>
          <w:t>Semantics</w:t>
        </w:r>
      </w:ins>
    </w:p>
    <w:p w14:paraId="6F80AFD2" w14:textId="77777777" w:rsidR="004E4E09" w:rsidRDefault="004E4E09" w:rsidP="004E4E09">
      <w:pPr>
        <w:rPr>
          <w:ins w:id="982" w:author="Kashyap Kammachi-Sreedhar (Nokia)" w:date="2024-11-29T10:27:00Z" w16du:dateUtc="2024-11-29T08:27:00Z"/>
          <w:rFonts w:ascii="Cambria" w:eastAsia="MS Mincho" w:hAnsi="Cambria"/>
          <w:highlight w:val="yellow"/>
          <w:lang w:eastAsia="zh-CN" w:bidi="ar"/>
        </w:rPr>
      </w:pPr>
      <w:ins w:id="983" w:author="Kashyap Kammachi-Sreedhar (Nokia)" w:date="2024-11-29T10:27:00Z" w16du:dateUtc="2024-11-29T08:27:00Z">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 xml:space="preserve"> </w:t>
        </w:r>
        <w:r>
          <w:rPr>
            <w:rFonts w:ascii="Cambria" w:eastAsia="MS Mincho" w:hAnsi="Cambria"/>
            <w:highlight w:val="yellow"/>
            <w:lang w:eastAsia="zh-CN" w:bidi="ar"/>
          </w:rPr>
          <w:t xml:space="preserve">is </w:t>
        </w:r>
        <w:r>
          <w:rPr>
            <w:rFonts w:ascii="Cambria" w:eastAsia="MS Mincho" w:hAnsi="Cambria" w:hint="eastAsia"/>
            <w:highlight w:val="yellow"/>
            <w:lang w:eastAsia="zh-CN" w:bidi="ar"/>
          </w:rPr>
          <w:t xml:space="preserve">an integer </w:t>
        </w:r>
        <w:r>
          <w:rPr>
            <w:rFonts w:ascii="Cambria" w:eastAsia="MS Mincho" w:hAnsi="Cambria"/>
            <w:highlight w:val="yellow"/>
            <w:lang w:eastAsia="zh-CN" w:bidi="ar"/>
          </w:rPr>
          <w:t>value that specifies</w:t>
        </w:r>
        <w:r>
          <w:rPr>
            <w:rFonts w:ascii="Cambria" w:eastAsia="MS Mincho" w:hAnsi="Cambria" w:hint="eastAsia"/>
            <w:highlight w:val="yellow"/>
            <w:lang w:eastAsia="zh-CN" w:bidi="ar"/>
          </w:rPr>
          <w:t xml:space="preserve"> the information type of the associated string. When equals to 0,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user defined description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1,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text recognition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2,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object recognition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3,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scene understanding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Other values are reserved.</w:t>
        </w:r>
      </w:ins>
    </w:p>
    <w:p w14:paraId="36E5F683" w14:textId="77777777" w:rsidR="004E4E09" w:rsidRDefault="004E4E09" w:rsidP="004E4E09">
      <w:pPr>
        <w:rPr>
          <w:ins w:id="984" w:author="Kashyap Kammachi-Sreedhar (Nokia)" w:date="2024-11-29T10:27:00Z" w16du:dateUtc="2024-11-29T08:27:00Z"/>
          <w:rFonts w:ascii="Cambria" w:eastAsia="MS Mincho" w:hAnsi="Cambria"/>
          <w:highlight w:val="yellow"/>
          <w:lang w:eastAsia="zh-CN" w:bidi="ar"/>
        </w:rPr>
      </w:pPr>
      <w:ins w:id="985" w:author="Kashyap Kammachi-Sreedhar (Nokia)" w:date="2024-11-29T10:27:00Z" w16du:dateUtc="2024-11-29T08:27:00Z">
        <w:r>
          <w:rPr>
            <w:rFonts w:ascii="Courier New" w:eastAsia="MS Mincho" w:hAnsi="Courier New"/>
            <w:highlight w:val="yellow"/>
            <w:lang w:eastAsia="zh-CN" w:bidi="ar"/>
          </w:rPr>
          <w:t>presentation_flag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presented with the corresponding image; equals to 0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presented with the corresponding image.</w:t>
        </w:r>
      </w:ins>
    </w:p>
    <w:p w14:paraId="2F2ED6BC" w14:textId="77777777" w:rsidR="004E4E09" w:rsidRDefault="004E4E09" w:rsidP="004E4E09">
      <w:pPr>
        <w:rPr>
          <w:ins w:id="986" w:author="Kashyap Kammachi-Sreedhar (Nokia)" w:date="2024-11-29T10:27:00Z" w16du:dateUtc="2024-11-29T08:27:00Z"/>
          <w:rFonts w:ascii="Cambria" w:eastAsia="MS Mincho" w:hAnsi="Cambria"/>
          <w:highlight w:val="yellow"/>
          <w:lang w:eastAsia="zh-CN" w:bidi="ar"/>
        </w:rPr>
      </w:pPr>
      <w:ins w:id="987" w:author="Kashyap Kammachi-Sreedhar (Nokia)" w:date="2024-11-29T10:27:00Z" w16du:dateUtc="2024-11-29T08:27:00Z">
        <w:r>
          <w:rPr>
            <w:rFonts w:ascii="Courier New" w:eastAsia="MS Mincho" w:hAnsi="Courier New" w:hint="eastAsia"/>
            <w:highlight w:val="yellow"/>
            <w:lang w:eastAsia="zh-CN" w:bidi="ar"/>
          </w:rPr>
          <w:t>lang</w:t>
        </w:r>
        <w:r>
          <w:rPr>
            <w:rFonts w:ascii="Courier New" w:eastAsia="MS Mincho" w:hAnsi="Courier New"/>
            <w:highlight w:val="yellow"/>
            <w:lang w:eastAsia="zh-CN" w:bidi="ar"/>
          </w:rPr>
          <w:t>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indicated; equals to 0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indicated.</w:t>
        </w:r>
      </w:ins>
    </w:p>
    <w:p w14:paraId="32F0A74A" w14:textId="77777777" w:rsidR="004E4E09" w:rsidRDefault="004E4E09" w:rsidP="004E4E09">
      <w:pPr>
        <w:rPr>
          <w:ins w:id="988" w:author="Kashyap Kammachi-Sreedhar (Nokia)" w:date="2024-11-29T10:27:00Z" w16du:dateUtc="2024-11-29T08:27:00Z"/>
          <w:rFonts w:ascii="Cambria" w:eastAsia="MS Mincho" w:hAnsi="Cambria"/>
          <w:highlight w:val="yellow"/>
          <w:lang w:eastAsia="zh-CN" w:bidi="ar"/>
        </w:rPr>
      </w:pPr>
      <w:ins w:id="989" w:author="Kashyap Kammachi-Sreedhar (Nokia)" w:date="2024-11-29T10:27:00Z" w16du:dateUtc="2024-11-29T08:27:00Z">
        <w:r>
          <w:rPr>
            <w:rFonts w:ascii="Courier New" w:eastAsia="MS Mincho" w:hAnsi="Courier New"/>
            <w:highlight w:val="yellow"/>
            <w:lang w:eastAsia="zh-CN" w:bidi="ar"/>
          </w:rPr>
          <w:t>num_info_entry</w:t>
        </w:r>
        <w:r>
          <w:rPr>
            <w:rFonts w:ascii="Cambria" w:eastAsia="MS Mincho" w:hAnsi="Cambria" w:hint="eastAsia"/>
            <w:highlight w:val="yellow"/>
            <w:lang w:eastAsia="zh-CN" w:bidi="ar"/>
          </w:rPr>
          <w:t xml:space="preserve"> indicates the number of associated info entries.</w:t>
        </w:r>
      </w:ins>
    </w:p>
    <w:p w14:paraId="554E962D" w14:textId="77777777" w:rsidR="004E4E09" w:rsidRDefault="004E4E09" w:rsidP="004E4E09">
      <w:pPr>
        <w:pStyle w:val="NormalWeb"/>
        <w:spacing w:before="0" w:after="220" w:afterAutospacing="0" w:line="240" w:lineRule="auto"/>
        <w:contextualSpacing/>
        <w:jc w:val="both"/>
        <w:rPr>
          <w:ins w:id="990" w:author="Kashyap Kammachi-Sreedhar (Nokia)" w:date="2024-11-29T10:27:00Z" w16du:dateUtc="2024-11-29T08:27:00Z"/>
          <w:rFonts w:ascii="Cambria" w:eastAsia="MS Mincho" w:hAnsi="Cambria"/>
          <w:highlight w:val="yellow"/>
          <w:lang w:eastAsia="zh-CN" w:bidi="ar"/>
        </w:rPr>
      </w:pPr>
      <w:ins w:id="991" w:author="Kashyap Kammachi-Sreedhar (Nokia)" w:date="2024-11-29T10:27:00Z" w16du:dateUtc="2024-11-29T08:27:00Z">
        <w:r>
          <w:rPr>
            <w:rFonts w:ascii="Courier New" w:eastAsia="MS Mincho" w:hAnsi="Courier New"/>
            <w:lang w:eastAsia="zh-CN" w:bidi="ar"/>
          </w:rPr>
          <w:t>lang</w:t>
        </w:r>
        <w:r>
          <w:rPr>
            <w:rFonts w:ascii="Cambria" w:eastAsia="MS Mincho" w:hAnsi="Cambria"/>
            <w:lang w:eastAsia="zh-CN" w:bidi="ar"/>
          </w:rPr>
          <w:t xml:space="preserve"> is a character string containing an RFC 5646 compliant language tag string, such as "en-US", "fr-FR", or "zh-CN“, representing the language of the text contained in </w:t>
        </w:r>
        <w:r>
          <w:rPr>
            <w:rFonts w:ascii="Courier New" w:eastAsia="MS Mincho" w:hAnsi="Courier New"/>
            <w:lang w:eastAsia="zh-CN" w:bidi="ar"/>
          </w:rPr>
          <w:t>name</w:t>
        </w:r>
        <w:r>
          <w:rPr>
            <w:rFonts w:ascii="Cambria" w:eastAsia="MS Mincho" w:hAnsi="Cambria"/>
            <w:lang w:eastAsia="zh-CN" w:bidi="ar"/>
          </w:rPr>
          <w:t xml:space="preserve">, </w:t>
        </w:r>
        <w:r>
          <w:rPr>
            <w:rFonts w:ascii="Courier New" w:eastAsia="MS Mincho" w:hAnsi="Courier New"/>
            <w:lang w:eastAsia="zh-CN" w:bidi="ar"/>
          </w:rPr>
          <w:t>description</w:t>
        </w:r>
        <w:r>
          <w:rPr>
            <w:rFonts w:ascii="Cambria" w:eastAsia="MS Mincho" w:hAnsi="Cambria"/>
            <w:lang w:eastAsia="zh-CN" w:bidi="ar"/>
          </w:rPr>
          <w:t xml:space="preserve"> and </w:t>
        </w:r>
        <w:r>
          <w:rPr>
            <w:rFonts w:ascii="Courier New" w:eastAsia="MS Mincho" w:hAnsi="Courier New"/>
            <w:lang w:eastAsia="zh-CN" w:bidi="ar"/>
          </w:rPr>
          <w:t>tags</w:t>
        </w:r>
        <w:r>
          <w:rPr>
            <w:rFonts w:ascii="Cambria" w:eastAsia="MS Mincho" w:hAnsi="Cambria"/>
            <w:lang w:eastAsia="zh-CN" w:bidi="ar"/>
          </w:rPr>
          <w:t xml:space="preserve">. When </w:t>
        </w:r>
        <w:r>
          <w:rPr>
            <w:rFonts w:ascii="Courier New" w:eastAsia="MS Mincho" w:hAnsi="Courier New"/>
            <w:lang w:eastAsia="zh-CN" w:bidi="ar"/>
          </w:rPr>
          <w:t xml:space="preserve">lang </w:t>
        </w:r>
        <w:r>
          <w:rPr>
            <w:rFonts w:ascii="Cambria" w:eastAsia="Malgun Gothic" w:hAnsi="Cambria"/>
            <w:lang w:eastAsia="zh-CN" w:bidi="ar"/>
          </w:rPr>
          <w:t>is empty, the language is unknown/undefined.</w:t>
        </w:r>
      </w:ins>
    </w:p>
    <w:p w14:paraId="42E42373" w14:textId="77777777" w:rsidR="004E4E09" w:rsidRDefault="004E4E09" w:rsidP="004E4E09">
      <w:pPr>
        <w:rPr>
          <w:ins w:id="992" w:author="Kashyap Kammachi-Sreedhar (Nokia)" w:date="2024-11-29T10:27:00Z" w16du:dateUtc="2024-11-29T08:27:00Z"/>
          <w:rFonts w:ascii="Courier New" w:eastAsia="MS Mincho" w:hAnsi="Courier New"/>
          <w:highlight w:val="yellow"/>
          <w:lang w:eastAsia="zh-CN" w:bidi="ar"/>
        </w:rPr>
      </w:pPr>
      <w:ins w:id="993" w:author="Kashyap Kammachi-Sreedhar (Nokia)" w:date="2024-11-29T10:27:00Z" w16du:dateUtc="2024-11-29T08:27:00Z">
        <w:r>
          <w:rPr>
            <w:rFonts w:ascii="Courier New" w:eastAsia="MS Mincho" w:hAnsi="Courier New"/>
            <w:highlight w:val="yellow"/>
            <w:lang w:eastAsia="zh-CN" w:bidi="ar"/>
          </w:rPr>
          <w:t>association_info_string</w:t>
        </w:r>
        <w:r>
          <w:rPr>
            <w:rFonts w:ascii="Cambria" w:eastAsia="MS Mincho" w:hAnsi="Cambria" w:hint="eastAsia"/>
            <w:highlight w:val="yellow"/>
            <w:lang w:eastAsia="zh-CN" w:bidi="ar"/>
          </w:rPr>
          <w:t xml:space="preserve"> is a null-terminated UTF-8 character string containing human readable text of the corresponding </w:t>
        </w: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w:t>
        </w:r>
      </w:ins>
    </w:p>
    <w:p w14:paraId="4530CA38" w14:textId="77777777" w:rsidR="004E4E09" w:rsidRDefault="004E4E09" w:rsidP="004E4E09">
      <w:pPr>
        <w:pStyle w:val="NormalWeb"/>
        <w:spacing w:before="0" w:after="220" w:afterAutospacing="0" w:line="240" w:lineRule="auto"/>
        <w:ind w:left="720" w:hanging="360"/>
        <w:contextualSpacing/>
        <w:jc w:val="both"/>
        <w:rPr>
          <w:ins w:id="994" w:author="Kashyap Kammachi-Sreedhar (Nokia)" w:date="2024-11-29T10:27:00Z" w16du:dateUtc="2024-11-29T08:27:00Z"/>
          <w:rFonts w:ascii="Cambria" w:eastAsia="MS Mincho" w:hAnsi="Cambria"/>
          <w:strike/>
          <w:highlight w:val="yellow"/>
        </w:rPr>
      </w:pPr>
      <w:ins w:id="995" w:author="Kashyap Kammachi-Sreedhar (Nokia)" w:date="2024-11-29T10:27:00Z" w16du:dateUtc="2024-11-29T08:27:00Z">
        <w:r>
          <w:rPr>
            <w:rFonts w:ascii="Courier New" w:eastAsia="MS Mincho" w:hAnsi="Courier New"/>
            <w:strike/>
            <w:highlight w:val="yellow"/>
            <w:lang w:eastAsia="zh-CN" w:bidi="ar"/>
          </w:rPr>
          <w:t xml:space="preserve">name </w:t>
        </w:r>
        <w:r>
          <w:rPr>
            <w:rFonts w:ascii="Cambria" w:eastAsia="MS Mincho" w:hAnsi="Cambria"/>
            <w:strike/>
            <w:highlight w:val="yellow"/>
            <w:lang w:eastAsia="zh-CN" w:bidi="ar"/>
          </w:rPr>
          <w:t>is a null-terminated UTF-8 character string containing human readable name for the item or group of entities. If not present (an empty string is supplied) no name is provided.</w:t>
        </w:r>
      </w:ins>
    </w:p>
    <w:p w14:paraId="7BCA9F35" w14:textId="77777777" w:rsidR="004E4E09" w:rsidRDefault="004E4E09" w:rsidP="004E4E09">
      <w:pPr>
        <w:pStyle w:val="NormalWeb"/>
        <w:spacing w:before="0" w:after="220" w:afterAutospacing="0" w:line="240" w:lineRule="auto"/>
        <w:ind w:left="720" w:hanging="360"/>
        <w:contextualSpacing/>
        <w:jc w:val="both"/>
        <w:rPr>
          <w:ins w:id="996" w:author="Kashyap Kammachi-Sreedhar (Nokia)" w:date="2024-11-29T10:27:00Z" w16du:dateUtc="2024-11-29T08:27:00Z"/>
          <w:rFonts w:ascii="Cambria" w:eastAsia="MS Mincho" w:hAnsi="Cambria"/>
          <w:strike/>
          <w:highlight w:val="yellow"/>
        </w:rPr>
      </w:pPr>
      <w:ins w:id="997" w:author="Kashyap Kammachi-Sreedhar (Nokia)" w:date="2024-11-29T10:27:00Z" w16du:dateUtc="2024-11-29T08:27:00Z">
        <w:r>
          <w:rPr>
            <w:rFonts w:ascii="Courier New" w:eastAsia="MS Mincho" w:hAnsi="Courier New"/>
            <w:strike/>
            <w:highlight w:val="yellow"/>
            <w:lang w:eastAsia="zh-CN" w:bidi="ar"/>
          </w:rPr>
          <w:t xml:space="preserve">description </w:t>
        </w:r>
        <w:r>
          <w:rPr>
            <w:rFonts w:ascii="Cambria" w:eastAsia="MS Mincho" w:hAnsi="Cambria"/>
            <w:strike/>
            <w:highlight w:val="yellow"/>
            <w:lang w:eastAsia="zh-CN" w:bidi="ar"/>
          </w:rPr>
          <w:t>is a null-terminated UTF-8 character string containing human readable description of the item or group of entities. If not present (an empty string is supplied) no description is provided.</w:t>
        </w:r>
      </w:ins>
    </w:p>
    <w:p w14:paraId="274A9E6E" w14:textId="77777777" w:rsidR="004E4E09" w:rsidRDefault="004E4E09" w:rsidP="004E4E09">
      <w:pPr>
        <w:pStyle w:val="NormalWeb"/>
        <w:spacing w:before="0" w:after="220" w:afterAutospacing="0" w:line="240" w:lineRule="auto"/>
        <w:ind w:left="720" w:hanging="360"/>
        <w:contextualSpacing/>
        <w:jc w:val="both"/>
        <w:rPr>
          <w:ins w:id="998" w:author="Kashyap Kammachi-Sreedhar (Nokia)" w:date="2024-11-29T10:27:00Z" w16du:dateUtc="2024-11-29T08:27:00Z"/>
          <w:rFonts w:ascii="Cambria" w:eastAsia="MS Mincho" w:hAnsi="Cambria"/>
          <w:strike/>
          <w:highlight w:val="yellow"/>
        </w:rPr>
      </w:pPr>
      <w:ins w:id="999" w:author="Kashyap Kammachi-Sreedhar (Nokia)" w:date="2024-11-29T10:27:00Z" w16du:dateUtc="2024-11-29T08:27:00Z">
        <w:r>
          <w:rPr>
            <w:rFonts w:ascii="Courier New" w:eastAsia="MS Mincho" w:hAnsi="Courier New"/>
            <w:strike/>
            <w:highlight w:val="yellow"/>
            <w:lang w:eastAsia="zh-CN" w:bidi="ar"/>
          </w:rPr>
          <w:t xml:space="preserve">tags </w:t>
        </w:r>
        <w:r>
          <w:rPr>
            <w:rFonts w:ascii="Cambria" w:eastAsia="MS Mincho" w:hAnsi="Cambria"/>
            <w:strike/>
            <w:highlight w:val="yellow"/>
            <w:lang w:eastAsia="zh-CN" w:bidi="ar"/>
          </w:rPr>
          <w:t>is a null-terminated UTF-8 character string containing comma-separated user-defined tags related to the item(s). If not present (an empty string is supplied) no tags is provided.</w:t>
        </w:r>
      </w:ins>
    </w:p>
    <w:p w14:paraId="74ACA445" w14:textId="77777777" w:rsidR="004E4E09" w:rsidRDefault="004E4E09" w:rsidP="004E4E09">
      <w:pPr>
        <w:pStyle w:val="Heading4"/>
        <w:tabs>
          <w:tab w:val="left" w:pos="1021"/>
          <w:tab w:val="left" w:pos="1140"/>
          <w:tab w:val="left" w:pos="1360"/>
        </w:tabs>
        <w:ind w:left="0" w:firstLine="0"/>
        <w:rPr>
          <w:ins w:id="1000" w:author="Kashyap Kammachi-Sreedhar (Nokia)" w:date="2024-11-29T10:27:00Z" w16du:dateUtc="2024-11-29T08:27:00Z"/>
        </w:rPr>
      </w:pPr>
      <w:ins w:id="1001" w:author="Kashyap Kammachi-Sreedhar (Nokia)" w:date="2024-11-29T10:27:00Z" w16du:dateUtc="2024-11-29T08:27:00Z">
        <w:r>
          <w:t>User description sample group</w:t>
        </w:r>
      </w:ins>
    </w:p>
    <w:p w14:paraId="1E26E1C1" w14:textId="77777777" w:rsidR="004E4E09" w:rsidRDefault="004E4E09" w:rsidP="004E4E09">
      <w:pPr>
        <w:pStyle w:val="Heading5"/>
        <w:tabs>
          <w:tab w:val="left" w:pos="1021"/>
        </w:tabs>
        <w:ind w:left="0" w:firstLine="0"/>
        <w:rPr>
          <w:ins w:id="1002" w:author="Kashyap Kammachi-Sreedhar (Nokia)" w:date="2024-11-29T10:27:00Z" w16du:dateUtc="2024-11-29T08:27:00Z"/>
        </w:rPr>
      </w:pPr>
      <w:ins w:id="1003" w:author="Kashyap Kammachi-Sreedhar (Nokia)" w:date="2024-11-29T10:27:00Z" w16du:dateUtc="2024-11-29T08:27:00Z">
        <w:r>
          <w:t>Definition</w:t>
        </w:r>
      </w:ins>
    </w:p>
    <w:p w14:paraId="54AF7829" w14:textId="77777777" w:rsidR="004E4E09" w:rsidRDefault="004E4E09" w:rsidP="004E4E09">
      <w:pPr>
        <w:spacing w:beforeAutospacing="1" w:after="240" w:line="240" w:lineRule="atLeast"/>
        <w:jc w:val="both"/>
        <w:rPr>
          <w:ins w:id="1004" w:author="Kashyap Kammachi-Sreedhar (Nokia)" w:date="2024-11-29T10:27:00Z" w16du:dateUtc="2024-11-29T08:27:00Z"/>
          <w:rFonts w:ascii="Cambria" w:eastAsia="MS Mincho" w:hAnsi="Cambria"/>
          <w:lang w:eastAsia="zh-CN" w:bidi="ar"/>
        </w:rPr>
      </w:pPr>
      <w:ins w:id="1005" w:author="Kashyap Kammachi-Sreedhar (Nokia)" w:date="2024-11-29T10:27:00Z" w16du:dateUtc="2024-11-29T08:27:00Z">
        <w:r>
          <w:rPr>
            <w:rFonts w:ascii="Cambria" w:eastAsia="MS Mincho" w:hAnsi="Cambria"/>
            <w:lang w:eastAsia="zh-CN" w:bidi="ar"/>
          </w:rPr>
          <w:t>The user description (</w:t>
        </w:r>
        <w:r>
          <w:rPr>
            <w:rStyle w:val="15"/>
            <w:rFonts w:eastAsia="MS Mincho" w:cs="Times New Roman"/>
            <w:lang w:eastAsia="zh-CN" w:bidi="ar"/>
          </w:rPr>
          <w:t>'udes'</w:t>
        </w:r>
        <w:r>
          <w:rPr>
            <w:rFonts w:ascii="Cambria" w:eastAsia="MS Mincho" w:hAnsi="Cambria"/>
            <w:lang w:eastAsia="zh-CN" w:bidi="ar"/>
          </w:rPr>
          <w:t>) sample grouping allows associating user-defined</w:t>
        </w:r>
        <w:r>
          <w:rPr>
            <w:rFonts w:ascii="Cambria" w:eastAsia="MS Mincho" w:hAnsi="Cambria" w:hint="eastAsia"/>
            <w:lang w:eastAsia="zh-CN" w:bidi="ar"/>
          </w:rPr>
          <w:t xml:space="preserve"> </w:t>
        </w:r>
        <w:r>
          <w:rPr>
            <w:rFonts w:ascii="Cambria" w:eastAsia="MS Mincho" w:hAnsi="Cambria" w:hint="eastAsia"/>
            <w:highlight w:val="yellow"/>
            <w:lang w:eastAsia="zh-CN" w:bidi="ar"/>
          </w:rPr>
          <w:t xml:space="preserve">information </w:t>
        </w:r>
        <w:r>
          <w:rPr>
            <w:rFonts w:ascii="Cambria" w:eastAsia="MS Mincho" w:hAnsi="Cambria"/>
            <w:lang w:eastAsia="zh-CN" w:bidi="ar"/>
          </w:rPr>
          <w:t xml:space="preserve"> </w:t>
        </w:r>
        <w:r>
          <w:rPr>
            <w:rFonts w:ascii="Cambria" w:eastAsia="MS Mincho" w:hAnsi="Cambria"/>
            <w:strike/>
            <w:highlight w:val="yellow"/>
            <w:lang w:eastAsia="zh-CN" w:bidi="ar"/>
          </w:rPr>
          <w:t>annotations, such as a name, a description or tags</w:t>
        </w:r>
        <w:r>
          <w:rPr>
            <w:rFonts w:ascii="Cambria" w:eastAsia="MS Mincho" w:hAnsi="Cambria"/>
            <w:lang w:eastAsia="zh-CN" w:bidi="ar"/>
          </w:rPr>
          <w:t xml:space="preserve">, with a group of samples or with a region within a sample. </w:t>
        </w:r>
      </w:ins>
    </w:p>
    <w:p w14:paraId="6AA1AEEF" w14:textId="77777777" w:rsidR="004E4E09" w:rsidRDefault="004E4E09" w:rsidP="004E4E09">
      <w:pPr>
        <w:spacing w:beforeAutospacing="1" w:after="240" w:line="240" w:lineRule="atLeast"/>
        <w:jc w:val="both"/>
        <w:rPr>
          <w:ins w:id="1006" w:author="Kashyap Kammachi-Sreedhar (Nokia)" w:date="2024-11-29T10:27:00Z" w16du:dateUtc="2024-11-29T08:27:00Z"/>
          <w:rFonts w:ascii="Cambria" w:eastAsia="MS Mincho" w:hAnsi="Cambria"/>
        </w:rPr>
      </w:pPr>
      <w:ins w:id="1007" w:author="Kashyap Kammachi-Sreedhar (Nokia)" w:date="2024-11-29T10:27:00Z" w16du:dateUtc="2024-11-29T08:27:00Z">
        <w:r>
          <w:rPr>
            <w:rFonts w:ascii="Cambria" w:eastAsia="MS Mincho" w:hAnsi="Cambria"/>
            <w:lang w:eastAsia="zh-CN" w:bidi="ar"/>
          </w:rPr>
          <w:t xml:space="preserve">The association of a </w:t>
        </w:r>
        <w:r>
          <w:rPr>
            <w:rStyle w:val="16"/>
            <w:rFonts w:eastAsia="MS Mincho"/>
            <w:lang w:eastAsia="zh-CN" w:bidi="ar"/>
          </w:rPr>
          <w:t>UserDescriptionSampleGroupEntry</w:t>
        </w:r>
        <w:r>
          <w:rPr>
            <w:rFonts w:ascii="Cambria" w:eastAsia="MS Mincho" w:hAnsi="Cambria"/>
            <w:lang w:eastAsia="zh-CN" w:bidi="ar"/>
          </w:rPr>
          <w:t xml:space="preserve"> with a region within a sample is defined using a </w:t>
        </w:r>
        <w:r>
          <w:rPr>
            <w:rStyle w:val="15"/>
            <w:rFonts w:eastAsia="MS Mincho" w:cs="Times New Roman"/>
            <w:lang w:eastAsia="zh-CN" w:bidi="ar"/>
          </w:rPr>
          <w:t>SampleToRegionIdMappingEntry</w:t>
        </w:r>
        <w:r>
          <w:rPr>
            <w:rFonts w:ascii="Cambria" w:eastAsia="MS Mincho" w:hAnsi="Cambria"/>
            <w:lang w:eastAsia="zh-CN" w:bidi="ar"/>
          </w:rPr>
          <w:t xml:space="preserve"> of a sample-to-region-id-mapping sample grouping with an </w:t>
        </w:r>
        <w:r>
          <w:rPr>
            <w:rStyle w:val="16"/>
            <w:rFonts w:eastAsia="MS Mincho"/>
            <w:lang w:eastAsia="zh-CN" w:bidi="ar"/>
          </w:rPr>
          <w:t>annotation_container_type</w:t>
        </w:r>
        <w:r>
          <w:rPr>
            <w:rFonts w:ascii="Cambria" w:eastAsia="MS Mincho" w:hAnsi="Cambria"/>
            <w:lang w:eastAsia="zh-CN" w:bidi="ar"/>
          </w:rPr>
          <w:t xml:space="preserve"> equal to 1 and an </w:t>
        </w:r>
        <w:r>
          <w:rPr>
            <w:rStyle w:val="15"/>
            <w:rFonts w:eastAsia="MS Mincho" w:cs="Times New Roman"/>
            <w:lang w:eastAsia="zh-CN" w:bidi="ar"/>
          </w:rPr>
          <w:t>annotation_reference_type</w:t>
        </w:r>
        <w:r>
          <w:rPr>
            <w:rFonts w:ascii="Cambria" w:eastAsia="MS Mincho" w:hAnsi="Cambria"/>
            <w:lang w:eastAsia="zh-CN" w:bidi="ar"/>
          </w:rPr>
          <w:t xml:space="preserve"> equal to </w:t>
        </w:r>
        <w:r>
          <w:rPr>
            <w:rStyle w:val="15"/>
            <w:rFonts w:eastAsia="MS Mincho" w:cs="Times New Roman"/>
            <w:lang w:eastAsia="zh-CN" w:bidi="ar"/>
          </w:rPr>
          <w:t>'udes'</w:t>
        </w:r>
        <w:r>
          <w:rPr>
            <w:rFonts w:ascii="Cambria" w:eastAsia="MS Mincho" w:hAnsi="Cambria"/>
            <w:lang w:eastAsia="zh-CN" w:bidi="ar"/>
          </w:rPr>
          <w:t>.</w:t>
        </w:r>
      </w:ins>
    </w:p>
    <w:p w14:paraId="57C0F232" w14:textId="77777777" w:rsidR="004E4E09" w:rsidRDefault="004E4E09" w:rsidP="004E4E09">
      <w:pPr>
        <w:pStyle w:val="Heading5"/>
        <w:tabs>
          <w:tab w:val="left" w:pos="1021"/>
        </w:tabs>
        <w:ind w:left="0" w:firstLine="0"/>
        <w:rPr>
          <w:ins w:id="1008" w:author="Kashyap Kammachi-Sreedhar (Nokia)" w:date="2024-11-29T10:27:00Z" w16du:dateUtc="2024-11-29T08:27:00Z"/>
        </w:rPr>
      </w:pPr>
      <w:ins w:id="1009" w:author="Kashyap Kammachi-Sreedhar (Nokia)" w:date="2024-11-29T10:27:00Z" w16du:dateUtc="2024-11-29T08:27:00Z">
        <w:r>
          <w:t>Syntax</w:t>
        </w:r>
      </w:ins>
    </w:p>
    <w:p w14:paraId="20184D2B" w14:textId="77777777" w:rsidR="004E4E09" w:rsidRDefault="004E4E09" w:rsidP="004E4E09">
      <w:pPr>
        <w:pStyle w:val="code0"/>
        <w:ind w:firstLineChars="200" w:firstLine="400"/>
        <w:rPr>
          <w:ins w:id="1010" w:author="Kashyap Kammachi-Sreedhar (Nokia)" w:date="2024-11-29T10:27:00Z" w16du:dateUtc="2024-11-29T08:27:00Z"/>
          <w:highlight w:val="yellow"/>
        </w:rPr>
      </w:pPr>
      <w:ins w:id="1011" w:author="Kashyap Kammachi-Sreedhar (Nokia)" w:date="2024-11-29T10:27:00Z" w16du:dateUtc="2024-11-29T08:27:00Z">
        <w:r>
          <w:t>class UserDescriptionSampleGroupEntry ()</w:t>
        </w:r>
        <w:r>
          <w:br/>
          <w:t xml:space="preserve"> extends MetadataSampleGroupEntry (</w:t>
        </w:r>
        <w:r>
          <w:rPr>
            <w:rStyle w:val="markedcontent"/>
            <w:rFonts w:cs="Courier New"/>
          </w:rPr>
          <w:t>'</w:t>
        </w:r>
        <w:r>
          <w:t>udes</w:t>
        </w:r>
        <w:r>
          <w:rPr>
            <w:rStyle w:val="markedcontent"/>
            <w:rFonts w:cs="Courier New"/>
          </w:rPr>
          <w:t>'</w:t>
        </w:r>
        <w:r>
          <w:t>)</w:t>
        </w:r>
        <w:r>
          <w:br/>
          <w:t>{</w:t>
        </w:r>
        <w:r>
          <w:br/>
        </w:r>
        <w:r>
          <w:tab/>
        </w:r>
        <w:r>
          <w:rPr>
            <w:highlight w:val="yellow"/>
          </w:rPr>
          <w:t>unsigned int(8) association_info_type;</w:t>
        </w:r>
      </w:ins>
    </w:p>
    <w:p w14:paraId="5F553EC4" w14:textId="77777777" w:rsidR="004E4E09" w:rsidRDefault="004E4E09" w:rsidP="004E4E09">
      <w:pPr>
        <w:pStyle w:val="code0"/>
        <w:ind w:firstLineChars="200" w:firstLine="400"/>
        <w:rPr>
          <w:ins w:id="1012" w:author="Kashyap Kammachi-Sreedhar (Nokia)" w:date="2024-11-29T10:27:00Z" w16du:dateUtc="2024-11-29T08:27:00Z"/>
          <w:highlight w:val="yellow"/>
        </w:rPr>
      </w:pPr>
      <w:ins w:id="1013" w:author="Kashyap Kammachi-Sreedhar (Nokia)" w:date="2024-11-29T10:27:00Z" w16du:dateUtc="2024-11-29T08:27:00Z">
        <w:r>
          <w:rPr>
            <w:highlight w:val="yellow"/>
          </w:rPr>
          <w:t>unsigned int(1) presentation_flag;</w:t>
        </w:r>
      </w:ins>
    </w:p>
    <w:p w14:paraId="6455BE5E" w14:textId="77777777" w:rsidR="004E4E09" w:rsidRDefault="004E4E09" w:rsidP="004E4E09">
      <w:pPr>
        <w:pStyle w:val="code0"/>
        <w:ind w:firstLineChars="200" w:firstLine="400"/>
        <w:rPr>
          <w:ins w:id="1014" w:author="Kashyap Kammachi-Sreedhar (Nokia)" w:date="2024-11-29T10:27:00Z" w16du:dateUtc="2024-11-29T08:27:00Z"/>
          <w:highlight w:val="yellow"/>
        </w:rPr>
      </w:pPr>
      <w:ins w:id="1015" w:author="Kashyap Kammachi-Sreedhar (Nokia)" w:date="2024-11-29T10:27:00Z" w16du:dateUtc="2024-11-29T08:27:00Z">
        <w:r>
          <w:rPr>
            <w:highlight w:val="yellow"/>
          </w:rPr>
          <w:t>unsigned int(1) lang_flag;</w:t>
        </w:r>
      </w:ins>
    </w:p>
    <w:p w14:paraId="4874FBD5" w14:textId="77777777" w:rsidR="004E4E09" w:rsidRDefault="004E4E09" w:rsidP="004E4E09">
      <w:pPr>
        <w:pStyle w:val="code0"/>
        <w:ind w:firstLineChars="200" w:firstLine="400"/>
        <w:rPr>
          <w:ins w:id="1016" w:author="Kashyap Kammachi-Sreedhar (Nokia)" w:date="2024-11-29T10:27:00Z" w16du:dateUtc="2024-11-29T08:27:00Z"/>
          <w:highlight w:val="yellow"/>
        </w:rPr>
      </w:pPr>
      <w:ins w:id="1017" w:author="Kashyap Kammachi-Sreedhar (Nokia)" w:date="2024-11-29T10:27:00Z" w16du:dateUtc="2024-11-29T08:27:00Z">
        <w:r>
          <w:rPr>
            <w:highlight w:val="yellow"/>
          </w:rPr>
          <w:t>bit(</w:t>
        </w:r>
        <w:r>
          <w:rPr>
            <w:rFonts w:eastAsia="SimSun" w:hint="eastAsia"/>
            <w:highlight w:val="yellow"/>
            <w:lang w:val="en-US" w:eastAsia="zh-CN"/>
          </w:rPr>
          <w:t>6</w:t>
        </w:r>
        <w:r>
          <w:rPr>
            <w:highlight w:val="yellow"/>
          </w:rPr>
          <w:t>) reserved;</w:t>
        </w:r>
      </w:ins>
    </w:p>
    <w:p w14:paraId="4AEDF27F" w14:textId="77777777" w:rsidR="004E4E09" w:rsidRDefault="004E4E09" w:rsidP="004E4E09">
      <w:pPr>
        <w:pStyle w:val="code0"/>
        <w:ind w:firstLineChars="200" w:firstLine="400"/>
        <w:rPr>
          <w:ins w:id="1018" w:author="Kashyap Kammachi-Sreedhar (Nokia)" w:date="2024-11-29T10:27:00Z" w16du:dateUtc="2024-11-29T08:27:00Z"/>
          <w:highlight w:val="yellow"/>
        </w:rPr>
      </w:pPr>
      <w:ins w:id="1019" w:author="Kashyap Kammachi-Sreedhar (Nokia)" w:date="2024-11-29T10:27:00Z" w16du:dateUtc="2024-11-29T08:27:00Z">
        <w:r>
          <w:rPr>
            <w:highlight w:val="yellow"/>
          </w:rPr>
          <w:t>unsigned int(8) num_info_entry;</w:t>
        </w:r>
      </w:ins>
    </w:p>
    <w:p w14:paraId="257CBCFE" w14:textId="77777777" w:rsidR="004E4E09" w:rsidRDefault="004E4E09" w:rsidP="004E4E09">
      <w:pPr>
        <w:pStyle w:val="code0"/>
        <w:ind w:firstLineChars="200" w:firstLine="400"/>
        <w:rPr>
          <w:ins w:id="1020" w:author="Kashyap Kammachi-Sreedhar (Nokia)" w:date="2024-11-29T10:27:00Z" w16du:dateUtc="2024-11-29T08:27:00Z"/>
          <w:highlight w:val="yellow"/>
        </w:rPr>
      </w:pPr>
      <w:ins w:id="1021" w:author="Kashyap Kammachi-Sreedhar (Nokia)" w:date="2024-11-29T10:27:00Z" w16du:dateUtc="2024-11-29T08:27:00Z">
        <w:r>
          <w:rPr>
            <w:highlight w:val="yellow"/>
          </w:rPr>
          <w:t>for(i=0; i&lt;num_info_entry; i++){</w:t>
        </w:r>
      </w:ins>
    </w:p>
    <w:p w14:paraId="3D6B215C" w14:textId="77777777" w:rsidR="004E4E09" w:rsidRDefault="004E4E09" w:rsidP="004E4E09">
      <w:pPr>
        <w:pStyle w:val="code0"/>
        <w:ind w:firstLineChars="200" w:firstLine="400"/>
        <w:rPr>
          <w:ins w:id="1022" w:author="Kashyap Kammachi-Sreedhar (Nokia)" w:date="2024-11-29T10:27:00Z" w16du:dateUtc="2024-11-29T08:27:00Z"/>
          <w:highlight w:val="yellow"/>
        </w:rPr>
      </w:pPr>
      <w:ins w:id="1023" w:author="Kashyap Kammachi-Sreedhar (Nokia)" w:date="2024-11-29T10:27:00Z" w16du:dateUtc="2024-11-29T08:27:00Z">
        <w:r>
          <w:rPr>
            <w:highlight w:val="yellow"/>
          </w:rPr>
          <w:t xml:space="preserve">   if(language_flag == 1){</w:t>
        </w:r>
      </w:ins>
    </w:p>
    <w:p w14:paraId="51EB8C08" w14:textId="77777777" w:rsidR="004E4E09" w:rsidRDefault="004E4E09" w:rsidP="004E4E09">
      <w:pPr>
        <w:pStyle w:val="code0"/>
        <w:ind w:firstLineChars="200" w:firstLine="400"/>
        <w:rPr>
          <w:ins w:id="1024" w:author="Kashyap Kammachi-Sreedhar (Nokia)" w:date="2024-11-29T10:27:00Z" w16du:dateUtc="2024-11-29T08:27:00Z"/>
        </w:rPr>
      </w:pPr>
      <w:ins w:id="1025" w:author="Kashyap Kammachi-Sreedhar (Nokia)" w:date="2024-11-29T10:27:00Z" w16du:dateUtc="2024-11-29T08:27:00Z">
        <w:r>
          <w:t xml:space="preserve">      utf8string lang;</w:t>
        </w:r>
      </w:ins>
    </w:p>
    <w:p w14:paraId="5467DEEE" w14:textId="77777777" w:rsidR="004E4E09" w:rsidRDefault="004E4E09" w:rsidP="004E4E09">
      <w:pPr>
        <w:pStyle w:val="code0"/>
        <w:ind w:firstLineChars="400" w:firstLine="800"/>
        <w:rPr>
          <w:ins w:id="1026" w:author="Kashyap Kammachi-Sreedhar (Nokia)" w:date="2024-11-29T10:27:00Z" w16du:dateUtc="2024-11-29T08:27:00Z"/>
        </w:rPr>
      </w:pPr>
      <w:ins w:id="1027" w:author="Kashyap Kammachi-Sreedhar (Nokia)" w:date="2024-11-29T10:27:00Z" w16du:dateUtc="2024-11-29T08:27:00Z">
        <w:r>
          <w:t>}</w:t>
        </w:r>
      </w:ins>
    </w:p>
    <w:p w14:paraId="2FE02A00" w14:textId="77777777" w:rsidR="004E4E09" w:rsidRDefault="004E4E09" w:rsidP="004E4E09">
      <w:pPr>
        <w:pStyle w:val="code0"/>
        <w:ind w:firstLineChars="200" w:firstLine="400"/>
        <w:rPr>
          <w:ins w:id="1028" w:author="Kashyap Kammachi-Sreedhar (Nokia)" w:date="2024-11-29T10:27:00Z" w16du:dateUtc="2024-11-29T08:27:00Z"/>
          <w:highlight w:val="yellow"/>
        </w:rPr>
      </w:pPr>
      <w:ins w:id="1029" w:author="Kashyap Kammachi-Sreedhar (Nokia)" w:date="2024-11-29T10:27:00Z" w16du:dateUtc="2024-11-29T08:27:00Z">
        <w:r>
          <w:tab/>
        </w:r>
        <w:r>
          <w:rPr>
            <w:highlight w:val="yellow"/>
          </w:rPr>
          <w:t>utf8string association_info_string;</w:t>
        </w:r>
      </w:ins>
    </w:p>
    <w:p w14:paraId="45B81E29" w14:textId="77777777" w:rsidR="004E4E09" w:rsidRDefault="004E4E09" w:rsidP="004E4E09">
      <w:pPr>
        <w:pStyle w:val="code0"/>
        <w:rPr>
          <w:ins w:id="1030" w:author="Kashyap Kammachi-Sreedhar (Nokia)" w:date="2024-11-29T10:27:00Z" w16du:dateUtc="2024-11-29T08:27:00Z"/>
        </w:rPr>
      </w:pPr>
      <w:ins w:id="1031" w:author="Kashyap Kammachi-Sreedhar (Nokia)" w:date="2024-11-29T10:27:00Z" w16du:dateUtc="2024-11-29T08:27:00Z">
        <w:r>
          <w:rPr>
            <w:highlight w:val="yellow"/>
          </w:rPr>
          <w:t>}</w:t>
        </w:r>
        <w:r>
          <w:rPr>
            <w:highlight w:val="yellow"/>
          </w:rPr>
          <w:br/>
        </w:r>
        <w:r>
          <w:tab/>
        </w:r>
        <w:r>
          <w:rPr>
            <w:strike/>
            <w:highlight w:val="yellow"/>
          </w:rPr>
          <w:t>utf8string name;</w:t>
        </w:r>
        <w:r>
          <w:rPr>
            <w:strike/>
            <w:highlight w:val="yellow"/>
          </w:rPr>
          <w:br/>
        </w:r>
        <w:r>
          <w:rPr>
            <w:strike/>
            <w:highlight w:val="yellow"/>
          </w:rPr>
          <w:tab/>
          <w:t>utf8string description;</w:t>
        </w:r>
        <w:r>
          <w:rPr>
            <w:strike/>
            <w:highlight w:val="yellow"/>
          </w:rPr>
          <w:br/>
        </w:r>
        <w:r>
          <w:rPr>
            <w:strike/>
            <w:highlight w:val="yellow"/>
          </w:rPr>
          <w:tab/>
          <w:t>utf8string tags;</w:t>
        </w:r>
        <w:r>
          <w:br/>
          <w:t>}</w:t>
        </w:r>
      </w:ins>
    </w:p>
    <w:p w14:paraId="4369F4C5" w14:textId="77777777" w:rsidR="004E4E09" w:rsidRDefault="004E4E09" w:rsidP="004E4E09">
      <w:pPr>
        <w:pStyle w:val="Heading5"/>
        <w:tabs>
          <w:tab w:val="left" w:pos="1021"/>
        </w:tabs>
        <w:ind w:left="0" w:firstLine="0"/>
        <w:rPr>
          <w:ins w:id="1032" w:author="Kashyap Kammachi-Sreedhar (Nokia)" w:date="2024-11-29T10:27:00Z" w16du:dateUtc="2024-11-29T08:27:00Z"/>
        </w:rPr>
      </w:pPr>
      <w:ins w:id="1033" w:author="Kashyap Kammachi-Sreedhar (Nokia)" w:date="2024-11-29T10:27:00Z" w16du:dateUtc="2024-11-29T08:27:00Z">
        <w:r>
          <w:t>Semantics</w:t>
        </w:r>
      </w:ins>
    </w:p>
    <w:p w14:paraId="52DFF64B" w14:textId="77777777" w:rsidR="004E4E09" w:rsidRDefault="004E4E09" w:rsidP="004E4E09">
      <w:pPr>
        <w:rPr>
          <w:ins w:id="1034" w:author="Kashyap Kammachi-Sreedhar (Nokia)" w:date="2024-11-29T10:27:00Z" w16du:dateUtc="2024-11-29T08:27:00Z"/>
          <w:rFonts w:ascii="Cambria" w:eastAsia="MS Mincho" w:hAnsi="Cambria"/>
          <w:highlight w:val="yellow"/>
          <w:lang w:eastAsia="zh-CN" w:bidi="ar"/>
        </w:rPr>
      </w:pPr>
      <w:ins w:id="1035" w:author="Kashyap Kammachi-Sreedhar (Nokia)" w:date="2024-11-29T10:27:00Z" w16du:dateUtc="2024-11-29T08:27:00Z">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 xml:space="preserve"> </w:t>
        </w:r>
        <w:r>
          <w:rPr>
            <w:rFonts w:ascii="Cambria" w:eastAsia="MS Mincho" w:hAnsi="Cambria"/>
            <w:highlight w:val="yellow"/>
            <w:lang w:eastAsia="zh-CN" w:bidi="ar"/>
          </w:rPr>
          <w:t xml:space="preserve">is </w:t>
        </w:r>
        <w:r>
          <w:rPr>
            <w:rFonts w:ascii="Cambria" w:eastAsia="MS Mincho" w:hAnsi="Cambria" w:hint="eastAsia"/>
            <w:highlight w:val="yellow"/>
            <w:lang w:eastAsia="zh-CN" w:bidi="ar"/>
          </w:rPr>
          <w:t xml:space="preserve">an integer </w:t>
        </w:r>
        <w:r>
          <w:rPr>
            <w:rFonts w:ascii="Cambria" w:eastAsia="MS Mincho" w:hAnsi="Cambria"/>
            <w:highlight w:val="yellow"/>
            <w:lang w:eastAsia="zh-CN" w:bidi="ar"/>
          </w:rPr>
          <w:t>value that specifies</w:t>
        </w:r>
        <w:r>
          <w:rPr>
            <w:rFonts w:ascii="Cambria" w:eastAsia="MS Mincho" w:hAnsi="Cambria" w:hint="eastAsia"/>
            <w:highlight w:val="yellow"/>
            <w:lang w:eastAsia="zh-CN" w:bidi="ar"/>
          </w:rPr>
          <w:t xml:space="preserve"> the information type of the associated string. When equals to 0,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user defined description of the corresponding sample or the region within the sample; when equals to 1,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text recognition information of the corresponding sample or the region within the sample; when equals to 2,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object recognition information of the corresponding sample or the region within the sample; when equals to 3,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indicates scene understanding information of the corresponding sample or the region within the sample. Other values are reserved.</w:t>
        </w:r>
      </w:ins>
    </w:p>
    <w:p w14:paraId="74F87515" w14:textId="77777777" w:rsidR="004E4E09" w:rsidRDefault="004E4E09" w:rsidP="004E4E09">
      <w:pPr>
        <w:rPr>
          <w:ins w:id="1036" w:author="Kashyap Kammachi-Sreedhar (Nokia)" w:date="2024-11-29T10:27:00Z" w16du:dateUtc="2024-11-29T08:27:00Z"/>
          <w:rFonts w:ascii="Cambria" w:eastAsia="MS Mincho" w:hAnsi="Cambria"/>
          <w:highlight w:val="yellow"/>
          <w:lang w:eastAsia="zh-CN" w:bidi="ar"/>
        </w:rPr>
      </w:pPr>
      <w:ins w:id="1037" w:author="Kashyap Kammachi-Sreedhar (Nokia)" w:date="2024-11-29T10:27:00Z" w16du:dateUtc="2024-11-29T08:27:00Z">
        <w:r>
          <w:rPr>
            <w:rFonts w:ascii="Courier New" w:eastAsia="MS Mincho" w:hAnsi="Courier New"/>
            <w:highlight w:val="yellow"/>
            <w:lang w:eastAsia="zh-CN" w:bidi="ar"/>
          </w:rPr>
          <w:t>presentation_flag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presented with the corresponding sample or the region within the sample; equals to 0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presented with the corresponding sample or the region within the sample.</w:t>
        </w:r>
      </w:ins>
    </w:p>
    <w:p w14:paraId="7AB09EA9" w14:textId="77777777" w:rsidR="004E4E09" w:rsidRDefault="004E4E09" w:rsidP="004E4E09">
      <w:pPr>
        <w:rPr>
          <w:ins w:id="1038" w:author="Kashyap Kammachi-Sreedhar (Nokia)" w:date="2024-11-29T10:27:00Z" w16du:dateUtc="2024-11-29T08:27:00Z"/>
          <w:rFonts w:ascii="Cambria" w:eastAsia="MS Mincho" w:hAnsi="Cambria"/>
          <w:highlight w:val="yellow"/>
          <w:lang w:eastAsia="zh-CN" w:bidi="ar"/>
        </w:rPr>
      </w:pPr>
      <w:ins w:id="1039" w:author="Kashyap Kammachi-Sreedhar (Nokia)" w:date="2024-11-29T10:27:00Z" w16du:dateUtc="2024-11-29T08:27:00Z">
        <w:r>
          <w:rPr>
            <w:rFonts w:ascii="Courier New" w:eastAsia="MS Mincho" w:hAnsi="Courier New" w:hint="eastAsia"/>
            <w:highlight w:val="yellow"/>
            <w:lang w:eastAsia="zh-CN" w:bidi="ar"/>
          </w:rPr>
          <w:t>lang</w:t>
        </w:r>
        <w:r>
          <w:rPr>
            <w:rFonts w:ascii="Courier New" w:eastAsia="MS Mincho" w:hAnsi="Courier New"/>
            <w:highlight w:val="yellow"/>
            <w:lang w:eastAsia="zh-CN" w:bidi="ar"/>
          </w:rPr>
          <w:t>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indicated; equals to 0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indicated.</w:t>
        </w:r>
      </w:ins>
    </w:p>
    <w:p w14:paraId="64C3B925" w14:textId="77777777" w:rsidR="004E4E09" w:rsidRDefault="004E4E09" w:rsidP="004E4E09">
      <w:pPr>
        <w:rPr>
          <w:ins w:id="1040" w:author="Kashyap Kammachi-Sreedhar (Nokia)" w:date="2024-11-29T10:27:00Z" w16du:dateUtc="2024-11-29T08:27:00Z"/>
          <w:rFonts w:ascii="Cambria" w:eastAsia="MS Mincho" w:hAnsi="Cambria"/>
          <w:highlight w:val="yellow"/>
          <w:lang w:eastAsia="zh-CN" w:bidi="ar"/>
        </w:rPr>
      </w:pPr>
      <w:ins w:id="1041" w:author="Kashyap Kammachi-Sreedhar (Nokia)" w:date="2024-11-29T10:27:00Z" w16du:dateUtc="2024-11-29T08:27:00Z">
        <w:r>
          <w:rPr>
            <w:rFonts w:ascii="Courier New" w:eastAsia="MS Mincho" w:hAnsi="Courier New"/>
            <w:highlight w:val="yellow"/>
            <w:lang w:eastAsia="zh-CN" w:bidi="ar"/>
          </w:rPr>
          <w:t>num_info_entry</w:t>
        </w:r>
        <w:r>
          <w:rPr>
            <w:rFonts w:ascii="Cambria" w:eastAsia="MS Mincho" w:hAnsi="Cambria" w:hint="eastAsia"/>
            <w:highlight w:val="yellow"/>
            <w:lang w:eastAsia="zh-CN" w:bidi="ar"/>
          </w:rPr>
          <w:t xml:space="preserve"> indicates the number of associated info entries.</w:t>
        </w:r>
      </w:ins>
    </w:p>
    <w:p w14:paraId="43A2B51B" w14:textId="77777777" w:rsidR="004E4E09" w:rsidRDefault="004E4E09" w:rsidP="004E4E09">
      <w:pPr>
        <w:pStyle w:val="NormalWeb"/>
        <w:spacing w:before="0" w:after="220" w:afterAutospacing="0" w:line="240" w:lineRule="auto"/>
        <w:contextualSpacing/>
        <w:jc w:val="both"/>
        <w:rPr>
          <w:ins w:id="1042" w:author="Kashyap Kammachi-Sreedhar (Nokia)" w:date="2024-11-29T10:27:00Z" w16du:dateUtc="2024-11-29T08:27:00Z"/>
          <w:rFonts w:ascii="Cambria" w:eastAsia="MS Mincho" w:hAnsi="Cambria"/>
          <w:highlight w:val="yellow"/>
          <w:lang w:eastAsia="zh-CN" w:bidi="ar"/>
        </w:rPr>
      </w:pPr>
      <w:ins w:id="1043" w:author="Kashyap Kammachi-Sreedhar (Nokia)" w:date="2024-11-29T10:27:00Z" w16du:dateUtc="2024-11-29T08:27:00Z">
        <w:r>
          <w:rPr>
            <w:rFonts w:ascii="Courier New" w:eastAsia="MS Mincho" w:hAnsi="Courier New"/>
            <w:lang w:eastAsia="zh-CN" w:bidi="ar"/>
          </w:rPr>
          <w:t>lang</w:t>
        </w:r>
        <w:r>
          <w:rPr>
            <w:rFonts w:ascii="Cambria" w:eastAsia="MS Mincho" w:hAnsi="Cambria"/>
            <w:lang w:eastAsia="zh-CN" w:bidi="ar"/>
          </w:rPr>
          <w:t xml:space="preserve"> is a character string containing an RFC 5646 compliant language tag string, such as "en-US", "fr-FR", or "zh-CN“, representing the language of the text contained in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ourier New" w:eastAsia="MS Mincho" w:hAnsi="Courier New"/>
            <w:strike/>
            <w:highlight w:val="yellow"/>
            <w:lang w:eastAsia="zh-CN" w:bidi="ar"/>
          </w:rPr>
          <w:t>name</w:t>
        </w:r>
        <w:r>
          <w:rPr>
            <w:rFonts w:ascii="Cambria" w:eastAsia="MS Mincho" w:hAnsi="Cambria"/>
            <w:strike/>
            <w:highlight w:val="yellow"/>
            <w:lang w:eastAsia="zh-CN" w:bidi="ar"/>
          </w:rPr>
          <w:t xml:space="preserve">, </w:t>
        </w:r>
        <w:r>
          <w:rPr>
            <w:rFonts w:ascii="Courier New" w:eastAsia="MS Mincho" w:hAnsi="Courier New"/>
            <w:strike/>
            <w:highlight w:val="yellow"/>
            <w:lang w:eastAsia="zh-CN" w:bidi="ar"/>
          </w:rPr>
          <w:t>description</w:t>
        </w:r>
        <w:r>
          <w:rPr>
            <w:rFonts w:ascii="Cambria" w:eastAsia="MS Mincho" w:hAnsi="Cambria"/>
            <w:strike/>
            <w:highlight w:val="yellow"/>
            <w:lang w:eastAsia="zh-CN" w:bidi="ar"/>
          </w:rPr>
          <w:t xml:space="preserve"> and </w:t>
        </w:r>
        <w:r>
          <w:rPr>
            <w:rFonts w:ascii="Courier New" w:eastAsia="MS Mincho" w:hAnsi="Courier New"/>
            <w:strike/>
            <w:highlight w:val="yellow"/>
            <w:lang w:eastAsia="zh-CN" w:bidi="ar"/>
          </w:rPr>
          <w:t>tags</w:t>
        </w:r>
        <w:r>
          <w:rPr>
            <w:rFonts w:ascii="Cambria" w:eastAsia="MS Mincho" w:hAnsi="Cambria"/>
            <w:lang w:eastAsia="zh-CN" w:bidi="ar"/>
          </w:rPr>
          <w:t xml:space="preserve">. When </w:t>
        </w:r>
        <w:r>
          <w:rPr>
            <w:rFonts w:ascii="Courier New" w:eastAsia="MS Mincho" w:hAnsi="Courier New"/>
            <w:lang w:eastAsia="zh-CN" w:bidi="ar"/>
          </w:rPr>
          <w:t xml:space="preserve">lang </w:t>
        </w:r>
        <w:r>
          <w:rPr>
            <w:rFonts w:ascii="Cambria" w:eastAsia="Malgun Gothic" w:hAnsi="Cambria"/>
            <w:lang w:eastAsia="zh-CN" w:bidi="ar"/>
          </w:rPr>
          <w:t>is empty, the language is unknown/undefined.</w:t>
        </w:r>
      </w:ins>
    </w:p>
    <w:p w14:paraId="540A9F87" w14:textId="77777777" w:rsidR="004E4E09" w:rsidRDefault="004E4E09" w:rsidP="004E4E09">
      <w:pPr>
        <w:rPr>
          <w:ins w:id="1044" w:author="Kashyap Kammachi-Sreedhar (Nokia)" w:date="2024-11-29T10:27:00Z" w16du:dateUtc="2024-11-29T08:27:00Z"/>
          <w:rFonts w:ascii="Courier New" w:eastAsia="MS Mincho" w:hAnsi="Courier New"/>
          <w:highlight w:val="yellow"/>
          <w:lang w:eastAsia="zh-CN" w:bidi="ar"/>
        </w:rPr>
      </w:pPr>
      <w:ins w:id="1045" w:author="Kashyap Kammachi-Sreedhar (Nokia)" w:date="2024-11-29T10:27:00Z" w16du:dateUtc="2024-11-29T08:27:00Z">
        <w:r>
          <w:rPr>
            <w:rFonts w:ascii="Courier New" w:eastAsia="MS Mincho" w:hAnsi="Courier New"/>
            <w:highlight w:val="yellow"/>
            <w:lang w:eastAsia="zh-CN" w:bidi="ar"/>
          </w:rPr>
          <w:t>association_info_string</w:t>
        </w:r>
        <w:r>
          <w:rPr>
            <w:rFonts w:ascii="Cambria" w:eastAsia="MS Mincho" w:hAnsi="Cambria" w:hint="eastAsia"/>
            <w:highlight w:val="yellow"/>
            <w:lang w:eastAsia="zh-CN" w:bidi="ar"/>
          </w:rPr>
          <w:t xml:space="preserve"> is a null-terminated UTF-8 character string containing human readable text of the corresponding </w:t>
        </w: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w:t>
        </w:r>
      </w:ins>
    </w:p>
    <w:p w14:paraId="3696EC43" w14:textId="77777777" w:rsidR="004E4E09" w:rsidRDefault="004E4E09" w:rsidP="004E4E09">
      <w:pPr>
        <w:pStyle w:val="NormalWeb"/>
        <w:spacing w:before="0" w:after="220" w:afterAutospacing="0" w:line="240" w:lineRule="auto"/>
        <w:ind w:left="720" w:hanging="360"/>
        <w:contextualSpacing/>
        <w:jc w:val="both"/>
        <w:rPr>
          <w:ins w:id="1046" w:author="Kashyap Kammachi-Sreedhar (Nokia)" w:date="2024-11-29T10:27:00Z" w16du:dateUtc="2024-11-29T08:27:00Z"/>
          <w:rFonts w:ascii="Cambria" w:eastAsia="MS Mincho" w:hAnsi="Cambria"/>
          <w:strike/>
          <w:highlight w:val="yellow"/>
        </w:rPr>
      </w:pPr>
      <w:ins w:id="1047" w:author="Kashyap Kammachi-Sreedhar (Nokia)" w:date="2024-11-29T10:27:00Z" w16du:dateUtc="2024-11-29T08:27:00Z">
        <w:r>
          <w:rPr>
            <w:rFonts w:ascii="Courier New" w:eastAsia="MS Mincho" w:hAnsi="Courier New"/>
            <w:strike/>
            <w:highlight w:val="yellow"/>
            <w:lang w:eastAsia="zh-CN" w:bidi="ar"/>
          </w:rPr>
          <w:t>name</w:t>
        </w:r>
        <w:r>
          <w:rPr>
            <w:rFonts w:ascii="Cambria" w:eastAsia="MS Mincho" w:hAnsi="Cambria"/>
            <w:strike/>
            <w:highlight w:val="yellow"/>
            <w:lang w:eastAsia="zh-CN" w:bidi="ar"/>
          </w:rPr>
          <w:t xml:space="preserve"> is a null-terminated UTF-8 character string containing human readable name for the sample or the region within the sample. If not present (an empty string is supplied) no name is provided.</w:t>
        </w:r>
      </w:ins>
    </w:p>
    <w:p w14:paraId="56F2A798" w14:textId="77777777" w:rsidR="004E4E09" w:rsidRDefault="004E4E09" w:rsidP="004E4E09">
      <w:pPr>
        <w:pStyle w:val="NormalWeb"/>
        <w:spacing w:before="0" w:after="220" w:afterAutospacing="0" w:line="240" w:lineRule="auto"/>
        <w:ind w:left="720" w:hanging="360"/>
        <w:contextualSpacing/>
        <w:jc w:val="both"/>
        <w:rPr>
          <w:ins w:id="1048" w:author="Kashyap Kammachi-Sreedhar (Nokia)" w:date="2024-11-29T10:27:00Z" w16du:dateUtc="2024-11-29T08:27:00Z"/>
          <w:rFonts w:ascii="Cambria" w:eastAsia="MS Mincho" w:hAnsi="Cambria"/>
          <w:strike/>
          <w:highlight w:val="yellow"/>
        </w:rPr>
      </w:pPr>
      <w:ins w:id="1049" w:author="Kashyap Kammachi-Sreedhar (Nokia)" w:date="2024-11-29T10:27:00Z" w16du:dateUtc="2024-11-29T08:27:00Z">
        <w:r>
          <w:rPr>
            <w:rFonts w:ascii="Courier New" w:eastAsia="MS Mincho" w:hAnsi="Courier New"/>
            <w:strike/>
            <w:highlight w:val="yellow"/>
            <w:lang w:eastAsia="zh-CN" w:bidi="ar"/>
          </w:rPr>
          <w:t>description</w:t>
        </w:r>
        <w:r>
          <w:rPr>
            <w:rFonts w:ascii="Cambria" w:eastAsia="MS Mincho" w:hAnsi="Cambria"/>
            <w:strike/>
            <w:highlight w:val="yellow"/>
            <w:lang w:eastAsia="zh-CN" w:bidi="ar"/>
          </w:rPr>
          <w:t xml:space="preserve"> is a null-terminated UTF-8 character string containing human readable description of the sample or the region within the sample. If not present (an empty string is supplied) no description is provided.</w:t>
        </w:r>
      </w:ins>
    </w:p>
    <w:p w14:paraId="36146995" w14:textId="77777777" w:rsidR="004E4E09" w:rsidRDefault="004E4E09" w:rsidP="004E4E09">
      <w:pPr>
        <w:pStyle w:val="NormalWeb"/>
        <w:spacing w:before="0" w:after="220" w:afterAutospacing="0" w:line="240" w:lineRule="auto"/>
        <w:ind w:left="720" w:hanging="360"/>
        <w:contextualSpacing/>
        <w:jc w:val="both"/>
        <w:rPr>
          <w:ins w:id="1050" w:author="Kashyap Kammachi-Sreedhar (Nokia)" w:date="2024-11-29T10:27:00Z" w16du:dateUtc="2024-11-29T08:27:00Z"/>
          <w:rFonts w:ascii="Cambria" w:eastAsia="MS Mincho" w:hAnsi="Cambria"/>
          <w:strike/>
          <w:highlight w:val="yellow"/>
        </w:rPr>
      </w:pPr>
      <w:ins w:id="1051" w:author="Kashyap Kammachi-Sreedhar (Nokia)" w:date="2024-11-29T10:27:00Z" w16du:dateUtc="2024-11-29T08:27:00Z">
        <w:r>
          <w:rPr>
            <w:rFonts w:ascii="Courier New" w:eastAsia="MS Mincho" w:hAnsi="Courier New"/>
            <w:strike/>
            <w:highlight w:val="yellow"/>
            <w:lang w:eastAsia="zh-CN" w:bidi="ar"/>
          </w:rPr>
          <w:t>tags</w:t>
        </w:r>
        <w:r>
          <w:rPr>
            <w:rFonts w:ascii="Cambria" w:eastAsia="MS Mincho" w:hAnsi="Cambria"/>
            <w:strike/>
            <w:highlight w:val="yellow"/>
            <w:lang w:eastAsia="zh-CN" w:bidi="ar"/>
          </w:rPr>
          <w:t xml:space="preserve"> is a null-terminated UTF-8 character string containing comma-separated user-defined tags related to the sample or the region within the sample. If not present (an empty string is supplied) no tags is provided.</w:t>
        </w:r>
      </w:ins>
    </w:p>
    <w:p w14:paraId="4F58E75A" w14:textId="77777777" w:rsidR="004E4E09" w:rsidRDefault="004E4E09" w:rsidP="00004C72">
      <w:pPr>
        <w:rPr>
          <w:ins w:id="1052" w:author="Kashyap Kammachi-Sreedhar (Nokia)" w:date="2024-11-29T11:27:00Z" w16du:dateUtc="2024-11-29T09:27:00Z"/>
        </w:rPr>
      </w:pPr>
    </w:p>
    <w:p w14:paraId="25D3CE03" w14:textId="7DE6570C" w:rsidR="00E84EEF" w:rsidRDefault="00E84EEF" w:rsidP="00004C72">
      <w:pPr>
        <w:rPr>
          <w:ins w:id="1053" w:author="Kashyap Kammachi-Sreedhar (Nokia)" w:date="2024-11-29T11:29:00Z" w16du:dateUtc="2024-11-29T09:29:00Z"/>
          <w:lang w:val="en-CA"/>
        </w:rPr>
      </w:pPr>
      <w:ins w:id="1054" w:author="Kashyap Kammachi-Sreedhar (Nokia)" w:date="2024-11-29T11:27:00Z" w16du:dateUtc="2024-11-29T09:27:00Z">
        <w:r>
          <w:t xml:space="preserve">During MPEG #148, </w:t>
        </w:r>
      </w:ins>
      <w:ins w:id="1055" w:author="Kashyap Kammachi-Sreedhar (Nokia)" w:date="2024-11-29T11:28:00Z" w16du:dateUtc="2024-11-29T09:28:00Z">
        <w:r w:rsidR="00772E72">
          <w:t xml:space="preserve">the following drawbacks were identified </w:t>
        </w:r>
      </w:ins>
      <w:ins w:id="1056" w:author="Kashyap Kammachi-Sreedhar (Nokia)" w:date="2024-11-29T11:29:00Z" w16du:dateUtc="2024-11-29T09:29:00Z">
        <w:r w:rsidR="00772E72">
          <w:t xml:space="preserve">in the MPEG git (under </w:t>
        </w:r>
        <w:r w:rsidR="00772E72">
          <w:fldChar w:fldCharType="begin"/>
        </w:r>
        <w:r w:rsidR="00772E72">
          <w:instrText>HYPERLINK "https://git.mpeg.expert/MPEG/Systems/FileFormat/HEIF/-/issues/170"</w:instrText>
        </w:r>
        <w:r w:rsidR="00772E72">
          <w:fldChar w:fldCharType="separate"/>
        </w:r>
        <w:r w:rsidR="00772E72">
          <w:rPr>
            <w:rStyle w:val="Hyperlink"/>
            <w:lang w:val="en-CA"/>
          </w:rPr>
          <w:t>Issue#170</w:t>
        </w:r>
        <w:r w:rsidR="00772E72">
          <w:rPr>
            <w:rStyle w:val="Hyperlink"/>
            <w:lang w:val="en-CA"/>
          </w:rPr>
          <w:fldChar w:fldCharType="end"/>
        </w:r>
        <w:r w:rsidR="00772E72" w:rsidRPr="00F45E55">
          <w:rPr>
            <w:lang w:val="en-CA"/>
          </w:rPr>
          <w:t>)</w:t>
        </w:r>
      </w:ins>
    </w:p>
    <w:p w14:paraId="7D40E6EF" w14:textId="77777777" w:rsidR="00772E72" w:rsidRDefault="00772E72" w:rsidP="00004C72">
      <w:pPr>
        <w:rPr>
          <w:ins w:id="1057" w:author="Kashyap Kammachi-Sreedhar (Nokia)" w:date="2024-11-29T11:29:00Z" w16du:dateUtc="2024-11-29T09:29:00Z"/>
          <w:lang w:val="en-CA"/>
        </w:rPr>
      </w:pPr>
    </w:p>
    <w:p w14:paraId="044F927D" w14:textId="79B2C1D3" w:rsidR="00772E72" w:rsidRDefault="004C0041" w:rsidP="00772E72">
      <w:pPr>
        <w:pStyle w:val="ListParagraph"/>
        <w:numPr>
          <w:ilvl w:val="0"/>
          <w:numId w:val="64"/>
        </w:numPr>
        <w:rPr>
          <w:ins w:id="1058" w:author="Kashyap Kammachi-Sreedhar (Nokia)" w:date="2024-11-29T11:30:00Z" w16du:dateUtc="2024-11-29T09:30:00Z"/>
        </w:rPr>
      </w:pPr>
      <w:ins w:id="1059" w:author="Kashyap Kammachi-Sreedhar (Nokia)" w:date="2024-11-29T11:29:00Z" w16du:dateUtc="2024-11-29T09:29:00Z">
        <w:r>
          <w:t xml:space="preserve">The proposed extension seem to </w:t>
        </w:r>
      </w:ins>
      <w:ins w:id="1060" w:author="Kashyap Kammachi-Sreedhar (Nokia)" w:date="2024-11-29T11:29:00Z">
        <w:r w:rsidRPr="004C0041">
          <w:t>over-complicat</w:t>
        </w:r>
      </w:ins>
      <w:ins w:id="1061" w:author="Kashyap Kammachi-Sreedhar (Nokia)" w:date="2024-11-29T11:29:00Z" w16du:dateUtc="2024-11-29T09:29:00Z">
        <w:r>
          <w:t>e</w:t>
        </w:r>
      </w:ins>
      <w:ins w:id="1062" w:author="Kashyap Kammachi-Sreedhar (Nokia)" w:date="2024-11-29T11:29:00Z">
        <w:r w:rsidRPr="004C0041">
          <w:t xml:space="preserve"> the simple 'udes' data structure and also </w:t>
        </w:r>
      </w:ins>
      <w:ins w:id="1063" w:author="Kashyap Kammachi-Sreedhar (Nokia)" w:date="2024-11-29T11:30:00Z" w16du:dateUtc="2024-11-29T09:30:00Z">
        <w:r>
          <w:t xml:space="preserve">seems to </w:t>
        </w:r>
      </w:ins>
      <w:ins w:id="1064" w:author="Kashyap Kammachi-Sreedhar (Nokia)" w:date="2024-11-29T11:29:00Z">
        <w:r w:rsidRPr="004C0041">
          <w:t>mov</w:t>
        </w:r>
      </w:ins>
      <w:ins w:id="1065" w:author="Kashyap Kammachi-Sreedhar (Nokia)" w:date="2024-11-29T11:30:00Z" w16du:dateUtc="2024-11-29T09:30:00Z">
        <w:r>
          <w:t>e</w:t>
        </w:r>
      </w:ins>
      <w:ins w:id="1066" w:author="Kashyap Kammachi-Sreedhar (Nokia)" w:date="2024-11-29T11:29:00Z">
        <w:r w:rsidRPr="004C0041">
          <w:t xml:space="preserve"> a bit away from the main purpose of 'udes'</w:t>
        </w:r>
      </w:ins>
    </w:p>
    <w:p w14:paraId="11EA6D16" w14:textId="1E798AB6" w:rsidR="004C0041" w:rsidRDefault="007C770B" w:rsidP="00772E72">
      <w:pPr>
        <w:pStyle w:val="ListParagraph"/>
        <w:numPr>
          <w:ilvl w:val="0"/>
          <w:numId w:val="64"/>
        </w:numPr>
        <w:rPr>
          <w:ins w:id="1067" w:author="Kashyap Kammachi-Sreedhar (Nokia)" w:date="2024-11-29T11:30:00Z" w16du:dateUtc="2024-11-29T09:30:00Z"/>
        </w:rPr>
      </w:pPr>
      <w:ins w:id="1068" w:author="Kashyap Kammachi-Sreedhar (Nokia)" w:date="2024-11-29T11:30:00Z" w16du:dateUtc="2024-11-29T09:30:00Z">
        <w:r>
          <w:t>The proposed changes were not backward compatible</w:t>
        </w:r>
      </w:ins>
    </w:p>
    <w:p w14:paraId="73C65EBF" w14:textId="762E3C25" w:rsidR="007C770B" w:rsidRDefault="00FA6A97" w:rsidP="00772E72">
      <w:pPr>
        <w:pStyle w:val="ListParagraph"/>
        <w:numPr>
          <w:ilvl w:val="0"/>
          <w:numId w:val="64"/>
        </w:numPr>
        <w:rPr>
          <w:ins w:id="1069" w:author="Kashyap Kammachi-Sreedhar (Nokia)" w:date="2024-11-29T11:32:00Z" w16du:dateUtc="2024-11-29T09:32:00Z"/>
        </w:rPr>
      </w:pPr>
      <w:ins w:id="1070" w:author="Kashyap Kammachi-Sreedhar (Nokia)" w:date="2024-11-29T11:32:00Z" w16du:dateUtc="2024-11-29T09:32:00Z">
        <w:r>
          <w:t xml:space="preserve">Explore other means for </w:t>
        </w:r>
      </w:ins>
      <w:ins w:id="1071" w:author="Kashyap Kammachi-Sreedhar (Nokia)" w:date="2024-11-29T11:32:00Z">
        <w:r w:rsidRPr="00FA6A97">
          <w:t>object recognition and scene recognition</w:t>
        </w:r>
      </w:ins>
    </w:p>
    <w:p w14:paraId="58572BEB" w14:textId="5476F2C4" w:rsidR="00F514E9" w:rsidRDefault="00F514E9" w:rsidP="00772E72">
      <w:pPr>
        <w:pStyle w:val="ListParagraph"/>
        <w:numPr>
          <w:ilvl w:val="0"/>
          <w:numId w:val="64"/>
        </w:numPr>
        <w:rPr>
          <w:ins w:id="1072" w:author="Kashyap Kammachi-Sreedhar (Nokia)" w:date="2024-11-29T11:33:00Z" w16du:dateUtc="2024-11-29T09:33:00Z"/>
        </w:rPr>
      </w:pPr>
      <w:ins w:id="1073" w:author="Kashyap Kammachi-Sreedhar (Nokia)" w:date="2024-11-29T11:33:00Z" w16du:dateUtc="2024-11-29T09:33:00Z">
        <w:r>
          <w:t>Consider the use of</w:t>
        </w:r>
      </w:ins>
      <w:ins w:id="1074" w:author="Kashyap Kammachi-Sreedhar (Nokia)" w:date="2024-11-29T11:32:00Z">
        <w:r w:rsidRPr="00F514E9">
          <w:t xml:space="preserve"> text item and the associated text layout information</w:t>
        </w:r>
      </w:ins>
      <w:ins w:id="1075" w:author="Kashyap Kammachi-Sreedhar (Nokia)" w:date="2024-11-29T11:33:00Z" w16du:dateUtc="2024-11-29T09:33:00Z">
        <w:r>
          <w:t xml:space="preserve"> for </w:t>
        </w:r>
        <w:r w:rsidRPr="00F514E9">
          <w:t>presentation_flag</w:t>
        </w:r>
      </w:ins>
    </w:p>
    <w:p w14:paraId="4C5DA84E" w14:textId="77777777" w:rsidR="00F514E9" w:rsidRPr="004E4E09" w:rsidRDefault="00F514E9" w:rsidP="0006676A">
      <w:pPr>
        <w:pStyle w:val="ListParagraph"/>
        <w:ind w:left="720"/>
        <w:rPr>
          <w:ins w:id="1076" w:author="Kashyap Kammachi-Sreedhar (Nokia)" w:date="2024-11-28T13:10:00Z" w16du:dateUtc="2024-11-28T11:10:00Z"/>
          <w:rPrChange w:id="1077" w:author="Kashyap Kammachi-Sreedhar (Nokia)" w:date="2024-11-29T10:27:00Z" w16du:dateUtc="2024-11-29T08:27:00Z">
            <w:rPr>
              <w:ins w:id="1078" w:author="Kashyap Kammachi-Sreedhar (Nokia)" w:date="2024-11-28T13:10:00Z" w16du:dateUtc="2024-11-28T11:10:00Z"/>
              <w:lang w:val="en-CA"/>
            </w:rPr>
          </w:rPrChange>
        </w:rPr>
        <w:pPrChange w:id="1079" w:author="Kashyap Kammachi-Sreedhar (Nokia)" w:date="2024-11-29T11:34:00Z" w16du:dateUtc="2024-11-29T09:34:00Z">
          <w:pPr/>
        </w:pPrChange>
      </w:pPr>
    </w:p>
    <w:p w14:paraId="28A621AC" w14:textId="6AFAD1FE" w:rsidR="008A63F0" w:rsidRPr="00F45E55" w:rsidRDefault="00F103CE" w:rsidP="008A63F0">
      <w:pPr>
        <w:pStyle w:val="Heading1"/>
        <w:rPr>
          <w:ins w:id="1080" w:author="Kashyap Kammachi-Sreedhar (Nokia)" w:date="2024-11-28T13:10:00Z" w16du:dateUtc="2024-11-28T11:10:00Z"/>
          <w:lang w:val="en-CA"/>
        </w:rPr>
      </w:pPr>
      <w:ins w:id="1081" w:author="Kashyap Kammachi-Sreedhar (Nokia)" w:date="2024-11-28T13:10:00Z" w16du:dateUtc="2024-11-28T11:10:00Z">
        <w:r>
          <w:rPr>
            <w:sz w:val="28"/>
            <w:szCs w:val="28"/>
            <w:lang w:val="en-CA"/>
          </w:rPr>
          <w:t xml:space="preserve">On </w:t>
        </w:r>
        <w:proofErr w:type="spellStart"/>
        <w:r>
          <w:rPr>
            <w:sz w:val="28"/>
            <w:szCs w:val="28"/>
            <w:lang w:val="en-CA"/>
          </w:rPr>
          <w:t>GeoKey</w:t>
        </w:r>
        <w:proofErr w:type="spellEnd"/>
        <w:r>
          <w:rPr>
            <w:sz w:val="28"/>
            <w:szCs w:val="28"/>
            <w:lang w:val="en-CA"/>
          </w:rPr>
          <w:t xml:space="preserve"> Item property </w:t>
        </w:r>
        <w:r w:rsidR="008A63F0" w:rsidRPr="00F45E55">
          <w:rPr>
            <w:lang w:val="en-CA"/>
          </w:rPr>
          <w:t>(MPEG#14</w:t>
        </w:r>
        <w:r w:rsidR="008A63F0">
          <w:rPr>
            <w:lang w:val="en-CA"/>
          </w:rPr>
          <w:t>8</w:t>
        </w:r>
        <w:r w:rsidR="008A63F0" w:rsidRPr="00F45E55">
          <w:rPr>
            <w:lang w:val="en-CA"/>
          </w:rPr>
          <w:t xml:space="preserve">, </w:t>
        </w:r>
        <w:r w:rsidR="008A63F0">
          <w:fldChar w:fldCharType="begin"/>
        </w:r>
      </w:ins>
      <w:ins w:id="1082" w:author="Kashyap Kammachi-Sreedhar (Nokia)" w:date="2024-11-28T13:12:00Z" w16du:dateUtc="2024-11-28T11:12:00Z">
        <w:r w:rsidR="00E62FF3">
          <w:instrText>HYPERLINK "https://git.mpeg.expert/MPEG/Systems/FileFormat/HEIF/-/issues/172"</w:instrText>
        </w:r>
      </w:ins>
      <w:ins w:id="1083" w:author="Kashyap Kammachi-Sreedhar (Nokia)" w:date="2024-11-28T13:10:00Z" w16du:dateUtc="2024-11-28T11:10:00Z">
        <w:r w:rsidR="008A63F0">
          <w:fldChar w:fldCharType="separate"/>
        </w:r>
      </w:ins>
      <w:ins w:id="1084" w:author="Kashyap Kammachi-Sreedhar (Nokia)" w:date="2024-11-28T13:12:00Z" w16du:dateUtc="2024-11-28T11:12:00Z">
        <w:r w:rsidR="00E62FF3">
          <w:rPr>
            <w:rStyle w:val="Hyperlink"/>
            <w:lang w:val="en-CA"/>
          </w:rPr>
          <w:t>Issue#172</w:t>
        </w:r>
      </w:ins>
      <w:ins w:id="1085" w:author="Kashyap Kammachi-Sreedhar (Nokia)" w:date="2024-11-28T13:10:00Z" w16du:dateUtc="2024-11-28T11:10:00Z">
        <w:r w:rsidR="008A63F0">
          <w:rPr>
            <w:rStyle w:val="Hyperlink"/>
            <w:lang w:val="en-CA"/>
          </w:rPr>
          <w:fldChar w:fldCharType="end"/>
        </w:r>
        <w:r w:rsidR="008A63F0" w:rsidRPr="00F45E55">
          <w:rPr>
            <w:lang w:val="en-CA"/>
          </w:rPr>
          <w:t>)</w:t>
        </w:r>
      </w:ins>
    </w:p>
    <w:p w14:paraId="08669BD4" w14:textId="77777777" w:rsidR="008A63F0" w:rsidRDefault="008A63F0" w:rsidP="008A63F0">
      <w:pPr>
        <w:rPr>
          <w:ins w:id="1086" w:author="Kashyap Kammachi-Sreedhar (Nokia)" w:date="2024-11-28T13:10:00Z" w16du:dateUtc="2024-11-28T11:10:00Z"/>
          <w:lang w:val="en-CA"/>
        </w:rPr>
      </w:pPr>
    </w:p>
    <w:p w14:paraId="6374CD69" w14:textId="77777777" w:rsidR="008A63F0" w:rsidRPr="005B217D" w:rsidRDefault="008A63F0" w:rsidP="008A63F0">
      <w:pPr>
        <w:pStyle w:val="Heading2"/>
        <w:jc w:val="both"/>
        <w:rPr>
          <w:ins w:id="1087" w:author="Kashyap Kammachi-Sreedhar (Nokia)" w:date="2024-11-28T13:10:00Z" w16du:dateUtc="2024-11-28T11:10:00Z"/>
          <w:lang w:val="en-CA"/>
        </w:rPr>
      </w:pPr>
      <w:ins w:id="1088" w:author="Kashyap Kammachi-Sreedhar (Nokia)" w:date="2024-11-28T13:10:00Z" w16du:dateUtc="2024-11-28T11:10:00Z">
        <w:r w:rsidRPr="005B217D">
          <w:rPr>
            <w:lang w:val="en-CA"/>
          </w:rPr>
          <w:t>Abstract</w:t>
        </w:r>
      </w:ins>
    </w:p>
    <w:p w14:paraId="12F9143B" w14:textId="3809B2E6" w:rsidR="008A63F0" w:rsidRPr="001E7E35" w:rsidRDefault="00926CBE" w:rsidP="008A63F0">
      <w:pPr>
        <w:rPr>
          <w:ins w:id="1089" w:author="Kashyap Kammachi-Sreedhar (Nokia)" w:date="2024-11-28T13:10:00Z" w16du:dateUtc="2024-11-28T11:10:00Z"/>
          <w:b/>
          <w:bCs/>
          <w:lang w:val="en-CA"/>
        </w:rPr>
      </w:pPr>
      <w:ins w:id="1090" w:author="Kashyap Kammachi-Sreedhar (Nokia)" w:date="2024-11-28T13:16:00Z" w16du:dateUtc="2024-11-28T11:16:00Z">
        <w:r>
          <w:rPr>
            <w:lang w:val="en-CA"/>
          </w:rPr>
          <w:t xml:space="preserve">In m70222 </w:t>
        </w:r>
      </w:ins>
      <w:ins w:id="1091" w:author="Kashyap Kammachi-Sreedhar (Nokia)" w:date="2024-12-01T22:25:00Z" w16du:dateUtc="2024-12-01T20:25:00Z">
        <w:r w:rsidR="003E21E1">
          <w:rPr>
            <w:lang w:val="en-CA"/>
          </w:rPr>
          <w:t xml:space="preserve">an item property </w:t>
        </w:r>
      </w:ins>
      <w:ins w:id="1092" w:author="Kashyap Kammachi-Sreedhar (Nokia)" w:date="2024-11-28T13:10:00Z" w16du:dateUtc="2024-11-28T11:10:00Z">
        <w:r w:rsidR="008A63F0">
          <w:rPr>
            <w:lang w:val="en-CA"/>
          </w:rPr>
          <w:t>was proposed</w:t>
        </w:r>
      </w:ins>
      <w:ins w:id="1093" w:author="Kashyap Kammachi-Sreedhar (Nokia)" w:date="2024-12-01T22:25:00Z" w16du:dateUtc="2024-12-01T20:25:00Z">
        <w:r w:rsidR="003E21E1">
          <w:rPr>
            <w:lang w:val="en-CA"/>
          </w:rPr>
          <w:t xml:space="preserve"> </w:t>
        </w:r>
      </w:ins>
      <w:ins w:id="1094" w:author="Kashyap Kammachi-Sreedhar (Nokia)" w:date="2024-12-01T22:26:00Z" w16du:dateUtc="2024-12-01T20:26:00Z">
        <w:r w:rsidR="00703A03">
          <w:rPr>
            <w:lang w:val="en-CA"/>
          </w:rPr>
          <w:t>whic</w:t>
        </w:r>
        <w:r w:rsidR="001432B3">
          <w:rPr>
            <w:lang w:val="en-CA"/>
          </w:rPr>
          <w:t xml:space="preserve">h </w:t>
        </w:r>
      </w:ins>
      <w:ins w:id="1095" w:author="Kashyap Kammachi-Sreedhar (Nokia)" w:date="2024-12-01T22:32:00Z" w16du:dateUtc="2024-12-01T20:32:00Z">
        <w:r w:rsidR="00ED3FBA">
          <w:rPr>
            <w:lang w:val="en-CA"/>
          </w:rPr>
          <w:t xml:space="preserve">associates </w:t>
        </w:r>
        <w:r w:rsidR="00F710DC">
          <w:rPr>
            <w:lang w:val="en-CA"/>
          </w:rPr>
          <w:t xml:space="preserve">geospatial coordinate system to </w:t>
        </w:r>
      </w:ins>
      <w:ins w:id="1096" w:author="Kashyap Kammachi-Sreedhar (Nokia)" w:date="2024-12-01T22:33:00Z" w16du:dateUtc="2024-12-01T20:33:00Z">
        <w:r w:rsidR="000C3837">
          <w:rPr>
            <w:lang w:val="en-CA"/>
          </w:rPr>
          <w:t>overview images and base image in a</w:t>
        </w:r>
      </w:ins>
      <w:ins w:id="1097" w:author="Kashyap Kammachi-Sreedhar (Nokia)" w:date="2024-12-01T22:34:00Z" w16du:dateUtc="2024-12-01T20:34:00Z">
        <w:r w:rsidR="000C3837">
          <w:rPr>
            <w:lang w:val="en-CA"/>
          </w:rPr>
          <w:t>n</w:t>
        </w:r>
      </w:ins>
      <w:ins w:id="1098" w:author="Kashyap Kammachi-Sreedhar (Nokia)" w:date="2024-12-01T22:33:00Z" w16du:dateUtc="2024-12-01T20:33:00Z">
        <w:r w:rsidR="000C3837">
          <w:rPr>
            <w:lang w:val="en-CA"/>
          </w:rPr>
          <w:t xml:space="preserve"> </w:t>
        </w:r>
        <w:r w:rsidR="00861B38">
          <w:rPr>
            <w:lang w:val="en-CA"/>
          </w:rPr>
          <w:t>Image pyramid entity group</w:t>
        </w:r>
      </w:ins>
      <w:ins w:id="1099" w:author="Kashyap Kammachi-Sreedhar (Nokia)" w:date="2024-12-01T22:34:00Z" w16du:dateUtc="2024-12-01T20:34:00Z">
        <w:r w:rsidR="000C3837">
          <w:rPr>
            <w:lang w:val="en-CA"/>
          </w:rPr>
          <w:t>.</w:t>
        </w:r>
      </w:ins>
    </w:p>
    <w:p w14:paraId="132A6DE4" w14:textId="77777777" w:rsidR="008A63F0" w:rsidRPr="001E7E35" w:rsidRDefault="008A63F0" w:rsidP="00004C72">
      <w:pPr>
        <w:rPr>
          <w:ins w:id="1100" w:author="Kashyap Kammachi-Sreedhar (Nokia)" w:date="2024-11-28T13:04:00Z" w16du:dateUtc="2024-11-28T11:04:00Z"/>
          <w:b/>
          <w:bCs/>
          <w:lang w:val="en-CA"/>
        </w:rPr>
      </w:pPr>
    </w:p>
    <w:p w14:paraId="0DEA4E0B" w14:textId="77777777" w:rsidR="005F171A" w:rsidRPr="00CA12A4" w:rsidRDefault="005F171A" w:rsidP="005F171A">
      <w:pPr>
        <w:pStyle w:val="Heading2"/>
        <w:numPr>
          <w:ilvl w:val="0"/>
          <w:numId w:val="0"/>
        </w:numPr>
        <w:ind w:left="576" w:hanging="576"/>
        <w:rPr>
          <w:ins w:id="1101" w:author="Kashyap Kammachi-Sreedhar (Nokia)" w:date="2024-11-29T11:19:00Z" w16du:dateUtc="2024-11-29T09:19:00Z"/>
          <w:color w:val="000000" w:themeColor="text1"/>
          <w:highlight w:val="yellow"/>
        </w:rPr>
      </w:pPr>
      <w:ins w:id="1102" w:author="Kashyap Kammachi-Sreedhar (Nokia)" w:date="2024-11-29T11:19:00Z" w16du:dateUtc="2024-11-29T09:19:00Z">
        <w:r w:rsidRPr="00CA12A4">
          <w:rPr>
            <w:color w:val="000000" w:themeColor="text1"/>
            <w:highlight w:val="yellow"/>
          </w:rPr>
          <w:t>6.x.y GeoSpatial Keys Property</w:t>
        </w:r>
      </w:ins>
    </w:p>
    <w:p w14:paraId="70C0C726" w14:textId="77777777" w:rsidR="005F171A" w:rsidRPr="00CA12A4" w:rsidRDefault="005F171A" w:rsidP="005F171A">
      <w:pPr>
        <w:pStyle w:val="Heading3"/>
        <w:rPr>
          <w:ins w:id="1103" w:author="Kashyap Kammachi-Sreedhar (Nokia)" w:date="2024-11-29T11:19:00Z" w16du:dateUtc="2024-11-29T09:19:00Z"/>
          <w:color w:val="000000" w:themeColor="text1"/>
          <w:highlight w:val="yellow"/>
        </w:rPr>
      </w:pPr>
      <w:ins w:id="1104" w:author="Kashyap Kammachi-Sreedhar (Nokia)" w:date="2024-11-29T11:19:00Z" w16du:dateUtc="2024-11-29T09:19:00Z">
        <w:r w:rsidRPr="00CA12A4">
          <w:rPr>
            <w:color w:val="000000" w:themeColor="text1"/>
            <w:highlight w:val="yellow"/>
          </w:rPr>
          <w:t>6.x.y.1 Definition</w:t>
        </w:r>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5F171A" w:rsidRPr="00CA12A4" w14:paraId="71F53109" w14:textId="77777777" w:rsidTr="001E7E35">
        <w:trPr>
          <w:ins w:id="1105" w:author="Kashyap Kammachi-Sreedhar (Nokia)" w:date="2024-11-29T11:19:00Z" w16du:dateUtc="2024-11-29T09:19:00Z"/>
        </w:trPr>
        <w:tc>
          <w:tcPr>
            <w:tcW w:w="2790" w:type="dxa"/>
          </w:tcPr>
          <w:p w14:paraId="2EA4DDC3" w14:textId="77777777" w:rsidR="005F171A" w:rsidRPr="00CA12A4" w:rsidRDefault="005F171A" w:rsidP="001E7E35">
            <w:pPr>
              <w:rPr>
                <w:ins w:id="1106" w:author="Kashyap Kammachi-Sreedhar (Nokia)" w:date="2024-11-29T11:19:00Z" w16du:dateUtc="2024-11-29T09:19:00Z"/>
                <w:rFonts w:eastAsia="MS Mincho"/>
                <w:color w:val="000000" w:themeColor="text1"/>
                <w:highlight w:val="yellow"/>
              </w:rPr>
            </w:pPr>
            <w:ins w:id="1107" w:author="Kashyap Kammachi-Sreedhar (Nokia)" w:date="2024-11-29T11:19:00Z" w16du:dateUtc="2024-11-29T09:19:00Z">
              <w:r w:rsidRPr="00CA12A4">
                <w:rPr>
                  <w:rFonts w:eastAsia="MS Mincho"/>
                  <w:color w:val="000000" w:themeColor="text1"/>
                  <w:highlight w:val="yellow"/>
                </w:rPr>
                <w:t xml:space="preserve">Box type: </w:t>
              </w:r>
            </w:ins>
          </w:p>
        </w:tc>
        <w:tc>
          <w:tcPr>
            <w:tcW w:w="6962" w:type="dxa"/>
          </w:tcPr>
          <w:p w14:paraId="05DC5D55" w14:textId="77777777" w:rsidR="005F171A" w:rsidRPr="00CA12A4" w:rsidRDefault="005F171A" w:rsidP="001E7E35">
            <w:pPr>
              <w:rPr>
                <w:ins w:id="1108" w:author="Kashyap Kammachi-Sreedhar (Nokia)" w:date="2024-11-29T11:19:00Z" w16du:dateUtc="2024-11-29T09:19:00Z"/>
                <w:rFonts w:ascii="Courier New" w:eastAsia="MS Mincho" w:hAnsi="Courier New" w:cs="Courier New"/>
                <w:color w:val="000000" w:themeColor="text1"/>
                <w:highlight w:val="yellow"/>
              </w:rPr>
            </w:pPr>
            <w:ins w:id="1109" w:author="Kashyap Kammachi-Sreedhar (Nokia)" w:date="2024-11-29T11:19:00Z" w16du:dateUtc="2024-11-29T09:19:00Z">
              <w:r w:rsidRPr="00CA12A4">
                <w:rPr>
                  <w:rFonts w:ascii="Courier New" w:eastAsia="MS Mincho" w:hAnsi="Courier New" w:cs="Courier New"/>
                  <w:color w:val="000000" w:themeColor="text1"/>
                  <w:highlight w:val="yellow"/>
                </w:rPr>
                <w:t>'gske'</w:t>
              </w:r>
            </w:ins>
          </w:p>
        </w:tc>
      </w:tr>
      <w:tr w:rsidR="005F171A" w:rsidRPr="00CA12A4" w14:paraId="40B38BBE" w14:textId="77777777" w:rsidTr="001E7E35">
        <w:trPr>
          <w:ins w:id="1110" w:author="Kashyap Kammachi-Sreedhar (Nokia)" w:date="2024-11-29T11:19:00Z" w16du:dateUtc="2024-11-29T09:19:00Z"/>
        </w:trPr>
        <w:tc>
          <w:tcPr>
            <w:tcW w:w="2790" w:type="dxa"/>
          </w:tcPr>
          <w:p w14:paraId="66671815" w14:textId="77777777" w:rsidR="005F171A" w:rsidRPr="00CA12A4" w:rsidRDefault="005F171A" w:rsidP="001E7E35">
            <w:pPr>
              <w:rPr>
                <w:ins w:id="1111" w:author="Kashyap Kammachi-Sreedhar (Nokia)" w:date="2024-11-29T11:19:00Z" w16du:dateUtc="2024-11-29T09:19:00Z"/>
                <w:rFonts w:eastAsia="MS Mincho"/>
                <w:color w:val="000000" w:themeColor="text1"/>
                <w:highlight w:val="yellow"/>
              </w:rPr>
            </w:pPr>
            <w:ins w:id="1112" w:author="Kashyap Kammachi-Sreedhar (Nokia)" w:date="2024-11-29T11:19:00Z" w16du:dateUtc="2024-11-29T09:19:00Z">
              <w:r w:rsidRPr="00CA12A4">
                <w:rPr>
                  <w:rFonts w:eastAsia="MS Mincho"/>
                  <w:color w:val="000000" w:themeColor="text1"/>
                  <w:highlight w:val="yellow"/>
                </w:rPr>
                <w:t>Property type:</w:t>
              </w:r>
            </w:ins>
          </w:p>
        </w:tc>
        <w:tc>
          <w:tcPr>
            <w:tcW w:w="6962" w:type="dxa"/>
          </w:tcPr>
          <w:p w14:paraId="1C13DA89" w14:textId="77777777" w:rsidR="005F171A" w:rsidRPr="00CA12A4" w:rsidRDefault="005F171A" w:rsidP="001E7E35">
            <w:pPr>
              <w:rPr>
                <w:ins w:id="1113" w:author="Kashyap Kammachi-Sreedhar (Nokia)" w:date="2024-11-29T11:19:00Z" w16du:dateUtc="2024-11-29T09:19:00Z"/>
                <w:rFonts w:eastAsia="MS Mincho"/>
                <w:color w:val="000000" w:themeColor="text1"/>
                <w:highlight w:val="yellow"/>
              </w:rPr>
            </w:pPr>
            <w:ins w:id="1114" w:author="Kashyap Kammachi-Sreedhar (Nokia)" w:date="2024-11-29T11:19:00Z" w16du:dateUtc="2024-11-29T09:19:00Z">
              <w:r w:rsidRPr="00CA12A4">
                <w:rPr>
                  <w:rFonts w:eastAsia="MS Mincho"/>
                  <w:color w:val="000000" w:themeColor="text1"/>
                  <w:highlight w:val="yellow"/>
                </w:rPr>
                <w:t>Descriptive item property</w:t>
              </w:r>
            </w:ins>
          </w:p>
        </w:tc>
      </w:tr>
      <w:tr w:rsidR="005F171A" w:rsidRPr="00CA12A4" w14:paraId="0448185C" w14:textId="77777777" w:rsidTr="001E7E35">
        <w:trPr>
          <w:ins w:id="1115" w:author="Kashyap Kammachi-Sreedhar (Nokia)" w:date="2024-11-29T11:19:00Z" w16du:dateUtc="2024-11-29T09:19:00Z"/>
        </w:trPr>
        <w:tc>
          <w:tcPr>
            <w:tcW w:w="2790" w:type="dxa"/>
          </w:tcPr>
          <w:p w14:paraId="4304C6EC" w14:textId="77777777" w:rsidR="005F171A" w:rsidRPr="00CA12A4" w:rsidRDefault="005F171A" w:rsidP="001E7E35">
            <w:pPr>
              <w:rPr>
                <w:ins w:id="1116" w:author="Kashyap Kammachi-Sreedhar (Nokia)" w:date="2024-11-29T11:19:00Z" w16du:dateUtc="2024-11-29T09:19:00Z"/>
                <w:rFonts w:eastAsia="MS Mincho"/>
                <w:color w:val="000000" w:themeColor="text1"/>
                <w:highlight w:val="yellow"/>
              </w:rPr>
            </w:pPr>
            <w:ins w:id="1117" w:author="Kashyap Kammachi-Sreedhar (Nokia)" w:date="2024-11-29T11:19:00Z" w16du:dateUtc="2024-11-29T09:19:00Z">
              <w:r w:rsidRPr="00CA12A4">
                <w:rPr>
                  <w:rFonts w:eastAsia="MS Mincho"/>
                  <w:color w:val="000000" w:themeColor="text1"/>
                  <w:highlight w:val="yellow"/>
                </w:rPr>
                <w:t xml:space="preserve">Container: </w:t>
              </w:r>
            </w:ins>
          </w:p>
        </w:tc>
        <w:tc>
          <w:tcPr>
            <w:tcW w:w="6962" w:type="dxa"/>
          </w:tcPr>
          <w:p w14:paraId="29502FD7" w14:textId="77777777" w:rsidR="005F171A" w:rsidRPr="00CA12A4" w:rsidRDefault="005F171A" w:rsidP="001E7E35">
            <w:pPr>
              <w:rPr>
                <w:ins w:id="1118" w:author="Kashyap Kammachi-Sreedhar (Nokia)" w:date="2024-11-29T11:19:00Z" w16du:dateUtc="2024-11-29T09:19:00Z"/>
                <w:rFonts w:ascii="Courier New" w:eastAsia="MS Mincho" w:hAnsi="Courier New" w:cs="Courier New"/>
                <w:color w:val="000000" w:themeColor="text1"/>
                <w:highlight w:val="yellow"/>
              </w:rPr>
            </w:pPr>
            <w:ins w:id="1119" w:author="Kashyap Kammachi-Sreedhar (Nokia)" w:date="2024-11-29T11:19:00Z" w16du:dateUtc="2024-11-29T09:19:00Z">
              <w:r w:rsidRPr="00CA12A4">
                <w:rPr>
                  <w:rFonts w:ascii="Courier New" w:eastAsia="MS Mincho" w:hAnsi="Courier New" w:cs="Courier New"/>
                  <w:color w:val="000000" w:themeColor="text1"/>
                  <w:highlight w:val="yellow"/>
                </w:rPr>
                <w:t>ItemPropertyContainerBox</w:t>
              </w:r>
            </w:ins>
          </w:p>
        </w:tc>
      </w:tr>
      <w:tr w:rsidR="005F171A" w:rsidRPr="00CA12A4" w14:paraId="69D46242" w14:textId="77777777" w:rsidTr="001E7E35">
        <w:trPr>
          <w:ins w:id="1120" w:author="Kashyap Kammachi-Sreedhar (Nokia)" w:date="2024-11-29T11:19:00Z" w16du:dateUtc="2024-11-29T09:19:00Z"/>
        </w:trPr>
        <w:tc>
          <w:tcPr>
            <w:tcW w:w="2790" w:type="dxa"/>
          </w:tcPr>
          <w:p w14:paraId="5CDB3F50" w14:textId="77777777" w:rsidR="005F171A" w:rsidRPr="00CA12A4" w:rsidRDefault="005F171A" w:rsidP="001E7E35">
            <w:pPr>
              <w:rPr>
                <w:ins w:id="1121" w:author="Kashyap Kammachi-Sreedhar (Nokia)" w:date="2024-11-29T11:19:00Z" w16du:dateUtc="2024-11-29T09:19:00Z"/>
                <w:rFonts w:eastAsia="MS Mincho"/>
                <w:color w:val="000000" w:themeColor="text1"/>
                <w:highlight w:val="yellow"/>
              </w:rPr>
            </w:pPr>
            <w:ins w:id="1122" w:author="Kashyap Kammachi-Sreedhar (Nokia)" w:date="2024-11-29T11:19:00Z" w16du:dateUtc="2024-11-29T09:19:00Z">
              <w:r w:rsidRPr="00CA12A4">
                <w:rPr>
                  <w:rFonts w:eastAsia="MS Mincho"/>
                  <w:color w:val="000000" w:themeColor="text1"/>
                  <w:highlight w:val="yellow"/>
                </w:rPr>
                <w:t xml:space="preserve">Mandatory (per item): </w:t>
              </w:r>
            </w:ins>
          </w:p>
        </w:tc>
        <w:tc>
          <w:tcPr>
            <w:tcW w:w="6962" w:type="dxa"/>
          </w:tcPr>
          <w:p w14:paraId="6218BB40" w14:textId="77777777" w:rsidR="005F171A" w:rsidRPr="00CA12A4" w:rsidRDefault="005F171A" w:rsidP="001E7E35">
            <w:pPr>
              <w:rPr>
                <w:ins w:id="1123" w:author="Kashyap Kammachi-Sreedhar (Nokia)" w:date="2024-11-29T11:19:00Z" w16du:dateUtc="2024-11-29T09:19:00Z"/>
                <w:rFonts w:eastAsia="MS Mincho"/>
                <w:color w:val="000000" w:themeColor="text1"/>
                <w:highlight w:val="yellow"/>
              </w:rPr>
            </w:pPr>
            <w:ins w:id="1124" w:author="Kashyap Kammachi-Sreedhar (Nokia)" w:date="2024-11-29T11:19:00Z" w16du:dateUtc="2024-11-29T09:19:00Z">
              <w:r w:rsidRPr="00CA12A4">
                <w:rPr>
                  <w:rFonts w:eastAsia="MS Mincho"/>
                  <w:color w:val="000000" w:themeColor="text1"/>
                  <w:highlight w:val="yellow"/>
                </w:rPr>
                <w:t>No</w:t>
              </w:r>
            </w:ins>
          </w:p>
        </w:tc>
      </w:tr>
      <w:tr w:rsidR="005F171A" w:rsidRPr="00CA12A4" w14:paraId="78FF29ED" w14:textId="77777777" w:rsidTr="001E7E35">
        <w:trPr>
          <w:ins w:id="1125" w:author="Kashyap Kammachi-Sreedhar (Nokia)" w:date="2024-11-29T11:19:00Z" w16du:dateUtc="2024-11-29T09:19:00Z"/>
        </w:trPr>
        <w:tc>
          <w:tcPr>
            <w:tcW w:w="2790" w:type="dxa"/>
          </w:tcPr>
          <w:p w14:paraId="13CA8048" w14:textId="77777777" w:rsidR="005F171A" w:rsidRPr="00CA12A4" w:rsidRDefault="005F171A" w:rsidP="001E7E35">
            <w:pPr>
              <w:rPr>
                <w:ins w:id="1126" w:author="Kashyap Kammachi-Sreedhar (Nokia)" w:date="2024-11-29T11:19:00Z" w16du:dateUtc="2024-11-29T09:19:00Z"/>
                <w:rFonts w:eastAsia="MS Mincho"/>
                <w:color w:val="000000" w:themeColor="text1"/>
                <w:highlight w:val="yellow"/>
              </w:rPr>
            </w:pPr>
            <w:ins w:id="1127" w:author="Kashyap Kammachi-Sreedhar (Nokia)" w:date="2024-11-29T11:19:00Z" w16du:dateUtc="2024-11-29T09:19:00Z">
              <w:r w:rsidRPr="00CA12A4">
                <w:rPr>
                  <w:rFonts w:eastAsia="MS Mincho"/>
                  <w:color w:val="000000" w:themeColor="text1"/>
                  <w:highlight w:val="yellow"/>
                </w:rPr>
                <w:t>Quantity (per item):</w:t>
              </w:r>
            </w:ins>
          </w:p>
        </w:tc>
        <w:tc>
          <w:tcPr>
            <w:tcW w:w="6962" w:type="dxa"/>
          </w:tcPr>
          <w:p w14:paraId="5AA7F8C3" w14:textId="77777777" w:rsidR="005F171A" w:rsidRPr="00CA12A4" w:rsidRDefault="005F171A" w:rsidP="001E7E35">
            <w:pPr>
              <w:rPr>
                <w:ins w:id="1128" w:author="Kashyap Kammachi-Sreedhar (Nokia)" w:date="2024-11-29T11:19:00Z" w16du:dateUtc="2024-11-29T09:19:00Z"/>
                <w:rFonts w:eastAsia="MS Mincho"/>
                <w:color w:val="000000" w:themeColor="text1"/>
                <w:highlight w:val="yellow"/>
              </w:rPr>
            </w:pPr>
            <w:ins w:id="1129" w:author="Kashyap Kammachi-Sreedhar (Nokia)" w:date="2024-11-29T11:19:00Z" w16du:dateUtc="2024-11-29T09:19:00Z">
              <w:r w:rsidRPr="00CA12A4">
                <w:rPr>
                  <w:rFonts w:cs="Cambria"/>
                  <w:color w:val="000000" w:themeColor="text1"/>
                  <w:highlight w:val="yellow"/>
                </w:rPr>
                <w:t>At most one</w:t>
              </w:r>
            </w:ins>
          </w:p>
        </w:tc>
      </w:tr>
    </w:tbl>
    <w:p w14:paraId="6FF8682C" w14:textId="77777777" w:rsidR="005F171A" w:rsidRPr="00CA12A4" w:rsidRDefault="005F171A" w:rsidP="005F171A">
      <w:pPr>
        <w:spacing w:after="240"/>
        <w:rPr>
          <w:ins w:id="1130" w:author="Kashyap Kammachi-Sreedhar (Nokia)" w:date="2024-11-29T11:19:00Z" w16du:dateUtc="2024-11-29T09:19:00Z"/>
          <w:rStyle w:val="codeZchn"/>
          <w:rFonts w:ascii="Cambria" w:eastAsia="Arial" w:hAnsi="Cambria"/>
          <w:highlight w:val="yellow"/>
          <w:lang w:val="en-CA"/>
        </w:rPr>
      </w:pPr>
    </w:p>
    <w:p w14:paraId="27C16296" w14:textId="77777777" w:rsidR="005F171A" w:rsidRPr="00CA12A4" w:rsidRDefault="005F171A" w:rsidP="005F171A">
      <w:pPr>
        <w:spacing w:after="240"/>
        <w:rPr>
          <w:ins w:id="1131" w:author="Kashyap Kammachi-Sreedhar (Nokia)" w:date="2024-11-29T11:19:00Z" w16du:dateUtc="2024-11-29T09:19:00Z"/>
          <w:rStyle w:val="codeZchn"/>
          <w:rFonts w:ascii="Cambria" w:eastAsia="Arial" w:hAnsi="Cambria"/>
          <w:highlight w:val="yellow"/>
          <w:lang w:val="en-CA"/>
        </w:rPr>
      </w:pPr>
      <w:ins w:id="1132" w:author="Kashyap Kammachi-Sreedhar (Nokia)" w:date="2024-11-29T11:19:00Z" w16du:dateUtc="2024-11-29T09:19:00Z">
        <w:r w:rsidRPr="00CA12A4">
          <w:rPr>
            <w:rStyle w:val="codeZchn"/>
            <w:rFonts w:ascii="Cambria" w:eastAsia="Arial" w:hAnsi="Cambria"/>
            <w:highlight w:val="yellow"/>
            <w:lang w:val="en-CA"/>
          </w:rPr>
          <w:t xml:space="preserve">The </w:t>
        </w:r>
        <w:r w:rsidRPr="00CA12A4">
          <w:rPr>
            <w:rStyle w:val="codeZchn"/>
            <w:highlight w:val="yellow"/>
          </w:rPr>
          <w:t>GeoSpatialKeysProperty</w:t>
        </w:r>
        <w:r w:rsidRPr="00CA12A4">
          <w:rPr>
            <w:rStyle w:val="codeZchn"/>
            <w:rFonts w:ascii="Cambria" w:eastAsia="Arial" w:hAnsi="Cambria"/>
            <w:highlight w:val="yellow"/>
            <w:lang w:val="en-CA"/>
          </w:rPr>
          <w:t xml:space="preserve"> descriptive item property provides the geo spatial mapping data for geospatial images. The </w:t>
        </w:r>
        <w:r w:rsidRPr="00CA12A4">
          <w:rPr>
            <w:rStyle w:val="codeZchn"/>
            <w:highlight w:val="yellow"/>
          </w:rPr>
          <w:t>GeoSpatialKeysProperty</w:t>
        </w:r>
        <w:r w:rsidRPr="00CA12A4">
          <w:rPr>
            <w:rStyle w:val="codeZchn"/>
            <w:rFonts w:ascii="Cambria" w:eastAsia="Arial" w:hAnsi="Cambria"/>
            <w:highlight w:val="yellow"/>
            <w:lang w:val="en-CA"/>
          </w:rPr>
          <w:t xml:space="preserve"> shall be associated with </w:t>
        </w:r>
        <w:r w:rsidRPr="00CA12A4">
          <w:rPr>
            <w:rStyle w:val="codeZchn"/>
            <w:rFonts w:eastAsia="Arial"/>
            <w:highlight w:val="yellow"/>
          </w:rPr>
          <w:t>ImagePyramidEntityGroup</w:t>
        </w:r>
        <w:r w:rsidRPr="00CA12A4">
          <w:rPr>
            <w:rStyle w:val="codeZchn"/>
            <w:rFonts w:ascii="Cambria" w:eastAsia="Arial" w:hAnsi="Cambria"/>
            <w:highlight w:val="yellow"/>
            <w:lang w:val="en-CA"/>
          </w:rPr>
          <w:t xml:space="preserve"> when the overview images and the base image in the entity group are geospatial images.</w:t>
        </w:r>
      </w:ins>
    </w:p>
    <w:p w14:paraId="40EFDF0C" w14:textId="77777777" w:rsidR="005F171A" w:rsidRPr="00CA12A4" w:rsidRDefault="005F171A" w:rsidP="005F171A">
      <w:pPr>
        <w:pStyle w:val="Heading3"/>
        <w:rPr>
          <w:ins w:id="1133" w:author="Kashyap Kammachi-Sreedhar (Nokia)" w:date="2024-11-29T11:19:00Z" w16du:dateUtc="2024-11-29T09:19:00Z"/>
          <w:color w:val="000000" w:themeColor="text1"/>
          <w:highlight w:val="yellow"/>
        </w:rPr>
      </w:pPr>
      <w:ins w:id="1134" w:author="Kashyap Kammachi-Sreedhar (Nokia)" w:date="2024-11-29T11:19:00Z" w16du:dateUtc="2024-11-29T09:19:00Z">
        <w:r w:rsidRPr="00CA12A4">
          <w:rPr>
            <w:color w:val="000000" w:themeColor="text1"/>
            <w:highlight w:val="yellow"/>
          </w:rPr>
          <w:t>6.x.y.2 Syntax</w:t>
        </w:r>
      </w:ins>
    </w:p>
    <w:p w14:paraId="4D4C9EEF" w14:textId="77777777" w:rsidR="005F171A" w:rsidRPr="00CA12A4" w:rsidRDefault="005F171A" w:rsidP="005F171A">
      <w:pPr>
        <w:pStyle w:val="code0"/>
        <w:rPr>
          <w:ins w:id="1135" w:author="Kashyap Kammachi-Sreedhar (Nokia)" w:date="2024-11-29T11:19:00Z" w16du:dateUtc="2024-11-29T09:19:00Z"/>
          <w:color w:val="000000" w:themeColor="text1"/>
          <w:highlight w:val="yellow"/>
          <w:lang w:val="en-CA"/>
        </w:rPr>
      </w:pPr>
      <w:ins w:id="1136" w:author="Kashyap Kammachi-Sreedhar (Nokia)" w:date="2024-11-29T11:19:00Z" w16du:dateUtc="2024-11-29T09:19:00Z">
        <w:r w:rsidRPr="00CA12A4">
          <w:rPr>
            <w:color w:val="000000" w:themeColor="text1"/>
            <w:highlight w:val="yellow"/>
            <w:lang w:val="en-CA"/>
          </w:rPr>
          <w:t xml:space="preserve">aligned(8) class </w:t>
        </w:r>
        <w:r w:rsidRPr="00CA12A4">
          <w:rPr>
            <w:rStyle w:val="codeZchn"/>
            <w:highlight w:val="yellow"/>
          </w:rPr>
          <w:t>GeoSpatialKeysProperty</w:t>
        </w:r>
        <w:r w:rsidRPr="00CA12A4">
          <w:rPr>
            <w:color w:val="000000" w:themeColor="text1"/>
            <w:highlight w:val="yellow"/>
            <w:lang w:val="en-CA"/>
          </w:rPr>
          <w:br/>
          <w:t>extends ItemFullProperty('gske', version = 0, flags) {</w:t>
        </w:r>
      </w:ins>
    </w:p>
    <w:p w14:paraId="0F7A0CEC" w14:textId="77777777" w:rsidR="005F171A" w:rsidRPr="00CA12A4" w:rsidRDefault="005F171A" w:rsidP="005F171A">
      <w:pPr>
        <w:pStyle w:val="code0"/>
        <w:rPr>
          <w:ins w:id="1137" w:author="Kashyap Kammachi-Sreedhar (Nokia)" w:date="2024-11-29T11:19:00Z" w16du:dateUtc="2024-11-29T09:19:00Z"/>
          <w:color w:val="000000" w:themeColor="text1"/>
          <w:highlight w:val="yellow"/>
          <w:lang w:val="en-CA"/>
        </w:rPr>
      </w:pPr>
      <w:ins w:id="1138" w:author="Kashyap Kammachi-Sreedhar (Nokia)" w:date="2024-11-29T11:19:00Z" w16du:dateUtc="2024-11-29T09:19:00Z">
        <w:r w:rsidRPr="00CA12A4">
          <w:rPr>
            <w:color w:val="000000" w:themeColor="text1"/>
            <w:highlight w:val="yellow"/>
            <w:lang w:val="en-CA"/>
          </w:rPr>
          <w:tab/>
          <w:t>unsigned int(8) geo_key_data[];</w:t>
        </w:r>
        <w:r w:rsidRPr="00CA12A4">
          <w:rPr>
            <w:color w:val="000000" w:themeColor="text1"/>
            <w:highlight w:val="yellow"/>
            <w:lang w:val="en-CA"/>
          </w:rPr>
          <w:br/>
          <w:t>}</w:t>
        </w:r>
      </w:ins>
    </w:p>
    <w:p w14:paraId="584E61E5" w14:textId="77777777" w:rsidR="005F171A" w:rsidRPr="00CA12A4" w:rsidRDefault="005F171A" w:rsidP="005F171A">
      <w:pPr>
        <w:pStyle w:val="Heading3"/>
        <w:rPr>
          <w:ins w:id="1139" w:author="Kashyap Kammachi-Sreedhar (Nokia)" w:date="2024-11-29T11:19:00Z" w16du:dateUtc="2024-11-29T09:19:00Z"/>
          <w:color w:val="000000" w:themeColor="text1"/>
          <w:highlight w:val="yellow"/>
        </w:rPr>
      </w:pPr>
      <w:ins w:id="1140" w:author="Kashyap Kammachi-Sreedhar (Nokia)" w:date="2024-11-29T11:19:00Z" w16du:dateUtc="2024-11-29T09:19:00Z">
        <w:r w:rsidRPr="00CA12A4">
          <w:rPr>
            <w:color w:val="000000" w:themeColor="text1"/>
            <w:highlight w:val="yellow"/>
            <w:lang w:val="en-CA"/>
          </w:rPr>
          <w:t xml:space="preserve">6.x.y.3 </w:t>
        </w:r>
        <w:r w:rsidRPr="00CA12A4">
          <w:rPr>
            <w:color w:val="000000" w:themeColor="text1"/>
            <w:highlight w:val="yellow"/>
          </w:rPr>
          <w:t>Semantics</w:t>
        </w:r>
      </w:ins>
    </w:p>
    <w:p w14:paraId="520E75D1" w14:textId="77777777" w:rsidR="005F171A" w:rsidRDefault="005F171A" w:rsidP="005F171A">
      <w:pPr>
        <w:spacing w:after="240"/>
        <w:rPr>
          <w:ins w:id="1141" w:author="Kashyap Kammachi-Sreedhar (Nokia)" w:date="2024-11-29T11:19:00Z" w16du:dateUtc="2024-11-29T09:19:00Z"/>
          <w:rStyle w:val="codeZchn"/>
          <w:rFonts w:ascii="Cambria" w:eastAsia="Arial" w:hAnsi="Cambria"/>
          <w:color w:val="000000" w:themeColor="text1"/>
          <w:lang w:val="en-CA"/>
        </w:rPr>
      </w:pPr>
      <w:ins w:id="1142" w:author="Kashyap Kammachi-Sreedhar (Nokia)" w:date="2024-11-29T11:19:00Z" w16du:dateUtc="2024-11-29T09:19:00Z">
        <w:r w:rsidRPr="002131D5">
          <w:rPr>
            <w:rStyle w:val="codeZchn"/>
            <w:rFonts w:eastAsia="Arial"/>
            <w:highlight w:val="yellow"/>
          </w:rPr>
          <w:t>geo_key_data[]</w:t>
        </w:r>
        <w:r w:rsidRPr="002131D5">
          <w:rPr>
            <w:rStyle w:val="codeZchn"/>
            <w:rFonts w:ascii="Cambria" w:eastAsia="Arial" w:hAnsi="Cambria"/>
            <w:color w:val="000000" w:themeColor="text1"/>
            <w:highlight w:val="yellow"/>
            <w:lang w:val="en-CA"/>
          </w:rPr>
          <w:t xml:space="preserve"> specifies the geo spatial mapping data of the associated image item structured according to the GeoKeys information data of the  GeoTiFF standard in </w:t>
        </w:r>
        <w:r>
          <w:fldChar w:fldCharType="begin"/>
        </w:r>
        <w:r>
          <w:instrText>HYPERLINK "http://www.opengis.net/doc/IS/GeoTIFF/1.1"</w:instrText>
        </w:r>
        <w:r>
          <w:fldChar w:fldCharType="separate"/>
        </w:r>
        <w:r w:rsidRPr="00193CE7">
          <w:rPr>
            <w:rStyle w:val="Hyperlink"/>
            <w:rFonts w:ascii="Cambria" w:hAnsi="Cambria"/>
            <w:noProof/>
            <w:sz w:val="20"/>
            <w:szCs w:val="20"/>
            <w:highlight w:val="yellow"/>
          </w:rPr>
          <w:t>http://www.opengis.net/doc/IS/GeoTIFF/1.1</w:t>
        </w:r>
        <w:r>
          <w:rPr>
            <w:rStyle w:val="Hyperlink"/>
            <w:rFonts w:ascii="Cambria" w:hAnsi="Cambria"/>
            <w:noProof/>
            <w:sz w:val="20"/>
            <w:szCs w:val="20"/>
            <w:highlight w:val="yellow"/>
          </w:rPr>
          <w:fldChar w:fldCharType="end"/>
        </w:r>
      </w:ins>
    </w:p>
    <w:p w14:paraId="0D562924" w14:textId="270AF53D" w:rsidR="000C3837" w:rsidRDefault="000C3837" w:rsidP="000C3837">
      <w:pPr>
        <w:rPr>
          <w:ins w:id="1143" w:author="Kashyap Kammachi-Sreedhar (Nokia)" w:date="2024-12-01T22:34:00Z" w16du:dateUtc="2024-12-01T20:34:00Z"/>
          <w:lang w:val="en-CA"/>
        </w:rPr>
      </w:pPr>
      <w:ins w:id="1144" w:author="Kashyap Kammachi-Sreedhar (Nokia)" w:date="2024-12-01T22:34:00Z" w16du:dateUtc="2024-12-01T20:34:00Z">
        <w:r>
          <w:t xml:space="preserve">During MPEG #148, the following </w:t>
        </w:r>
      </w:ins>
      <w:ins w:id="1145" w:author="Kashyap Kammachi-Sreedhar (Nokia)" w:date="2024-12-01T22:41:00Z" w16du:dateUtc="2024-12-01T20:41:00Z">
        <w:r w:rsidR="00DD16C3">
          <w:t>concerns were made</w:t>
        </w:r>
      </w:ins>
      <w:ins w:id="1146" w:author="Kashyap Kammachi-Sreedhar (Nokia)" w:date="2024-12-01T22:34:00Z" w16du:dateUtc="2024-12-01T20:34:00Z">
        <w:r>
          <w:t xml:space="preserve"> in the MPEG git (under </w:t>
        </w:r>
        <w:r>
          <w:fldChar w:fldCharType="begin"/>
        </w:r>
        <w:r>
          <w:instrText>HYPERLINK "https://git.mpeg.expert/MPEG/Systems/FileFormat/HEIF/-/issues/172"</w:instrText>
        </w:r>
        <w:r>
          <w:fldChar w:fldCharType="separate"/>
        </w:r>
        <w:r>
          <w:rPr>
            <w:rStyle w:val="Hyperlink"/>
            <w:lang w:val="en-CA"/>
          </w:rPr>
          <w:t>Issue#172</w:t>
        </w:r>
        <w:r>
          <w:rPr>
            <w:rStyle w:val="Hyperlink"/>
            <w:lang w:val="en-CA"/>
          </w:rPr>
          <w:fldChar w:fldCharType="end"/>
        </w:r>
        <w:r w:rsidRPr="00F45E55">
          <w:rPr>
            <w:lang w:val="en-CA"/>
          </w:rPr>
          <w:t>)</w:t>
        </w:r>
      </w:ins>
    </w:p>
    <w:p w14:paraId="3D74F576" w14:textId="77777777" w:rsidR="000C3837" w:rsidRDefault="000C3837" w:rsidP="000C3837">
      <w:pPr>
        <w:rPr>
          <w:ins w:id="1147" w:author="Kashyap Kammachi-Sreedhar (Nokia)" w:date="2024-12-01T22:34:00Z" w16du:dateUtc="2024-12-01T20:34:00Z"/>
          <w:lang w:val="en-CA"/>
        </w:rPr>
      </w:pPr>
    </w:p>
    <w:p w14:paraId="7EFCD5A4" w14:textId="1276EA36" w:rsidR="00913AE7" w:rsidRDefault="000C3837" w:rsidP="00DD16C3">
      <w:pPr>
        <w:pStyle w:val="ListParagraph"/>
        <w:numPr>
          <w:ilvl w:val="0"/>
          <w:numId w:val="65"/>
        </w:numPr>
        <w:rPr>
          <w:ins w:id="1148" w:author="Kashyap Kammachi-Sreedhar (Nokia)" w:date="2024-12-01T22:42:00Z" w16du:dateUtc="2024-12-01T20:42:00Z"/>
        </w:rPr>
      </w:pPr>
      <w:ins w:id="1149" w:author="Kashyap Kammachi-Sreedhar (Nokia)" w:date="2024-12-01T22:34:00Z" w16du:dateUtc="2024-12-01T20:34:00Z">
        <w:r>
          <w:t xml:space="preserve">The proposed </w:t>
        </w:r>
      </w:ins>
      <w:ins w:id="1150" w:author="Kashyap Kammachi-Sreedhar (Nokia)" w:date="2024-12-01T22:41:00Z" w16du:dateUtc="2024-12-01T20:41:00Z">
        <w:r w:rsidR="00DD16C3">
          <w:t xml:space="preserve">item property may be limited due to dependency on GeoKeys which are </w:t>
        </w:r>
      </w:ins>
      <w:ins w:id="1151" w:author="Kashyap Kammachi-Sreedhar (Nokia)" w:date="2024-12-01T22:42:00Z" w16du:dateUtc="2024-12-01T20:42:00Z">
        <w:r w:rsidR="00DD16C3">
          <w:t>based on GeoTiff standard</w:t>
        </w:r>
      </w:ins>
    </w:p>
    <w:p w14:paraId="706DC2D0" w14:textId="407395E9" w:rsidR="00756B36" w:rsidRDefault="00756B36" w:rsidP="003F4B23">
      <w:pPr>
        <w:pStyle w:val="ListParagraph"/>
        <w:numPr>
          <w:ilvl w:val="0"/>
          <w:numId w:val="65"/>
        </w:numPr>
        <w:rPr>
          <w:ins w:id="1152" w:author="Kashyap Kammachi-Sreedhar (Nokia)" w:date="2024-12-01T22:43:00Z" w16du:dateUtc="2024-12-01T20:43:00Z"/>
        </w:rPr>
      </w:pPr>
      <w:ins w:id="1153" w:author="Kashyap Kammachi-Sreedhar (Nokia)" w:date="2024-12-01T22:42:00Z" w16du:dateUtc="2024-12-01T20:42:00Z">
        <w:r>
          <w:t>The HEIF format need not define formats for mapping images to geo spatial systems</w:t>
        </w:r>
        <w:r w:rsidR="003F4B23">
          <w:t xml:space="preserve"> and it m</w:t>
        </w:r>
      </w:ins>
      <w:ins w:id="1154" w:author="Kashyap Kammachi-Sreedhar (Nokia)" w:date="2024-12-01T22:43:00Z" w16du:dateUtc="2024-12-01T20:43:00Z">
        <w:r w:rsidR="003F4B23">
          <w:t>ay be left to other derived specifications</w:t>
        </w:r>
      </w:ins>
    </w:p>
    <w:p w14:paraId="1698187B" w14:textId="77777777" w:rsidR="003F4B23" w:rsidRPr="000C3837" w:rsidRDefault="003F4B23" w:rsidP="003F4B23">
      <w:pPr>
        <w:ind w:left="360"/>
        <w:rPr>
          <w:rPrChange w:id="1155" w:author="Kashyap Kammachi-Sreedhar (Nokia)" w:date="2024-12-01T22:34:00Z" w16du:dateUtc="2024-12-01T20:34:00Z">
            <w:rPr>
              <w:lang w:val="en-CA"/>
            </w:rPr>
          </w:rPrChange>
        </w:rPr>
        <w:pPrChange w:id="1156" w:author="Kashyap Kammachi-Sreedhar (Nokia)" w:date="2024-12-01T22:43:00Z" w16du:dateUtc="2024-12-01T20:43:00Z">
          <w:pPr/>
        </w:pPrChange>
      </w:pPr>
    </w:p>
    <w:sectPr w:rsidR="003F4B23" w:rsidRPr="000C3837" w:rsidSect="00075467">
      <w:headerReference w:type="default" r:id="rId18"/>
      <w:footerReference w:type="default" r:id="rId19"/>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30" w:author="Author" w:initials="A">
    <w:p w14:paraId="02BB924C" w14:textId="77777777" w:rsidR="00CE49F1" w:rsidRPr="00B25C71" w:rsidRDefault="00CE49F1" w:rsidP="00CE49F1">
      <w:pPr>
        <w:pStyle w:val="CommentText"/>
      </w:pPr>
      <w:r>
        <w:rPr>
          <w:rStyle w:val="CommentReference"/>
        </w:rPr>
        <w:annotationRef/>
      </w:r>
      <w:r>
        <w:t xml:space="preserve">Changed to match the </w:t>
      </w:r>
      <w:r w:rsidRPr="00B25C71">
        <w:t xml:space="preserve">comment in </w:t>
      </w:r>
      <w:hyperlink r:id="rId1" w:anchor="note_69897" w:history="1">
        <w:r w:rsidRPr="00B25C71">
          <w:rPr>
            <w:rStyle w:val="Hyperlink"/>
          </w:rPr>
          <w:t>HEIF#88</w:t>
        </w:r>
      </w:hyperlink>
      <w:r w:rsidRPr="00B25C71">
        <w:t>:</w:t>
      </w:r>
    </w:p>
    <w:p w14:paraId="70E830D1" w14:textId="77777777" w:rsidR="00CE49F1" w:rsidRPr="003F5B53" w:rsidRDefault="00CE49F1" w:rsidP="00CE49F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0E830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0E830D1" w16cid:durableId="35E4FD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20372" w14:textId="77777777" w:rsidR="0075161C" w:rsidRDefault="0075161C" w:rsidP="009E784A">
      <w:r>
        <w:separator/>
      </w:r>
    </w:p>
  </w:endnote>
  <w:endnote w:type="continuationSeparator" w:id="0">
    <w:p w14:paraId="0879AC91" w14:textId="77777777" w:rsidR="0075161C" w:rsidRDefault="0075161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395369" w:rsidRPr="00E0681D" w:rsidRDefault="0039536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441AF" w14:textId="77777777" w:rsidR="0075161C" w:rsidRDefault="0075161C" w:rsidP="009E784A">
      <w:r>
        <w:separator/>
      </w:r>
    </w:p>
  </w:footnote>
  <w:footnote w:type="continuationSeparator" w:id="0">
    <w:p w14:paraId="73A48D79" w14:textId="77777777" w:rsidR="0075161C" w:rsidRDefault="0075161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395369" w:rsidRPr="00E0681D" w:rsidRDefault="0039536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7C728FF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F67B99"/>
    <w:multiLevelType w:val="multilevel"/>
    <w:tmpl w:val="3984F0DC"/>
    <w:lvl w:ilvl="0">
      <w:start w:val="1"/>
      <w:numFmt w:val="decimal"/>
      <w:isLgl/>
      <w:lvlText w:val="%1."/>
      <w:lvlJc w:val="left"/>
      <w:pPr>
        <w:ind w:left="340" w:hanging="340"/>
      </w:pPr>
      <w:rPr>
        <w:rFonts w:hint="default"/>
      </w:rPr>
    </w:lvl>
    <w:lvl w:ilvl="1">
      <w:start w:val="1"/>
      <w:numFmt w:val="decimal"/>
      <w:isLgl/>
      <w:lvlText w:val="%1.%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E945AC"/>
    <w:multiLevelType w:val="multilevel"/>
    <w:tmpl w:val="587AB220"/>
    <w:lvl w:ilvl="0">
      <w:start w:val="1"/>
      <w:numFmt w:val="bullet"/>
      <w:lvlText w:val=""/>
      <w:lvlJc w:val="left"/>
      <w:pPr>
        <w:ind w:left="432" w:hanging="432"/>
      </w:pPr>
      <w:rPr>
        <w:rFonts w:ascii="Symbol" w:hAnsi="Symbol" w:hint="default"/>
        <w:lang w:val="en-G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437720E"/>
    <w:multiLevelType w:val="hybridMultilevel"/>
    <w:tmpl w:val="A680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A565F"/>
    <w:multiLevelType w:val="hybridMultilevel"/>
    <w:tmpl w:val="737031B6"/>
    <w:lvl w:ilvl="0" w:tplc="1BD03FC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317DB4"/>
    <w:multiLevelType w:val="hybridMultilevel"/>
    <w:tmpl w:val="AEC42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7779A"/>
    <w:multiLevelType w:val="hybridMultilevel"/>
    <w:tmpl w:val="3E4E8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90318"/>
    <w:multiLevelType w:val="hybridMultilevel"/>
    <w:tmpl w:val="CD4A14D2"/>
    <w:lvl w:ilvl="0" w:tplc="3E6627C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A5D347E"/>
    <w:multiLevelType w:val="hybridMultilevel"/>
    <w:tmpl w:val="9690842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0CCF055D"/>
    <w:multiLevelType w:val="hybridMultilevel"/>
    <w:tmpl w:val="4FFA9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266D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864CB2"/>
    <w:multiLevelType w:val="hybridMultilevel"/>
    <w:tmpl w:val="4AF06502"/>
    <w:lvl w:ilvl="0" w:tplc="DD50E0E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A85091"/>
    <w:multiLevelType w:val="hybridMultilevel"/>
    <w:tmpl w:val="38C0A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070853"/>
    <w:multiLevelType w:val="hybridMultilevel"/>
    <w:tmpl w:val="B4DAB604"/>
    <w:lvl w:ilvl="0" w:tplc="CA5E1ACE">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1D946CB9"/>
    <w:multiLevelType w:val="hybridMultilevel"/>
    <w:tmpl w:val="3DD20E72"/>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3169ED"/>
    <w:multiLevelType w:val="hybridMultilevel"/>
    <w:tmpl w:val="A73C17D2"/>
    <w:lvl w:ilvl="0" w:tplc="77AA4FB8">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4353158"/>
    <w:multiLevelType w:val="hybridMultilevel"/>
    <w:tmpl w:val="CBECB8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C1028C"/>
    <w:multiLevelType w:val="hybridMultilevel"/>
    <w:tmpl w:val="D8F00272"/>
    <w:lvl w:ilvl="0" w:tplc="0A8C1FF0">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92C3DEE"/>
    <w:multiLevelType w:val="hybridMultilevel"/>
    <w:tmpl w:val="34FAB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B4E194C"/>
    <w:multiLevelType w:val="hybridMultilevel"/>
    <w:tmpl w:val="BF70DF66"/>
    <w:lvl w:ilvl="0" w:tplc="C0A62F1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CE7A96"/>
    <w:multiLevelType w:val="hybridMultilevel"/>
    <w:tmpl w:val="CFBC10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cs="Times New Roman" w:hint="default"/>
        <w:b w:val="0"/>
        <w:i w:val="0"/>
        <w:strike w:val="0"/>
        <w:dstrike w:val="0"/>
        <w:sz w:val="24"/>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5" w15:restartNumberingAfterBreak="0">
    <w:nsid w:val="35983F7E"/>
    <w:multiLevelType w:val="hybridMultilevel"/>
    <w:tmpl w:val="1EEA4258"/>
    <w:lvl w:ilvl="0" w:tplc="4B6E0B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75D207A"/>
    <w:multiLevelType w:val="hybridMultilevel"/>
    <w:tmpl w:val="BB8A45E4"/>
    <w:lvl w:ilvl="0" w:tplc="37C4CE80">
      <w:start w:val="1"/>
      <w:numFmt w:val="decimal"/>
      <w:lvlText w:val="%1."/>
      <w:lvlJc w:val="left"/>
      <w:pPr>
        <w:ind w:left="360"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27" w15:restartNumberingAfterBreak="0">
    <w:nsid w:val="3DD425AA"/>
    <w:multiLevelType w:val="hybridMultilevel"/>
    <w:tmpl w:val="DEFC2118"/>
    <w:lvl w:ilvl="0" w:tplc="D9D67F0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F6349E"/>
    <w:multiLevelType w:val="hybridMultilevel"/>
    <w:tmpl w:val="584826E4"/>
    <w:lvl w:ilvl="0" w:tplc="96FCAA86">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91497A"/>
    <w:multiLevelType w:val="hybridMultilevel"/>
    <w:tmpl w:val="3EE6601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7E5DD7"/>
    <w:multiLevelType w:val="multilevel"/>
    <w:tmpl w:val="BB5A05F4"/>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2" w15:restartNumberingAfterBreak="0">
    <w:nsid w:val="5AD84AA9"/>
    <w:multiLevelType w:val="hybridMultilevel"/>
    <w:tmpl w:val="F3B027E8"/>
    <w:lvl w:ilvl="0" w:tplc="5584259A">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C457FE"/>
    <w:multiLevelType w:val="hybridMultilevel"/>
    <w:tmpl w:val="F6EA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50C4C82"/>
    <w:multiLevelType w:val="hybridMultilevel"/>
    <w:tmpl w:val="D244142C"/>
    <w:lvl w:ilvl="0" w:tplc="81CE3B12">
      <w:start w:val="1"/>
      <w:numFmt w:val="decimal"/>
      <w:lvlText w:val="3.1.%1"/>
      <w:lvlJc w:val="left"/>
      <w:pPr>
        <w:tabs>
          <w:tab w:val="num" w:pos="720"/>
        </w:tabs>
        <w:ind w:left="0" w:firstLine="0"/>
      </w:pPr>
      <w:rPr>
        <w:rFonts w:hint="default"/>
      </w:rPr>
    </w:lvl>
    <w:lvl w:ilvl="1" w:tplc="BE5AF528">
      <w:start w:val="89"/>
      <w:numFmt w:val="bullet"/>
      <w:lvlText w:val="—"/>
      <w:lvlJc w:val="left"/>
      <w:pPr>
        <w:tabs>
          <w:tab w:val="num" w:pos="1440"/>
        </w:tabs>
        <w:ind w:left="1440" w:hanging="360"/>
      </w:pPr>
      <w:rPr>
        <w:rFonts w:ascii="Cambria" w:eastAsia="MS Mincho" w:hAnsi="Cambria"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5565837"/>
    <w:multiLevelType w:val="multilevel"/>
    <w:tmpl w:val="B9AC8F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15:restartNumberingAfterBreak="0">
    <w:nsid w:val="68B002AE"/>
    <w:multiLevelType w:val="hybridMultilevel"/>
    <w:tmpl w:val="0F3E17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E2844C8"/>
    <w:multiLevelType w:val="multilevel"/>
    <w:tmpl w:val="FD8C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E81001"/>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2" w15:restartNumberingAfterBreak="0">
    <w:nsid w:val="72184DA0"/>
    <w:multiLevelType w:val="hybridMultilevel"/>
    <w:tmpl w:val="4B02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616076F"/>
    <w:multiLevelType w:val="hybridMultilevel"/>
    <w:tmpl w:val="CFBC1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69A473E"/>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7" w15:restartNumberingAfterBreak="0">
    <w:nsid w:val="771950AD"/>
    <w:multiLevelType w:val="hybridMultilevel"/>
    <w:tmpl w:val="855A56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9EF22F2"/>
    <w:multiLevelType w:val="hybridMultilevel"/>
    <w:tmpl w:val="C6DC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77713171">
    <w:abstractNumId w:val="34"/>
  </w:num>
  <w:num w:numId="2" w16cid:durableId="1941330468">
    <w:abstractNumId w:val="35"/>
  </w:num>
  <w:num w:numId="3" w16cid:durableId="105394847">
    <w:abstractNumId w:val="36"/>
  </w:num>
  <w:num w:numId="4" w16cid:durableId="1332951238">
    <w:abstractNumId w:val="44"/>
  </w:num>
  <w:num w:numId="5" w16cid:durableId="984160147">
    <w:abstractNumId w:val="12"/>
  </w:num>
  <w:num w:numId="6" w16cid:durableId="1997873213">
    <w:abstractNumId w:val="31"/>
  </w:num>
  <w:num w:numId="7" w16cid:durableId="1881741708">
    <w:abstractNumId w:val="46"/>
  </w:num>
  <w:num w:numId="8" w16cid:durableId="823082611">
    <w:abstractNumId w:val="41"/>
  </w:num>
  <w:num w:numId="9" w16cid:durableId="2089304178">
    <w:abstractNumId w:val="26"/>
  </w:num>
  <w:num w:numId="10" w16cid:durableId="1174102486">
    <w:abstractNumId w:val="6"/>
  </w:num>
  <w:num w:numId="11" w16cid:durableId="1348170109">
    <w:abstractNumId w:val="3"/>
  </w:num>
  <w:num w:numId="12" w16cid:durableId="1705247353">
    <w:abstractNumId w:val="17"/>
  </w:num>
  <w:num w:numId="13" w16cid:durableId="1101728147">
    <w:abstractNumId w:val="25"/>
  </w:num>
  <w:num w:numId="14" w16cid:durableId="1217278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816274">
    <w:abstractNumId w:val="38"/>
  </w:num>
  <w:num w:numId="16" w16cid:durableId="574441556">
    <w:abstractNumId w:val="43"/>
  </w:num>
  <w:num w:numId="17" w16cid:durableId="2079552485">
    <w:abstractNumId w:val="20"/>
  </w:num>
  <w:num w:numId="18" w16cid:durableId="231165909">
    <w:abstractNumId w:val="32"/>
  </w:num>
  <w:num w:numId="19" w16cid:durableId="909462924">
    <w:abstractNumId w:val="49"/>
  </w:num>
  <w:num w:numId="20" w16cid:durableId="6928484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47201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021605">
    <w:abstractNumId w:val="5"/>
  </w:num>
  <w:num w:numId="23" w16cid:durableId="1705788664">
    <w:abstractNumId w:val="19"/>
  </w:num>
  <w:num w:numId="24" w16cid:durableId="887767647">
    <w:abstractNumId w:val="28"/>
  </w:num>
  <w:num w:numId="25" w16cid:durableId="2139645457">
    <w:abstractNumId w:val="33"/>
  </w:num>
  <w:num w:numId="26" w16cid:durableId="1847819834">
    <w:abstractNumId w:val="48"/>
  </w:num>
  <w:num w:numId="27" w16cid:durableId="1106343457">
    <w:abstractNumId w:val="42"/>
  </w:num>
  <w:num w:numId="28" w16cid:durableId="301542302">
    <w:abstractNumId w:val="8"/>
  </w:num>
  <w:num w:numId="29" w16cid:durableId="363143322">
    <w:abstractNumId w:val="24"/>
  </w:num>
  <w:num w:numId="30" w16cid:durableId="836113671">
    <w:abstractNumId w:val="0"/>
  </w:num>
  <w:num w:numId="31" w16cid:durableId="1861772845">
    <w:abstractNumId w:val="1"/>
  </w:num>
  <w:num w:numId="32" w16cid:durableId="551774517">
    <w:abstractNumId w:val="2"/>
  </w:num>
  <w:num w:numId="33" w16cid:durableId="1052997428">
    <w:abstractNumId w:val="29"/>
  </w:num>
  <w:num w:numId="34" w16cid:durableId="2085758069">
    <w:abstractNumId w:val="30"/>
  </w:num>
  <w:num w:numId="35" w16cid:durableId="2014648543">
    <w:abstractNumId w:val="15"/>
  </w:num>
  <w:num w:numId="36" w16cid:durableId="996417791">
    <w:abstractNumId w:val="4"/>
  </w:num>
  <w:num w:numId="37" w16cid:durableId="1889414502">
    <w:abstractNumId w:val="39"/>
  </w:num>
  <w:num w:numId="38" w16cid:durableId="1019820376">
    <w:abstractNumId w:val="47"/>
  </w:num>
  <w:num w:numId="39" w16cid:durableId="638802874">
    <w:abstractNumId w:val="13"/>
  </w:num>
  <w:num w:numId="40" w16cid:durableId="1550460867">
    <w:abstractNumId w:val="16"/>
  </w:num>
  <w:num w:numId="41" w16cid:durableId="1308514225">
    <w:abstractNumId w:val="21"/>
  </w:num>
  <w:num w:numId="42" w16cid:durableId="927887638">
    <w:abstractNumId w:val="37"/>
  </w:num>
  <w:num w:numId="43" w16cid:durableId="1548686803">
    <w:abstractNumId w:val="23"/>
  </w:num>
  <w:num w:numId="44" w16cid:durableId="769472327">
    <w:abstractNumId w:val="7"/>
  </w:num>
  <w:num w:numId="45" w16cid:durableId="1089426187">
    <w:abstractNumId w:val="9"/>
  </w:num>
  <w:num w:numId="46" w16cid:durableId="814832092">
    <w:abstractNumId w:val="11"/>
  </w:num>
  <w:num w:numId="47" w16cid:durableId="314989952">
    <w:abstractNumId w:val="38"/>
  </w:num>
  <w:num w:numId="48" w16cid:durableId="662054359">
    <w:abstractNumId w:val="38"/>
  </w:num>
  <w:num w:numId="49" w16cid:durableId="1638609725">
    <w:abstractNumId w:val="38"/>
  </w:num>
  <w:num w:numId="50" w16cid:durableId="17901448">
    <w:abstractNumId w:val="38"/>
  </w:num>
  <w:num w:numId="51" w16cid:durableId="1159730920">
    <w:abstractNumId w:val="38"/>
  </w:num>
  <w:num w:numId="52" w16cid:durableId="597057692">
    <w:abstractNumId w:val="14"/>
  </w:num>
  <w:num w:numId="53" w16cid:durableId="2042054299">
    <w:abstractNumId w:val="38"/>
  </w:num>
  <w:num w:numId="54" w16cid:durableId="686253343">
    <w:abstractNumId w:val="38"/>
  </w:num>
  <w:num w:numId="55" w16cid:durableId="958418045">
    <w:abstractNumId w:val="38"/>
  </w:num>
  <w:num w:numId="56" w16cid:durableId="987781401">
    <w:abstractNumId w:val="38"/>
  </w:num>
  <w:num w:numId="57" w16cid:durableId="670109979">
    <w:abstractNumId w:val="38"/>
  </w:num>
  <w:num w:numId="58" w16cid:durableId="113528240">
    <w:abstractNumId w:val="38"/>
  </w:num>
  <w:num w:numId="59" w16cid:durableId="331375332">
    <w:abstractNumId w:val="38"/>
  </w:num>
  <w:num w:numId="60" w16cid:durableId="946153239">
    <w:abstractNumId w:val="40"/>
  </w:num>
  <w:num w:numId="61" w16cid:durableId="977146366">
    <w:abstractNumId w:val="27"/>
  </w:num>
  <w:num w:numId="62" w16cid:durableId="809708421">
    <w:abstractNumId w:val="10"/>
  </w:num>
  <w:num w:numId="63" w16cid:durableId="658776044">
    <w:abstractNumId w:val="18"/>
  </w:num>
  <w:num w:numId="64" w16cid:durableId="1433162446">
    <w:abstractNumId w:val="45"/>
  </w:num>
  <w:num w:numId="65" w16cid:durableId="546142548">
    <w:abstractNumId w:val="22"/>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shyap Kammachi-Sreedhar (Nokia)">
    <w15:presenceInfo w15:providerId="AD" w15:userId="S::kashyap.kammachi-sreedhar@nokia.com::e997dd32-8d53-4283-b2d9-6ce9ce1b5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C72"/>
    <w:rsid w:val="0000542F"/>
    <w:rsid w:val="00010F41"/>
    <w:rsid w:val="00020BEA"/>
    <w:rsid w:val="00041066"/>
    <w:rsid w:val="00047047"/>
    <w:rsid w:val="0006676A"/>
    <w:rsid w:val="0007152C"/>
    <w:rsid w:val="00074347"/>
    <w:rsid w:val="00075467"/>
    <w:rsid w:val="00084999"/>
    <w:rsid w:val="00090CAD"/>
    <w:rsid w:val="000954A5"/>
    <w:rsid w:val="000968DA"/>
    <w:rsid w:val="000C1FF0"/>
    <w:rsid w:val="000C3837"/>
    <w:rsid w:val="000C78E6"/>
    <w:rsid w:val="000D536D"/>
    <w:rsid w:val="000D5A9F"/>
    <w:rsid w:val="000E7D99"/>
    <w:rsid w:val="000E7E7E"/>
    <w:rsid w:val="001023D4"/>
    <w:rsid w:val="001040D6"/>
    <w:rsid w:val="00107794"/>
    <w:rsid w:val="001432B3"/>
    <w:rsid w:val="00156BD0"/>
    <w:rsid w:val="0017051E"/>
    <w:rsid w:val="00176436"/>
    <w:rsid w:val="00176FC8"/>
    <w:rsid w:val="0018563E"/>
    <w:rsid w:val="001862F6"/>
    <w:rsid w:val="00195FF0"/>
    <w:rsid w:val="0019660A"/>
    <w:rsid w:val="00196997"/>
    <w:rsid w:val="001A318A"/>
    <w:rsid w:val="001B0850"/>
    <w:rsid w:val="001C6437"/>
    <w:rsid w:val="001D51D2"/>
    <w:rsid w:val="001E13C5"/>
    <w:rsid w:val="001E18A9"/>
    <w:rsid w:val="001F1FE0"/>
    <w:rsid w:val="001F3D1D"/>
    <w:rsid w:val="001F4301"/>
    <w:rsid w:val="00200450"/>
    <w:rsid w:val="0021287E"/>
    <w:rsid w:val="00235D39"/>
    <w:rsid w:val="00240B90"/>
    <w:rsid w:val="00250BA4"/>
    <w:rsid w:val="002557FC"/>
    <w:rsid w:val="00263789"/>
    <w:rsid w:val="00264D4A"/>
    <w:rsid w:val="002677C4"/>
    <w:rsid w:val="00294E6A"/>
    <w:rsid w:val="002A4328"/>
    <w:rsid w:val="002F4B56"/>
    <w:rsid w:val="00301B5D"/>
    <w:rsid w:val="00311D17"/>
    <w:rsid w:val="003226C8"/>
    <w:rsid w:val="00342AFB"/>
    <w:rsid w:val="0036685E"/>
    <w:rsid w:val="003831FA"/>
    <w:rsid w:val="00385C5D"/>
    <w:rsid w:val="00395369"/>
    <w:rsid w:val="00395B12"/>
    <w:rsid w:val="00396C28"/>
    <w:rsid w:val="003B0FC6"/>
    <w:rsid w:val="003B5169"/>
    <w:rsid w:val="003C5C6D"/>
    <w:rsid w:val="003C63A4"/>
    <w:rsid w:val="003D7057"/>
    <w:rsid w:val="003E21E1"/>
    <w:rsid w:val="003F4B23"/>
    <w:rsid w:val="003F4C08"/>
    <w:rsid w:val="00407AF4"/>
    <w:rsid w:val="00411B72"/>
    <w:rsid w:val="00427BF6"/>
    <w:rsid w:val="004304B9"/>
    <w:rsid w:val="004357E1"/>
    <w:rsid w:val="00443591"/>
    <w:rsid w:val="00443AA9"/>
    <w:rsid w:val="00474BA2"/>
    <w:rsid w:val="0047588A"/>
    <w:rsid w:val="00477359"/>
    <w:rsid w:val="0047779E"/>
    <w:rsid w:val="00482D1C"/>
    <w:rsid w:val="00487C76"/>
    <w:rsid w:val="00497C45"/>
    <w:rsid w:val="00497E23"/>
    <w:rsid w:val="004B2069"/>
    <w:rsid w:val="004B7C84"/>
    <w:rsid w:val="004C0041"/>
    <w:rsid w:val="004C352A"/>
    <w:rsid w:val="004C352E"/>
    <w:rsid w:val="004E4264"/>
    <w:rsid w:val="004E459B"/>
    <w:rsid w:val="004E45B6"/>
    <w:rsid w:val="004E48C6"/>
    <w:rsid w:val="004E4E09"/>
    <w:rsid w:val="004F4C53"/>
    <w:rsid w:val="004F5473"/>
    <w:rsid w:val="004F733C"/>
    <w:rsid w:val="0050217F"/>
    <w:rsid w:val="005050EF"/>
    <w:rsid w:val="00514AB8"/>
    <w:rsid w:val="00515B3D"/>
    <w:rsid w:val="00523D2E"/>
    <w:rsid w:val="00530960"/>
    <w:rsid w:val="00540DEA"/>
    <w:rsid w:val="00544821"/>
    <w:rsid w:val="005575F4"/>
    <w:rsid w:val="00560342"/>
    <w:rsid w:val="005612C2"/>
    <w:rsid w:val="00563279"/>
    <w:rsid w:val="005B1B87"/>
    <w:rsid w:val="005C08F0"/>
    <w:rsid w:val="005C2A51"/>
    <w:rsid w:val="005D7837"/>
    <w:rsid w:val="005E5F2B"/>
    <w:rsid w:val="005F171A"/>
    <w:rsid w:val="005F38AE"/>
    <w:rsid w:val="00601359"/>
    <w:rsid w:val="006071C2"/>
    <w:rsid w:val="006072D0"/>
    <w:rsid w:val="00615DB2"/>
    <w:rsid w:val="00622C6C"/>
    <w:rsid w:val="0063127E"/>
    <w:rsid w:val="00633A54"/>
    <w:rsid w:val="00651912"/>
    <w:rsid w:val="00655778"/>
    <w:rsid w:val="00667DD6"/>
    <w:rsid w:val="00680F7E"/>
    <w:rsid w:val="00681E7F"/>
    <w:rsid w:val="00687A76"/>
    <w:rsid w:val="00692C53"/>
    <w:rsid w:val="0069604D"/>
    <w:rsid w:val="006A05A2"/>
    <w:rsid w:val="006A6BFC"/>
    <w:rsid w:val="006C1C47"/>
    <w:rsid w:val="006D57F8"/>
    <w:rsid w:val="006D59AA"/>
    <w:rsid w:val="006D7A55"/>
    <w:rsid w:val="00703A03"/>
    <w:rsid w:val="00715717"/>
    <w:rsid w:val="007160C0"/>
    <w:rsid w:val="007203FD"/>
    <w:rsid w:val="007331F2"/>
    <w:rsid w:val="0074323A"/>
    <w:rsid w:val="0075161C"/>
    <w:rsid w:val="00756B36"/>
    <w:rsid w:val="00766285"/>
    <w:rsid w:val="00772E72"/>
    <w:rsid w:val="00791993"/>
    <w:rsid w:val="007A2630"/>
    <w:rsid w:val="007C05E8"/>
    <w:rsid w:val="007C770B"/>
    <w:rsid w:val="007D17AB"/>
    <w:rsid w:val="007D5E51"/>
    <w:rsid w:val="007E3746"/>
    <w:rsid w:val="007E59D3"/>
    <w:rsid w:val="007F537F"/>
    <w:rsid w:val="00800C05"/>
    <w:rsid w:val="00804D88"/>
    <w:rsid w:val="00805670"/>
    <w:rsid w:val="00827179"/>
    <w:rsid w:val="00832179"/>
    <w:rsid w:val="008343D9"/>
    <w:rsid w:val="0084670F"/>
    <w:rsid w:val="00861B38"/>
    <w:rsid w:val="00861E9E"/>
    <w:rsid w:val="0086275D"/>
    <w:rsid w:val="0086297E"/>
    <w:rsid w:val="00881CCB"/>
    <w:rsid w:val="00890BCC"/>
    <w:rsid w:val="008A340E"/>
    <w:rsid w:val="008A63F0"/>
    <w:rsid w:val="008B2ACC"/>
    <w:rsid w:val="008B4C7A"/>
    <w:rsid w:val="008C0E82"/>
    <w:rsid w:val="008C3624"/>
    <w:rsid w:val="008C473A"/>
    <w:rsid w:val="008D32B0"/>
    <w:rsid w:val="008D4C1D"/>
    <w:rsid w:val="008E7795"/>
    <w:rsid w:val="00904C30"/>
    <w:rsid w:val="00913AE7"/>
    <w:rsid w:val="00926CBE"/>
    <w:rsid w:val="009331AA"/>
    <w:rsid w:val="00954B0D"/>
    <w:rsid w:val="00963503"/>
    <w:rsid w:val="009636E0"/>
    <w:rsid w:val="00970214"/>
    <w:rsid w:val="00980E7B"/>
    <w:rsid w:val="00981137"/>
    <w:rsid w:val="00983E22"/>
    <w:rsid w:val="00991B8D"/>
    <w:rsid w:val="009937F9"/>
    <w:rsid w:val="009B09C2"/>
    <w:rsid w:val="009C464E"/>
    <w:rsid w:val="009C5AAC"/>
    <w:rsid w:val="009D428A"/>
    <w:rsid w:val="009D5D9F"/>
    <w:rsid w:val="009E0047"/>
    <w:rsid w:val="009E210E"/>
    <w:rsid w:val="009E784A"/>
    <w:rsid w:val="00A02638"/>
    <w:rsid w:val="00A21AE5"/>
    <w:rsid w:val="00A27ECD"/>
    <w:rsid w:val="00A312CF"/>
    <w:rsid w:val="00A55D55"/>
    <w:rsid w:val="00A646F5"/>
    <w:rsid w:val="00A66F57"/>
    <w:rsid w:val="00A757D1"/>
    <w:rsid w:val="00AB6835"/>
    <w:rsid w:val="00AD3A20"/>
    <w:rsid w:val="00AF6A31"/>
    <w:rsid w:val="00AF7823"/>
    <w:rsid w:val="00B10D58"/>
    <w:rsid w:val="00B22CE8"/>
    <w:rsid w:val="00B24CCE"/>
    <w:rsid w:val="00B47760"/>
    <w:rsid w:val="00B55960"/>
    <w:rsid w:val="00B62642"/>
    <w:rsid w:val="00B648E2"/>
    <w:rsid w:val="00B71015"/>
    <w:rsid w:val="00B80CDE"/>
    <w:rsid w:val="00B83281"/>
    <w:rsid w:val="00B94063"/>
    <w:rsid w:val="00BA60FC"/>
    <w:rsid w:val="00BC1590"/>
    <w:rsid w:val="00BC4710"/>
    <w:rsid w:val="00BF7E4A"/>
    <w:rsid w:val="00C00EE5"/>
    <w:rsid w:val="00C03F4D"/>
    <w:rsid w:val="00C16B37"/>
    <w:rsid w:val="00C434A1"/>
    <w:rsid w:val="00C45DBF"/>
    <w:rsid w:val="00C60EE7"/>
    <w:rsid w:val="00C637B2"/>
    <w:rsid w:val="00C640A3"/>
    <w:rsid w:val="00C955C7"/>
    <w:rsid w:val="00C96A47"/>
    <w:rsid w:val="00CA7516"/>
    <w:rsid w:val="00CB1CB6"/>
    <w:rsid w:val="00CB798F"/>
    <w:rsid w:val="00CC49E2"/>
    <w:rsid w:val="00CD36BE"/>
    <w:rsid w:val="00CE49F1"/>
    <w:rsid w:val="00CE5D72"/>
    <w:rsid w:val="00CF1629"/>
    <w:rsid w:val="00CF6B31"/>
    <w:rsid w:val="00D151C4"/>
    <w:rsid w:val="00D330A1"/>
    <w:rsid w:val="00D437AA"/>
    <w:rsid w:val="00D52D47"/>
    <w:rsid w:val="00D5519A"/>
    <w:rsid w:val="00D709E9"/>
    <w:rsid w:val="00D8185E"/>
    <w:rsid w:val="00DD16C3"/>
    <w:rsid w:val="00DD2CD0"/>
    <w:rsid w:val="00DD4A7A"/>
    <w:rsid w:val="00DD7F30"/>
    <w:rsid w:val="00E13246"/>
    <w:rsid w:val="00E13E5E"/>
    <w:rsid w:val="00E21613"/>
    <w:rsid w:val="00E24351"/>
    <w:rsid w:val="00E320F0"/>
    <w:rsid w:val="00E32687"/>
    <w:rsid w:val="00E53144"/>
    <w:rsid w:val="00E565AB"/>
    <w:rsid w:val="00E62FF3"/>
    <w:rsid w:val="00E67467"/>
    <w:rsid w:val="00E843CE"/>
    <w:rsid w:val="00E84EEF"/>
    <w:rsid w:val="00E85E52"/>
    <w:rsid w:val="00E924E0"/>
    <w:rsid w:val="00E929B6"/>
    <w:rsid w:val="00E9507F"/>
    <w:rsid w:val="00E965CC"/>
    <w:rsid w:val="00EA12EF"/>
    <w:rsid w:val="00EC17A7"/>
    <w:rsid w:val="00EC6549"/>
    <w:rsid w:val="00ED3FBA"/>
    <w:rsid w:val="00EE0A4D"/>
    <w:rsid w:val="00EE1D95"/>
    <w:rsid w:val="00EE5685"/>
    <w:rsid w:val="00EF2D59"/>
    <w:rsid w:val="00EF61FD"/>
    <w:rsid w:val="00F03F9B"/>
    <w:rsid w:val="00F06390"/>
    <w:rsid w:val="00F103CE"/>
    <w:rsid w:val="00F23486"/>
    <w:rsid w:val="00F23878"/>
    <w:rsid w:val="00F419DA"/>
    <w:rsid w:val="00F44DE5"/>
    <w:rsid w:val="00F45E55"/>
    <w:rsid w:val="00F514E9"/>
    <w:rsid w:val="00F710DC"/>
    <w:rsid w:val="00F73309"/>
    <w:rsid w:val="00FA26DD"/>
    <w:rsid w:val="00FA39EB"/>
    <w:rsid w:val="00FA4537"/>
    <w:rsid w:val="00FA6A97"/>
    <w:rsid w:val="00FB1F8B"/>
    <w:rsid w:val="00FB5F8A"/>
    <w:rsid w:val="00FC7B6E"/>
    <w:rsid w:val="00FD3DA1"/>
    <w:rsid w:val="00FD61B0"/>
    <w:rsid w:val="00FD747B"/>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AA9"/>
    <w:pPr>
      <w:widowControl/>
      <w:autoSpaceDE/>
      <w:autoSpaceDN/>
    </w:pPr>
    <w:rPr>
      <w:rFonts w:ascii="Times New Roman" w:eastAsia="Times New Roman" w:hAnsi="Times New Roman" w:cs="Times New Roman"/>
      <w:sz w:val="24"/>
      <w:szCs w:val="24"/>
      <w:lang w:val="en-FI" w:eastAsia="en-GB"/>
    </w:rPr>
  </w:style>
  <w:style w:type="paragraph" w:styleId="Heading1">
    <w:name w:val="heading 1"/>
    <w:basedOn w:val="Normal"/>
    <w:next w:val="Normal"/>
    <w:uiPriority w:val="9"/>
    <w:qFormat/>
    <w:rsid w:val="00474BA2"/>
    <w:pPr>
      <w:keepNext/>
      <w:numPr>
        <w:numId w:val="15"/>
      </w:numPr>
      <w:spacing w:before="240"/>
      <w:outlineLvl w:val="0"/>
    </w:pPr>
    <w:rPr>
      <w:b/>
      <w:bCs/>
      <w:sz w:val="26"/>
    </w:rPr>
  </w:style>
  <w:style w:type="paragraph" w:styleId="Heading2">
    <w:name w:val="heading 2"/>
    <w:basedOn w:val="Normal"/>
    <w:next w:val="Normal"/>
    <w:link w:val="Heading2Char"/>
    <w:uiPriority w:val="9"/>
    <w:unhideWhenUsed/>
    <w:qFormat/>
    <w:rsid w:val="00474BA2"/>
    <w:pPr>
      <w:keepNext/>
      <w:keepLines/>
      <w:numPr>
        <w:ilvl w:val="1"/>
        <w:numId w:val="15"/>
      </w:numPr>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74BA2"/>
    <w:pPr>
      <w:keepNext/>
      <w:keepLines/>
      <w:numPr>
        <w:ilvl w:val="2"/>
        <w:numId w:val="15"/>
      </w:numPr>
      <w:spacing w:before="40"/>
      <w:outlineLvl w:val="2"/>
    </w:pPr>
    <w:rPr>
      <w:rFonts w:eastAsiaTheme="majorEastAsia" w:cstheme="majorBidi"/>
      <w:b/>
    </w:rPr>
  </w:style>
  <w:style w:type="paragraph" w:styleId="Heading4">
    <w:name w:val="heading 4"/>
    <w:basedOn w:val="Normal"/>
    <w:next w:val="Normal"/>
    <w:link w:val="Heading4Char"/>
    <w:uiPriority w:val="9"/>
    <w:unhideWhenUsed/>
    <w:qFormat/>
    <w:rsid w:val="00FB5F8A"/>
    <w:pPr>
      <w:keepNext/>
      <w:keepLines/>
      <w:numPr>
        <w:ilvl w:val="3"/>
        <w:numId w:val="15"/>
      </w:numPr>
      <w:spacing w:before="40"/>
      <w:outlineLvl w:val="3"/>
    </w:pPr>
    <w:rPr>
      <w:rFonts w:eastAsiaTheme="majorEastAsia" w:cstheme="majorBidi"/>
      <w:b/>
      <w:iCs/>
    </w:rPr>
  </w:style>
  <w:style w:type="paragraph" w:styleId="Heading5">
    <w:name w:val="heading 5"/>
    <w:basedOn w:val="Normal"/>
    <w:next w:val="Normal"/>
    <w:link w:val="Heading5Char"/>
    <w:uiPriority w:val="9"/>
    <w:unhideWhenUsed/>
    <w:qFormat/>
    <w:rsid w:val="00A66F57"/>
    <w:pPr>
      <w:keepNext/>
      <w:keepLines/>
      <w:numPr>
        <w:ilvl w:val="4"/>
        <w:numId w:val="15"/>
      </w:numPr>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A66F57"/>
    <w:pPr>
      <w:keepNext/>
      <w:keepLines/>
      <w:numPr>
        <w:ilvl w:val="5"/>
        <w:numId w:val="15"/>
      </w:numPr>
      <w:spacing w:before="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A66F57"/>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66F5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6F5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qFormat/>
    <w:rsid w:val="00FF2653"/>
    <w:pPr>
      <w:spacing w:before="100" w:beforeAutospacing="1" w:after="100" w:afterAutospacing="1" w:line="276" w:lineRule="auto"/>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sz w:val="18"/>
      <w:szCs w:val="20"/>
      <w:lang w:val="en-GB"/>
    </w:rPr>
  </w:style>
  <w:style w:type="paragraph" w:customStyle="1" w:styleId="ISOClause">
    <w:name w:val="ISO_Clause"/>
    <w:basedOn w:val="Normal"/>
    <w:rsid w:val="00BA60FC"/>
    <w:pPr>
      <w:spacing w:before="210" w:line="210" w:lineRule="exact"/>
    </w:pPr>
    <w:rPr>
      <w:sz w:val="18"/>
      <w:szCs w:val="20"/>
      <w:lang w:val="en-GB"/>
    </w:rPr>
  </w:style>
  <w:style w:type="paragraph" w:customStyle="1" w:styleId="ISOParagraph">
    <w:name w:val="ISO_Paragraph"/>
    <w:basedOn w:val="Normal"/>
    <w:rsid w:val="00BA60FC"/>
    <w:pPr>
      <w:spacing w:before="210" w:line="210" w:lineRule="exact"/>
    </w:pPr>
    <w:rPr>
      <w:sz w:val="18"/>
      <w:szCs w:val="20"/>
      <w:lang w:val="en-GB"/>
    </w:rPr>
  </w:style>
  <w:style w:type="paragraph" w:customStyle="1" w:styleId="ISOCommType">
    <w:name w:val="ISO_Comm_Type"/>
    <w:basedOn w:val="Normal"/>
    <w:rsid w:val="00BA60FC"/>
    <w:pPr>
      <w:spacing w:before="210" w:line="210" w:lineRule="exact"/>
    </w:pPr>
    <w:rPr>
      <w:sz w:val="18"/>
      <w:szCs w:val="20"/>
      <w:lang w:val="en-GB"/>
    </w:rPr>
  </w:style>
  <w:style w:type="paragraph" w:customStyle="1" w:styleId="ISOComments">
    <w:name w:val="ISO_Comments"/>
    <w:basedOn w:val="Normal"/>
    <w:rsid w:val="00BA60FC"/>
    <w:pPr>
      <w:spacing w:before="210" w:line="210" w:lineRule="exact"/>
    </w:pPr>
    <w:rPr>
      <w:sz w:val="18"/>
      <w:szCs w:val="20"/>
      <w:lang w:val="en-GB"/>
    </w:rPr>
  </w:style>
  <w:style w:type="paragraph" w:customStyle="1" w:styleId="ISOChange">
    <w:name w:val="ISO_Change"/>
    <w:basedOn w:val="Normal"/>
    <w:rsid w:val="00BA60FC"/>
    <w:pPr>
      <w:spacing w:before="210" w:line="210" w:lineRule="exact"/>
    </w:pPr>
    <w:rPr>
      <w:sz w:val="18"/>
      <w:szCs w:val="20"/>
      <w:lang w:val="en-GB"/>
    </w:rPr>
  </w:style>
  <w:style w:type="paragraph" w:customStyle="1" w:styleId="ISOSecretObservations">
    <w:name w:val="ISO_Secret_Observations"/>
    <w:basedOn w:val="Normal"/>
    <w:rsid w:val="00BA60FC"/>
    <w:pPr>
      <w:spacing w:before="210" w:line="210" w:lineRule="exact"/>
    </w:pPr>
    <w:rPr>
      <w:sz w:val="18"/>
      <w:szCs w:val="20"/>
      <w:lang w:val="en-GB"/>
    </w:rPr>
  </w:style>
  <w:style w:type="character" w:customStyle="1" w:styleId="Heading2Char">
    <w:name w:val="Heading 2 Char"/>
    <w:basedOn w:val="DefaultParagraphFont"/>
    <w:link w:val="Heading2"/>
    <w:uiPriority w:val="9"/>
    <w:rsid w:val="00474BA2"/>
    <w:rPr>
      <w:rFonts w:ascii="Cambria" w:eastAsiaTheme="majorEastAsia" w:hAnsi="Cambria" w:cstheme="majorBidi"/>
      <w:b/>
      <w:sz w:val="24"/>
      <w:szCs w:val="26"/>
    </w:rPr>
  </w:style>
  <w:style w:type="character" w:customStyle="1" w:styleId="Heading3Char">
    <w:name w:val="Heading 3 Char"/>
    <w:basedOn w:val="DefaultParagraphFont"/>
    <w:link w:val="Heading3"/>
    <w:uiPriority w:val="9"/>
    <w:rsid w:val="00474BA2"/>
    <w:rPr>
      <w:rFonts w:ascii="Cambria" w:eastAsiaTheme="majorEastAsia" w:hAnsi="Cambria" w:cstheme="majorBidi"/>
      <w:b/>
      <w:szCs w:val="24"/>
    </w:rPr>
  </w:style>
  <w:style w:type="character" w:customStyle="1" w:styleId="Heading4Char">
    <w:name w:val="Heading 4 Char"/>
    <w:basedOn w:val="DefaultParagraphFont"/>
    <w:link w:val="Heading4"/>
    <w:uiPriority w:val="9"/>
    <w:rsid w:val="00FB5F8A"/>
    <w:rPr>
      <w:rFonts w:ascii="Arial" w:eastAsiaTheme="majorEastAsia" w:hAnsi="Arial" w:cstheme="majorBidi"/>
      <w:b/>
      <w:iCs/>
    </w:rPr>
  </w:style>
  <w:style w:type="character" w:customStyle="1" w:styleId="Heading5Char">
    <w:name w:val="Heading 5 Char"/>
    <w:basedOn w:val="DefaultParagraphFont"/>
    <w:link w:val="Heading5"/>
    <w:uiPriority w:val="9"/>
    <w:rsid w:val="00A66F57"/>
    <w:rPr>
      <w:rFonts w:ascii="Arial" w:eastAsiaTheme="majorEastAsia" w:hAnsi="Arial" w:cstheme="majorBidi"/>
      <w:b/>
    </w:rPr>
  </w:style>
  <w:style w:type="character" w:customStyle="1" w:styleId="Heading6Char">
    <w:name w:val="Heading 6 Char"/>
    <w:basedOn w:val="DefaultParagraphFont"/>
    <w:link w:val="Heading6"/>
    <w:uiPriority w:val="9"/>
    <w:rsid w:val="00A66F57"/>
    <w:rPr>
      <w:rFonts w:ascii="Arial" w:eastAsiaTheme="majorEastAsia" w:hAnsi="Arial" w:cstheme="majorBidi"/>
      <w:b/>
    </w:rPr>
  </w:style>
  <w:style w:type="character" w:customStyle="1" w:styleId="Heading7Char">
    <w:name w:val="Heading 7 Char"/>
    <w:basedOn w:val="DefaultParagraphFont"/>
    <w:link w:val="Heading7"/>
    <w:uiPriority w:val="9"/>
    <w:semiHidden/>
    <w:rsid w:val="00A66F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66F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66F57"/>
    <w:rPr>
      <w:rFonts w:asciiTheme="majorHAnsi" w:eastAsiaTheme="majorEastAsia" w:hAnsiTheme="majorHAnsi" w:cstheme="majorBidi"/>
      <w:i/>
      <w:iCs/>
      <w:color w:val="272727" w:themeColor="text1" w:themeTint="D8"/>
      <w:sz w:val="21"/>
      <w:szCs w:val="21"/>
    </w:rPr>
  </w:style>
  <w:style w:type="paragraph" w:customStyle="1" w:styleId="Abstract">
    <w:name w:val="Abstract"/>
    <w:basedOn w:val="Normal"/>
    <w:next w:val="Normal"/>
    <w:link w:val="AbstractChar"/>
    <w:qFormat/>
    <w:rsid w:val="00474BA2"/>
    <w:pPr>
      <w:spacing w:before="120" w:after="240"/>
    </w:pPr>
    <w:rPr>
      <w:rFonts w:asciiTheme="majorHAnsi" w:hAnsiTheme="majorHAnsi"/>
      <w:b/>
      <w:bCs/>
      <w:sz w:val="26"/>
      <w:szCs w:val="26"/>
      <w:lang w:val="en-GB"/>
    </w:rPr>
  </w:style>
  <w:style w:type="paragraph" w:styleId="TOC2">
    <w:name w:val="toc 2"/>
    <w:basedOn w:val="Normal"/>
    <w:next w:val="Normal"/>
    <w:autoRedefine/>
    <w:uiPriority w:val="39"/>
    <w:unhideWhenUsed/>
    <w:rsid w:val="00CB1CB6"/>
    <w:pPr>
      <w:spacing w:after="100"/>
      <w:ind w:left="220"/>
    </w:pPr>
  </w:style>
  <w:style w:type="character" w:customStyle="1" w:styleId="AbstractChar">
    <w:name w:val="Abstract Char"/>
    <w:basedOn w:val="DefaultParagraphFont"/>
    <w:link w:val="Abstract"/>
    <w:rsid w:val="00474BA2"/>
    <w:rPr>
      <w:rFonts w:asciiTheme="majorHAnsi" w:eastAsia="Arial" w:hAnsiTheme="majorHAnsi" w:cs="Times New Roman"/>
      <w:b/>
      <w:bCs/>
      <w:sz w:val="26"/>
      <w:szCs w:val="26"/>
      <w:lang w:val="en-GB"/>
    </w:rPr>
  </w:style>
  <w:style w:type="paragraph" w:styleId="TOC1">
    <w:name w:val="toc 1"/>
    <w:basedOn w:val="Normal"/>
    <w:next w:val="Normal"/>
    <w:autoRedefine/>
    <w:uiPriority w:val="39"/>
    <w:unhideWhenUsed/>
    <w:rsid w:val="008A340E"/>
    <w:pPr>
      <w:tabs>
        <w:tab w:val="left" w:pos="440"/>
        <w:tab w:val="right" w:leader="dot" w:pos="9010"/>
      </w:tabs>
      <w:spacing w:after="100"/>
    </w:pPr>
  </w:style>
  <w:style w:type="paragraph" w:styleId="TOC3">
    <w:name w:val="toc 3"/>
    <w:basedOn w:val="Normal"/>
    <w:next w:val="Normal"/>
    <w:autoRedefine/>
    <w:uiPriority w:val="39"/>
    <w:unhideWhenUsed/>
    <w:rsid w:val="00107794"/>
    <w:pPr>
      <w:tabs>
        <w:tab w:val="left" w:pos="1320"/>
        <w:tab w:val="right" w:leader="dot" w:pos="9010"/>
      </w:tabs>
      <w:spacing w:after="100"/>
      <w:ind w:left="440"/>
    </w:pPr>
  </w:style>
  <w:style w:type="paragraph" w:styleId="Caption">
    <w:name w:val="caption"/>
    <w:aliases w:val="Labelling,legend1,Caption Char Char Char1,Caption Char Char Char Char Char Char Char1,Caption Char Char Char Char Char Char Char Char Char Char Char Char1,Caption21,Caption Char Char Char21,legend,Figure-caption4,CAPTLégende,cap,cap Char"/>
    <w:basedOn w:val="Normal"/>
    <w:next w:val="Normal"/>
    <w:link w:val="CaptionChar"/>
    <w:uiPriority w:val="35"/>
    <w:unhideWhenUsed/>
    <w:qFormat/>
    <w:rsid w:val="001C6437"/>
    <w:pPr>
      <w:spacing w:after="200"/>
    </w:pPr>
    <w:rPr>
      <w:i/>
      <w:iCs/>
      <w:sz w:val="18"/>
      <w:szCs w:val="18"/>
    </w:rPr>
  </w:style>
  <w:style w:type="paragraph" w:customStyle="1" w:styleId="Code">
    <w:name w:val="Code"/>
    <w:basedOn w:val="Normal"/>
    <w:link w:val="CodeChar"/>
    <w:qFormat/>
    <w:rsid w:val="008C0E82"/>
    <w:pPr>
      <w:tabs>
        <w:tab w:val="left" w:pos="357"/>
        <w:tab w:val="left" w:pos="720"/>
        <w:tab w:val="left" w:pos="1077"/>
        <w:tab w:val="left" w:pos="1440"/>
        <w:tab w:val="left" w:pos="1797"/>
        <w:tab w:val="left" w:pos="2160"/>
        <w:tab w:val="left" w:pos="2517"/>
        <w:tab w:val="left" w:pos="2880"/>
      </w:tabs>
    </w:pPr>
    <w:rPr>
      <w:rFonts w:ascii="Courier New" w:hAnsi="Courier New"/>
      <w:sz w:val="20"/>
      <w:lang w:val="en-GB"/>
    </w:rPr>
  </w:style>
  <w:style w:type="character" w:styleId="FollowedHyperlink">
    <w:name w:val="FollowedHyperlink"/>
    <w:basedOn w:val="DefaultParagraphFont"/>
    <w:uiPriority w:val="99"/>
    <w:semiHidden/>
    <w:unhideWhenUsed/>
    <w:rsid w:val="00DD7F30"/>
    <w:rPr>
      <w:color w:val="800080" w:themeColor="followedHyperlink"/>
      <w:u w:val="single"/>
    </w:rPr>
  </w:style>
  <w:style w:type="character" w:customStyle="1" w:styleId="CodeChar">
    <w:name w:val="Code Char"/>
    <w:basedOn w:val="DefaultParagraphFont"/>
    <w:link w:val="Code"/>
    <w:rsid w:val="008C0E82"/>
    <w:rPr>
      <w:rFonts w:ascii="Courier New" w:eastAsia="Arial" w:hAnsi="Courier New" w:cs="Arial"/>
      <w:sz w:val="20"/>
      <w:lang w:val="en-GB"/>
    </w:rPr>
  </w:style>
  <w:style w:type="paragraph" w:customStyle="1" w:styleId="Note">
    <w:name w:val="Note"/>
    <w:basedOn w:val="Normal"/>
    <w:link w:val="NoteChar"/>
    <w:qFormat/>
    <w:rsid w:val="00991B8D"/>
    <w:pPr>
      <w:ind w:left="720" w:right="720"/>
    </w:pPr>
    <w:rPr>
      <w:sz w:val="20"/>
      <w:lang w:val="en-GB"/>
    </w:rPr>
  </w:style>
  <w:style w:type="character" w:customStyle="1" w:styleId="CodeChar0">
    <w:name w:val="CodeChar"/>
    <w:uiPriority w:val="1"/>
    <w:qFormat/>
    <w:rsid w:val="00563279"/>
    <w:rPr>
      <w:rFonts w:ascii="Courier New" w:hAnsi="Courier New" w:cs="Courier New"/>
    </w:rPr>
  </w:style>
  <w:style w:type="character" w:customStyle="1" w:styleId="NoteChar">
    <w:name w:val="Note Char"/>
    <w:basedOn w:val="DefaultParagraphFont"/>
    <w:link w:val="Note"/>
    <w:rsid w:val="00991B8D"/>
    <w:rPr>
      <w:rFonts w:ascii="Cambria" w:eastAsia="Arial" w:hAnsi="Cambria" w:cs="Arial"/>
      <w:sz w:val="20"/>
      <w:lang w:val="en-GB"/>
    </w:rPr>
  </w:style>
  <w:style w:type="table" w:styleId="TableGrid">
    <w:name w:val="Table Grid"/>
    <w:basedOn w:val="TableNormal"/>
    <w:rsid w:val="006D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Char"/>
    <w:qFormat/>
    <w:rsid w:val="001E13C5"/>
    <w:pPr>
      <w:ind w:left="714" w:hanging="357"/>
    </w:pPr>
  </w:style>
  <w:style w:type="paragraph" w:styleId="Revision">
    <w:name w:val="Revision"/>
    <w:hidden/>
    <w:uiPriority w:val="99"/>
    <w:semiHidden/>
    <w:rsid w:val="005E5F2B"/>
    <w:pPr>
      <w:widowControl/>
      <w:autoSpaceDE/>
      <w:autoSpaceDN/>
    </w:pPr>
    <w:rPr>
      <w:rFonts w:ascii="Cambria" w:eastAsia="Arial" w:hAnsi="Cambria" w:cs="Arial"/>
    </w:rPr>
  </w:style>
  <w:style w:type="character" w:customStyle="1" w:styleId="BoxTableChar">
    <w:name w:val="BoxTable Char"/>
    <w:link w:val="BoxTable"/>
    <w:locked/>
    <w:rsid w:val="00D52D47"/>
    <w:rPr>
      <w:rFonts w:ascii="Cambria" w:hAnsi="Cambria"/>
      <w:szCs w:val="24"/>
      <w:lang w:val="en-GB"/>
    </w:rPr>
  </w:style>
  <w:style w:type="paragraph" w:customStyle="1" w:styleId="BoxTable">
    <w:name w:val="BoxTable"/>
    <w:basedOn w:val="Normal"/>
    <w:link w:val="BoxTableChar"/>
    <w:qFormat/>
    <w:rsid w:val="00D52D47"/>
    <w:pPr>
      <w:keepNext/>
      <w:keepLines/>
      <w:spacing w:line="230" w:lineRule="atLeast"/>
    </w:pPr>
    <w:rPr>
      <w:rFonts w:eastAsiaTheme="minorEastAsia" w:cstheme="minorBidi"/>
      <w:lang w:val="en-GB"/>
    </w:rPr>
  </w:style>
  <w:style w:type="character" w:styleId="CommentReference">
    <w:name w:val="annotation reference"/>
    <w:basedOn w:val="DefaultParagraphFont"/>
    <w:uiPriority w:val="99"/>
    <w:semiHidden/>
    <w:unhideWhenUsed/>
    <w:rsid w:val="00D52D47"/>
    <w:rPr>
      <w:sz w:val="16"/>
      <w:szCs w:val="16"/>
    </w:rPr>
  </w:style>
  <w:style w:type="character" w:customStyle="1" w:styleId="Courier">
    <w:name w:val="Courier"/>
    <w:rsid w:val="00D52D47"/>
    <w:rPr>
      <w:rFonts w:ascii="Courier New" w:hAnsi="Courier New" w:cs="Courier New" w:hint="default"/>
    </w:rPr>
  </w:style>
  <w:style w:type="character" w:customStyle="1" w:styleId="FieldsChar">
    <w:name w:val="Fields Char"/>
    <w:basedOn w:val="DefaultParagraphFont"/>
    <w:link w:val="Fields"/>
    <w:rsid w:val="001E13C5"/>
    <w:rPr>
      <w:rFonts w:ascii="Cambria" w:eastAsia="Arial" w:hAnsi="Cambria" w:cs="Arial"/>
    </w:rPr>
  </w:style>
  <w:style w:type="paragraph" w:customStyle="1" w:styleId="fields0">
    <w:name w:val="fields"/>
    <w:basedOn w:val="Normal"/>
    <w:link w:val="fieldsZchn"/>
    <w:qFormat/>
    <w:rsid w:val="008C3624"/>
    <w:pPr>
      <w:tabs>
        <w:tab w:val="left" w:pos="1440"/>
        <w:tab w:val="left" w:pos="8010"/>
      </w:tabs>
      <w:spacing w:after="220"/>
      <w:ind w:left="720" w:hanging="360"/>
      <w:contextualSpacing/>
    </w:pPr>
    <w:rPr>
      <w:rFonts w:eastAsia="MS Mincho"/>
      <w:szCs w:val="20"/>
      <w:lang w:val="en-GB" w:eastAsia="ja-JP"/>
    </w:rPr>
  </w:style>
  <w:style w:type="character" w:customStyle="1" w:styleId="fieldsZchn">
    <w:name w:val="fields Zchn"/>
    <w:link w:val="fields0"/>
    <w:rsid w:val="008C3624"/>
    <w:rPr>
      <w:rFonts w:ascii="Cambria" w:eastAsia="MS Mincho" w:hAnsi="Cambria" w:cs="Times New Roman"/>
      <w:szCs w:val="20"/>
      <w:lang w:val="en-GB" w:eastAsia="ja-JP"/>
    </w:rPr>
  </w:style>
  <w:style w:type="paragraph" w:styleId="NoSpacing">
    <w:name w:val="No Spacing"/>
    <w:uiPriority w:val="1"/>
    <w:qFormat/>
    <w:rsid w:val="000D536D"/>
    <w:pPr>
      <w:widowControl/>
      <w:autoSpaceDE/>
      <w:autoSpaceDN/>
    </w:pPr>
    <w:rPr>
      <w:rFonts w:eastAsiaTheme="minorHAnsi"/>
      <w:kern w:val="2"/>
      <w14:ligatures w14:val="standardContextual"/>
    </w:rPr>
  </w:style>
  <w:style w:type="paragraph" w:customStyle="1" w:styleId="Default">
    <w:name w:val="Default"/>
    <w:rsid w:val="004357E1"/>
    <w:pPr>
      <w:widowControl/>
      <w:adjustRightInd w:val="0"/>
    </w:pPr>
    <w:rPr>
      <w:rFonts w:ascii="Cambria" w:eastAsiaTheme="minorHAnsi" w:hAnsi="Cambria" w:cs="Cambria"/>
      <w:color w:val="000000"/>
      <w:sz w:val="24"/>
      <w:szCs w:val="24"/>
      <w14:ligatures w14:val="standardContextual"/>
    </w:rPr>
  </w:style>
  <w:style w:type="paragraph" w:customStyle="1" w:styleId="code0">
    <w:name w:val="code"/>
    <w:basedOn w:val="Normal"/>
    <w:next w:val="Normal"/>
    <w:link w:val="codeZchn"/>
    <w:autoRedefine/>
    <w:qFormat/>
    <w:rsid w:val="0019660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pPr>
    <w:rPr>
      <w:rFonts w:ascii="Courier" w:eastAsia="MS Mincho" w:hAnsi="Courier"/>
      <w:noProof/>
      <w:sz w:val="20"/>
      <w:lang w:val="en-GB"/>
    </w:rPr>
  </w:style>
  <w:style w:type="character" w:customStyle="1" w:styleId="codeZchn">
    <w:name w:val="code Zchn"/>
    <w:link w:val="code0"/>
    <w:qFormat/>
    <w:rsid w:val="0019660A"/>
    <w:rPr>
      <w:rFonts w:ascii="Courier" w:eastAsia="MS Mincho" w:hAnsi="Courier" w:cs="Times New Roman"/>
      <w:noProof/>
      <w:sz w:val="20"/>
      <w:lang w:val="en-GB"/>
    </w:rPr>
  </w:style>
  <w:style w:type="character" w:customStyle="1" w:styleId="codeChar1">
    <w:name w:val="code Char"/>
    <w:qFormat/>
    <w:rsid w:val="0019660A"/>
    <w:rPr>
      <w:rFonts w:ascii="Courier New" w:hAnsi="Courier New"/>
      <w:noProof/>
      <w:lang w:val="en-GB" w:eastAsia="ja-JP" w:bidi="ar-SA"/>
    </w:rPr>
  </w:style>
  <w:style w:type="character" w:customStyle="1" w:styleId="NoteZchn">
    <w:name w:val="Note Zchn"/>
    <w:rsid w:val="0084670F"/>
    <w:rPr>
      <w:rFonts w:asciiTheme="minorHAnsi" w:hAnsiTheme="minorHAnsi"/>
      <w:lang w:val="de-DE" w:eastAsia="ja-JP"/>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mbria" w:eastAsia="Arial" w:hAnsi="Cambria" w:cs="Arial"/>
      <w:sz w:val="20"/>
      <w:szCs w:val="20"/>
    </w:rPr>
  </w:style>
  <w:style w:type="paragraph" w:styleId="HTMLPreformatted">
    <w:name w:val="HTML Preformatted"/>
    <w:basedOn w:val="Normal"/>
    <w:link w:val="HTMLPreformattedChar"/>
    <w:uiPriority w:val="99"/>
    <w:semiHidden/>
    <w:unhideWhenUsed/>
    <w:rsid w:val="00A75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757D1"/>
    <w:rPr>
      <w:rFonts w:ascii="Courier New" w:eastAsia="Times New Roman" w:hAnsi="Courier New" w:cs="Courier New"/>
      <w:sz w:val="20"/>
      <w:szCs w:val="20"/>
    </w:rPr>
  </w:style>
  <w:style w:type="character" w:customStyle="1" w:styleId="line">
    <w:name w:val="line"/>
    <w:basedOn w:val="DefaultParagraphFont"/>
    <w:rsid w:val="00A757D1"/>
  </w:style>
  <w:style w:type="character" w:customStyle="1" w:styleId="CaptionChar">
    <w:name w:val="Caption Char"/>
    <w:aliases w:val="Labelling Char,legend1 Char,Caption Char Char Char1 Char,Caption Char Char Char Char Char Char Char1 Char,Caption Char Char Char Char Char Char Char Char Char Char Char Char1 Char,Caption21 Char,Caption Char Char Char21 Char,legend Char"/>
    <w:link w:val="Caption"/>
    <w:uiPriority w:val="35"/>
    <w:rsid w:val="00E67467"/>
    <w:rPr>
      <w:rFonts w:ascii="Cambria" w:eastAsia="Arial" w:hAnsi="Cambria" w:cs="Arial"/>
      <w:i/>
      <w:iCs/>
      <w:sz w:val="18"/>
      <w:szCs w:val="18"/>
    </w:rPr>
  </w:style>
  <w:style w:type="paragraph" w:customStyle="1" w:styleId="p1">
    <w:name w:val="p1"/>
    <w:basedOn w:val="Normal"/>
    <w:rsid w:val="001023D4"/>
    <w:pPr>
      <w:spacing w:before="100" w:beforeAutospacing="1" w:after="100" w:afterAutospacing="1"/>
    </w:pPr>
    <w:rPr>
      <w:rFonts w:ascii="Calibri" w:eastAsiaTheme="minorHAnsi" w:hAnsi="Calibri" w:cs="Calibri"/>
    </w:rPr>
  </w:style>
  <w:style w:type="character" w:customStyle="1" w:styleId="ListParagraphChar">
    <w:name w:val="List Paragraph Char"/>
    <w:basedOn w:val="DefaultParagraphFont"/>
    <w:link w:val="ListParagraph"/>
    <w:uiPriority w:val="34"/>
    <w:rsid w:val="001023D4"/>
    <w:rPr>
      <w:rFonts w:ascii="Cambria" w:eastAsia="Arial" w:hAnsi="Cambria" w:cs="Arial"/>
    </w:rPr>
  </w:style>
  <w:style w:type="character" w:customStyle="1" w:styleId="s1">
    <w:name w:val="s1"/>
    <w:basedOn w:val="DefaultParagraphFont"/>
    <w:rsid w:val="001023D4"/>
  </w:style>
  <w:style w:type="paragraph" w:customStyle="1" w:styleId="li1">
    <w:name w:val="li1"/>
    <w:basedOn w:val="Normal"/>
    <w:rsid w:val="001023D4"/>
    <w:pPr>
      <w:spacing w:before="100" w:beforeAutospacing="1" w:after="100" w:afterAutospacing="1"/>
    </w:pPr>
    <w:rPr>
      <w:rFonts w:ascii="Calibri" w:eastAsiaTheme="minorHAnsi" w:hAnsi="Calibri" w:cs="Calibri"/>
    </w:rPr>
  </w:style>
  <w:style w:type="character" w:customStyle="1" w:styleId="markedcontent">
    <w:name w:val="markedcontent"/>
    <w:basedOn w:val="DefaultParagraphFont"/>
    <w:qFormat/>
    <w:rsid w:val="00983E22"/>
  </w:style>
  <w:style w:type="character" w:styleId="HTMLCode">
    <w:name w:val="HTML Code"/>
    <w:basedOn w:val="DefaultParagraphFont"/>
    <w:uiPriority w:val="99"/>
    <w:semiHidden/>
    <w:unhideWhenUsed/>
    <w:rsid w:val="00443AA9"/>
    <w:rPr>
      <w:rFonts w:ascii="Courier New" w:eastAsia="Times New Roman" w:hAnsi="Courier New" w:cs="Courier New"/>
      <w:sz w:val="20"/>
      <w:szCs w:val="20"/>
    </w:rPr>
  </w:style>
  <w:style w:type="character" w:customStyle="1" w:styleId="15">
    <w:name w:val="15"/>
    <w:basedOn w:val="DefaultParagraphFont"/>
    <w:qFormat/>
    <w:rsid w:val="004E4E09"/>
    <w:rPr>
      <w:rFonts w:ascii="Courier New" w:hAnsi="Courier New" w:cs="Courier New" w:hint="default"/>
    </w:rPr>
  </w:style>
  <w:style w:type="character" w:customStyle="1" w:styleId="16">
    <w:name w:val="16"/>
    <w:basedOn w:val="DefaultParagraphFont"/>
    <w:qFormat/>
    <w:rsid w:val="004E4E09"/>
    <w:rPr>
      <w:rFonts w:ascii="Courier New" w:hAnsi="Courier New" w:cs="Courier New"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3567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804116">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7016871">
      <w:bodyDiv w:val="1"/>
      <w:marLeft w:val="0"/>
      <w:marRight w:val="0"/>
      <w:marTop w:val="0"/>
      <w:marBottom w:val="0"/>
      <w:divBdr>
        <w:top w:val="none" w:sz="0" w:space="0" w:color="auto"/>
        <w:left w:val="none" w:sz="0" w:space="0" w:color="auto"/>
        <w:bottom w:val="none" w:sz="0" w:space="0" w:color="auto"/>
        <w:right w:val="none" w:sz="0" w:space="0" w:color="auto"/>
      </w:divBdr>
    </w:div>
    <w:div w:id="64528212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0011">
      <w:bodyDiv w:val="1"/>
      <w:marLeft w:val="0"/>
      <w:marRight w:val="0"/>
      <w:marTop w:val="0"/>
      <w:marBottom w:val="0"/>
      <w:divBdr>
        <w:top w:val="none" w:sz="0" w:space="0" w:color="auto"/>
        <w:left w:val="none" w:sz="0" w:space="0" w:color="auto"/>
        <w:bottom w:val="none" w:sz="0" w:space="0" w:color="auto"/>
        <w:right w:val="none" w:sz="0" w:space="0" w:color="auto"/>
      </w:divBdr>
    </w:div>
    <w:div w:id="888687723">
      <w:bodyDiv w:val="1"/>
      <w:marLeft w:val="0"/>
      <w:marRight w:val="0"/>
      <w:marTop w:val="0"/>
      <w:marBottom w:val="0"/>
      <w:divBdr>
        <w:top w:val="none" w:sz="0" w:space="0" w:color="auto"/>
        <w:left w:val="none" w:sz="0" w:space="0" w:color="auto"/>
        <w:bottom w:val="none" w:sz="0" w:space="0" w:color="auto"/>
        <w:right w:val="none" w:sz="0" w:space="0" w:color="auto"/>
      </w:divBdr>
    </w:div>
    <w:div w:id="1125586584">
      <w:bodyDiv w:val="1"/>
      <w:marLeft w:val="0"/>
      <w:marRight w:val="0"/>
      <w:marTop w:val="0"/>
      <w:marBottom w:val="0"/>
      <w:divBdr>
        <w:top w:val="none" w:sz="0" w:space="0" w:color="auto"/>
        <w:left w:val="none" w:sz="0" w:space="0" w:color="auto"/>
        <w:bottom w:val="none" w:sz="0" w:space="0" w:color="auto"/>
        <w:right w:val="none" w:sz="0" w:space="0" w:color="auto"/>
      </w:divBdr>
    </w:div>
    <w:div w:id="1374113013">
      <w:bodyDiv w:val="1"/>
      <w:marLeft w:val="0"/>
      <w:marRight w:val="0"/>
      <w:marTop w:val="0"/>
      <w:marBottom w:val="0"/>
      <w:divBdr>
        <w:top w:val="none" w:sz="0" w:space="0" w:color="auto"/>
        <w:left w:val="none" w:sz="0" w:space="0" w:color="auto"/>
        <w:bottom w:val="none" w:sz="0" w:space="0" w:color="auto"/>
        <w:right w:val="none" w:sz="0" w:space="0" w:color="auto"/>
      </w:divBdr>
    </w:div>
    <w:div w:id="1779565489">
      <w:bodyDiv w:val="1"/>
      <w:marLeft w:val="0"/>
      <w:marRight w:val="0"/>
      <w:marTop w:val="0"/>
      <w:marBottom w:val="0"/>
      <w:divBdr>
        <w:top w:val="none" w:sz="0" w:space="0" w:color="auto"/>
        <w:left w:val="none" w:sz="0" w:space="0" w:color="auto"/>
        <w:bottom w:val="none" w:sz="0" w:space="0" w:color="auto"/>
        <w:right w:val="none" w:sz="0" w:space="0" w:color="auto"/>
      </w:divBdr>
    </w:div>
    <w:div w:id="2072580192">
      <w:bodyDiv w:val="1"/>
      <w:marLeft w:val="0"/>
      <w:marRight w:val="0"/>
      <w:marTop w:val="0"/>
      <w:marBottom w:val="0"/>
      <w:divBdr>
        <w:top w:val="none" w:sz="0" w:space="0" w:color="auto"/>
        <w:left w:val="none" w:sz="0" w:space="0" w:color="auto"/>
        <w:bottom w:val="none" w:sz="0" w:space="0" w:color="auto"/>
        <w:right w:val="none" w:sz="0" w:space="0" w:color="auto"/>
      </w:divBdr>
    </w:div>
    <w:div w:id="210764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git.mpeg.expert/MPEG/Systems/FileFormat/HEIF/-/issues/88"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mpeg.expert/software/MPEG/Systems/FileFormat/isobmff/-/issues/146" TargetMode="External"/><Relationship Id="rId2" Type="http://schemas.openxmlformats.org/officeDocument/2006/relationships/numbering" Target="numbering.xml"/><Relationship Id="rId16" Type="http://schemas.openxmlformats.org/officeDocument/2006/relationships/hyperlink" Target="https://mpeg.expert/software/MPEG/Systems/FileFormat/HEIF/-/issues/8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60F2-F548-4EF4-B560-BA6AE8971DF5}">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88</TotalTime>
  <Pages>9</Pages>
  <Words>6592</Words>
  <Characters>37580</Characters>
  <Application>Microsoft Office Word</Application>
  <DocSecurity>0</DocSecurity>
  <Lines>313</Lines>
  <Paragraphs>88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44084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Your Name</dc:creator>
  <cp:keywords/>
  <dc:description/>
  <cp:lastModifiedBy>Kashyap Kammachi-Sreedhar (Nokia)</cp:lastModifiedBy>
  <cp:revision>104</cp:revision>
  <dcterms:created xsi:type="dcterms:W3CDTF">2024-07-15T06:52:00Z</dcterms:created>
  <dcterms:modified xsi:type="dcterms:W3CDTF">2024-12-01T20:43:00Z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1058</vt:lpwstr>
  </property>
  <property fmtid="{D5CDD505-2E9C-101B-9397-08002B2CF9AE}" pid="3" name="MDMSNumber">
    <vt:lpwstr>23211</vt:lpwstr>
  </property>
</Properties>
</file>