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5C43EAA" w:rsidR="00CB798F" w:rsidRPr="00C955C7" w:rsidRDefault="00E843CE" w:rsidP="00385C5D">
      <w:pPr>
        <w:pStyle w:val="Title"/>
        <w:tabs>
          <w:tab w:val="left" w:pos="4589"/>
        </w:tabs>
        <w:jc w:val="right"/>
        <w:rPr>
          <w:rFonts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cs="Times New Roman"/>
          <w:w w:val="115"/>
          <w:sz w:val="28"/>
          <w:szCs w:val="28"/>
          <w:u w:val="thick"/>
          <w:lang w:val="en-GB"/>
        </w:rPr>
        <w:t>ISO/IEC JTC 1/SC</w:t>
      </w:r>
      <w:r w:rsidR="004E45B6" w:rsidRPr="00C955C7">
        <w:rPr>
          <w:rFonts w:cs="Times New Roman"/>
          <w:spacing w:val="-25"/>
          <w:w w:val="115"/>
          <w:sz w:val="28"/>
          <w:szCs w:val="28"/>
          <w:u w:val="thick"/>
          <w:lang w:val="en-GB"/>
        </w:rPr>
        <w:t xml:space="preserve"> </w:t>
      </w:r>
      <w:r w:rsidR="004E45B6" w:rsidRPr="00C955C7">
        <w:rPr>
          <w:rFonts w:cs="Times New Roman"/>
          <w:w w:val="115"/>
          <w:sz w:val="28"/>
          <w:szCs w:val="28"/>
          <w:u w:val="thick"/>
          <w:lang w:val="en-GB"/>
        </w:rPr>
        <w:t>29/</w:t>
      </w:r>
      <w:r w:rsidR="00540DEA" w:rsidRPr="00C955C7">
        <w:rPr>
          <w:rFonts w:cs="Times New Roman"/>
          <w:w w:val="115"/>
          <w:sz w:val="28"/>
          <w:szCs w:val="28"/>
          <w:u w:val="thick"/>
          <w:lang w:val="en-GB"/>
        </w:rPr>
        <w:t>WG 03</w:t>
      </w:r>
      <w:r w:rsidR="00263789" w:rsidRPr="00C955C7">
        <w:rPr>
          <w:rFonts w:cs="Times New Roman"/>
          <w:w w:val="115"/>
          <w:sz w:val="28"/>
          <w:szCs w:val="28"/>
          <w:u w:val="thick"/>
          <w:lang w:val="en-GB"/>
        </w:rPr>
        <w:t xml:space="preserve"> </w:t>
      </w:r>
      <w:r w:rsidR="004E45B6" w:rsidRPr="00C955C7">
        <w:rPr>
          <w:rFonts w:cs="Times New Roman"/>
          <w:w w:val="115"/>
          <w:sz w:val="48"/>
          <w:szCs w:val="48"/>
          <w:u w:val="thick"/>
          <w:lang w:val="en-GB"/>
        </w:rPr>
        <w:t>N</w:t>
      </w:r>
      <w:r w:rsidR="004C352E" w:rsidRPr="00360A4F">
        <w:rPr>
          <w:rFonts w:cs="Times New Roman"/>
          <w:spacing w:val="28"/>
          <w:w w:val="115"/>
          <w:sz w:val="48"/>
          <w:szCs w:val="48"/>
          <w:u w:val="thick"/>
          <w:lang w:val="en-GB"/>
        </w:rPr>
        <w:fldChar w:fldCharType="begin"/>
      </w:r>
      <w:r w:rsidR="004C352E" w:rsidRPr="00360A4F">
        <w:rPr>
          <w:rFonts w:cs="Times New Roman"/>
          <w:spacing w:val="28"/>
          <w:w w:val="115"/>
          <w:sz w:val="48"/>
          <w:szCs w:val="48"/>
          <w:u w:val="thick"/>
          <w:lang w:val="en-GB"/>
        </w:rPr>
        <w:instrText xml:space="preserve"> DOCPROPERTY "WGNumber" \* MERGEFORMAT </w:instrText>
      </w:r>
      <w:r w:rsidR="004C352E" w:rsidRPr="00360A4F">
        <w:rPr>
          <w:rFonts w:cs="Times New Roman"/>
          <w:spacing w:val="28"/>
          <w:w w:val="115"/>
          <w:sz w:val="48"/>
          <w:szCs w:val="48"/>
          <w:u w:val="thick"/>
          <w:lang w:val="en-GB"/>
        </w:rPr>
        <w:fldChar w:fldCharType="separate"/>
      </w:r>
      <w:r w:rsidR="00902BDA">
        <w:rPr>
          <w:rFonts w:cs="Times New Roman"/>
          <w:spacing w:val="28"/>
          <w:w w:val="115"/>
          <w:sz w:val="48"/>
          <w:szCs w:val="48"/>
          <w:u w:val="thick"/>
          <w:lang w:val="en-GB"/>
        </w:rPr>
        <w:t>1224</w:t>
      </w:r>
      <w:r w:rsidR="004C352E" w:rsidRPr="00360A4F">
        <w:rPr>
          <w:rFonts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Document</w:t>
      </w:r>
      <w:r w:rsidRPr="00C955C7">
        <w:rPr>
          <w:rFonts w:cs="Times New Roman"/>
          <w:b/>
          <w:snapToGrid w:val="0"/>
          <w:spacing w:val="14"/>
          <w:szCs w:val="24"/>
          <w:lang w:val="en-GB"/>
        </w:rPr>
        <w:t xml:space="preserve"> </w:t>
      </w:r>
      <w:r w:rsidRPr="00C955C7">
        <w:rPr>
          <w:rFonts w:cs="Times New Roman"/>
          <w:b/>
          <w:snapToGrid w:val="0"/>
          <w:szCs w:val="24"/>
          <w:lang w:val="en-GB"/>
        </w:rPr>
        <w:t>type:</w:t>
      </w:r>
      <w:r w:rsidRPr="00C955C7">
        <w:rPr>
          <w:rFonts w:cs="Times New Roman"/>
          <w:snapToGrid w:val="0"/>
          <w:szCs w:val="24"/>
          <w:lang w:val="en-GB"/>
        </w:rPr>
        <w:tab/>
      </w:r>
      <w:r w:rsidR="00385C5D" w:rsidRPr="00C955C7">
        <w:rPr>
          <w:rFonts w:cs="Times New Roman"/>
          <w:snapToGrid w:val="0"/>
          <w:szCs w:val="24"/>
          <w:lang w:val="en-GB"/>
        </w:rPr>
        <w:t>Output Document</w:t>
      </w:r>
    </w:p>
    <w:p w14:paraId="19E086F8" w14:textId="2769E425" w:rsidR="00CB798F" w:rsidRPr="00C955C7" w:rsidRDefault="004E45B6"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Title:</w:t>
      </w:r>
      <w:r w:rsidRPr="00C955C7">
        <w:rPr>
          <w:rFonts w:cs="Times New Roman"/>
          <w:snapToGrid w:val="0"/>
          <w:lang w:val="en-GB"/>
        </w:rPr>
        <w:tab/>
      </w:r>
      <w:r w:rsidR="004C352E" w:rsidRPr="00360A4F">
        <w:rPr>
          <w:rFonts w:cs="Times New Roman"/>
          <w:snapToGrid w:val="0"/>
          <w:lang w:val="en-GB"/>
        </w:rPr>
        <w:fldChar w:fldCharType="begin"/>
      </w:r>
      <w:r w:rsidR="004C352E" w:rsidRPr="00360A4F">
        <w:rPr>
          <w:rFonts w:cs="Times New Roman"/>
          <w:snapToGrid w:val="0"/>
          <w:lang w:val="en-GB"/>
        </w:rPr>
        <w:instrText xml:space="preserve"> TITLE  \* MERGEFORMAT </w:instrText>
      </w:r>
      <w:r w:rsidR="004C352E" w:rsidRPr="00360A4F">
        <w:rPr>
          <w:rFonts w:cs="Times New Roman"/>
          <w:snapToGrid w:val="0"/>
          <w:lang w:val="en-GB"/>
        </w:rPr>
        <w:fldChar w:fldCharType="separate"/>
      </w:r>
      <w:r w:rsidR="00902BDA">
        <w:rPr>
          <w:rFonts w:cs="Times New Roman"/>
          <w:snapToGrid w:val="0"/>
          <w:lang w:val="en-GB"/>
        </w:rPr>
        <w:t>Technologies under Consideration for file format reference software and conformance</w:t>
      </w:r>
      <w:r w:rsidR="004C352E" w:rsidRPr="00360A4F">
        <w:rPr>
          <w:rFonts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Status:</w:t>
      </w:r>
      <w:r w:rsidRPr="00C955C7">
        <w:rPr>
          <w:rFonts w:cs="Times New Roman"/>
          <w:snapToGrid w:val="0"/>
          <w:lang w:val="en-GB"/>
        </w:rPr>
        <w:tab/>
      </w:r>
      <w:r w:rsidR="00385C5D" w:rsidRPr="00C955C7">
        <w:rPr>
          <w:rFonts w:cs="Times New Roman"/>
          <w:snapToGrid w:val="0"/>
          <w:lang w:val="en-GB"/>
        </w:rPr>
        <w:t>Approved</w:t>
      </w:r>
    </w:p>
    <w:p w14:paraId="1718C661" w14:textId="24A51DCB"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Date</w:t>
      </w:r>
      <w:r w:rsidRPr="00C955C7">
        <w:rPr>
          <w:rFonts w:cs="Times New Roman"/>
          <w:b/>
          <w:snapToGrid w:val="0"/>
          <w:spacing w:val="-16"/>
          <w:szCs w:val="24"/>
          <w:lang w:val="en-GB"/>
        </w:rPr>
        <w:t xml:space="preserve"> </w:t>
      </w:r>
      <w:r w:rsidRPr="00C955C7">
        <w:rPr>
          <w:rFonts w:cs="Times New Roman"/>
          <w:b/>
          <w:snapToGrid w:val="0"/>
          <w:szCs w:val="24"/>
          <w:lang w:val="en-GB"/>
        </w:rPr>
        <w:t>of</w:t>
      </w:r>
      <w:r w:rsidRPr="00C955C7">
        <w:rPr>
          <w:rFonts w:cs="Times New Roman"/>
          <w:b/>
          <w:snapToGrid w:val="0"/>
          <w:spacing w:val="-16"/>
          <w:szCs w:val="24"/>
          <w:lang w:val="en-GB"/>
        </w:rPr>
        <w:t xml:space="preserve"> </w:t>
      </w:r>
      <w:r w:rsidRPr="00C955C7">
        <w:rPr>
          <w:rFonts w:cs="Times New Roman"/>
          <w:b/>
          <w:snapToGrid w:val="0"/>
          <w:szCs w:val="24"/>
          <w:lang w:val="en-GB"/>
        </w:rPr>
        <w:t>document:</w:t>
      </w:r>
      <w:r w:rsidRPr="00C955C7">
        <w:rPr>
          <w:rFonts w:cs="Times New Roman"/>
          <w:snapToGrid w:val="0"/>
          <w:szCs w:val="24"/>
          <w:lang w:val="en-GB"/>
        </w:rPr>
        <w:tab/>
      </w:r>
      <w:r w:rsidR="00902BDA" w:rsidRPr="00902BDA">
        <w:rPr>
          <w:rFonts w:cs="Times New Roman"/>
          <w:snapToGrid w:val="0"/>
          <w:szCs w:val="24"/>
          <w:lang w:val="en-GB"/>
        </w:rPr>
        <w:t xml:space="preserve">2024-05-10  </w:t>
      </w:r>
    </w:p>
    <w:p w14:paraId="254323E8" w14:textId="322B67C3"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Source:</w:t>
      </w:r>
      <w:r w:rsidRPr="00C955C7">
        <w:rPr>
          <w:rFonts w:cs="Times New Roman"/>
          <w:snapToGrid w:val="0"/>
          <w:szCs w:val="24"/>
          <w:lang w:val="en-GB"/>
        </w:rPr>
        <w:tab/>
        <w:t>ISO/IEC JTC 1/SC 29/</w:t>
      </w:r>
      <w:r w:rsidR="00540DEA" w:rsidRPr="00C955C7">
        <w:rPr>
          <w:rFonts w:cs="Times New Roman"/>
          <w:snapToGrid w:val="0"/>
          <w:szCs w:val="24"/>
          <w:lang w:val="en-GB"/>
        </w:rPr>
        <w:t>WG 03</w:t>
      </w:r>
    </w:p>
    <w:p w14:paraId="6AB1DF60" w14:textId="514459CC"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No.</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pages:</w:t>
      </w:r>
      <w:r w:rsidRPr="00C955C7">
        <w:rPr>
          <w:rFonts w:cs="Times New Roman"/>
          <w:snapToGrid w:val="0"/>
          <w:szCs w:val="24"/>
          <w:lang w:val="en-GB"/>
        </w:rPr>
        <w:tab/>
      </w:r>
      <w:r w:rsidR="00132F97">
        <w:rPr>
          <w:rFonts w:cs="Times New Roman"/>
          <w:snapToGrid w:val="0"/>
          <w:szCs w:val="24"/>
          <w:lang w:val="en-GB"/>
        </w:rPr>
        <w:fldChar w:fldCharType="begin"/>
      </w:r>
      <w:r w:rsidR="00132F97">
        <w:rPr>
          <w:rFonts w:cs="Times New Roman"/>
          <w:snapToGrid w:val="0"/>
          <w:szCs w:val="24"/>
          <w:lang w:val="en-GB"/>
        </w:rPr>
        <w:instrText xml:space="preserve"> NUMPAGES  \* MERGEFORMAT </w:instrText>
      </w:r>
      <w:r w:rsidR="00132F97">
        <w:rPr>
          <w:rFonts w:cs="Times New Roman"/>
          <w:snapToGrid w:val="0"/>
          <w:szCs w:val="24"/>
          <w:lang w:val="en-GB"/>
        </w:rPr>
        <w:fldChar w:fldCharType="separate"/>
      </w:r>
      <w:r w:rsidR="00D27862">
        <w:rPr>
          <w:rFonts w:cs="Times New Roman"/>
          <w:noProof/>
          <w:snapToGrid w:val="0"/>
          <w:szCs w:val="24"/>
          <w:lang w:val="en-GB"/>
        </w:rPr>
        <w:t>11</w:t>
      </w:r>
      <w:r w:rsidR="00132F97">
        <w:rPr>
          <w:rFonts w:cs="Times New Roman"/>
          <w:snapToGrid w:val="0"/>
          <w:szCs w:val="24"/>
          <w:lang w:val="en-GB"/>
        </w:rPr>
        <w:fldChar w:fldCharType="end"/>
      </w:r>
      <w:r w:rsidRPr="00C955C7">
        <w:rPr>
          <w:rFonts w:cs="Times New Roman"/>
          <w:snapToGrid w:val="0"/>
          <w:szCs w:val="24"/>
          <w:lang w:val="en-GB"/>
        </w:rPr>
        <w:t xml:space="preserve"> (with cover</w:t>
      </w:r>
      <w:r w:rsidRPr="00C955C7">
        <w:rPr>
          <w:rFonts w:cs="Times New Roman"/>
          <w:snapToGrid w:val="0"/>
          <w:spacing w:val="-10"/>
          <w:szCs w:val="24"/>
          <w:lang w:val="en-GB"/>
        </w:rPr>
        <w:t xml:space="preserve"> </w:t>
      </w:r>
      <w:r w:rsidRPr="00C955C7">
        <w:rPr>
          <w:rFonts w:cs="Times New Roman"/>
          <w:snapToGrid w:val="0"/>
          <w:szCs w:val="24"/>
          <w:lang w:val="en-GB"/>
        </w:rPr>
        <w:t>page)</w:t>
      </w:r>
    </w:p>
    <w:p w14:paraId="60A86B64" w14:textId="0CFFD4C0" w:rsidR="00FF2653" w:rsidRPr="00C955C7" w:rsidRDefault="00FF2653"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Email</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Convenor:</w:t>
      </w:r>
      <w:r w:rsidRPr="00C955C7">
        <w:rPr>
          <w:rFonts w:cs="Times New Roman"/>
          <w:snapToGrid w:val="0"/>
          <w:szCs w:val="24"/>
          <w:lang w:val="en-GB"/>
        </w:rPr>
        <w:tab/>
      </w:r>
      <w:proofErr w:type="spellStart"/>
      <w:proofErr w:type="gramStart"/>
      <w:r w:rsidR="000C78E6" w:rsidRPr="00C955C7">
        <w:rPr>
          <w:rFonts w:cs="Times New Roman"/>
          <w:snapToGrid w:val="0"/>
          <w:szCs w:val="24"/>
          <w:lang w:val="en-GB"/>
        </w:rPr>
        <w:t>young.L</w:t>
      </w:r>
      <w:proofErr w:type="spellEnd"/>
      <w:proofErr w:type="gramEnd"/>
      <w:r w:rsidR="00196997" w:rsidRPr="00C955C7">
        <w:rPr>
          <w:rFonts w:cs="Times New Roman"/>
          <w:snapToGrid w:val="0"/>
          <w:szCs w:val="24"/>
          <w:lang w:val="en-GB"/>
        </w:rPr>
        <w:t xml:space="preserve"> </w:t>
      </w:r>
      <w:r w:rsidRPr="00C955C7">
        <w:rPr>
          <w:rFonts w:cs="Times New Roman"/>
          <w:snapToGrid w:val="0"/>
          <w:szCs w:val="24"/>
          <w:lang w:val="en-GB"/>
        </w:rPr>
        <w:t>@</w:t>
      </w:r>
      <w:r w:rsidR="00196997" w:rsidRPr="00C955C7">
        <w:rPr>
          <w:rFonts w:cs="Times New Roman"/>
          <w:snapToGrid w:val="0"/>
          <w:szCs w:val="24"/>
          <w:lang w:val="en-GB"/>
        </w:rPr>
        <w:t xml:space="preserve"> </w:t>
      </w:r>
      <w:proofErr w:type="spellStart"/>
      <w:r w:rsidR="00196997" w:rsidRPr="00C955C7">
        <w:rPr>
          <w:rFonts w:cs="Times New Roman"/>
          <w:snapToGrid w:val="0"/>
          <w:szCs w:val="24"/>
          <w:lang w:val="en-GB"/>
        </w:rPr>
        <w:t>samsung</w:t>
      </w:r>
      <w:proofErr w:type="spellEnd"/>
      <w:r w:rsidR="00196997" w:rsidRPr="00C955C7">
        <w:rPr>
          <w:rFonts w:cs="Times New Roman"/>
          <w:snapToGrid w:val="0"/>
          <w:szCs w:val="24"/>
          <w:lang w:val="en-GB"/>
        </w:rPr>
        <w:t xml:space="preserve"> </w:t>
      </w:r>
      <w:r w:rsidR="000C78E6" w:rsidRPr="00C955C7">
        <w:rPr>
          <w:rFonts w:cs="Times New Roman"/>
          <w:snapToGrid w:val="0"/>
          <w:szCs w:val="24"/>
          <w:lang w:val="en-GB"/>
        </w:rPr>
        <w:t>.</w:t>
      </w:r>
      <w:r w:rsidR="00196997" w:rsidRPr="00C955C7">
        <w:rPr>
          <w:rFonts w:cs="Times New Roman"/>
          <w:snapToGrid w:val="0"/>
          <w:szCs w:val="24"/>
          <w:lang w:val="en-GB"/>
        </w:rPr>
        <w:t xml:space="preserve"> </w:t>
      </w:r>
      <w:r w:rsidR="000C78E6" w:rsidRPr="00C955C7">
        <w:rPr>
          <w:rFonts w:cs="Times New Roman"/>
          <w:snapToGrid w:val="0"/>
          <w:szCs w:val="24"/>
          <w:lang w:val="en-GB"/>
        </w:rPr>
        <w:t>com</w:t>
      </w:r>
    </w:p>
    <w:p w14:paraId="1FFAF59B" w14:textId="0B5B72AD" w:rsidR="00CB798F" w:rsidRPr="00C955C7" w:rsidRDefault="004E45B6" w:rsidP="004C352E">
      <w:pPr>
        <w:tabs>
          <w:tab w:val="left" w:pos="3099"/>
        </w:tabs>
        <w:spacing w:before="240"/>
        <w:ind w:left="104"/>
        <w:rPr>
          <w:rFonts w:cs="Times New Roman"/>
          <w:snapToGrid w:val="0"/>
          <w:color w:val="0000EE"/>
          <w:szCs w:val="24"/>
          <w:u w:color="0000EE"/>
          <w:lang w:val="en-GB"/>
        </w:rPr>
      </w:pPr>
      <w:r w:rsidRPr="00C955C7">
        <w:rPr>
          <w:rFonts w:cs="Times New Roman"/>
          <w:b/>
          <w:snapToGrid w:val="0"/>
          <w:szCs w:val="24"/>
          <w:lang w:val="en-GB"/>
        </w:rPr>
        <w:t>Committee</w:t>
      </w:r>
      <w:r w:rsidRPr="00C955C7">
        <w:rPr>
          <w:rFonts w:cs="Times New Roman"/>
          <w:b/>
          <w:snapToGrid w:val="0"/>
          <w:spacing w:val="-6"/>
          <w:szCs w:val="24"/>
          <w:lang w:val="en-GB"/>
        </w:rPr>
        <w:t xml:space="preserve"> </w:t>
      </w:r>
      <w:r w:rsidRPr="00C955C7">
        <w:rPr>
          <w:rFonts w:cs="Times New Roman"/>
          <w:b/>
          <w:snapToGrid w:val="0"/>
          <w:szCs w:val="24"/>
          <w:lang w:val="en-GB"/>
        </w:rPr>
        <w:t>URL:</w:t>
      </w:r>
      <w:r w:rsidRPr="00C955C7">
        <w:rPr>
          <w:rFonts w:cs="Times New Roman"/>
          <w:snapToGrid w:val="0"/>
          <w:szCs w:val="24"/>
          <w:lang w:val="en-GB"/>
        </w:rPr>
        <w:tab/>
      </w:r>
      <w:hyperlink r:id="rId9" w:history="1">
        <w:r w:rsidR="000C78E6" w:rsidRPr="00C955C7">
          <w:rPr>
            <w:rStyle w:val="Hyperlink"/>
            <w:rFonts w:cs="Times New Roman"/>
            <w:snapToGrid w:val="0"/>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rsidSect="00893869">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lastRenderedPageBreak/>
        <w:t>INTERNATIONAL ORGANI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 FOR STANDARDI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w:t>
      </w:r>
    </w:p>
    <w:p w14:paraId="7FCF95DB" w14:textId="77777777"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00EF2D59" w:rsidRPr="00C955C7">
        <w:rPr>
          <w:rFonts w:eastAsia="SimSun" w:cs="Times New Roman"/>
          <w:b/>
          <w:sz w:val="28"/>
          <w:szCs w:val="24"/>
          <w:lang w:val="en-GB" w:eastAsia="zh-CN"/>
        </w:rPr>
        <w:t xml:space="preserve"> MPEG SYSTEMS</w:t>
      </w:r>
    </w:p>
    <w:p w14:paraId="54CED6D6" w14:textId="00624114" w:rsidR="00385C5D" w:rsidRPr="00C955C7" w:rsidRDefault="00385C5D" w:rsidP="00385C5D">
      <w:pPr>
        <w:widowControl/>
        <w:jc w:val="right"/>
        <w:rPr>
          <w:rFonts w:eastAsia="SimSun" w:cs="Times New Roman"/>
          <w:b/>
          <w:sz w:val="4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Pr="00C955C7">
        <w:rPr>
          <w:rFonts w:eastAsia="SimSun" w:cs="Times New Roman"/>
          <w:b/>
          <w:sz w:val="28"/>
          <w:szCs w:val="24"/>
          <w:lang w:val="en-GB" w:eastAsia="zh-CN"/>
        </w:rPr>
        <w:t xml:space="preserve"> </w:t>
      </w:r>
      <w:r w:rsidRPr="00C955C7">
        <w:rPr>
          <w:rFonts w:eastAsia="SimSun" w:cs="Times New Roman"/>
          <w:b/>
          <w:sz w:val="48"/>
          <w:szCs w:val="24"/>
          <w:lang w:val="en-GB" w:eastAsia="zh-CN"/>
        </w:rPr>
        <w:t>N</w:t>
      </w:r>
      <w:r w:rsidR="004C352E" w:rsidRPr="00360A4F">
        <w:rPr>
          <w:rFonts w:eastAsia="SimSun" w:cs="Times New Roman"/>
          <w:b/>
          <w:sz w:val="48"/>
          <w:szCs w:val="24"/>
          <w:lang w:val="en-GB" w:eastAsia="zh-CN"/>
        </w:rPr>
        <w:fldChar w:fldCharType="begin"/>
      </w:r>
      <w:r w:rsidR="004C352E" w:rsidRPr="00360A4F">
        <w:rPr>
          <w:rFonts w:eastAsia="SimSun" w:cs="Times New Roman"/>
          <w:b/>
          <w:sz w:val="48"/>
          <w:szCs w:val="24"/>
          <w:lang w:val="en-GB" w:eastAsia="zh-CN"/>
        </w:rPr>
        <w:instrText xml:space="preserve"> DOCPROPERTY "WGNumber" \* MERGEFORMAT </w:instrText>
      </w:r>
      <w:r w:rsidR="004C352E" w:rsidRPr="00360A4F">
        <w:rPr>
          <w:rFonts w:eastAsia="SimSun" w:cs="Times New Roman"/>
          <w:b/>
          <w:sz w:val="48"/>
          <w:szCs w:val="24"/>
          <w:lang w:val="en-GB" w:eastAsia="zh-CN"/>
        </w:rPr>
        <w:fldChar w:fldCharType="separate"/>
      </w:r>
      <w:r w:rsidR="00977D67">
        <w:rPr>
          <w:rFonts w:eastAsia="SimSun" w:cs="Times New Roman"/>
          <w:b/>
          <w:sz w:val="48"/>
          <w:szCs w:val="24"/>
          <w:lang w:val="en-GB" w:eastAsia="zh-CN"/>
        </w:rPr>
        <w:t>1224</w:t>
      </w:r>
      <w:r w:rsidR="004C352E" w:rsidRPr="00360A4F">
        <w:rPr>
          <w:rFonts w:eastAsia="SimSun" w:cs="Times New Roman"/>
          <w:b/>
          <w:sz w:val="48"/>
          <w:szCs w:val="24"/>
          <w:lang w:val="en-GB" w:eastAsia="zh-CN"/>
        </w:rPr>
        <w:fldChar w:fldCharType="end"/>
      </w:r>
    </w:p>
    <w:p w14:paraId="40403B12" w14:textId="77A8C38C" w:rsidR="00954B0D" w:rsidRPr="00C955C7" w:rsidRDefault="00254C15" w:rsidP="004C352E">
      <w:pPr>
        <w:widowControl/>
        <w:spacing w:after="480"/>
        <w:jc w:val="right"/>
        <w:rPr>
          <w:rFonts w:eastAsia="SimSun" w:cs="Times New Roman"/>
          <w:b/>
          <w:sz w:val="28"/>
          <w:szCs w:val="24"/>
          <w:lang w:val="en-GB" w:eastAsia="zh-CN"/>
        </w:rPr>
      </w:pPr>
      <w:r w:rsidRPr="00254C15">
        <w:rPr>
          <w:rFonts w:eastAsia="SimSun" w:cs="Times New Roman"/>
          <w:b/>
          <w:sz w:val="28"/>
          <w:szCs w:val="24"/>
          <w:lang w:val="en-GB" w:eastAsia="zh-CN"/>
        </w:rPr>
        <w:t>April 2024 – Rennes, FR</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cs="Times New Roman"/>
                <w:b/>
                <w:szCs w:val="24"/>
                <w:lang w:val="en-GB"/>
              </w:rPr>
            </w:pPr>
            <w:r w:rsidRPr="00C955C7">
              <w:rPr>
                <w:rFonts w:cs="Times New Roman"/>
                <w:b/>
                <w:szCs w:val="24"/>
                <w:lang w:val="en-GB"/>
              </w:rPr>
              <w:t>Title</w:t>
            </w:r>
          </w:p>
        </w:tc>
        <w:tc>
          <w:tcPr>
            <w:tcW w:w="8279" w:type="dxa"/>
            <w:hideMark/>
          </w:tcPr>
          <w:p w14:paraId="498090C2" w14:textId="0DD4A51F" w:rsidR="00954B0D" w:rsidRPr="00C955C7" w:rsidRDefault="004C352E">
            <w:pPr>
              <w:suppressAutoHyphens/>
              <w:rPr>
                <w:rFonts w:cs="Times New Roman"/>
                <w:b/>
                <w:szCs w:val="24"/>
                <w:highlight w:val="yellow"/>
                <w:lang w:val="en-GB"/>
              </w:rPr>
            </w:pPr>
            <w:r w:rsidRPr="00360A4F">
              <w:rPr>
                <w:rFonts w:cs="Times New Roman"/>
                <w:b/>
                <w:szCs w:val="24"/>
                <w:lang w:val="en-GB"/>
              </w:rPr>
              <w:fldChar w:fldCharType="begin"/>
            </w:r>
            <w:r w:rsidRPr="00360A4F">
              <w:rPr>
                <w:rFonts w:cs="Times New Roman"/>
                <w:b/>
                <w:szCs w:val="24"/>
                <w:lang w:val="en-GB"/>
              </w:rPr>
              <w:instrText xml:space="preserve"> TITLE  \* MERGEFORMAT </w:instrText>
            </w:r>
            <w:r w:rsidRPr="00360A4F">
              <w:rPr>
                <w:rFonts w:cs="Times New Roman"/>
                <w:b/>
                <w:szCs w:val="24"/>
                <w:lang w:val="en-GB"/>
              </w:rPr>
              <w:fldChar w:fldCharType="separate"/>
            </w:r>
            <w:r w:rsidR="00902BDA">
              <w:rPr>
                <w:rFonts w:cs="Times New Roman"/>
                <w:b/>
                <w:szCs w:val="24"/>
                <w:lang w:val="en-GB"/>
              </w:rPr>
              <w:t>Technologies under Consideration for file format reference software and conformance</w:t>
            </w:r>
            <w:r w:rsidRPr="00360A4F">
              <w:rPr>
                <w:rFonts w:cs="Times New Roman"/>
                <w:b/>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cs="Times New Roman"/>
                <w:b/>
                <w:szCs w:val="24"/>
                <w:lang w:val="en-GB"/>
              </w:rPr>
            </w:pPr>
            <w:r w:rsidRPr="00C955C7">
              <w:rPr>
                <w:rFonts w:cs="Times New Roman"/>
                <w:b/>
                <w:szCs w:val="24"/>
                <w:lang w:val="en-GB"/>
              </w:rPr>
              <w:t>Source</w:t>
            </w:r>
          </w:p>
        </w:tc>
        <w:tc>
          <w:tcPr>
            <w:tcW w:w="8279" w:type="dxa"/>
            <w:hideMark/>
          </w:tcPr>
          <w:p w14:paraId="47560DDD" w14:textId="01F3D45C" w:rsidR="00954B0D" w:rsidRPr="00C955C7" w:rsidRDefault="00540DEA">
            <w:pPr>
              <w:suppressAutoHyphens/>
              <w:rPr>
                <w:rFonts w:cs="Times New Roman"/>
                <w:b/>
                <w:szCs w:val="24"/>
                <w:lang w:val="en-GB"/>
              </w:rPr>
            </w:pPr>
            <w:r w:rsidRPr="00C955C7">
              <w:rPr>
                <w:rFonts w:cs="Times New Roman"/>
                <w:b/>
                <w:szCs w:val="24"/>
                <w:lang w:val="en-GB"/>
              </w:rPr>
              <w:t>WG 03</w:t>
            </w:r>
            <w:r w:rsidR="00954B0D" w:rsidRPr="00C955C7">
              <w:rPr>
                <w:rFonts w:cs="Times New Roman"/>
                <w:b/>
                <w:szCs w:val="24"/>
                <w:lang w:val="en-GB"/>
              </w:rPr>
              <w:t xml:space="preserve">, MPEG </w:t>
            </w:r>
            <w:r w:rsidR="00F419DA" w:rsidRPr="00C955C7">
              <w:rPr>
                <w:rFonts w:cs="Times New Roman"/>
                <w:b/>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cs="Times New Roman"/>
                <w:b/>
                <w:szCs w:val="24"/>
                <w:lang w:val="en-GB"/>
              </w:rPr>
            </w:pPr>
            <w:r w:rsidRPr="00C955C7">
              <w:rPr>
                <w:rFonts w:cs="Times New Roman"/>
                <w:b/>
                <w:szCs w:val="24"/>
                <w:lang w:val="en-GB"/>
              </w:rPr>
              <w:t>Status</w:t>
            </w:r>
          </w:p>
        </w:tc>
        <w:tc>
          <w:tcPr>
            <w:tcW w:w="8279" w:type="dxa"/>
            <w:hideMark/>
          </w:tcPr>
          <w:p w14:paraId="5BFA1768" w14:textId="77777777" w:rsidR="00954B0D" w:rsidRPr="00C955C7" w:rsidRDefault="00954B0D">
            <w:pPr>
              <w:suppressAutoHyphens/>
              <w:rPr>
                <w:rFonts w:cs="Times New Roman"/>
                <w:b/>
                <w:szCs w:val="24"/>
                <w:lang w:val="en-GB"/>
              </w:rPr>
            </w:pPr>
            <w:r w:rsidRPr="00C955C7">
              <w:rPr>
                <w:rFonts w:cs="Times New Roman"/>
                <w:b/>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cs="Times New Roman"/>
                <w:b/>
                <w:szCs w:val="24"/>
                <w:lang w:val="en-GB"/>
              </w:rPr>
            </w:pPr>
            <w:r w:rsidRPr="00C955C7">
              <w:rPr>
                <w:rFonts w:cs="Times New Roman"/>
                <w:b/>
                <w:szCs w:val="24"/>
                <w:lang w:val="en-GB"/>
              </w:rPr>
              <w:t>Serial Number</w:t>
            </w:r>
          </w:p>
        </w:tc>
        <w:tc>
          <w:tcPr>
            <w:tcW w:w="8279" w:type="dxa"/>
            <w:hideMark/>
          </w:tcPr>
          <w:p w14:paraId="44A25045" w14:textId="1B4573DF" w:rsidR="00954B0D" w:rsidRPr="00C955C7" w:rsidRDefault="004C352E" w:rsidP="00A86680">
            <w:pPr>
              <w:suppressAutoHyphens/>
              <w:rPr>
                <w:rFonts w:cs="Times New Roman"/>
                <w:b/>
                <w:szCs w:val="24"/>
                <w:lang w:val="en-GB"/>
              </w:rPr>
            </w:pPr>
            <w:r w:rsidRPr="00360A4F">
              <w:rPr>
                <w:rFonts w:cs="Times New Roman"/>
                <w:b/>
                <w:szCs w:val="24"/>
                <w:lang w:val="en-GB"/>
              </w:rPr>
              <w:fldChar w:fldCharType="begin"/>
            </w:r>
            <w:r w:rsidRPr="00360A4F">
              <w:rPr>
                <w:rFonts w:cs="Times New Roman"/>
                <w:b/>
                <w:szCs w:val="24"/>
                <w:lang w:val="en-GB"/>
              </w:rPr>
              <w:instrText xml:space="preserve"> DOCPROPERTY "MDMSNumber" \* MERGEFORMAT </w:instrText>
            </w:r>
            <w:r w:rsidRPr="00360A4F">
              <w:rPr>
                <w:rFonts w:cs="Times New Roman"/>
                <w:b/>
                <w:szCs w:val="24"/>
                <w:lang w:val="en-GB"/>
              </w:rPr>
              <w:fldChar w:fldCharType="separate"/>
            </w:r>
            <w:r w:rsidR="00977D67">
              <w:rPr>
                <w:rFonts w:cs="Times New Roman"/>
                <w:b/>
                <w:szCs w:val="24"/>
                <w:lang w:val="en-GB"/>
              </w:rPr>
              <w:t>23834</w:t>
            </w:r>
            <w:r w:rsidRPr="00360A4F">
              <w:rPr>
                <w:rFonts w:cs="Times New Roman"/>
                <w:b/>
                <w:szCs w:val="24"/>
                <w:lang w:val="en-GB"/>
              </w:rPr>
              <w:fldChar w:fldCharType="end"/>
            </w:r>
          </w:p>
        </w:tc>
      </w:tr>
    </w:tbl>
    <w:p w14:paraId="22F08EC0" w14:textId="77777777" w:rsidR="00977D67" w:rsidRPr="00977D67" w:rsidRDefault="00977D67" w:rsidP="00977D67">
      <w:pPr>
        <w:widowControl/>
        <w:autoSpaceDE/>
        <w:autoSpaceDN/>
        <w:spacing w:before="120" w:after="120"/>
        <w:jc w:val="both"/>
        <w:rPr>
          <w:rFonts w:ascii="Cambria" w:eastAsia="MS Mincho" w:hAnsi="Cambria" w:cs="Times New Roman"/>
          <w:sz w:val="22"/>
          <w:szCs w:val="24"/>
          <w:lang w:val="en-CA"/>
        </w:rPr>
      </w:pPr>
    </w:p>
    <w:p w14:paraId="5736A4D1" w14:textId="77777777" w:rsidR="00977D67" w:rsidRPr="00977D67" w:rsidRDefault="00977D67" w:rsidP="00977D67">
      <w:pPr>
        <w:pStyle w:val="Heading4"/>
        <w:rPr>
          <w:lang w:val="en-CA"/>
        </w:rPr>
      </w:pPr>
      <w:r w:rsidRPr="00977D67">
        <w:t>HEVC</w:t>
      </w:r>
      <w:r w:rsidRPr="00977D67">
        <w:rPr>
          <w:lang w:val="en-CA"/>
        </w:rPr>
        <w:t>_1440x960_derived_image_SSTR.heic</w:t>
      </w:r>
    </w:p>
    <w:p w14:paraId="665DCC20"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CA" w:eastAsia="ja-JP"/>
        </w:rPr>
      </w:pPr>
      <w:r w:rsidRPr="00977D67">
        <w:rPr>
          <w:rFonts w:ascii="Cambria" w:eastAsia="Calibri" w:hAnsi="Cambria" w:cs="Times New Roman"/>
          <w:sz w:val="22"/>
          <w:lang w:val="en-CA" w:eastAsia="ja-JP"/>
        </w:rPr>
        <w:t xml:space="preserve">HEIF Single Stream Item Property – A file with </w:t>
      </w:r>
      <w:r w:rsidRPr="00977D67">
        <w:rPr>
          <w:rFonts w:ascii="Courier" w:eastAsia="MS Mincho" w:hAnsi="Courier" w:cs="Times New Roman"/>
          <w:noProof/>
          <w:sz w:val="22"/>
          <w:lang w:val="en-GB"/>
        </w:rPr>
        <w:t>SingleStreamProperty</w:t>
      </w:r>
      <w:r w:rsidRPr="00977D67">
        <w:rPr>
          <w:rFonts w:ascii="Cambria" w:eastAsia="Calibri" w:hAnsi="Cambria" w:cs="Times New Roman"/>
          <w:sz w:val="22"/>
          <w:lang w:val="en-CA" w:eastAsia="ja-JP"/>
        </w:rPr>
        <w:t xml:space="preserve"> associated with overlay derived image item.</w:t>
      </w:r>
    </w:p>
    <w:p w14:paraId="376CDE89" w14:textId="77777777" w:rsidR="00977D67" w:rsidRPr="00977D67" w:rsidRDefault="00977D67" w:rsidP="00977D67">
      <w:pPr>
        <w:pStyle w:val="Heading4"/>
      </w:pPr>
      <w:r w:rsidRPr="00977D67">
        <w:t>HEVC_8192x4096_25fps_NALM_PPRR_PIPM.mp4</w:t>
      </w:r>
    </w:p>
    <w:p w14:paraId="66A211B9"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GB" w:eastAsia="ja-JP"/>
        </w:rPr>
      </w:pPr>
      <w:r w:rsidRPr="00977D67">
        <w:rPr>
          <w:rFonts w:ascii="Cambria" w:eastAsia="Calibri" w:hAnsi="Cambria" w:cs="Times New Roman"/>
          <w:sz w:val="22"/>
          <w:lang w:val="en-GB" w:eastAsia="ja-JP"/>
        </w:rPr>
        <w:t xml:space="preserve">Picture-in-Picture - A file with </w:t>
      </w:r>
      <w:r w:rsidRPr="00977D67">
        <w:rPr>
          <w:rFonts w:ascii="Courier" w:eastAsia="MS Mincho" w:hAnsi="Courier" w:cs="Times New Roman"/>
          <w:noProof/>
          <w:sz w:val="22"/>
          <w:lang w:val="en-GB"/>
        </w:rPr>
        <w:t>PicInPicRegionReplacementEntry</w:t>
      </w:r>
      <w:r w:rsidRPr="00977D67">
        <w:rPr>
          <w:rFonts w:ascii="Cambria" w:eastAsia="Calibri" w:hAnsi="Cambria" w:cs="Times New Roman"/>
          <w:sz w:val="22"/>
          <w:lang w:val="en-GB" w:eastAsia="ja-JP"/>
        </w:rPr>
        <w:t xml:space="preserve"> when </w:t>
      </w:r>
      <w:r w:rsidRPr="00977D67">
        <w:rPr>
          <w:rFonts w:ascii="Courier" w:eastAsia="MS Mincho" w:hAnsi="Courier" w:cs="Times New Roman"/>
          <w:noProof/>
          <w:sz w:val="22"/>
          <w:lang w:val="en-GB"/>
        </w:rPr>
        <w:t>region_id_type</w:t>
      </w:r>
      <w:r w:rsidRPr="00977D67">
        <w:rPr>
          <w:rFonts w:ascii="Cambria" w:eastAsia="Calibri" w:hAnsi="Cambria" w:cs="Times New Roman"/>
          <w:sz w:val="22"/>
          <w:lang w:val="en-GB" w:eastAsia="ja-JP"/>
        </w:rPr>
        <w:t xml:space="preserve"> is equal to 1.</w:t>
      </w:r>
    </w:p>
    <w:p w14:paraId="728ECBE2" w14:textId="77777777" w:rsidR="00977D67" w:rsidRPr="00977D67" w:rsidRDefault="00977D67" w:rsidP="00977D67">
      <w:pPr>
        <w:pStyle w:val="Heading4"/>
      </w:pPr>
      <w:r w:rsidRPr="00977D67">
        <w:t>HEIF extrinsic intrinsic properties</w:t>
      </w:r>
    </w:p>
    <w:p w14:paraId="6B308998"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b/>
          <w:bCs/>
          <w:sz w:val="22"/>
          <w:lang w:val="en-CA" w:eastAsia="ja-JP"/>
        </w:rPr>
      </w:pPr>
      <w:r w:rsidRPr="00977D67">
        <w:rPr>
          <w:rFonts w:ascii="Cambria" w:eastAsia="Times New Roman" w:hAnsi="Cambria" w:cs="Times New Roman"/>
          <w:sz w:val="22"/>
          <w:lang w:val="en-CA"/>
        </w:rPr>
        <w:t>—</w:t>
      </w:r>
      <w:r w:rsidRPr="00977D67">
        <w:rPr>
          <w:rFonts w:ascii="Cambria" w:eastAsia="Times New Roman" w:hAnsi="Cambria" w:cs="Times New Roman"/>
          <w:sz w:val="22"/>
          <w:lang w:val="en-CA"/>
        </w:rPr>
        <w:tab/>
        <w:t>./</w:t>
      </w:r>
      <w:proofErr w:type="spellStart"/>
      <w:r w:rsidRPr="00977D67">
        <w:rPr>
          <w:rFonts w:ascii="Cambria" w:eastAsia="Times New Roman" w:hAnsi="Cambria" w:cs="Times New Roman"/>
          <w:b/>
          <w:bCs/>
          <w:sz w:val="22"/>
          <w:lang w:val="en-CA" w:eastAsia="ja-JP"/>
        </w:rPr>
        <w:t>ex_in_trinsics</w:t>
      </w:r>
      <w:proofErr w:type="spellEnd"/>
      <w:r w:rsidRPr="00977D67">
        <w:rPr>
          <w:rFonts w:ascii="Cambria" w:eastAsia="Times New Roman" w:hAnsi="Cambria" w:cs="Times New Roman"/>
          <w:b/>
          <w:bCs/>
          <w:sz w:val="22"/>
          <w:lang w:val="en-CA" w:eastAsia="ja-JP"/>
        </w:rPr>
        <w:t>/</w:t>
      </w:r>
      <w:proofErr w:type="spellStart"/>
      <w:r w:rsidRPr="00977D67">
        <w:rPr>
          <w:rFonts w:ascii="Cambria" w:eastAsia="Times New Roman" w:hAnsi="Cambria" w:cs="Times New Roman"/>
          <w:b/>
          <w:bCs/>
          <w:sz w:val="22"/>
          <w:lang w:val="en-CA" w:eastAsia="ja-JP"/>
        </w:rPr>
        <w:t>intrinsics</w:t>
      </w:r>
      <w:proofErr w:type="spellEnd"/>
      <w:r w:rsidRPr="00977D67">
        <w:rPr>
          <w:rFonts w:ascii="Cambria" w:eastAsia="Times New Roman" w:hAnsi="Cambria" w:cs="Times New Roman"/>
          <w:b/>
          <w:bCs/>
          <w:sz w:val="22"/>
          <w:lang w:val="en-CA" w:eastAsia="ja-JP"/>
        </w:rPr>
        <w:t>/</w:t>
      </w:r>
      <w:proofErr w:type="spellStart"/>
      <w:r w:rsidRPr="00977D67">
        <w:rPr>
          <w:rFonts w:ascii="Cambria" w:eastAsia="Times New Roman" w:hAnsi="Cambria" w:cs="Times New Roman"/>
          <w:b/>
          <w:bCs/>
          <w:sz w:val="22"/>
          <w:lang w:val="en-CA" w:eastAsia="ja-JP"/>
        </w:rPr>
        <w:t>intrinsics.heic</w:t>
      </w:r>
      <w:proofErr w:type="spellEnd"/>
      <w:r w:rsidRPr="00977D67">
        <w:rPr>
          <w:rFonts w:ascii="Cambria" w:eastAsia="Times New Roman" w:hAnsi="Cambria" w:cs="Times New Roman"/>
          <w:b/>
          <w:bCs/>
          <w:sz w:val="22"/>
          <w:lang w:val="en-CA" w:eastAsia="ja-JP"/>
        </w:rPr>
        <w:tab/>
      </w:r>
      <w:r w:rsidRPr="00977D67">
        <w:rPr>
          <w:rFonts w:ascii="Cambria" w:eastAsia="Times New Roman" w:hAnsi="Cambria" w:cs="Times New Roman"/>
          <w:sz w:val="22"/>
          <w:lang w:val="en-CA" w:eastAsia="ja-JP"/>
        </w:rPr>
        <w:t xml:space="preserve">A file with </w:t>
      </w:r>
      <w:proofErr w:type="spellStart"/>
      <w:r w:rsidRPr="00977D67">
        <w:rPr>
          <w:rFonts w:ascii="Cambria" w:eastAsia="Times New Roman" w:hAnsi="Cambria" w:cs="Times New Roman"/>
          <w:sz w:val="22"/>
          <w:lang w:val="en-GB"/>
        </w:rPr>
        <w:t>intrinsics</w:t>
      </w:r>
      <w:proofErr w:type="spellEnd"/>
      <w:r w:rsidRPr="00977D67">
        <w:rPr>
          <w:rFonts w:ascii="Cambria" w:eastAsia="Times New Roman" w:hAnsi="Cambria" w:cs="Times New Roman"/>
          <w:sz w:val="22"/>
          <w:lang w:val="en-GB"/>
        </w:rPr>
        <w:t xml:space="preserve"> properties with the following contents:</w:t>
      </w:r>
    </w:p>
    <w:p w14:paraId="401B8D05"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 xml:space="preserve">Item </w:t>
      </w:r>
      <w:proofErr w:type="gramStart"/>
      <w:r w:rsidRPr="00977D67">
        <w:rPr>
          <w:rFonts w:ascii="Cambria" w:eastAsia="SimSun" w:hAnsi="Cambria" w:cs="Times New Roman"/>
          <w:sz w:val="22"/>
          <w:szCs w:val="24"/>
          <w:lang w:val="fr-FR" w:eastAsia="zh-CN"/>
        </w:rPr>
        <w:t>1:</w:t>
      </w:r>
      <w:proofErr w:type="gramEnd"/>
    </w:p>
    <w:p w14:paraId="7BFDDBF1"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fx</w:t>
      </w:r>
      <w:proofErr w:type="gramEnd"/>
      <w:r w:rsidRPr="00977D67">
        <w:rPr>
          <w:rFonts w:ascii="Cambria" w:eastAsia="SimSun" w:hAnsi="Cambria" w:cs="Times New Roman"/>
          <w:sz w:val="22"/>
          <w:szCs w:val="24"/>
          <w:lang w:val="fr-FR" w:eastAsia="zh-CN"/>
        </w:rPr>
        <w:t xml:space="preserve"> = 512</w:t>
      </w:r>
    </w:p>
    <w:p w14:paraId="54EBB8A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fy</w:t>
      </w:r>
      <w:proofErr w:type="gramEnd"/>
      <w:r w:rsidRPr="00977D67">
        <w:rPr>
          <w:rFonts w:ascii="Cambria" w:eastAsia="SimSun" w:hAnsi="Cambria" w:cs="Times New Roman"/>
          <w:sz w:val="22"/>
          <w:szCs w:val="24"/>
          <w:lang w:val="fr-FR" w:eastAsia="zh-CN"/>
        </w:rPr>
        <w:t xml:space="preserve"> = 512</w:t>
      </w:r>
    </w:p>
    <w:p w14:paraId="72184538"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s</w:t>
      </w:r>
      <w:proofErr w:type="gramEnd"/>
      <w:r w:rsidRPr="00977D67">
        <w:rPr>
          <w:rFonts w:ascii="Cambria" w:eastAsia="SimSun" w:hAnsi="Cambria" w:cs="Times New Roman"/>
          <w:sz w:val="22"/>
          <w:szCs w:val="24"/>
          <w:lang w:val="fr-FR" w:eastAsia="zh-CN"/>
        </w:rPr>
        <w:t xml:space="preserve"> = 0</w:t>
      </w:r>
    </w:p>
    <w:p w14:paraId="28247207"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cx</w:t>
      </w:r>
      <w:proofErr w:type="gramEnd"/>
      <w:r w:rsidRPr="00977D67">
        <w:rPr>
          <w:rFonts w:ascii="Cambria" w:eastAsia="SimSun" w:hAnsi="Cambria" w:cs="Times New Roman"/>
          <w:sz w:val="22"/>
          <w:szCs w:val="24"/>
          <w:lang w:val="fr-FR" w:eastAsia="zh-CN"/>
        </w:rPr>
        <w:t xml:space="preserve"> = 256</w:t>
      </w:r>
    </w:p>
    <w:p w14:paraId="1937339D"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proofErr w:type="gramStart"/>
      <w:r w:rsidRPr="00977D67">
        <w:rPr>
          <w:rFonts w:ascii="Cambria" w:eastAsia="SimSun" w:hAnsi="Cambria" w:cs="Times New Roman"/>
          <w:sz w:val="22"/>
          <w:szCs w:val="24"/>
          <w:lang w:val="fr-FR" w:eastAsia="zh-CN"/>
        </w:rPr>
        <w:t>cy</w:t>
      </w:r>
      <w:proofErr w:type="spellEnd"/>
      <w:proofErr w:type="gramEnd"/>
      <w:r w:rsidRPr="00977D67">
        <w:rPr>
          <w:rFonts w:ascii="Cambria" w:eastAsia="SimSun" w:hAnsi="Cambria" w:cs="Times New Roman"/>
          <w:sz w:val="22"/>
          <w:szCs w:val="24"/>
          <w:lang w:val="fr-FR" w:eastAsia="zh-CN"/>
        </w:rPr>
        <w:t xml:space="preserve"> = 96</w:t>
      </w:r>
    </w:p>
    <w:p w14:paraId="75C3C2E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Coded</w:t>
      </w:r>
      <w:proofErr w:type="spellEnd"/>
      <w:r w:rsidRPr="00977D67">
        <w:rPr>
          <w:rFonts w:ascii="Cambria" w:eastAsia="SimSun" w:hAnsi="Cambria" w:cs="Times New Roman"/>
          <w:sz w:val="22"/>
          <w:szCs w:val="24"/>
          <w:lang w:val="fr-FR" w:eastAsia="zh-CN"/>
        </w:rPr>
        <w:t xml:space="preserve"> </w:t>
      </w:r>
      <w:proofErr w:type="gramStart"/>
      <w:r w:rsidRPr="00977D67">
        <w:rPr>
          <w:rFonts w:ascii="Cambria" w:eastAsia="SimSun" w:hAnsi="Cambria" w:cs="Times New Roman"/>
          <w:sz w:val="22"/>
          <w:szCs w:val="24"/>
          <w:lang w:val="fr-FR" w:eastAsia="zh-CN"/>
        </w:rPr>
        <w:t>as:</w:t>
      </w:r>
      <w:proofErr w:type="gramEnd"/>
    </w:p>
    <w:p w14:paraId="721A2DCD"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flags:</w:t>
      </w:r>
      <w:proofErr w:type="gramEnd"/>
      <w:r w:rsidRPr="00977D67">
        <w:rPr>
          <w:rFonts w:ascii="Cambria" w:eastAsia="SimSun" w:hAnsi="Cambria" w:cs="Times New Roman"/>
          <w:sz w:val="22"/>
          <w:szCs w:val="24"/>
          <w:lang w:val="fr-FR" w:eastAsia="zh-CN"/>
        </w:rPr>
        <w:t xml:space="preserve"> 6656</w:t>
      </w:r>
    </w:p>
    <w:p w14:paraId="715C0FB9"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Values:</w:t>
      </w:r>
      <w:proofErr w:type="gramEnd"/>
      <w:r w:rsidRPr="00977D67">
        <w:rPr>
          <w:rFonts w:ascii="Cambria" w:eastAsia="SimSun" w:hAnsi="Cambria" w:cs="Times New Roman"/>
          <w:sz w:val="22"/>
          <w:szCs w:val="24"/>
          <w:lang w:val="fr-FR" w:eastAsia="zh-CN"/>
        </w:rPr>
        <w:t xml:space="preserve"> [33554432, 16777216, 8388608]</w:t>
      </w:r>
    </w:p>
    <w:p w14:paraId="73D42EF4"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 xml:space="preserve">Item </w:t>
      </w:r>
      <w:proofErr w:type="gramStart"/>
      <w:r w:rsidRPr="00977D67">
        <w:rPr>
          <w:rFonts w:ascii="Cambria" w:eastAsia="SimSun" w:hAnsi="Cambria" w:cs="Times New Roman"/>
          <w:sz w:val="22"/>
          <w:szCs w:val="24"/>
          <w:lang w:val="fr-FR" w:eastAsia="zh-CN"/>
        </w:rPr>
        <w:t>2:</w:t>
      </w:r>
      <w:proofErr w:type="gramEnd"/>
    </w:p>
    <w:p w14:paraId="2E1A457F"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fx</w:t>
      </w:r>
      <w:proofErr w:type="gramEnd"/>
      <w:r w:rsidRPr="00977D67">
        <w:rPr>
          <w:rFonts w:ascii="Cambria" w:eastAsia="SimSun" w:hAnsi="Cambria" w:cs="Times New Roman"/>
          <w:sz w:val="22"/>
          <w:szCs w:val="24"/>
          <w:lang w:val="fr-FR" w:eastAsia="zh-CN"/>
        </w:rPr>
        <w:t xml:space="preserve"> = 512</w:t>
      </w:r>
    </w:p>
    <w:p w14:paraId="40E8E08B"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fy</w:t>
      </w:r>
      <w:proofErr w:type="gramEnd"/>
      <w:r w:rsidRPr="00977D67">
        <w:rPr>
          <w:rFonts w:ascii="Cambria" w:eastAsia="SimSun" w:hAnsi="Cambria" w:cs="Times New Roman"/>
          <w:sz w:val="22"/>
          <w:szCs w:val="24"/>
          <w:lang w:val="fr-FR" w:eastAsia="zh-CN"/>
        </w:rPr>
        <w:t xml:space="preserve"> = 501.5</w:t>
      </w:r>
    </w:p>
    <w:p w14:paraId="40FB124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s</w:t>
      </w:r>
      <w:proofErr w:type="gramEnd"/>
      <w:r w:rsidRPr="00977D67">
        <w:rPr>
          <w:rFonts w:ascii="Cambria" w:eastAsia="SimSun" w:hAnsi="Cambria" w:cs="Times New Roman"/>
          <w:sz w:val="22"/>
          <w:szCs w:val="24"/>
          <w:lang w:val="fr-FR" w:eastAsia="zh-CN"/>
        </w:rPr>
        <w:t xml:space="preserve"> = -100.5</w:t>
      </w:r>
    </w:p>
    <w:p w14:paraId="7AFA240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cx</w:t>
      </w:r>
      <w:proofErr w:type="gramEnd"/>
      <w:r w:rsidRPr="00977D67">
        <w:rPr>
          <w:rFonts w:ascii="Cambria" w:eastAsia="SimSun" w:hAnsi="Cambria" w:cs="Times New Roman"/>
          <w:sz w:val="22"/>
          <w:szCs w:val="24"/>
          <w:lang w:val="fr-FR" w:eastAsia="zh-CN"/>
        </w:rPr>
        <w:t xml:space="preserve"> = 256</w:t>
      </w:r>
    </w:p>
    <w:p w14:paraId="6946389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proofErr w:type="gramStart"/>
      <w:r w:rsidRPr="00977D67">
        <w:rPr>
          <w:rFonts w:ascii="Cambria" w:eastAsia="SimSun" w:hAnsi="Cambria" w:cs="Times New Roman"/>
          <w:sz w:val="22"/>
          <w:szCs w:val="24"/>
          <w:lang w:val="fr-FR" w:eastAsia="zh-CN"/>
        </w:rPr>
        <w:t>cy</w:t>
      </w:r>
      <w:proofErr w:type="spellEnd"/>
      <w:proofErr w:type="gramEnd"/>
      <w:r w:rsidRPr="00977D67">
        <w:rPr>
          <w:rFonts w:ascii="Cambria" w:eastAsia="SimSun" w:hAnsi="Cambria" w:cs="Times New Roman"/>
          <w:sz w:val="22"/>
          <w:szCs w:val="24"/>
          <w:lang w:val="fr-FR" w:eastAsia="zh-CN"/>
        </w:rPr>
        <w:t xml:space="preserve"> = 96</w:t>
      </w:r>
    </w:p>
    <w:p w14:paraId="45F64E07"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Coded</w:t>
      </w:r>
      <w:proofErr w:type="spellEnd"/>
      <w:r w:rsidRPr="00977D67">
        <w:rPr>
          <w:rFonts w:ascii="Cambria" w:eastAsia="SimSun" w:hAnsi="Cambria" w:cs="Times New Roman"/>
          <w:sz w:val="22"/>
          <w:szCs w:val="24"/>
          <w:lang w:val="fr-FR" w:eastAsia="zh-CN"/>
        </w:rPr>
        <w:t xml:space="preserve"> </w:t>
      </w:r>
      <w:proofErr w:type="gramStart"/>
      <w:r w:rsidRPr="00977D67">
        <w:rPr>
          <w:rFonts w:ascii="Cambria" w:eastAsia="SimSun" w:hAnsi="Cambria" w:cs="Times New Roman"/>
          <w:sz w:val="22"/>
          <w:szCs w:val="24"/>
          <w:lang w:val="fr-FR" w:eastAsia="zh-CN"/>
        </w:rPr>
        <w:t>as:</w:t>
      </w:r>
      <w:proofErr w:type="gramEnd"/>
    </w:p>
    <w:p w14:paraId="151C3378"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flags:</w:t>
      </w:r>
      <w:proofErr w:type="gramEnd"/>
      <w:r w:rsidRPr="00977D67">
        <w:rPr>
          <w:rFonts w:ascii="Cambria" w:eastAsia="SimSun" w:hAnsi="Cambria" w:cs="Times New Roman"/>
          <w:sz w:val="22"/>
          <w:szCs w:val="24"/>
          <w:lang w:val="fr-FR" w:eastAsia="zh-CN"/>
        </w:rPr>
        <w:t xml:space="preserve"> 72193</w:t>
      </w:r>
    </w:p>
    <w:p w14:paraId="75EF3CA9"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Values:</w:t>
      </w:r>
      <w:proofErr w:type="gramEnd"/>
      <w:r w:rsidRPr="00977D67">
        <w:rPr>
          <w:rFonts w:ascii="Cambria" w:eastAsia="SimSun" w:hAnsi="Cambria" w:cs="Times New Roman"/>
          <w:sz w:val="22"/>
          <w:szCs w:val="24"/>
          <w:lang w:val="fr-FR" w:eastAsia="zh-CN"/>
        </w:rPr>
        <w:t xml:space="preserve"> [33554432, 16777216, 8388608, 43821739, -201]</w:t>
      </w:r>
    </w:p>
    <w:p w14:paraId="75F716D4" w14:textId="77777777" w:rsidR="00977D67" w:rsidRPr="00977D67" w:rsidRDefault="00977D67" w:rsidP="00977D67">
      <w:pPr>
        <w:widowControl/>
        <w:autoSpaceDE/>
        <w:autoSpaceDN/>
        <w:spacing w:before="240" w:after="120" w:line="240" w:lineRule="atLeast"/>
        <w:ind w:left="403" w:hanging="403"/>
        <w:jc w:val="both"/>
        <w:rPr>
          <w:rFonts w:ascii="Cambria" w:eastAsia="Times New Roman" w:hAnsi="Cambria" w:cs="Times New Roman"/>
          <w:b/>
          <w:bCs/>
          <w:sz w:val="22"/>
          <w:lang w:val="en-CA" w:eastAsia="ja-JP"/>
        </w:rPr>
      </w:pPr>
      <w:r w:rsidRPr="00977D67">
        <w:rPr>
          <w:rFonts w:ascii="Cambria" w:eastAsia="Times New Roman" w:hAnsi="Cambria" w:cs="Times New Roman"/>
          <w:sz w:val="22"/>
          <w:lang w:val="en-CA"/>
        </w:rPr>
        <w:t>—</w:t>
      </w:r>
      <w:r w:rsidRPr="00977D67">
        <w:rPr>
          <w:rFonts w:ascii="Cambria" w:eastAsia="Times New Roman" w:hAnsi="Cambria" w:cs="Times New Roman"/>
          <w:sz w:val="22"/>
          <w:lang w:val="en-CA"/>
        </w:rPr>
        <w:tab/>
        <w:t>./</w:t>
      </w:r>
      <w:proofErr w:type="spellStart"/>
      <w:r w:rsidRPr="00977D67">
        <w:rPr>
          <w:rFonts w:ascii="Cambria" w:eastAsia="Times New Roman" w:hAnsi="Cambria" w:cs="Times New Roman"/>
          <w:b/>
          <w:bCs/>
          <w:sz w:val="22"/>
          <w:lang w:val="en-CA" w:eastAsia="ja-JP"/>
        </w:rPr>
        <w:t>ex_in_trinsics</w:t>
      </w:r>
      <w:proofErr w:type="spellEnd"/>
      <w:r w:rsidRPr="00977D67">
        <w:rPr>
          <w:rFonts w:ascii="Cambria" w:eastAsia="Times New Roman" w:hAnsi="Cambria" w:cs="Times New Roman"/>
          <w:b/>
          <w:bCs/>
          <w:sz w:val="22"/>
          <w:lang w:val="en-CA" w:eastAsia="ja-JP"/>
        </w:rPr>
        <w:t>/</w:t>
      </w:r>
      <w:proofErr w:type="spellStart"/>
      <w:r w:rsidRPr="00977D67">
        <w:rPr>
          <w:rFonts w:ascii="Cambria" w:eastAsia="Times New Roman" w:hAnsi="Cambria" w:cs="Times New Roman"/>
          <w:b/>
          <w:bCs/>
          <w:sz w:val="22"/>
          <w:lang w:val="en-CA" w:eastAsia="ja-JP"/>
        </w:rPr>
        <w:t>extrinsic_position</w:t>
      </w:r>
      <w:proofErr w:type="spellEnd"/>
      <w:r w:rsidRPr="00977D67">
        <w:rPr>
          <w:rFonts w:ascii="Cambria" w:eastAsia="Times New Roman" w:hAnsi="Cambria" w:cs="Times New Roman"/>
          <w:b/>
          <w:bCs/>
          <w:sz w:val="22"/>
          <w:lang w:val="en-CA" w:eastAsia="ja-JP"/>
        </w:rPr>
        <w:t>/</w:t>
      </w:r>
      <w:proofErr w:type="spellStart"/>
      <w:r w:rsidRPr="00977D67">
        <w:rPr>
          <w:rFonts w:ascii="Cambria" w:eastAsia="Times New Roman" w:hAnsi="Cambria" w:cs="Times New Roman"/>
          <w:b/>
          <w:bCs/>
          <w:sz w:val="22"/>
          <w:lang w:val="en-CA" w:eastAsia="ja-JP"/>
        </w:rPr>
        <w:t>position.heic</w:t>
      </w:r>
      <w:proofErr w:type="spellEnd"/>
      <w:r w:rsidRPr="00977D67">
        <w:rPr>
          <w:rFonts w:ascii="Cambria" w:eastAsia="Times New Roman" w:hAnsi="Cambria" w:cs="Times New Roman"/>
          <w:b/>
          <w:bCs/>
          <w:sz w:val="22"/>
          <w:lang w:val="en-CA" w:eastAsia="ja-JP"/>
        </w:rPr>
        <w:tab/>
      </w:r>
      <w:r w:rsidRPr="00977D67">
        <w:rPr>
          <w:rFonts w:ascii="Cambria" w:eastAsia="Times New Roman" w:hAnsi="Cambria" w:cs="Times New Roman"/>
          <w:sz w:val="22"/>
          <w:lang w:val="en-GB"/>
        </w:rPr>
        <w:t>The file contains 6 image items with 5 different extrinsic positions:</w:t>
      </w:r>
    </w:p>
    <w:p w14:paraId="2333B163"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 xml:space="preserve">Item </w:t>
      </w:r>
      <w:proofErr w:type="gramStart"/>
      <w:r w:rsidRPr="00977D67">
        <w:rPr>
          <w:rFonts w:ascii="Cambria" w:eastAsia="SimSun" w:hAnsi="Cambria" w:cs="Times New Roman"/>
          <w:sz w:val="22"/>
          <w:szCs w:val="24"/>
          <w:lang w:val="fr-FR" w:eastAsia="zh-CN"/>
        </w:rPr>
        <w:t>1:</w:t>
      </w:r>
      <w:proofErr w:type="gramEnd"/>
    </w:p>
    <w:p w14:paraId="1128EBE0"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lastRenderedPageBreak/>
        <w:tab/>
      </w:r>
      <w:proofErr w:type="spellStart"/>
      <w:r w:rsidRPr="00977D67">
        <w:rPr>
          <w:rFonts w:ascii="Cambria" w:eastAsia="SimSun" w:hAnsi="Cambria" w:cs="Times New Roman"/>
          <w:sz w:val="22"/>
          <w:szCs w:val="24"/>
          <w:lang w:val="fr-FR" w:eastAsia="zh-CN"/>
        </w:rPr>
        <w:t>Coordinate</w:t>
      </w:r>
      <w:proofErr w:type="spellEnd"/>
      <w:r w:rsidRPr="00977D67">
        <w:rPr>
          <w:rFonts w:ascii="Cambria" w:eastAsia="SimSun" w:hAnsi="Cambria" w:cs="Times New Roman"/>
          <w:sz w:val="22"/>
          <w:szCs w:val="24"/>
          <w:lang w:val="fr-FR" w:eastAsia="zh-CN"/>
        </w:rPr>
        <w:t xml:space="preserve"> System </w:t>
      </w:r>
      <w:proofErr w:type="gramStart"/>
      <w:r w:rsidRPr="00977D67">
        <w:rPr>
          <w:rFonts w:ascii="Cambria" w:eastAsia="SimSun" w:hAnsi="Cambria" w:cs="Times New Roman"/>
          <w:sz w:val="22"/>
          <w:szCs w:val="24"/>
          <w:lang w:val="fr-FR" w:eastAsia="zh-CN"/>
        </w:rPr>
        <w:t>ID:</w:t>
      </w:r>
      <w:proofErr w:type="gramEnd"/>
      <w:r w:rsidRPr="00977D67">
        <w:rPr>
          <w:rFonts w:ascii="Cambria" w:eastAsia="SimSun" w:hAnsi="Cambria" w:cs="Times New Roman"/>
          <w:sz w:val="22"/>
          <w:szCs w:val="24"/>
          <w:lang w:val="fr-FR" w:eastAsia="zh-CN"/>
        </w:rPr>
        <w:t xml:space="preserve"> 0</w:t>
      </w:r>
    </w:p>
    <w:p w14:paraId="69ED99B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Position:</w:t>
      </w:r>
      <w:proofErr w:type="gramEnd"/>
      <w:r w:rsidRPr="00977D67">
        <w:rPr>
          <w:rFonts w:ascii="Cambria" w:eastAsia="SimSun" w:hAnsi="Cambria" w:cs="Times New Roman"/>
          <w:sz w:val="22"/>
          <w:szCs w:val="24"/>
          <w:lang w:val="fr-FR" w:eastAsia="zh-CN"/>
        </w:rPr>
        <w:t xml:space="preserve"> 0.0, 0.0, 0.0</w:t>
      </w:r>
    </w:p>
    <w:p w14:paraId="5B2FA553"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Coded</w:t>
      </w:r>
      <w:proofErr w:type="spellEnd"/>
      <w:r w:rsidRPr="00977D67">
        <w:rPr>
          <w:rFonts w:ascii="Cambria" w:eastAsia="SimSun" w:hAnsi="Cambria" w:cs="Times New Roman"/>
          <w:sz w:val="22"/>
          <w:szCs w:val="24"/>
          <w:lang w:val="fr-FR" w:eastAsia="zh-CN"/>
        </w:rPr>
        <w:t xml:space="preserve"> as </w:t>
      </w:r>
      <w:proofErr w:type="gramStart"/>
      <w:r w:rsidRPr="00977D67">
        <w:rPr>
          <w:rFonts w:ascii="Cambria" w:eastAsia="SimSun" w:hAnsi="Cambria" w:cs="Times New Roman"/>
          <w:sz w:val="22"/>
          <w:szCs w:val="24"/>
          <w:lang w:val="fr-FR" w:eastAsia="zh-CN"/>
        </w:rPr>
        <w:t>flags:</w:t>
      </w:r>
      <w:proofErr w:type="gramEnd"/>
      <w:r w:rsidRPr="00977D67">
        <w:rPr>
          <w:rFonts w:ascii="Cambria" w:eastAsia="SimSun" w:hAnsi="Cambria" w:cs="Times New Roman"/>
          <w:sz w:val="22"/>
          <w:szCs w:val="24"/>
          <w:lang w:val="fr-FR" w:eastAsia="zh-CN"/>
        </w:rPr>
        <w:t xml:space="preserve"> 0; No values</w:t>
      </w:r>
    </w:p>
    <w:p w14:paraId="4DE64DC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 xml:space="preserve">Item </w:t>
      </w:r>
      <w:proofErr w:type="gramStart"/>
      <w:r w:rsidRPr="00977D67">
        <w:rPr>
          <w:rFonts w:ascii="Cambria" w:eastAsia="SimSun" w:hAnsi="Cambria" w:cs="Times New Roman"/>
          <w:sz w:val="22"/>
          <w:szCs w:val="24"/>
          <w:lang w:val="fr-FR" w:eastAsia="zh-CN"/>
        </w:rPr>
        <w:t>2:</w:t>
      </w:r>
      <w:proofErr w:type="gramEnd"/>
    </w:p>
    <w:p w14:paraId="1743737D"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Coordinate</w:t>
      </w:r>
      <w:proofErr w:type="spellEnd"/>
      <w:r w:rsidRPr="00977D67">
        <w:rPr>
          <w:rFonts w:ascii="Cambria" w:eastAsia="SimSun" w:hAnsi="Cambria" w:cs="Times New Roman"/>
          <w:sz w:val="22"/>
          <w:szCs w:val="24"/>
          <w:lang w:val="fr-FR" w:eastAsia="zh-CN"/>
        </w:rPr>
        <w:t xml:space="preserve"> System </w:t>
      </w:r>
      <w:proofErr w:type="gramStart"/>
      <w:r w:rsidRPr="00977D67">
        <w:rPr>
          <w:rFonts w:ascii="Cambria" w:eastAsia="SimSun" w:hAnsi="Cambria" w:cs="Times New Roman"/>
          <w:sz w:val="22"/>
          <w:szCs w:val="24"/>
          <w:lang w:val="fr-FR" w:eastAsia="zh-CN"/>
        </w:rPr>
        <w:t>ID:</w:t>
      </w:r>
      <w:proofErr w:type="gramEnd"/>
      <w:r w:rsidRPr="00977D67">
        <w:rPr>
          <w:rFonts w:ascii="Cambria" w:eastAsia="SimSun" w:hAnsi="Cambria" w:cs="Times New Roman"/>
          <w:sz w:val="22"/>
          <w:szCs w:val="24"/>
          <w:lang w:val="fr-FR" w:eastAsia="zh-CN"/>
        </w:rPr>
        <w:t xml:space="preserve"> 1</w:t>
      </w:r>
    </w:p>
    <w:p w14:paraId="11B236DD"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Position:</w:t>
      </w:r>
      <w:proofErr w:type="gramEnd"/>
      <w:r w:rsidRPr="00977D67">
        <w:rPr>
          <w:rFonts w:ascii="Cambria" w:eastAsia="SimSun" w:hAnsi="Cambria" w:cs="Times New Roman"/>
          <w:sz w:val="22"/>
          <w:szCs w:val="24"/>
          <w:lang w:val="fr-FR" w:eastAsia="zh-CN"/>
        </w:rPr>
        <w:t xml:space="preserve"> 0.01, 0.0, 0.0</w:t>
      </w:r>
    </w:p>
    <w:p w14:paraId="7CEF7574"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Coded</w:t>
      </w:r>
      <w:proofErr w:type="spellEnd"/>
      <w:r w:rsidRPr="00977D67">
        <w:rPr>
          <w:rFonts w:ascii="Cambria" w:eastAsia="SimSun" w:hAnsi="Cambria" w:cs="Times New Roman"/>
          <w:sz w:val="22"/>
          <w:szCs w:val="24"/>
          <w:lang w:val="fr-FR" w:eastAsia="zh-CN"/>
        </w:rPr>
        <w:t xml:space="preserve"> as </w:t>
      </w:r>
      <w:proofErr w:type="gramStart"/>
      <w:r w:rsidRPr="00977D67">
        <w:rPr>
          <w:rFonts w:ascii="Cambria" w:eastAsia="SimSun" w:hAnsi="Cambria" w:cs="Times New Roman"/>
          <w:sz w:val="22"/>
          <w:szCs w:val="24"/>
          <w:lang w:val="fr-FR" w:eastAsia="zh-CN"/>
        </w:rPr>
        <w:t>flags:</w:t>
      </w:r>
      <w:proofErr w:type="gramEnd"/>
      <w:r w:rsidRPr="00977D67">
        <w:rPr>
          <w:rFonts w:ascii="Cambria" w:eastAsia="SimSun" w:hAnsi="Cambria" w:cs="Times New Roman"/>
          <w:sz w:val="22"/>
          <w:szCs w:val="24"/>
          <w:lang w:val="fr-FR" w:eastAsia="zh-CN"/>
        </w:rPr>
        <w:t xml:space="preserve"> 33; Values: [10000, 1]</w:t>
      </w:r>
    </w:p>
    <w:p w14:paraId="0979D3B0"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 xml:space="preserve">Item </w:t>
      </w:r>
      <w:proofErr w:type="gramStart"/>
      <w:r w:rsidRPr="00977D67">
        <w:rPr>
          <w:rFonts w:ascii="Cambria" w:eastAsia="SimSun" w:hAnsi="Cambria" w:cs="Times New Roman"/>
          <w:sz w:val="22"/>
          <w:szCs w:val="24"/>
          <w:lang w:val="fr-FR" w:eastAsia="zh-CN"/>
        </w:rPr>
        <w:t>3:</w:t>
      </w:r>
      <w:proofErr w:type="gramEnd"/>
    </w:p>
    <w:p w14:paraId="21BAB3A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Coordinate</w:t>
      </w:r>
      <w:proofErr w:type="spellEnd"/>
      <w:r w:rsidRPr="00977D67">
        <w:rPr>
          <w:rFonts w:ascii="Cambria" w:eastAsia="SimSun" w:hAnsi="Cambria" w:cs="Times New Roman"/>
          <w:sz w:val="22"/>
          <w:szCs w:val="24"/>
          <w:lang w:val="fr-FR" w:eastAsia="zh-CN"/>
        </w:rPr>
        <w:t xml:space="preserve"> System </w:t>
      </w:r>
      <w:proofErr w:type="gramStart"/>
      <w:r w:rsidRPr="00977D67">
        <w:rPr>
          <w:rFonts w:ascii="Cambria" w:eastAsia="SimSun" w:hAnsi="Cambria" w:cs="Times New Roman"/>
          <w:sz w:val="22"/>
          <w:szCs w:val="24"/>
          <w:lang w:val="fr-FR" w:eastAsia="zh-CN"/>
        </w:rPr>
        <w:t>ID:</w:t>
      </w:r>
      <w:proofErr w:type="gramEnd"/>
      <w:r w:rsidRPr="00977D67">
        <w:rPr>
          <w:rFonts w:ascii="Cambria" w:eastAsia="SimSun" w:hAnsi="Cambria" w:cs="Times New Roman"/>
          <w:sz w:val="22"/>
          <w:szCs w:val="24"/>
          <w:lang w:val="fr-FR" w:eastAsia="zh-CN"/>
        </w:rPr>
        <w:t xml:space="preserve"> 0</w:t>
      </w:r>
    </w:p>
    <w:p w14:paraId="128B91D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Position:</w:t>
      </w:r>
      <w:proofErr w:type="gramEnd"/>
      <w:r w:rsidRPr="00977D67">
        <w:rPr>
          <w:rFonts w:ascii="Cambria" w:eastAsia="SimSun" w:hAnsi="Cambria" w:cs="Times New Roman"/>
          <w:sz w:val="22"/>
          <w:szCs w:val="24"/>
          <w:lang w:val="fr-FR" w:eastAsia="zh-CN"/>
        </w:rPr>
        <w:t xml:space="preserve"> 0.0, 0.02, 0.0</w:t>
      </w:r>
    </w:p>
    <w:p w14:paraId="0F65F1F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Coded</w:t>
      </w:r>
      <w:proofErr w:type="spellEnd"/>
      <w:r w:rsidRPr="00977D67">
        <w:rPr>
          <w:rFonts w:ascii="Cambria" w:eastAsia="SimSun" w:hAnsi="Cambria" w:cs="Times New Roman"/>
          <w:sz w:val="22"/>
          <w:szCs w:val="24"/>
          <w:lang w:val="fr-FR" w:eastAsia="zh-CN"/>
        </w:rPr>
        <w:t xml:space="preserve"> as </w:t>
      </w:r>
      <w:proofErr w:type="gramStart"/>
      <w:r w:rsidRPr="00977D67">
        <w:rPr>
          <w:rFonts w:ascii="Cambria" w:eastAsia="SimSun" w:hAnsi="Cambria" w:cs="Times New Roman"/>
          <w:sz w:val="22"/>
          <w:szCs w:val="24"/>
          <w:lang w:val="fr-FR" w:eastAsia="zh-CN"/>
        </w:rPr>
        <w:t>flags:</w:t>
      </w:r>
      <w:proofErr w:type="gramEnd"/>
      <w:r w:rsidRPr="00977D67">
        <w:rPr>
          <w:rFonts w:ascii="Cambria" w:eastAsia="SimSun" w:hAnsi="Cambria" w:cs="Times New Roman"/>
          <w:sz w:val="22"/>
          <w:szCs w:val="24"/>
          <w:lang w:val="fr-FR" w:eastAsia="zh-CN"/>
        </w:rPr>
        <w:t xml:space="preserve"> 2; Values: [20000]</w:t>
      </w:r>
    </w:p>
    <w:p w14:paraId="54FF7D6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 xml:space="preserve">Item </w:t>
      </w:r>
      <w:proofErr w:type="gramStart"/>
      <w:r w:rsidRPr="00977D67">
        <w:rPr>
          <w:rFonts w:ascii="Cambria" w:eastAsia="SimSun" w:hAnsi="Cambria" w:cs="Times New Roman"/>
          <w:sz w:val="22"/>
          <w:szCs w:val="24"/>
          <w:lang w:val="fr-FR" w:eastAsia="zh-CN"/>
        </w:rPr>
        <w:t>4:</w:t>
      </w:r>
      <w:proofErr w:type="gramEnd"/>
    </w:p>
    <w:p w14:paraId="687B6E06"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Coordinate</w:t>
      </w:r>
      <w:proofErr w:type="spellEnd"/>
      <w:r w:rsidRPr="00977D67">
        <w:rPr>
          <w:rFonts w:ascii="Cambria" w:eastAsia="SimSun" w:hAnsi="Cambria" w:cs="Times New Roman"/>
          <w:sz w:val="22"/>
          <w:szCs w:val="24"/>
          <w:lang w:val="fr-FR" w:eastAsia="zh-CN"/>
        </w:rPr>
        <w:t xml:space="preserve"> System </w:t>
      </w:r>
      <w:proofErr w:type="gramStart"/>
      <w:r w:rsidRPr="00977D67">
        <w:rPr>
          <w:rFonts w:ascii="Cambria" w:eastAsia="SimSun" w:hAnsi="Cambria" w:cs="Times New Roman"/>
          <w:sz w:val="22"/>
          <w:szCs w:val="24"/>
          <w:lang w:val="fr-FR" w:eastAsia="zh-CN"/>
        </w:rPr>
        <w:t>ID:</w:t>
      </w:r>
      <w:proofErr w:type="gramEnd"/>
      <w:r w:rsidRPr="00977D67">
        <w:rPr>
          <w:rFonts w:ascii="Cambria" w:eastAsia="SimSun" w:hAnsi="Cambria" w:cs="Times New Roman"/>
          <w:sz w:val="22"/>
          <w:szCs w:val="24"/>
          <w:lang w:val="fr-FR" w:eastAsia="zh-CN"/>
        </w:rPr>
        <w:t xml:space="preserve"> 1</w:t>
      </w:r>
    </w:p>
    <w:p w14:paraId="6238DB8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Position:</w:t>
      </w:r>
      <w:proofErr w:type="gramEnd"/>
      <w:r w:rsidRPr="00977D67">
        <w:rPr>
          <w:rFonts w:ascii="Cambria" w:eastAsia="SimSun" w:hAnsi="Cambria" w:cs="Times New Roman"/>
          <w:sz w:val="22"/>
          <w:szCs w:val="24"/>
          <w:lang w:val="fr-FR" w:eastAsia="zh-CN"/>
        </w:rPr>
        <w:t xml:space="preserve"> 0.0, 0.0, -0.04</w:t>
      </w:r>
    </w:p>
    <w:p w14:paraId="3A4BCEB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Coded</w:t>
      </w:r>
      <w:proofErr w:type="spellEnd"/>
      <w:r w:rsidRPr="00977D67">
        <w:rPr>
          <w:rFonts w:ascii="Cambria" w:eastAsia="SimSun" w:hAnsi="Cambria" w:cs="Times New Roman"/>
          <w:sz w:val="22"/>
          <w:szCs w:val="24"/>
          <w:lang w:val="fr-FR" w:eastAsia="zh-CN"/>
        </w:rPr>
        <w:t xml:space="preserve"> as </w:t>
      </w:r>
      <w:proofErr w:type="gramStart"/>
      <w:r w:rsidRPr="00977D67">
        <w:rPr>
          <w:rFonts w:ascii="Cambria" w:eastAsia="SimSun" w:hAnsi="Cambria" w:cs="Times New Roman"/>
          <w:sz w:val="22"/>
          <w:szCs w:val="24"/>
          <w:lang w:val="fr-FR" w:eastAsia="zh-CN"/>
        </w:rPr>
        <w:t>flags:</w:t>
      </w:r>
      <w:proofErr w:type="gramEnd"/>
      <w:r w:rsidRPr="00977D67">
        <w:rPr>
          <w:rFonts w:ascii="Cambria" w:eastAsia="SimSun" w:hAnsi="Cambria" w:cs="Times New Roman"/>
          <w:sz w:val="22"/>
          <w:szCs w:val="24"/>
          <w:lang w:val="fr-FR" w:eastAsia="zh-CN"/>
        </w:rPr>
        <w:t xml:space="preserve"> 36; Values: [-40000, 1]</w:t>
      </w:r>
    </w:p>
    <w:p w14:paraId="09456307"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 xml:space="preserve">Item </w:t>
      </w:r>
      <w:proofErr w:type="gramStart"/>
      <w:r w:rsidRPr="00977D67">
        <w:rPr>
          <w:rFonts w:ascii="Cambria" w:eastAsia="SimSun" w:hAnsi="Cambria" w:cs="Times New Roman"/>
          <w:sz w:val="22"/>
          <w:szCs w:val="24"/>
          <w:lang w:val="fr-FR" w:eastAsia="zh-CN"/>
        </w:rPr>
        <w:t>5:</w:t>
      </w:r>
      <w:proofErr w:type="gramEnd"/>
    </w:p>
    <w:p w14:paraId="45F4A749"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Coordinate</w:t>
      </w:r>
      <w:proofErr w:type="spellEnd"/>
      <w:r w:rsidRPr="00977D67">
        <w:rPr>
          <w:rFonts w:ascii="Cambria" w:eastAsia="SimSun" w:hAnsi="Cambria" w:cs="Times New Roman"/>
          <w:sz w:val="22"/>
          <w:szCs w:val="24"/>
          <w:lang w:val="fr-FR" w:eastAsia="zh-CN"/>
        </w:rPr>
        <w:t xml:space="preserve"> System </w:t>
      </w:r>
      <w:proofErr w:type="gramStart"/>
      <w:r w:rsidRPr="00977D67">
        <w:rPr>
          <w:rFonts w:ascii="Cambria" w:eastAsia="SimSun" w:hAnsi="Cambria" w:cs="Times New Roman"/>
          <w:sz w:val="22"/>
          <w:szCs w:val="24"/>
          <w:lang w:val="fr-FR" w:eastAsia="zh-CN"/>
        </w:rPr>
        <w:t>ID:</w:t>
      </w:r>
      <w:proofErr w:type="gramEnd"/>
      <w:r w:rsidRPr="00977D67">
        <w:rPr>
          <w:rFonts w:ascii="Cambria" w:eastAsia="SimSun" w:hAnsi="Cambria" w:cs="Times New Roman"/>
          <w:sz w:val="22"/>
          <w:szCs w:val="24"/>
          <w:lang w:val="fr-FR" w:eastAsia="zh-CN"/>
        </w:rPr>
        <w:t xml:space="preserve"> 1</w:t>
      </w:r>
    </w:p>
    <w:p w14:paraId="55C267A5"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Position:</w:t>
      </w:r>
      <w:proofErr w:type="gramEnd"/>
      <w:r w:rsidRPr="00977D67">
        <w:rPr>
          <w:rFonts w:ascii="Cambria" w:eastAsia="SimSun" w:hAnsi="Cambria" w:cs="Times New Roman"/>
          <w:sz w:val="22"/>
          <w:szCs w:val="24"/>
          <w:lang w:val="fr-FR" w:eastAsia="zh-CN"/>
        </w:rPr>
        <w:t xml:space="preserve"> -0.03, 0.05, -0.08</w:t>
      </w:r>
    </w:p>
    <w:p w14:paraId="1E0F13C3"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Coded</w:t>
      </w:r>
      <w:proofErr w:type="spellEnd"/>
      <w:r w:rsidRPr="00977D67">
        <w:rPr>
          <w:rFonts w:ascii="Cambria" w:eastAsia="SimSun" w:hAnsi="Cambria" w:cs="Times New Roman"/>
          <w:sz w:val="22"/>
          <w:szCs w:val="24"/>
          <w:lang w:val="fr-FR" w:eastAsia="zh-CN"/>
        </w:rPr>
        <w:t xml:space="preserve"> as </w:t>
      </w:r>
      <w:proofErr w:type="gramStart"/>
      <w:r w:rsidRPr="00977D67">
        <w:rPr>
          <w:rFonts w:ascii="Cambria" w:eastAsia="SimSun" w:hAnsi="Cambria" w:cs="Times New Roman"/>
          <w:sz w:val="22"/>
          <w:szCs w:val="24"/>
          <w:lang w:val="fr-FR" w:eastAsia="zh-CN"/>
        </w:rPr>
        <w:t>flags:</w:t>
      </w:r>
      <w:proofErr w:type="gramEnd"/>
      <w:r w:rsidRPr="00977D67">
        <w:rPr>
          <w:rFonts w:ascii="Cambria" w:eastAsia="SimSun" w:hAnsi="Cambria" w:cs="Times New Roman"/>
          <w:sz w:val="22"/>
          <w:szCs w:val="24"/>
          <w:lang w:val="fr-FR" w:eastAsia="zh-CN"/>
        </w:rPr>
        <w:t xml:space="preserve"> 39; Values: [-30000, 50000, -80000, 1]</w:t>
      </w:r>
    </w:p>
    <w:p w14:paraId="4375EC1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 xml:space="preserve">Item </w:t>
      </w:r>
      <w:proofErr w:type="gramStart"/>
      <w:r w:rsidRPr="00977D67">
        <w:rPr>
          <w:rFonts w:ascii="Cambria" w:eastAsia="SimSun" w:hAnsi="Cambria" w:cs="Times New Roman"/>
          <w:sz w:val="22"/>
          <w:szCs w:val="24"/>
          <w:lang w:val="fr-FR" w:eastAsia="zh-CN"/>
        </w:rPr>
        <w:t>6:</w:t>
      </w:r>
      <w:proofErr w:type="gramEnd"/>
    </w:p>
    <w:p w14:paraId="1DF0114B"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Coordinate</w:t>
      </w:r>
      <w:proofErr w:type="spellEnd"/>
      <w:r w:rsidRPr="00977D67">
        <w:rPr>
          <w:rFonts w:ascii="Cambria" w:eastAsia="SimSun" w:hAnsi="Cambria" w:cs="Times New Roman"/>
          <w:sz w:val="22"/>
          <w:szCs w:val="24"/>
          <w:lang w:val="fr-FR" w:eastAsia="zh-CN"/>
        </w:rPr>
        <w:t xml:space="preserve"> System </w:t>
      </w:r>
      <w:proofErr w:type="gramStart"/>
      <w:r w:rsidRPr="00977D67">
        <w:rPr>
          <w:rFonts w:ascii="Cambria" w:eastAsia="SimSun" w:hAnsi="Cambria" w:cs="Times New Roman"/>
          <w:sz w:val="22"/>
          <w:szCs w:val="24"/>
          <w:lang w:val="fr-FR" w:eastAsia="zh-CN"/>
        </w:rPr>
        <w:t>ID:</w:t>
      </w:r>
      <w:proofErr w:type="gramEnd"/>
      <w:r w:rsidRPr="00977D67">
        <w:rPr>
          <w:rFonts w:ascii="Cambria" w:eastAsia="SimSun" w:hAnsi="Cambria" w:cs="Times New Roman"/>
          <w:sz w:val="22"/>
          <w:szCs w:val="24"/>
          <w:lang w:val="fr-FR" w:eastAsia="zh-CN"/>
        </w:rPr>
        <w:t xml:space="preserve"> 0</w:t>
      </w:r>
    </w:p>
    <w:p w14:paraId="1DD42E49"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Position:</w:t>
      </w:r>
      <w:proofErr w:type="gramEnd"/>
      <w:r w:rsidRPr="00977D67">
        <w:rPr>
          <w:rFonts w:ascii="Cambria" w:eastAsia="SimSun" w:hAnsi="Cambria" w:cs="Times New Roman"/>
          <w:sz w:val="22"/>
          <w:szCs w:val="24"/>
          <w:lang w:val="fr-FR" w:eastAsia="zh-CN"/>
        </w:rPr>
        <w:t xml:space="preserve"> 0.0, 0.0, 0.0</w:t>
      </w:r>
    </w:p>
    <w:p w14:paraId="7000574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Coded</w:t>
      </w:r>
      <w:proofErr w:type="spellEnd"/>
      <w:r w:rsidRPr="00977D67">
        <w:rPr>
          <w:rFonts w:ascii="Cambria" w:eastAsia="SimSun" w:hAnsi="Cambria" w:cs="Times New Roman"/>
          <w:sz w:val="22"/>
          <w:szCs w:val="24"/>
          <w:lang w:val="fr-FR" w:eastAsia="zh-CN"/>
        </w:rPr>
        <w:t xml:space="preserve"> as </w:t>
      </w:r>
      <w:proofErr w:type="gramStart"/>
      <w:r w:rsidRPr="00977D67">
        <w:rPr>
          <w:rFonts w:ascii="Cambria" w:eastAsia="SimSun" w:hAnsi="Cambria" w:cs="Times New Roman"/>
          <w:sz w:val="22"/>
          <w:szCs w:val="24"/>
          <w:lang w:val="fr-FR" w:eastAsia="zh-CN"/>
        </w:rPr>
        <w:t>flags:</w:t>
      </w:r>
      <w:proofErr w:type="gramEnd"/>
      <w:r w:rsidRPr="00977D67">
        <w:rPr>
          <w:rFonts w:ascii="Cambria" w:eastAsia="SimSun" w:hAnsi="Cambria" w:cs="Times New Roman"/>
          <w:sz w:val="22"/>
          <w:szCs w:val="24"/>
          <w:lang w:val="fr-FR" w:eastAsia="zh-CN"/>
        </w:rPr>
        <w:t xml:space="preserve"> 0; No values</w:t>
      </w:r>
    </w:p>
    <w:p w14:paraId="5821E1F7"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Coordinate</w:t>
      </w:r>
      <w:proofErr w:type="spellEnd"/>
      <w:r w:rsidRPr="00977D67">
        <w:rPr>
          <w:rFonts w:ascii="Cambria" w:eastAsia="SimSun" w:hAnsi="Cambria" w:cs="Times New Roman"/>
          <w:sz w:val="22"/>
          <w:szCs w:val="24"/>
          <w:lang w:val="fr-FR" w:eastAsia="zh-CN"/>
        </w:rPr>
        <w:t xml:space="preserve"> System </w:t>
      </w:r>
      <w:proofErr w:type="gramStart"/>
      <w:r w:rsidRPr="00977D67">
        <w:rPr>
          <w:rFonts w:ascii="Cambria" w:eastAsia="SimSun" w:hAnsi="Cambria" w:cs="Times New Roman"/>
          <w:sz w:val="22"/>
          <w:szCs w:val="24"/>
          <w:lang w:val="fr-FR" w:eastAsia="zh-CN"/>
        </w:rPr>
        <w:t>ID:</w:t>
      </w:r>
      <w:proofErr w:type="gramEnd"/>
      <w:r w:rsidRPr="00977D67">
        <w:rPr>
          <w:rFonts w:ascii="Cambria" w:eastAsia="SimSun" w:hAnsi="Cambria" w:cs="Times New Roman"/>
          <w:sz w:val="22"/>
          <w:szCs w:val="24"/>
          <w:lang w:val="fr-FR" w:eastAsia="zh-CN"/>
        </w:rPr>
        <w:t xml:space="preserve"> 1</w:t>
      </w:r>
    </w:p>
    <w:p w14:paraId="26E69507"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Position:</w:t>
      </w:r>
      <w:proofErr w:type="gramEnd"/>
      <w:r w:rsidRPr="00977D67">
        <w:rPr>
          <w:rFonts w:ascii="Cambria" w:eastAsia="SimSun" w:hAnsi="Cambria" w:cs="Times New Roman"/>
          <w:sz w:val="22"/>
          <w:szCs w:val="24"/>
          <w:lang w:val="fr-FR" w:eastAsia="zh-CN"/>
        </w:rPr>
        <w:t xml:space="preserve"> -0.03, 0.05, -0.08</w:t>
      </w:r>
    </w:p>
    <w:p w14:paraId="76EFEE47" w14:textId="77777777" w:rsidR="00977D67" w:rsidRPr="00977D67" w:rsidRDefault="00977D67" w:rsidP="00977D67">
      <w:pPr>
        <w:widowControl/>
        <w:autoSpaceDE/>
        <w:autoSpaceDN/>
        <w:rPr>
          <w:rFonts w:ascii="Cambria" w:eastAsia="SimSun" w:hAnsi="Cambria" w:cs="Times New Roman"/>
          <w:sz w:val="22"/>
          <w:szCs w:val="24"/>
          <w:lang w:val="en-CA" w:eastAsia="ja-JP"/>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Coded</w:t>
      </w:r>
      <w:proofErr w:type="spellEnd"/>
      <w:r w:rsidRPr="00977D67">
        <w:rPr>
          <w:rFonts w:ascii="Cambria" w:eastAsia="SimSun" w:hAnsi="Cambria" w:cs="Times New Roman"/>
          <w:sz w:val="22"/>
          <w:szCs w:val="24"/>
          <w:lang w:val="fr-FR" w:eastAsia="zh-CN"/>
        </w:rPr>
        <w:t xml:space="preserve"> as </w:t>
      </w:r>
      <w:proofErr w:type="gramStart"/>
      <w:r w:rsidRPr="00977D67">
        <w:rPr>
          <w:rFonts w:ascii="Cambria" w:eastAsia="SimSun" w:hAnsi="Cambria" w:cs="Times New Roman"/>
          <w:sz w:val="22"/>
          <w:szCs w:val="24"/>
          <w:lang w:val="fr-FR" w:eastAsia="zh-CN"/>
        </w:rPr>
        <w:t>flags:</w:t>
      </w:r>
      <w:proofErr w:type="gramEnd"/>
      <w:r w:rsidRPr="00977D67">
        <w:rPr>
          <w:rFonts w:ascii="Cambria" w:eastAsia="SimSun" w:hAnsi="Cambria" w:cs="Times New Roman"/>
          <w:sz w:val="22"/>
          <w:szCs w:val="24"/>
          <w:lang w:val="fr-FR" w:eastAsia="zh-CN"/>
        </w:rPr>
        <w:t xml:space="preserve"> 36; Values: [-30000, 50000, -80000, 1]</w:t>
      </w:r>
    </w:p>
    <w:p w14:paraId="6D951798" w14:textId="77777777" w:rsidR="00977D67" w:rsidRPr="00977D67" w:rsidRDefault="00977D67" w:rsidP="00977D67">
      <w:pPr>
        <w:widowControl/>
        <w:autoSpaceDE/>
        <w:autoSpaceDN/>
        <w:spacing w:before="240" w:after="120" w:line="240" w:lineRule="atLeast"/>
        <w:ind w:left="403" w:hanging="403"/>
        <w:jc w:val="both"/>
        <w:rPr>
          <w:rFonts w:ascii="Cambria" w:eastAsia="Times New Roman" w:hAnsi="Cambria" w:cs="Times New Roman"/>
          <w:b/>
          <w:bCs/>
          <w:sz w:val="22"/>
          <w:lang w:val="en-CA" w:eastAsia="ja-JP"/>
        </w:rPr>
      </w:pPr>
      <w:r w:rsidRPr="00977D67">
        <w:rPr>
          <w:rFonts w:ascii="Cambria" w:eastAsia="Times New Roman" w:hAnsi="Cambria" w:cs="Times New Roman"/>
          <w:sz w:val="22"/>
          <w:lang w:val="en-CA"/>
        </w:rPr>
        <w:t>—</w:t>
      </w:r>
      <w:r w:rsidRPr="00977D67">
        <w:rPr>
          <w:rFonts w:ascii="Cambria" w:eastAsia="Times New Roman" w:hAnsi="Cambria" w:cs="Times New Roman"/>
          <w:sz w:val="22"/>
          <w:lang w:val="en-CA"/>
        </w:rPr>
        <w:tab/>
      </w:r>
      <w:r w:rsidRPr="00977D67">
        <w:rPr>
          <w:rFonts w:ascii="Cambria" w:eastAsia="Times New Roman" w:hAnsi="Cambria" w:cs="Times New Roman"/>
          <w:b/>
          <w:bCs/>
          <w:sz w:val="22"/>
          <w:lang w:val="en-CA" w:eastAsia="ja-JP"/>
        </w:rPr>
        <w:t>./</w:t>
      </w:r>
      <w:proofErr w:type="spellStart"/>
      <w:r w:rsidRPr="00977D67">
        <w:rPr>
          <w:rFonts w:ascii="Cambria" w:eastAsia="Times New Roman" w:hAnsi="Cambria" w:cs="Times New Roman"/>
          <w:b/>
          <w:bCs/>
          <w:sz w:val="22"/>
          <w:lang w:val="en-CA" w:eastAsia="ja-JP"/>
        </w:rPr>
        <w:t>ex_in_trinsics</w:t>
      </w:r>
      <w:proofErr w:type="spellEnd"/>
      <w:r w:rsidRPr="00977D67">
        <w:rPr>
          <w:rFonts w:ascii="Cambria" w:eastAsia="Times New Roman" w:hAnsi="Cambria" w:cs="Times New Roman"/>
          <w:b/>
          <w:bCs/>
          <w:sz w:val="22"/>
          <w:lang w:val="en-CA" w:eastAsia="ja-JP"/>
        </w:rPr>
        <w:t>/</w:t>
      </w:r>
      <w:proofErr w:type="spellStart"/>
      <w:r w:rsidRPr="00977D67">
        <w:rPr>
          <w:rFonts w:ascii="Cambria" w:eastAsia="Times New Roman" w:hAnsi="Cambria" w:cs="Times New Roman"/>
          <w:b/>
          <w:bCs/>
          <w:sz w:val="22"/>
          <w:lang w:val="en-CA" w:eastAsia="ja-JP"/>
        </w:rPr>
        <w:t>extrinsic_rotation</w:t>
      </w:r>
      <w:proofErr w:type="spellEnd"/>
      <w:r w:rsidRPr="00977D67">
        <w:rPr>
          <w:rFonts w:ascii="Cambria" w:eastAsia="Times New Roman" w:hAnsi="Cambria" w:cs="Times New Roman"/>
          <w:b/>
          <w:bCs/>
          <w:sz w:val="22"/>
          <w:lang w:val="en-CA" w:eastAsia="ja-JP"/>
        </w:rPr>
        <w:t>/ rotation_[</w:t>
      </w:r>
      <w:proofErr w:type="gramStart"/>
      <w:r w:rsidRPr="00977D67">
        <w:rPr>
          <w:rFonts w:ascii="Cambria" w:eastAsia="Times New Roman" w:hAnsi="Cambria" w:cs="Times New Roman"/>
          <w:b/>
          <w:bCs/>
          <w:sz w:val="22"/>
          <w:lang w:val="en-CA" w:eastAsia="ja-JP"/>
        </w:rPr>
        <w:t>00,...</w:t>
      </w:r>
      <w:proofErr w:type="gramEnd"/>
      <w:r w:rsidRPr="00977D67">
        <w:rPr>
          <w:rFonts w:ascii="Cambria" w:eastAsia="Times New Roman" w:hAnsi="Cambria" w:cs="Times New Roman"/>
          <w:b/>
          <w:bCs/>
          <w:sz w:val="22"/>
          <w:lang w:val="en-CA" w:eastAsia="ja-JP"/>
        </w:rPr>
        <w:t>,15].</w:t>
      </w:r>
      <w:proofErr w:type="spellStart"/>
      <w:r w:rsidRPr="00977D67">
        <w:rPr>
          <w:rFonts w:ascii="Cambria" w:eastAsia="Times New Roman" w:hAnsi="Cambria" w:cs="Times New Roman"/>
          <w:b/>
          <w:bCs/>
          <w:sz w:val="22"/>
          <w:lang w:val="en-CA" w:eastAsia="ja-JP"/>
        </w:rPr>
        <w:t>heic</w:t>
      </w:r>
      <w:proofErr w:type="spellEnd"/>
      <w:r w:rsidRPr="00977D67">
        <w:rPr>
          <w:rFonts w:ascii="Cambria" w:eastAsia="Times New Roman" w:hAnsi="Cambria" w:cs="Times New Roman"/>
          <w:b/>
          <w:bCs/>
          <w:sz w:val="22"/>
          <w:lang w:val="en-CA" w:eastAsia="ja-JP"/>
        </w:rPr>
        <w:tab/>
      </w:r>
      <w:r w:rsidRPr="00977D67">
        <w:rPr>
          <w:rFonts w:ascii="Cambria" w:eastAsia="Times New Roman" w:hAnsi="Cambria" w:cs="Times New Roman"/>
          <w:sz w:val="22"/>
          <w:lang w:val="en-CA" w:eastAsia="ja-JP"/>
        </w:rPr>
        <w:t xml:space="preserve">The files with </w:t>
      </w:r>
      <w:proofErr w:type="spellStart"/>
      <w:r w:rsidRPr="00977D67">
        <w:rPr>
          <w:rFonts w:ascii="Cambria" w:eastAsia="Times New Roman" w:hAnsi="Cambria" w:cs="Times New Roman"/>
          <w:sz w:val="22"/>
          <w:lang w:val="en-CA" w:eastAsia="ja-JP"/>
        </w:rPr>
        <w:t>extrinsics</w:t>
      </w:r>
      <w:proofErr w:type="spellEnd"/>
      <w:r w:rsidRPr="00977D67">
        <w:rPr>
          <w:rFonts w:ascii="Cambria" w:eastAsia="Times New Roman" w:hAnsi="Cambria" w:cs="Times New Roman"/>
          <w:sz w:val="22"/>
          <w:lang w:val="en-CA" w:eastAsia="ja-JP"/>
        </w:rPr>
        <w:t xml:space="preserve"> properties with rotation signaling. All files have </w:t>
      </w:r>
      <w:proofErr w:type="spellStart"/>
      <w:r w:rsidRPr="00977D67">
        <w:rPr>
          <w:rFonts w:ascii="Cambria" w:eastAsia="Times New Roman" w:hAnsi="Cambria" w:cs="Times New Roman"/>
          <w:sz w:val="22"/>
          <w:lang w:val="en-CA" w:eastAsia="ja-JP"/>
        </w:rPr>
        <w:t>extrinsics</w:t>
      </w:r>
      <w:proofErr w:type="spellEnd"/>
      <w:r w:rsidRPr="00977D67">
        <w:rPr>
          <w:rFonts w:ascii="Cambria" w:eastAsia="Times New Roman" w:hAnsi="Cambria" w:cs="Times New Roman"/>
          <w:sz w:val="22"/>
          <w:lang w:val="en-CA" w:eastAsia="ja-JP"/>
        </w:rPr>
        <w:t xml:space="preserve"> position set to 0.1, 0.1, -0.1 (in meters).</w:t>
      </w:r>
    </w:p>
    <w:p w14:paraId="0BB72187"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_00.heic:</w:t>
      </w:r>
    </w:p>
    <w:p w14:paraId="0B8DDC89"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0.987965 0.0940609 -0.0789265</w:t>
      </w:r>
    </w:p>
    <w:p w14:paraId="5C5238D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X:170, Y:10, Z:10</w:t>
      </w:r>
    </w:p>
    <w:p w14:paraId="595BEF2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36F314A5"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0.9698</w:t>
      </w:r>
      <w:proofErr w:type="gramStart"/>
      <w:r w:rsidRPr="00977D67">
        <w:rPr>
          <w:rFonts w:ascii="Cambria" w:eastAsia="SimSun" w:hAnsi="Cambria" w:cs="Times New Roman"/>
          <w:sz w:val="22"/>
          <w:szCs w:val="24"/>
          <w:lang w:val="fr-FR" w:eastAsia="zh-CN"/>
        </w:rPr>
        <w:t>,  0.2007</w:t>
      </w:r>
      <w:proofErr w:type="gramEnd"/>
      <w:r w:rsidRPr="00977D67">
        <w:rPr>
          <w:rFonts w:ascii="Cambria" w:eastAsia="SimSun" w:hAnsi="Cambria" w:cs="Times New Roman"/>
          <w:sz w:val="22"/>
          <w:szCs w:val="24"/>
          <w:lang w:val="fr-FR" w:eastAsia="zh-CN"/>
        </w:rPr>
        <w:t xml:space="preserve">, -0.1383, </w:t>
      </w:r>
    </w:p>
    <w:p w14:paraId="266BD77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0.1710, -0.9646, -0.2007, </w:t>
      </w:r>
    </w:p>
    <w:p w14:paraId="123665D9"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1736,  0.1710</w:t>
      </w:r>
      <w:proofErr w:type="gramEnd"/>
      <w:r w:rsidRPr="00977D67">
        <w:rPr>
          <w:rFonts w:ascii="Cambria" w:eastAsia="SimSun" w:hAnsi="Cambria" w:cs="Times New Roman"/>
          <w:sz w:val="22"/>
          <w:szCs w:val="24"/>
          <w:lang w:val="fr-FR" w:eastAsia="zh-CN"/>
        </w:rPr>
        <w:t xml:space="preserve">, -0.9698, </w:t>
      </w:r>
    </w:p>
    <w:p w14:paraId="4BEDF958"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_01.heic: </w:t>
      </w:r>
    </w:p>
    <w:p w14:paraId="038371B3"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0.363338 0.665546 -0.522402</w:t>
      </w:r>
    </w:p>
    <w:p w14:paraId="64AD9380"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X:-110, Y:64, Z:170</w:t>
      </w:r>
    </w:p>
    <w:p w14:paraId="72008D88"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1A429A29"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4317,  0.8912</w:t>
      </w:r>
      <w:proofErr w:type="gramEnd"/>
      <w:r w:rsidRPr="00977D67">
        <w:rPr>
          <w:rFonts w:ascii="Cambria" w:eastAsia="SimSun" w:hAnsi="Cambria" w:cs="Times New Roman"/>
          <w:sz w:val="22"/>
          <w:szCs w:val="24"/>
          <w:lang w:val="fr-FR" w:eastAsia="zh-CN"/>
        </w:rPr>
        <w:t xml:space="preserve">,  0.1396, </w:t>
      </w:r>
    </w:p>
    <w:p w14:paraId="0820E533"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0.0761</w:t>
      </w:r>
      <w:proofErr w:type="gramStart"/>
      <w:r w:rsidRPr="00977D67">
        <w:rPr>
          <w:rFonts w:ascii="Cambria" w:eastAsia="SimSun" w:hAnsi="Cambria" w:cs="Times New Roman"/>
          <w:sz w:val="22"/>
          <w:szCs w:val="24"/>
          <w:lang w:val="fr-FR" w:eastAsia="zh-CN"/>
        </w:rPr>
        <w:t>,  0.1902</w:t>
      </w:r>
      <w:proofErr w:type="gramEnd"/>
      <w:r w:rsidRPr="00977D67">
        <w:rPr>
          <w:rFonts w:ascii="Cambria" w:eastAsia="SimSun" w:hAnsi="Cambria" w:cs="Times New Roman"/>
          <w:sz w:val="22"/>
          <w:szCs w:val="24"/>
          <w:lang w:val="fr-FR" w:eastAsia="zh-CN"/>
        </w:rPr>
        <w:t xml:space="preserve">, -0.9788, </w:t>
      </w:r>
    </w:p>
    <w:p w14:paraId="710581E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-0.8988, -0.4119, -0.1499, </w:t>
      </w:r>
    </w:p>
    <w:p w14:paraId="7B54A951"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_02.heic: </w:t>
      </w:r>
    </w:p>
    <w:p w14:paraId="79F0901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-0.0469889 0.386794 0.913955</w:t>
      </w:r>
    </w:p>
    <w:p w14:paraId="1CD5CD4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X:45, Y:10, Z:170</w:t>
      </w:r>
    </w:p>
    <w:p w14:paraId="5131ED4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03694CC9"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-0.9698, -0.</w:t>
      </w:r>
      <w:proofErr w:type="gramStart"/>
      <w:r w:rsidRPr="00977D67">
        <w:rPr>
          <w:rFonts w:ascii="Cambria" w:eastAsia="SimSun" w:hAnsi="Cambria" w:cs="Times New Roman"/>
          <w:sz w:val="22"/>
          <w:szCs w:val="24"/>
          <w:lang w:val="fr-FR" w:eastAsia="zh-CN"/>
        </w:rPr>
        <w:t>2437,  0.0019</w:t>
      </w:r>
      <w:proofErr w:type="gramEnd"/>
      <w:r w:rsidRPr="00977D67">
        <w:rPr>
          <w:rFonts w:ascii="Cambria" w:eastAsia="SimSun" w:hAnsi="Cambria" w:cs="Times New Roman"/>
          <w:sz w:val="22"/>
          <w:szCs w:val="24"/>
          <w:lang w:val="fr-FR" w:eastAsia="zh-CN"/>
        </w:rPr>
        <w:t xml:space="preserve">, </w:t>
      </w:r>
    </w:p>
    <w:p w14:paraId="79B37C21"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0.1710, -0.</w:t>
      </w:r>
      <w:proofErr w:type="gramStart"/>
      <w:r w:rsidRPr="00977D67">
        <w:rPr>
          <w:rFonts w:ascii="Cambria" w:eastAsia="SimSun" w:hAnsi="Cambria" w:cs="Times New Roman"/>
          <w:sz w:val="22"/>
          <w:szCs w:val="24"/>
          <w:lang w:val="fr-FR" w:eastAsia="zh-CN"/>
        </w:rPr>
        <w:t>6750,  0.7177</w:t>
      </w:r>
      <w:proofErr w:type="gramEnd"/>
      <w:r w:rsidRPr="00977D67">
        <w:rPr>
          <w:rFonts w:ascii="Cambria" w:eastAsia="SimSun" w:hAnsi="Cambria" w:cs="Times New Roman"/>
          <w:sz w:val="22"/>
          <w:szCs w:val="24"/>
          <w:lang w:val="fr-FR" w:eastAsia="zh-CN"/>
        </w:rPr>
        <w:t xml:space="preserve">, </w:t>
      </w:r>
    </w:p>
    <w:p w14:paraId="75ADF845"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1736,  0.6964</w:t>
      </w:r>
      <w:proofErr w:type="gramEnd"/>
      <w:r w:rsidRPr="00977D67">
        <w:rPr>
          <w:rFonts w:ascii="Cambria" w:eastAsia="SimSun" w:hAnsi="Cambria" w:cs="Times New Roman"/>
          <w:sz w:val="22"/>
          <w:szCs w:val="24"/>
          <w:lang w:val="fr-FR" w:eastAsia="zh-CN"/>
        </w:rPr>
        <w:t xml:space="preserve">,  0.6964, </w:t>
      </w:r>
    </w:p>
    <w:p w14:paraId="2E1A59B1"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_03.heic: </w:t>
      </w:r>
    </w:p>
    <w:p w14:paraId="43EFA10F"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lastRenderedPageBreak/>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0.0789265 0.0940609 0.0789265</w:t>
      </w:r>
    </w:p>
    <w:p w14:paraId="5B029A68"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X:10, Y:10, Z:10</w:t>
      </w:r>
    </w:p>
    <w:p w14:paraId="0DEA7F7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7827EEF5"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0.9698, -0.</w:t>
      </w:r>
      <w:proofErr w:type="gramStart"/>
      <w:r w:rsidRPr="00977D67">
        <w:rPr>
          <w:rFonts w:ascii="Cambria" w:eastAsia="SimSun" w:hAnsi="Cambria" w:cs="Times New Roman"/>
          <w:sz w:val="22"/>
          <w:szCs w:val="24"/>
          <w:lang w:val="fr-FR" w:eastAsia="zh-CN"/>
        </w:rPr>
        <w:t>1413,  0.1986</w:t>
      </w:r>
      <w:proofErr w:type="gramEnd"/>
      <w:r w:rsidRPr="00977D67">
        <w:rPr>
          <w:rFonts w:ascii="Cambria" w:eastAsia="SimSun" w:hAnsi="Cambria" w:cs="Times New Roman"/>
          <w:sz w:val="22"/>
          <w:szCs w:val="24"/>
          <w:lang w:val="fr-FR" w:eastAsia="zh-CN"/>
        </w:rPr>
        <w:t xml:space="preserve">, </w:t>
      </w:r>
    </w:p>
    <w:p w14:paraId="2F073633"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0.1710</w:t>
      </w:r>
      <w:proofErr w:type="gramStart"/>
      <w:r w:rsidRPr="00977D67">
        <w:rPr>
          <w:rFonts w:ascii="Cambria" w:eastAsia="SimSun" w:hAnsi="Cambria" w:cs="Times New Roman"/>
          <w:sz w:val="22"/>
          <w:szCs w:val="24"/>
          <w:lang w:val="fr-FR" w:eastAsia="zh-CN"/>
        </w:rPr>
        <w:t>,  0.9751</w:t>
      </w:r>
      <w:proofErr w:type="gramEnd"/>
      <w:r w:rsidRPr="00977D67">
        <w:rPr>
          <w:rFonts w:ascii="Cambria" w:eastAsia="SimSun" w:hAnsi="Cambria" w:cs="Times New Roman"/>
          <w:sz w:val="22"/>
          <w:szCs w:val="24"/>
          <w:lang w:val="fr-FR" w:eastAsia="zh-CN"/>
        </w:rPr>
        <w:t xml:space="preserve">, -0.1413, </w:t>
      </w:r>
    </w:p>
    <w:p w14:paraId="42B70C7B"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1736,  0.1710</w:t>
      </w:r>
      <w:proofErr w:type="gramEnd"/>
      <w:r w:rsidRPr="00977D67">
        <w:rPr>
          <w:rFonts w:ascii="Cambria" w:eastAsia="SimSun" w:hAnsi="Cambria" w:cs="Times New Roman"/>
          <w:sz w:val="22"/>
          <w:szCs w:val="24"/>
          <w:lang w:val="fr-FR" w:eastAsia="zh-CN"/>
        </w:rPr>
        <w:t xml:space="preserve">,  0.9698, </w:t>
      </w:r>
    </w:p>
    <w:p w14:paraId="0366AF3E"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_04.heic: // This </w:t>
      </w:r>
      <w:proofErr w:type="spellStart"/>
      <w:r w:rsidRPr="00977D67">
        <w:rPr>
          <w:rFonts w:ascii="Cambria" w:eastAsia="SimSun" w:hAnsi="Cambria" w:cs="Times New Roman"/>
          <w:sz w:val="22"/>
          <w:szCs w:val="24"/>
          <w:lang w:val="fr-FR" w:eastAsia="zh-CN"/>
        </w:rPr>
        <w:t>creates</w:t>
      </w:r>
      <w:proofErr w:type="spellEnd"/>
      <w:r w:rsidRPr="00977D67">
        <w:rPr>
          <w:rFonts w:ascii="Cambria" w:eastAsia="SimSun" w:hAnsi="Cambria" w:cs="Times New Roman"/>
          <w:sz w:val="22"/>
          <w:szCs w:val="24"/>
          <w:lang w:val="fr-FR" w:eastAsia="zh-CN"/>
        </w:rPr>
        <w:t xml:space="preserve"> a quaternion </w:t>
      </w:r>
      <w:proofErr w:type="spellStart"/>
      <w:r w:rsidRPr="00977D67">
        <w:rPr>
          <w:rFonts w:ascii="Cambria" w:eastAsia="SimSun" w:hAnsi="Cambria" w:cs="Times New Roman"/>
          <w:sz w:val="22"/>
          <w:szCs w:val="24"/>
          <w:lang w:val="fr-FR" w:eastAsia="zh-CN"/>
        </w:rPr>
        <w:t>with</w:t>
      </w:r>
      <w:proofErr w:type="spellEnd"/>
      <w:r w:rsidRPr="00977D67">
        <w:rPr>
          <w:rFonts w:ascii="Cambria" w:eastAsia="SimSun" w:hAnsi="Cambria" w:cs="Times New Roman"/>
          <w:sz w:val="22"/>
          <w:szCs w:val="24"/>
          <w:lang w:val="fr-FR" w:eastAsia="zh-CN"/>
        </w:rPr>
        <w:t xml:space="preserve"> w &lt; 0, </w:t>
      </w:r>
      <w:proofErr w:type="spellStart"/>
      <w:r w:rsidRPr="00977D67">
        <w:rPr>
          <w:rFonts w:ascii="Cambria" w:eastAsia="SimSun" w:hAnsi="Cambria" w:cs="Times New Roman"/>
          <w:sz w:val="22"/>
          <w:szCs w:val="24"/>
          <w:lang w:val="fr-FR" w:eastAsia="zh-CN"/>
        </w:rPr>
        <w:t>which</w:t>
      </w:r>
      <w:proofErr w:type="spellEnd"/>
      <w:r w:rsidRPr="00977D67">
        <w:rPr>
          <w:rFonts w:ascii="Cambria" w:eastAsia="SimSun" w:hAnsi="Cambria" w:cs="Times New Roman"/>
          <w:sz w:val="22"/>
          <w:szCs w:val="24"/>
          <w:lang w:val="fr-FR" w:eastAsia="zh-CN"/>
        </w:rPr>
        <w:t xml:space="preserve"> </w:t>
      </w:r>
      <w:proofErr w:type="spellStart"/>
      <w:r w:rsidRPr="00977D67">
        <w:rPr>
          <w:rFonts w:ascii="Cambria" w:eastAsia="SimSun" w:hAnsi="Cambria" w:cs="Times New Roman"/>
          <w:sz w:val="22"/>
          <w:szCs w:val="24"/>
          <w:lang w:val="fr-FR" w:eastAsia="zh-CN"/>
        </w:rPr>
        <w:t>should</w:t>
      </w:r>
      <w:proofErr w:type="spellEnd"/>
      <w:r w:rsidRPr="00977D67">
        <w:rPr>
          <w:rFonts w:ascii="Cambria" w:eastAsia="SimSun" w:hAnsi="Cambria" w:cs="Times New Roman"/>
          <w:sz w:val="22"/>
          <w:szCs w:val="24"/>
          <w:lang w:val="fr-FR" w:eastAsia="zh-CN"/>
        </w:rPr>
        <w:t xml:space="preserve"> trigger a </w:t>
      </w:r>
      <w:proofErr w:type="spellStart"/>
      <w:r w:rsidRPr="00977D67">
        <w:rPr>
          <w:rFonts w:ascii="Cambria" w:eastAsia="SimSun" w:hAnsi="Cambria" w:cs="Times New Roman"/>
          <w:sz w:val="22"/>
          <w:szCs w:val="24"/>
          <w:lang w:val="fr-FR" w:eastAsia="zh-CN"/>
        </w:rPr>
        <w:t>sign</w:t>
      </w:r>
      <w:proofErr w:type="spellEnd"/>
      <w:r w:rsidRPr="00977D67">
        <w:rPr>
          <w:rFonts w:ascii="Cambria" w:eastAsia="SimSun" w:hAnsi="Cambria" w:cs="Times New Roman"/>
          <w:sz w:val="22"/>
          <w:szCs w:val="24"/>
          <w:lang w:val="fr-FR" w:eastAsia="zh-CN"/>
        </w:rPr>
        <w:t xml:space="preserve"> change</w:t>
      </w:r>
    </w:p>
    <w:p w14:paraId="155D87D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0.242726 0.241691 -0.789943</w:t>
      </w:r>
    </w:p>
    <w:p w14:paraId="4031CE73"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X:170, Y:141, Z:62</w:t>
      </w:r>
    </w:p>
    <w:p w14:paraId="51C9EF36"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4AEAD7DD"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3648,  0.9208</w:t>
      </w:r>
      <w:proofErr w:type="gramEnd"/>
      <w:r w:rsidRPr="00977D67">
        <w:rPr>
          <w:rFonts w:ascii="Cambria" w:eastAsia="SimSun" w:hAnsi="Cambria" w:cs="Times New Roman"/>
          <w:sz w:val="22"/>
          <w:szCs w:val="24"/>
          <w:lang w:val="fr-FR" w:eastAsia="zh-CN"/>
        </w:rPr>
        <w:t xml:space="preserve">, -0.1376, </w:t>
      </w:r>
    </w:p>
    <w:p w14:paraId="2E680CAF"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-0.6862, -0.3659, -0.6287, </w:t>
      </w:r>
    </w:p>
    <w:p w14:paraId="68BB4F6B"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-0.6293, -0.</w:t>
      </w:r>
      <w:proofErr w:type="gramStart"/>
      <w:r w:rsidRPr="00977D67">
        <w:rPr>
          <w:rFonts w:ascii="Cambria" w:eastAsia="SimSun" w:hAnsi="Cambria" w:cs="Times New Roman"/>
          <w:sz w:val="22"/>
          <w:szCs w:val="24"/>
          <w:lang w:val="fr-FR" w:eastAsia="zh-CN"/>
        </w:rPr>
        <w:t>1349,  0.7653</w:t>
      </w:r>
      <w:proofErr w:type="gramEnd"/>
      <w:r w:rsidRPr="00977D67">
        <w:rPr>
          <w:rFonts w:ascii="Cambria" w:eastAsia="SimSun" w:hAnsi="Cambria" w:cs="Times New Roman"/>
          <w:sz w:val="22"/>
          <w:szCs w:val="24"/>
          <w:lang w:val="fr-FR" w:eastAsia="zh-CN"/>
        </w:rPr>
        <w:t xml:space="preserve">, </w:t>
      </w:r>
    </w:p>
    <w:p w14:paraId="74E29E66"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_05.heic: // This </w:t>
      </w:r>
      <w:proofErr w:type="spellStart"/>
      <w:r w:rsidRPr="00977D67">
        <w:rPr>
          <w:rFonts w:ascii="Cambria" w:eastAsia="SimSun" w:hAnsi="Cambria" w:cs="Times New Roman"/>
          <w:sz w:val="22"/>
          <w:szCs w:val="24"/>
          <w:lang w:val="fr-FR" w:eastAsia="zh-CN"/>
        </w:rPr>
        <w:t>is</w:t>
      </w:r>
      <w:proofErr w:type="spellEnd"/>
      <w:r w:rsidRPr="00977D67">
        <w:rPr>
          <w:rFonts w:ascii="Cambria" w:eastAsia="SimSun" w:hAnsi="Cambria" w:cs="Times New Roman"/>
          <w:sz w:val="22"/>
          <w:szCs w:val="24"/>
          <w:lang w:val="fr-FR" w:eastAsia="zh-CN"/>
        </w:rPr>
        <w:t xml:space="preserve"> the </w:t>
      </w:r>
      <w:proofErr w:type="spellStart"/>
      <w:r w:rsidRPr="00977D67">
        <w:rPr>
          <w:rFonts w:ascii="Cambria" w:eastAsia="SimSun" w:hAnsi="Cambria" w:cs="Times New Roman"/>
          <w:sz w:val="22"/>
          <w:szCs w:val="24"/>
          <w:lang w:val="fr-FR" w:eastAsia="zh-CN"/>
        </w:rPr>
        <w:t>worst</w:t>
      </w:r>
      <w:proofErr w:type="spellEnd"/>
      <w:r w:rsidRPr="00977D67">
        <w:rPr>
          <w:rFonts w:ascii="Cambria" w:eastAsia="SimSun" w:hAnsi="Cambria" w:cs="Times New Roman"/>
          <w:sz w:val="22"/>
          <w:szCs w:val="24"/>
          <w:lang w:val="fr-FR" w:eastAsia="zh-CN"/>
        </w:rPr>
        <w:t xml:space="preserve"> case </w:t>
      </w:r>
      <w:proofErr w:type="spellStart"/>
      <w:r w:rsidRPr="00977D67">
        <w:rPr>
          <w:rFonts w:ascii="Cambria" w:eastAsia="SimSun" w:hAnsi="Cambria" w:cs="Times New Roman"/>
          <w:sz w:val="22"/>
          <w:szCs w:val="24"/>
          <w:lang w:val="fr-FR" w:eastAsia="zh-CN"/>
        </w:rPr>
        <w:t>wrt</w:t>
      </w:r>
      <w:proofErr w:type="spellEnd"/>
      <w:r w:rsidRPr="00977D67">
        <w:rPr>
          <w:rFonts w:ascii="Cambria" w:eastAsia="SimSun" w:hAnsi="Cambria" w:cs="Times New Roman"/>
          <w:sz w:val="22"/>
          <w:szCs w:val="24"/>
          <w:lang w:val="fr-FR" w:eastAsia="zh-CN"/>
        </w:rPr>
        <w:t xml:space="preserve"> </w:t>
      </w:r>
      <w:proofErr w:type="spellStart"/>
      <w:r w:rsidRPr="00977D67">
        <w:rPr>
          <w:rFonts w:ascii="Cambria" w:eastAsia="SimSun" w:hAnsi="Cambria" w:cs="Times New Roman"/>
          <w:sz w:val="22"/>
          <w:szCs w:val="24"/>
          <w:lang w:val="fr-FR" w:eastAsia="zh-CN"/>
        </w:rPr>
        <w:t>precision</w:t>
      </w:r>
      <w:proofErr w:type="spellEnd"/>
      <w:r w:rsidRPr="00977D67">
        <w:rPr>
          <w:rFonts w:ascii="Cambria" w:eastAsia="SimSun" w:hAnsi="Cambria" w:cs="Times New Roman"/>
          <w:sz w:val="22"/>
          <w:szCs w:val="24"/>
          <w:lang w:val="fr-FR" w:eastAsia="zh-CN"/>
        </w:rPr>
        <w:t xml:space="preserve"> </w:t>
      </w:r>
      <w:proofErr w:type="spellStart"/>
      <w:r w:rsidRPr="00977D67">
        <w:rPr>
          <w:rFonts w:ascii="Cambria" w:eastAsia="SimSun" w:hAnsi="Cambria" w:cs="Times New Roman"/>
          <w:sz w:val="22"/>
          <w:szCs w:val="24"/>
          <w:lang w:val="fr-FR" w:eastAsia="zh-CN"/>
        </w:rPr>
        <w:t>when</w:t>
      </w:r>
      <w:proofErr w:type="spellEnd"/>
      <w:r w:rsidRPr="00977D67">
        <w:rPr>
          <w:rFonts w:ascii="Cambria" w:eastAsia="SimSun" w:hAnsi="Cambria" w:cs="Times New Roman"/>
          <w:sz w:val="22"/>
          <w:szCs w:val="24"/>
          <w:lang w:val="fr-FR" w:eastAsia="zh-CN"/>
        </w:rPr>
        <w:t xml:space="preserve"> running the </w:t>
      </w:r>
      <w:proofErr w:type="spellStart"/>
      <w:r w:rsidRPr="00977D67">
        <w:rPr>
          <w:rFonts w:ascii="Cambria" w:eastAsia="SimSun" w:hAnsi="Cambria" w:cs="Times New Roman"/>
          <w:sz w:val="22"/>
          <w:szCs w:val="24"/>
          <w:lang w:val="fr-FR" w:eastAsia="zh-CN"/>
        </w:rPr>
        <w:t>precision</w:t>
      </w:r>
      <w:proofErr w:type="spellEnd"/>
      <w:r w:rsidRPr="00977D67">
        <w:rPr>
          <w:rFonts w:ascii="Cambria" w:eastAsia="SimSun" w:hAnsi="Cambria" w:cs="Times New Roman"/>
          <w:sz w:val="22"/>
          <w:szCs w:val="24"/>
          <w:lang w:val="fr-FR" w:eastAsia="zh-CN"/>
        </w:rPr>
        <w:t xml:space="preserve"> tests</w:t>
      </w:r>
    </w:p>
    <w:p w14:paraId="34E3A9C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-0.99981 0.00872521 0.0174517</w:t>
      </w:r>
    </w:p>
    <w:p w14:paraId="1CF57217"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X:0, Y:178, Z:179</w:t>
      </w:r>
    </w:p>
    <w:p w14:paraId="0F26AFA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5A2E5916"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0.9992, -0.0175, -0.0349, </w:t>
      </w:r>
    </w:p>
    <w:p w14:paraId="3F1C87A5"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-0.0174, -0.</w:t>
      </w:r>
      <w:proofErr w:type="gramStart"/>
      <w:r w:rsidRPr="00977D67">
        <w:rPr>
          <w:rFonts w:ascii="Cambria" w:eastAsia="SimSun" w:hAnsi="Cambria" w:cs="Times New Roman"/>
          <w:sz w:val="22"/>
          <w:szCs w:val="24"/>
          <w:lang w:val="fr-FR" w:eastAsia="zh-CN"/>
        </w:rPr>
        <w:t>9998,  0.0006</w:t>
      </w:r>
      <w:proofErr w:type="gramEnd"/>
      <w:r w:rsidRPr="00977D67">
        <w:rPr>
          <w:rFonts w:ascii="Cambria" w:eastAsia="SimSun" w:hAnsi="Cambria" w:cs="Times New Roman"/>
          <w:sz w:val="22"/>
          <w:szCs w:val="24"/>
          <w:lang w:val="fr-FR" w:eastAsia="zh-CN"/>
        </w:rPr>
        <w:t xml:space="preserve">, </w:t>
      </w:r>
    </w:p>
    <w:p w14:paraId="448C98F0"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-0.0349, -0.0000, -0.9994, </w:t>
      </w:r>
    </w:p>
    <w:p w14:paraId="60D3FA6A"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_06.heic: // </w:t>
      </w:r>
      <w:proofErr w:type="spellStart"/>
      <w:r w:rsidRPr="00977D67">
        <w:rPr>
          <w:rFonts w:ascii="Cambria" w:eastAsia="SimSun" w:hAnsi="Cambria" w:cs="Times New Roman"/>
          <w:sz w:val="22"/>
          <w:szCs w:val="24"/>
          <w:lang w:val="fr-FR" w:eastAsia="zh-CN"/>
        </w:rPr>
        <w:t>Testing</w:t>
      </w:r>
      <w:proofErr w:type="spellEnd"/>
      <w:r w:rsidRPr="00977D67">
        <w:rPr>
          <w:rFonts w:ascii="Cambria" w:eastAsia="SimSun" w:hAnsi="Cambria" w:cs="Times New Roman"/>
          <w:sz w:val="22"/>
          <w:szCs w:val="24"/>
          <w:lang w:val="fr-FR" w:eastAsia="zh-CN"/>
        </w:rPr>
        <w:t xml:space="preserve"> setting </w:t>
      </w:r>
      <w:proofErr w:type="spellStart"/>
      <w:r w:rsidRPr="00977D67">
        <w:rPr>
          <w:rFonts w:ascii="Cambria" w:eastAsia="SimSun" w:hAnsi="Cambria" w:cs="Times New Roman"/>
          <w:sz w:val="22"/>
          <w:szCs w:val="24"/>
          <w:lang w:val="fr-FR" w:eastAsia="zh-CN"/>
        </w:rPr>
        <w:t>various</w:t>
      </w:r>
      <w:proofErr w:type="spellEnd"/>
      <w:r w:rsidRPr="00977D67">
        <w:rPr>
          <w:rFonts w:ascii="Cambria" w:eastAsia="SimSun" w:hAnsi="Cambria" w:cs="Times New Roman"/>
          <w:sz w:val="22"/>
          <w:szCs w:val="24"/>
          <w:lang w:val="fr-FR" w:eastAsia="zh-CN"/>
        </w:rPr>
        <w:t xml:space="preserve"> angles to </w:t>
      </w:r>
      <w:proofErr w:type="spellStart"/>
      <w:r w:rsidRPr="00977D67">
        <w:rPr>
          <w:rFonts w:ascii="Cambria" w:eastAsia="SimSun" w:hAnsi="Cambria" w:cs="Times New Roman"/>
          <w:sz w:val="22"/>
          <w:szCs w:val="24"/>
          <w:lang w:val="fr-FR" w:eastAsia="zh-CN"/>
        </w:rPr>
        <w:t>zero</w:t>
      </w:r>
      <w:proofErr w:type="spellEnd"/>
    </w:p>
    <w:p w14:paraId="3F3A9C6F"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0.707107 0 0</w:t>
      </w:r>
    </w:p>
    <w:p w14:paraId="469025B1"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X:90, Y:0, Z:0</w:t>
      </w:r>
    </w:p>
    <w:p w14:paraId="2302C933"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3CED7176"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1.0000</w:t>
      </w:r>
      <w:proofErr w:type="gramStart"/>
      <w:r w:rsidRPr="00977D67">
        <w:rPr>
          <w:rFonts w:ascii="Cambria" w:eastAsia="SimSun" w:hAnsi="Cambria" w:cs="Times New Roman"/>
          <w:sz w:val="22"/>
          <w:szCs w:val="24"/>
          <w:lang w:val="fr-FR" w:eastAsia="zh-CN"/>
        </w:rPr>
        <w:t>,  0.0000</w:t>
      </w:r>
      <w:proofErr w:type="gramEnd"/>
      <w:r w:rsidRPr="00977D67">
        <w:rPr>
          <w:rFonts w:ascii="Cambria" w:eastAsia="SimSun" w:hAnsi="Cambria" w:cs="Times New Roman"/>
          <w:sz w:val="22"/>
          <w:szCs w:val="24"/>
          <w:lang w:val="fr-FR" w:eastAsia="zh-CN"/>
        </w:rPr>
        <w:t xml:space="preserve">,  0.0000, </w:t>
      </w:r>
    </w:p>
    <w:p w14:paraId="7C267DB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0.0000</w:t>
      </w:r>
      <w:proofErr w:type="gramStart"/>
      <w:r w:rsidRPr="00977D67">
        <w:rPr>
          <w:rFonts w:ascii="Cambria" w:eastAsia="SimSun" w:hAnsi="Cambria" w:cs="Times New Roman"/>
          <w:sz w:val="22"/>
          <w:szCs w:val="24"/>
          <w:lang w:val="fr-FR" w:eastAsia="zh-CN"/>
        </w:rPr>
        <w:t>,  0.0000</w:t>
      </w:r>
      <w:proofErr w:type="gramEnd"/>
      <w:r w:rsidRPr="00977D67">
        <w:rPr>
          <w:rFonts w:ascii="Cambria" w:eastAsia="SimSun" w:hAnsi="Cambria" w:cs="Times New Roman"/>
          <w:sz w:val="22"/>
          <w:szCs w:val="24"/>
          <w:lang w:val="fr-FR" w:eastAsia="zh-CN"/>
        </w:rPr>
        <w:t xml:space="preserve">, -1.0000, </w:t>
      </w:r>
    </w:p>
    <w:p w14:paraId="6BB23BCF"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0000,  1.0000</w:t>
      </w:r>
      <w:proofErr w:type="gramEnd"/>
      <w:r w:rsidRPr="00977D67">
        <w:rPr>
          <w:rFonts w:ascii="Cambria" w:eastAsia="SimSun" w:hAnsi="Cambria" w:cs="Times New Roman"/>
          <w:sz w:val="22"/>
          <w:szCs w:val="24"/>
          <w:lang w:val="fr-FR" w:eastAsia="zh-CN"/>
        </w:rPr>
        <w:t xml:space="preserve">,  0.0000, </w:t>
      </w:r>
    </w:p>
    <w:p w14:paraId="2FAD5BFA"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_07.heic: </w:t>
      </w:r>
    </w:p>
    <w:p w14:paraId="28AE4F54"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0 0.707107 0</w:t>
      </w:r>
    </w:p>
    <w:p w14:paraId="4226044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X:0, Y:90, Z:0</w:t>
      </w:r>
    </w:p>
    <w:p w14:paraId="477E4167"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519FD5B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0.0000</w:t>
      </w:r>
      <w:proofErr w:type="gramStart"/>
      <w:r w:rsidRPr="00977D67">
        <w:rPr>
          <w:rFonts w:ascii="Cambria" w:eastAsia="SimSun" w:hAnsi="Cambria" w:cs="Times New Roman"/>
          <w:sz w:val="22"/>
          <w:szCs w:val="24"/>
          <w:lang w:val="fr-FR" w:eastAsia="zh-CN"/>
        </w:rPr>
        <w:t>,  0.0000</w:t>
      </w:r>
      <w:proofErr w:type="gramEnd"/>
      <w:r w:rsidRPr="00977D67">
        <w:rPr>
          <w:rFonts w:ascii="Cambria" w:eastAsia="SimSun" w:hAnsi="Cambria" w:cs="Times New Roman"/>
          <w:sz w:val="22"/>
          <w:szCs w:val="24"/>
          <w:lang w:val="fr-FR" w:eastAsia="zh-CN"/>
        </w:rPr>
        <w:t xml:space="preserve">,  1.0000, </w:t>
      </w:r>
    </w:p>
    <w:p w14:paraId="7BD6003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0.0000</w:t>
      </w:r>
      <w:proofErr w:type="gramStart"/>
      <w:r w:rsidRPr="00977D67">
        <w:rPr>
          <w:rFonts w:ascii="Cambria" w:eastAsia="SimSun" w:hAnsi="Cambria" w:cs="Times New Roman"/>
          <w:sz w:val="22"/>
          <w:szCs w:val="24"/>
          <w:lang w:val="fr-FR" w:eastAsia="zh-CN"/>
        </w:rPr>
        <w:t>,  1.0000</w:t>
      </w:r>
      <w:proofErr w:type="gramEnd"/>
      <w:r w:rsidRPr="00977D67">
        <w:rPr>
          <w:rFonts w:ascii="Cambria" w:eastAsia="SimSun" w:hAnsi="Cambria" w:cs="Times New Roman"/>
          <w:sz w:val="22"/>
          <w:szCs w:val="24"/>
          <w:lang w:val="fr-FR" w:eastAsia="zh-CN"/>
        </w:rPr>
        <w:t xml:space="preserve">,  0.0000, </w:t>
      </w:r>
    </w:p>
    <w:p w14:paraId="5BD3A6DB"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-1.</w:t>
      </w:r>
      <w:proofErr w:type="gramStart"/>
      <w:r w:rsidRPr="00977D67">
        <w:rPr>
          <w:rFonts w:ascii="Cambria" w:eastAsia="SimSun" w:hAnsi="Cambria" w:cs="Times New Roman"/>
          <w:sz w:val="22"/>
          <w:szCs w:val="24"/>
          <w:lang w:val="fr-FR" w:eastAsia="zh-CN"/>
        </w:rPr>
        <w:t>0000,  0.0000</w:t>
      </w:r>
      <w:proofErr w:type="gramEnd"/>
      <w:r w:rsidRPr="00977D67">
        <w:rPr>
          <w:rFonts w:ascii="Cambria" w:eastAsia="SimSun" w:hAnsi="Cambria" w:cs="Times New Roman"/>
          <w:sz w:val="22"/>
          <w:szCs w:val="24"/>
          <w:lang w:val="fr-FR" w:eastAsia="zh-CN"/>
        </w:rPr>
        <w:t xml:space="preserve">,  0.0000, </w:t>
      </w:r>
    </w:p>
    <w:p w14:paraId="61B50E13"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_08.heic: </w:t>
      </w:r>
    </w:p>
    <w:p w14:paraId="79E9EC08"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0 0 0.707107</w:t>
      </w:r>
    </w:p>
    <w:p w14:paraId="1E10D5C9"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X:0, Y:0, Z:90</w:t>
      </w:r>
    </w:p>
    <w:p w14:paraId="06E642A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4A9706AF"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0.0000, -1.</w:t>
      </w:r>
      <w:proofErr w:type="gramStart"/>
      <w:r w:rsidRPr="00977D67">
        <w:rPr>
          <w:rFonts w:ascii="Cambria" w:eastAsia="SimSun" w:hAnsi="Cambria" w:cs="Times New Roman"/>
          <w:sz w:val="22"/>
          <w:szCs w:val="24"/>
          <w:lang w:val="fr-FR" w:eastAsia="zh-CN"/>
        </w:rPr>
        <w:t>0000,  0.0000</w:t>
      </w:r>
      <w:proofErr w:type="gramEnd"/>
      <w:r w:rsidRPr="00977D67">
        <w:rPr>
          <w:rFonts w:ascii="Cambria" w:eastAsia="SimSun" w:hAnsi="Cambria" w:cs="Times New Roman"/>
          <w:sz w:val="22"/>
          <w:szCs w:val="24"/>
          <w:lang w:val="fr-FR" w:eastAsia="zh-CN"/>
        </w:rPr>
        <w:t xml:space="preserve">, </w:t>
      </w:r>
    </w:p>
    <w:p w14:paraId="1EE84C81"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1.0000</w:t>
      </w:r>
      <w:proofErr w:type="gramStart"/>
      <w:r w:rsidRPr="00977D67">
        <w:rPr>
          <w:rFonts w:ascii="Cambria" w:eastAsia="SimSun" w:hAnsi="Cambria" w:cs="Times New Roman"/>
          <w:sz w:val="22"/>
          <w:szCs w:val="24"/>
          <w:lang w:val="fr-FR" w:eastAsia="zh-CN"/>
        </w:rPr>
        <w:t>,  0.0000</w:t>
      </w:r>
      <w:proofErr w:type="gramEnd"/>
      <w:r w:rsidRPr="00977D67">
        <w:rPr>
          <w:rFonts w:ascii="Cambria" w:eastAsia="SimSun" w:hAnsi="Cambria" w:cs="Times New Roman"/>
          <w:sz w:val="22"/>
          <w:szCs w:val="24"/>
          <w:lang w:val="fr-FR" w:eastAsia="zh-CN"/>
        </w:rPr>
        <w:t xml:space="preserve">,  0.0000, </w:t>
      </w:r>
    </w:p>
    <w:p w14:paraId="50CBBE0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0000,  0.0000</w:t>
      </w:r>
      <w:proofErr w:type="gramEnd"/>
      <w:r w:rsidRPr="00977D67">
        <w:rPr>
          <w:rFonts w:ascii="Cambria" w:eastAsia="SimSun" w:hAnsi="Cambria" w:cs="Times New Roman"/>
          <w:sz w:val="22"/>
          <w:szCs w:val="24"/>
          <w:lang w:val="fr-FR" w:eastAsia="zh-CN"/>
        </w:rPr>
        <w:t xml:space="preserve">,  1.0000, </w:t>
      </w:r>
    </w:p>
    <w:p w14:paraId="334662EB"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_09.heic: </w:t>
      </w:r>
    </w:p>
    <w:p w14:paraId="2E4DB0A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0.130526 0 0</w:t>
      </w:r>
    </w:p>
    <w:p w14:paraId="757FDED8"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X:15, Y:0, Z:0</w:t>
      </w:r>
    </w:p>
    <w:p w14:paraId="45950A4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01B8A276"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1.0000</w:t>
      </w:r>
      <w:proofErr w:type="gramStart"/>
      <w:r w:rsidRPr="00977D67">
        <w:rPr>
          <w:rFonts w:ascii="Cambria" w:eastAsia="SimSun" w:hAnsi="Cambria" w:cs="Times New Roman"/>
          <w:sz w:val="22"/>
          <w:szCs w:val="24"/>
          <w:lang w:val="fr-FR" w:eastAsia="zh-CN"/>
        </w:rPr>
        <w:t>,  0.0000</w:t>
      </w:r>
      <w:proofErr w:type="gramEnd"/>
      <w:r w:rsidRPr="00977D67">
        <w:rPr>
          <w:rFonts w:ascii="Cambria" w:eastAsia="SimSun" w:hAnsi="Cambria" w:cs="Times New Roman"/>
          <w:sz w:val="22"/>
          <w:szCs w:val="24"/>
          <w:lang w:val="fr-FR" w:eastAsia="zh-CN"/>
        </w:rPr>
        <w:t xml:space="preserve">,  0.0000, </w:t>
      </w:r>
    </w:p>
    <w:p w14:paraId="233D39B9"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0.0000</w:t>
      </w:r>
      <w:proofErr w:type="gramStart"/>
      <w:r w:rsidRPr="00977D67">
        <w:rPr>
          <w:rFonts w:ascii="Cambria" w:eastAsia="SimSun" w:hAnsi="Cambria" w:cs="Times New Roman"/>
          <w:sz w:val="22"/>
          <w:szCs w:val="24"/>
          <w:lang w:val="fr-FR" w:eastAsia="zh-CN"/>
        </w:rPr>
        <w:t>,  0.9659</w:t>
      </w:r>
      <w:proofErr w:type="gramEnd"/>
      <w:r w:rsidRPr="00977D67">
        <w:rPr>
          <w:rFonts w:ascii="Cambria" w:eastAsia="SimSun" w:hAnsi="Cambria" w:cs="Times New Roman"/>
          <w:sz w:val="22"/>
          <w:szCs w:val="24"/>
          <w:lang w:val="fr-FR" w:eastAsia="zh-CN"/>
        </w:rPr>
        <w:t xml:space="preserve">, -0.2588, </w:t>
      </w:r>
    </w:p>
    <w:p w14:paraId="7EDC322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0000,  0.2588</w:t>
      </w:r>
      <w:proofErr w:type="gramEnd"/>
      <w:r w:rsidRPr="00977D67">
        <w:rPr>
          <w:rFonts w:ascii="Cambria" w:eastAsia="SimSun" w:hAnsi="Cambria" w:cs="Times New Roman"/>
          <w:sz w:val="22"/>
          <w:szCs w:val="24"/>
          <w:lang w:val="fr-FR" w:eastAsia="zh-CN"/>
        </w:rPr>
        <w:t xml:space="preserve">,  0.9659, </w:t>
      </w:r>
    </w:p>
    <w:p w14:paraId="607D82CC"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_10.heic:</w:t>
      </w:r>
    </w:p>
    <w:p w14:paraId="4A0FAA98"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0.12941 0.12941 -0.0170371</w:t>
      </w:r>
    </w:p>
    <w:p w14:paraId="561064E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X:15, Y:15, Z:0</w:t>
      </w:r>
    </w:p>
    <w:p w14:paraId="4DFCE4E3"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79E5BDE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0.9659</w:t>
      </w:r>
      <w:proofErr w:type="gramStart"/>
      <w:r w:rsidRPr="00977D67">
        <w:rPr>
          <w:rFonts w:ascii="Cambria" w:eastAsia="SimSun" w:hAnsi="Cambria" w:cs="Times New Roman"/>
          <w:sz w:val="22"/>
          <w:szCs w:val="24"/>
          <w:lang w:val="fr-FR" w:eastAsia="zh-CN"/>
        </w:rPr>
        <w:t>,  0.0670</w:t>
      </w:r>
      <w:proofErr w:type="gramEnd"/>
      <w:r w:rsidRPr="00977D67">
        <w:rPr>
          <w:rFonts w:ascii="Cambria" w:eastAsia="SimSun" w:hAnsi="Cambria" w:cs="Times New Roman"/>
          <w:sz w:val="22"/>
          <w:szCs w:val="24"/>
          <w:lang w:val="fr-FR" w:eastAsia="zh-CN"/>
        </w:rPr>
        <w:t xml:space="preserve">,  0.2500, </w:t>
      </w:r>
    </w:p>
    <w:p w14:paraId="7DB3B7F5"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lastRenderedPageBreak/>
        <w:tab/>
      </w:r>
      <w:r w:rsidRPr="00977D67">
        <w:rPr>
          <w:rFonts w:ascii="Cambria" w:eastAsia="SimSun" w:hAnsi="Cambria" w:cs="Times New Roman"/>
          <w:sz w:val="22"/>
          <w:szCs w:val="24"/>
          <w:lang w:val="fr-FR" w:eastAsia="zh-CN"/>
        </w:rPr>
        <w:tab/>
        <w:t xml:space="preserve"> 0.0000</w:t>
      </w:r>
      <w:proofErr w:type="gramStart"/>
      <w:r w:rsidRPr="00977D67">
        <w:rPr>
          <w:rFonts w:ascii="Cambria" w:eastAsia="SimSun" w:hAnsi="Cambria" w:cs="Times New Roman"/>
          <w:sz w:val="22"/>
          <w:szCs w:val="24"/>
          <w:lang w:val="fr-FR" w:eastAsia="zh-CN"/>
        </w:rPr>
        <w:t>,  0.9659</w:t>
      </w:r>
      <w:proofErr w:type="gramEnd"/>
      <w:r w:rsidRPr="00977D67">
        <w:rPr>
          <w:rFonts w:ascii="Cambria" w:eastAsia="SimSun" w:hAnsi="Cambria" w:cs="Times New Roman"/>
          <w:sz w:val="22"/>
          <w:szCs w:val="24"/>
          <w:lang w:val="fr-FR" w:eastAsia="zh-CN"/>
        </w:rPr>
        <w:t xml:space="preserve">, -0.2588, </w:t>
      </w:r>
    </w:p>
    <w:p w14:paraId="72A53F3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2588,  0.2500</w:t>
      </w:r>
      <w:proofErr w:type="gramEnd"/>
      <w:r w:rsidRPr="00977D67">
        <w:rPr>
          <w:rFonts w:ascii="Cambria" w:eastAsia="SimSun" w:hAnsi="Cambria" w:cs="Times New Roman"/>
          <w:sz w:val="22"/>
          <w:szCs w:val="24"/>
          <w:lang w:val="fr-FR" w:eastAsia="zh-CN"/>
        </w:rPr>
        <w:t xml:space="preserve">,  0.9330, </w:t>
      </w:r>
    </w:p>
    <w:p w14:paraId="4878167F"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_11.heic: </w:t>
      </w:r>
    </w:p>
    <w:p w14:paraId="4203F269"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0.111411 0.145194 0.111411</w:t>
      </w:r>
    </w:p>
    <w:p w14:paraId="2C776BA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X:15, Y:15, Z:15</w:t>
      </w:r>
    </w:p>
    <w:p w14:paraId="7C6ABB43"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259EFD5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0.9330, -0.</w:t>
      </w:r>
      <w:proofErr w:type="gramStart"/>
      <w:r w:rsidRPr="00977D67">
        <w:rPr>
          <w:rFonts w:ascii="Cambria" w:eastAsia="SimSun" w:hAnsi="Cambria" w:cs="Times New Roman"/>
          <w:sz w:val="22"/>
          <w:szCs w:val="24"/>
          <w:lang w:val="fr-FR" w:eastAsia="zh-CN"/>
        </w:rPr>
        <w:t>1853,  0.3085</w:t>
      </w:r>
      <w:proofErr w:type="gramEnd"/>
      <w:r w:rsidRPr="00977D67">
        <w:rPr>
          <w:rFonts w:ascii="Cambria" w:eastAsia="SimSun" w:hAnsi="Cambria" w:cs="Times New Roman"/>
          <w:sz w:val="22"/>
          <w:szCs w:val="24"/>
          <w:lang w:val="fr-FR" w:eastAsia="zh-CN"/>
        </w:rPr>
        <w:t xml:space="preserve">, </w:t>
      </w:r>
    </w:p>
    <w:p w14:paraId="5F6AB49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0.2500</w:t>
      </w:r>
      <w:proofErr w:type="gramStart"/>
      <w:r w:rsidRPr="00977D67">
        <w:rPr>
          <w:rFonts w:ascii="Cambria" w:eastAsia="SimSun" w:hAnsi="Cambria" w:cs="Times New Roman"/>
          <w:sz w:val="22"/>
          <w:szCs w:val="24"/>
          <w:lang w:val="fr-FR" w:eastAsia="zh-CN"/>
        </w:rPr>
        <w:t>,  0.9504</w:t>
      </w:r>
      <w:proofErr w:type="gramEnd"/>
      <w:r w:rsidRPr="00977D67">
        <w:rPr>
          <w:rFonts w:ascii="Cambria" w:eastAsia="SimSun" w:hAnsi="Cambria" w:cs="Times New Roman"/>
          <w:sz w:val="22"/>
          <w:szCs w:val="24"/>
          <w:lang w:val="fr-FR" w:eastAsia="zh-CN"/>
        </w:rPr>
        <w:t xml:space="preserve">, -0.1853, </w:t>
      </w:r>
    </w:p>
    <w:p w14:paraId="1B9E3270"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2588,  0.2500</w:t>
      </w:r>
      <w:proofErr w:type="gramEnd"/>
      <w:r w:rsidRPr="00977D67">
        <w:rPr>
          <w:rFonts w:ascii="Cambria" w:eastAsia="SimSun" w:hAnsi="Cambria" w:cs="Times New Roman"/>
          <w:sz w:val="22"/>
          <w:szCs w:val="24"/>
          <w:lang w:val="fr-FR" w:eastAsia="zh-CN"/>
        </w:rPr>
        <w:t xml:space="preserve">,  0.9330, </w:t>
      </w:r>
    </w:p>
    <w:p w14:paraId="1F01ADA9"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_12.heic: </w:t>
      </w:r>
    </w:p>
    <w:p w14:paraId="1E6FDE00"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-0.0170371 0.12941 0.12941</w:t>
      </w:r>
    </w:p>
    <w:p w14:paraId="44A462EB"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X:0, Y:15, Z:15</w:t>
      </w:r>
    </w:p>
    <w:p w14:paraId="71739EB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7B9BFDE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0.9330, -0.</w:t>
      </w:r>
      <w:proofErr w:type="gramStart"/>
      <w:r w:rsidRPr="00977D67">
        <w:rPr>
          <w:rFonts w:ascii="Cambria" w:eastAsia="SimSun" w:hAnsi="Cambria" w:cs="Times New Roman"/>
          <w:sz w:val="22"/>
          <w:szCs w:val="24"/>
          <w:lang w:val="fr-FR" w:eastAsia="zh-CN"/>
        </w:rPr>
        <w:t>2588,  0.2500</w:t>
      </w:r>
      <w:proofErr w:type="gramEnd"/>
      <w:r w:rsidRPr="00977D67">
        <w:rPr>
          <w:rFonts w:ascii="Cambria" w:eastAsia="SimSun" w:hAnsi="Cambria" w:cs="Times New Roman"/>
          <w:sz w:val="22"/>
          <w:szCs w:val="24"/>
          <w:lang w:val="fr-FR" w:eastAsia="zh-CN"/>
        </w:rPr>
        <w:t xml:space="preserve">, </w:t>
      </w:r>
    </w:p>
    <w:p w14:paraId="2A67C49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0.2500</w:t>
      </w:r>
      <w:proofErr w:type="gramStart"/>
      <w:r w:rsidRPr="00977D67">
        <w:rPr>
          <w:rFonts w:ascii="Cambria" w:eastAsia="SimSun" w:hAnsi="Cambria" w:cs="Times New Roman"/>
          <w:sz w:val="22"/>
          <w:szCs w:val="24"/>
          <w:lang w:val="fr-FR" w:eastAsia="zh-CN"/>
        </w:rPr>
        <w:t>,  0.9659</w:t>
      </w:r>
      <w:proofErr w:type="gramEnd"/>
      <w:r w:rsidRPr="00977D67">
        <w:rPr>
          <w:rFonts w:ascii="Cambria" w:eastAsia="SimSun" w:hAnsi="Cambria" w:cs="Times New Roman"/>
          <w:sz w:val="22"/>
          <w:szCs w:val="24"/>
          <w:lang w:val="fr-FR" w:eastAsia="zh-CN"/>
        </w:rPr>
        <w:t xml:space="preserve">,  0.0670, </w:t>
      </w:r>
    </w:p>
    <w:p w14:paraId="69EE51B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2588,  0.0000</w:t>
      </w:r>
      <w:proofErr w:type="gramEnd"/>
      <w:r w:rsidRPr="00977D67">
        <w:rPr>
          <w:rFonts w:ascii="Cambria" w:eastAsia="SimSun" w:hAnsi="Cambria" w:cs="Times New Roman"/>
          <w:sz w:val="22"/>
          <w:szCs w:val="24"/>
          <w:lang w:val="fr-FR" w:eastAsia="zh-CN"/>
        </w:rPr>
        <w:t xml:space="preserve">,  0.9659, </w:t>
      </w:r>
    </w:p>
    <w:p w14:paraId="76C29AEB" w14:textId="77777777" w:rsidR="00977D67" w:rsidRPr="00977D67" w:rsidRDefault="00977D67" w:rsidP="00977D67">
      <w:pPr>
        <w:widowControl/>
        <w:autoSpaceDE/>
        <w:autoSpaceDN/>
        <w:rPr>
          <w:rFonts w:ascii="Cambria" w:eastAsia="SimSun" w:hAnsi="Cambria" w:cs="Times New Roman"/>
          <w:sz w:val="22"/>
          <w:szCs w:val="24"/>
          <w:lang w:val="fr-FR" w:eastAsia="zh-CN"/>
        </w:rPr>
      </w:pPr>
    </w:p>
    <w:p w14:paraId="22BE32B7"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_13.heic: </w:t>
      </w:r>
    </w:p>
    <w:p w14:paraId="75AC6E5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0 0 0.130526</w:t>
      </w:r>
    </w:p>
    <w:p w14:paraId="73130ED2"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X:0, Y:0, Z:15</w:t>
      </w:r>
    </w:p>
    <w:p w14:paraId="3D2C861A"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70215801"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0.9659, -0.</w:t>
      </w:r>
      <w:proofErr w:type="gramStart"/>
      <w:r w:rsidRPr="00977D67">
        <w:rPr>
          <w:rFonts w:ascii="Cambria" w:eastAsia="SimSun" w:hAnsi="Cambria" w:cs="Times New Roman"/>
          <w:sz w:val="22"/>
          <w:szCs w:val="24"/>
          <w:lang w:val="fr-FR" w:eastAsia="zh-CN"/>
        </w:rPr>
        <w:t>2588,  0.0000</w:t>
      </w:r>
      <w:proofErr w:type="gramEnd"/>
      <w:r w:rsidRPr="00977D67">
        <w:rPr>
          <w:rFonts w:ascii="Cambria" w:eastAsia="SimSun" w:hAnsi="Cambria" w:cs="Times New Roman"/>
          <w:sz w:val="22"/>
          <w:szCs w:val="24"/>
          <w:lang w:val="fr-FR" w:eastAsia="zh-CN"/>
        </w:rPr>
        <w:t xml:space="preserve">, </w:t>
      </w:r>
    </w:p>
    <w:p w14:paraId="4A39FFEB"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0.2588</w:t>
      </w:r>
      <w:proofErr w:type="gramStart"/>
      <w:r w:rsidRPr="00977D67">
        <w:rPr>
          <w:rFonts w:ascii="Cambria" w:eastAsia="SimSun" w:hAnsi="Cambria" w:cs="Times New Roman"/>
          <w:sz w:val="22"/>
          <w:szCs w:val="24"/>
          <w:lang w:val="fr-FR" w:eastAsia="zh-CN"/>
        </w:rPr>
        <w:t>,  0.9659</w:t>
      </w:r>
      <w:proofErr w:type="gramEnd"/>
      <w:r w:rsidRPr="00977D67">
        <w:rPr>
          <w:rFonts w:ascii="Cambria" w:eastAsia="SimSun" w:hAnsi="Cambria" w:cs="Times New Roman"/>
          <w:sz w:val="22"/>
          <w:szCs w:val="24"/>
          <w:lang w:val="fr-FR" w:eastAsia="zh-CN"/>
        </w:rPr>
        <w:t xml:space="preserve">,  0.0000, </w:t>
      </w:r>
    </w:p>
    <w:p w14:paraId="2E1BC73E"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0000,  0.0000</w:t>
      </w:r>
      <w:proofErr w:type="gramEnd"/>
      <w:r w:rsidRPr="00977D67">
        <w:rPr>
          <w:rFonts w:ascii="Cambria" w:eastAsia="SimSun" w:hAnsi="Cambria" w:cs="Times New Roman"/>
          <w:sz w:val="22"/>
          <w:szCs w:val="24"/>
          <w:lang w:val="fr-FR" w:eastAsia="zh-CN"/>
        </w:rPr>
        <w:t xml:space="preserve">,  1.0000, </w:t>
      </w:r>
    </w:p>
    <w:p w14:paraId="7AB76C70" w14:textId="77777777" w:rsidR="00977D67" w:rsidRPr="00977D67" w:rsidRDefault="00977D67" w:rsidP="00977D67">
      <w:pPr>
        <w:widowControl/>
        <w:autoSpaceDE/>
        <w:autoSpaceDN/>
        <w:rPr>
          <w:rFonts w:ascii="Cambria" w:eastAsia="SimSun" w:hAnsi="Cambria" w:cs="Times New Roman"/>
          <w:sz w:val="22"/>
          <w:szCs w:val="24"/>
          <w:lang w:val="fr-FR" w:eastAsia="zh-CN"/>
        </w:rPr>
      </w:pPr>
      <w:proofErr w:type="gramStart"/>
      <w:r w:rsidRPr="00977D67">
        <w:rPr>
          <w:rFonts w:ascii="Cambria" w:eastAsia="SimSun" w:hAnsi="Cambria" w:cs="Times New Roman"/>
          <w:sz w:val="22"/>
          <w:szCs w:val="24"/>
          <w:lang w:val="fr-FR" w:eastAsia="zh-CN"/>
        </w:rPr>
        <w:t>rotation</w:t>
      </w:r>
      <w:proofErr w:type="gramEnd"/>
      <w:r w:rsidRPr="00977D67">
        <w:rPr>
          <w:rFonts w:ascii="Cambria" w:eastAsia="SimSun" w:hAnsi="Cambria" w:cs="Times New Roman"/>
          <w:sz w:val="22"/>
          <w:szCs w:val="24"/>
          <w:lang w:val="fr-FR" w:eastAsia="zh-CN"/>
        </w:rPr>
        <w:t xml:space="preserve">_14.heic: </w:t>
      </w:r>
    </w:p>
    <w:p w14:paraId="69C7F980"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gramStart"/>
      <w:r w:rsidRPr="00977D67">
        <w:rPr>
          <w:rFonts w:ascii="Cambria" w:eastAsia="SimSun" w:hAnsi="Cambria" w:cs="Times New Roman"/>
          <w:sz w:val="22"/>
          <w:szCs w:val="24"/>
          <w:lang w:val="fr-FR" w:eastAsia="zh-CN"/>
        </w:rPr>
        <w:t>Quaternion:</w:t>
      </w:r>
      <w:proofErr w:type="gramEnd"/>
      <w:r w:rsidRPr="00977D67">
        <w:rPr>
          <w:rFonts w:ascii="Cambria" w:eastAsia="SimSun" w:hAnsi="Cambria" w:cs="Times New Roman"/>
          <w:sz w:val="22"/>
          <w:szCs w:val="24"/>
          <w:lang w:val="fr-FR" w:eastAsia="zh-CN"/>
        </w:rPr>
        <w:t xml:space="preserve"> 0 0.130526 0</w:t>
      </w:r>
    </w:p>
    <w:p w14:paraId="37BB843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t xml:space="preserve">Input </w:t>
      </w:r>
      <w:proofErr w:type="gramStart"/>
      <w:r w:rsidRPr="00977D67">
        <w:rPr>
          <w:rFonts w:ascii="Cambria" w:eastAsia="SimSun" w:hAnsi="Cambria" w:cs="Times New Roman"/>
          <w:sz w:val="22"/>
          <w:szCs w:val="24"/>
          <w:lang w:val="fr-FR" w:eastAsia="zh-CN"/>
        </w:rPr>
        <w:t>angles:</w:t>
      </w:r>
      <w:proofErr w:type="gramEnd"/>
      <w:r w:rsidRPr="00977D67">
        <w:rPr>
          <w:rFonts w:ascii="Cambria" w:eastAsia="SimSun" w:hAnsi="Cambria" w:cs="Times New Roman"/>
          <w:sz w:val="22"/>
          <w:szCs w:val="24"/>
          <w:lang w:val="fr-FR" w:eastAsia="zh-CN"/>
        </w:rPr>
        <w:t xml:space="preserve"> X:0, Y:15, Z:0</w:t>
      </w:r>
    </w:p>
    <w:p w14:paraId="2FCCB861"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proofErr w:type="spellStart"/>
      <w:r w:rsidRPr="00977D67">
        <w:rPr>
          <w:rFonts w:ascii="Cambria" w:eastAsia="SimSun" w:hAnsi="Cambria" w:cs="Times New Roman"/>
          <w:sz w:val="22"/>
          <w:szCs w:val="24"/>
          <w:lang w:val="fr-FR" w:eastAsia="zh-CN"/>
        </w:rPr>
        <w:t>Corresponding</w:t>
      </w:r>
      <w:proofErr w:type="spellEnd"/>
      <w:r w:rsidRPr="00977D67">
        <w:rPr>
          <w:rFonts w:ascii="Cambria" w:eastAsia="SimSun" w:hAnsi="Cambria" w:cs="Times New Roman"/>
          <w:sz w:val="22"/>
          <w:szCs w:val="24"/>
          <w:lang w:val="fr-FR" w:eastAsia="zh-CN"/>
        </w:rPr>
        <w:t xml:space="preserve"> input </w:t>
      </w:r>
      <w:proofErr w:type="gramStart"/>
      <w:r w:rsidRPr="00977D67">
        <w:rPr>
          <w:rFonts w:ascii="Cambria" w:eastAsia="SimSun" w:hAnsi="Cambria" w:cs="Times New Roman"/>
          <w:sz w:val="22"/>
          <w:szCs w:val="24"/>
          <w:lang w:val="fr-FR" w:eastAsia="zh-CN"/>
        </w:rPr>
        <w:t>matrix:</w:t>
      </w:r>
      <w:proofErr w:type="gramEnd"/>
    </w:p>
    <w:p w14:paraId="5BCA3F1F"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0.9659</w:t>
      </w:r>
      <w:proofErr w:type="gramStart"/>
      <w:r w:rsidRPr="00977D67">
        <w:rPr>
          <w:rFonts w:ascii="Cambria" w:eastAsia="SimSun" w:hAnsi="Cambria" w:cs="Times New Roman"/>
          <w:sz w:val="22"/>
          <w:szCs w:val="24"/>
          <w:lang w:val="fr-FR" w:eastAsia="zh-CN"/>
        </w:rPr>
        <w:t>,  0.0000</w:t>
      </w:r>
      <w:proofErr w:type="gramEnd"/>
      <w:r w:rsidRPr="00977D67">
        <w:rPr>
          <w:rFonts w:ascii="Cambria" w:eastAsia="SimSun" w:hAnsi="Cambria" w:cs="Times New Roman"/>
          <w:sz w:val="22"/>
          <w:szCs w:val="24"/>
          <w:lang w:val="fr-FR" w:eastAsia="zh-CN"/>
        </w:rPr>
        <w:t xml:space="preserve">,  0.2588, </w:t>
      </w:r>
    </w:p>
    <w:p w14:paraId="78E478F3"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 xml:space="preserve"> 0.0000</w:t>
      </w:r>
      <w:proofErr w:type="gramStart"/>
      <w:r w:rsidRPr="00977D67">
        <w:rPr>
          <w:rFonts w:ascii="Cambria" w:eastAsia="SimSun" w:hAnsi="Cambria" w:cs="Times New Roman"/>
          <w:sz w:val="22"/>
          <w:szCs w:val="24"/>
          <w:lang w:val="fr-FR" w:eastAsia="zh-CN"/>
        </w:rPr>
        <w:t>,  1.0000</w:t>
      </w:r>
      <w:proofErr w:type="gramEnd"/>
      <w:r w:rsidRPr="00977D67">
        <w:rPr>
          <w:rFonts w:ascii="Cambria" w:eastAsia="SimSun" w:hAnsi="Cambria" w:cs="Times New Roman"/>
          <w:sz w:val="22"/>
          <w:szCs w:val="24"/>
          <w:lang w:val="fr-FR" w:eastAsia="zh-CN"/>
        </w:rPr>
        <w:t xml:space="preserve">,  0.0000, </w:t>
      </w:r>
    </w:p>
    <w:p w14:paraId="700109AC" w14:textId="77777777" w:rsidR="00977D67" w:rsidRPr="00977D67" w:rsidRDefault="00977D67" w:rsidP="00977D67">
      <w:pPr>
        <w:widowControl/>
        <w:autoSpaceDE/>
        <w:autoSpaceDN/>
        <w:rPr>
          <w:rFonts w:ascii="Cambria" w:eastAsia="SimSun" w:hAnsi="Cambria" w:cs="Times New Roman"/>
          <w:sz w:val="22"/>
          <w:szCs w:val="24"/>
          <w:lang w:val="fr-FR" w:eastAsia="zh-CN"/>
        </w:rPr>
      </w:pPr>
      <w:r w:rsidRPr="00977D67">
        <w:rPr>
          <w:rFonts w:ascii="Cambria" w:eastAsia="SimSun" w:hAnsi="Cambria" w:cs="Times New Roman"/>
          <w:sz w:val="22"/>
          <w:szCs w:val="24"/>
          <w:lang w:val="fr-FR" w:eastAsia="zh-CN"/>
        </w:rPr>
        <w:tab/>
      </w:r>
      <w:r w:rsidRPr="00977D67">
        <w:rPr>
          <w:rFonts w:ascii="Cambria" w:eastAsia="SimSun" w:hAnsi="Cambria" w:cs="Times New Roman"/>
          <w:sz w:val="22"/>
          <w:szCs w:val="24"/>
          <w:lang w:val="fr-FR" w:eastAsia="zh-CN"/>
        </w:rPr>
        <w:tab/>
        <w:t>-0.</w:t>
      </w:r>
      <w:proofErr w:type="gramStart"/>
      <w:r w:rsidRPr="00977D67">
        <w:rPr>
          <w:rFonts w:ascii="Cambria" w:eastAsia="SimSun" w:hAnsi="Cambria" w:cs="Times New Roman"/>
          <w:sz w:val="22"/>
          <w:szCs w:val="24"/>
          <w:lang w:val="fr-FR" w:eastAsia="zh-CN"/>
        </w:rPr>
        <w:t>2588,  0.0000</w:t>
      </w:r>
      <w:proofErr w:type="gramEnd"/>
      <w:r w:rsidRPr="00977D67">
        <w:rPr>
          <w:rFonts w:ascii="Cambria" w:eastAsia="SimSun" w:hAnsi="Cambria" w:cs="Times New Roman"/>
          <w:sz w:val="22"/>
          <w:szCs w:val="24"/>
          <w:lang w:val="fr-FR" w:eastAsia="zh-CN"/>
        </w:rPr>
        <w:t>,  0.9659,</w:t>
      </w:r>
    </w:p>
    <w:p w14:paraId="72DCEE03" w14:textId="77777777" w:rsidR="00977D67" w:rsidRPr="00977D67" w:rsidRDefault="00977D67" w:rsidP="00977D67">
      <w:pPr>
        <w:widowControl/>
        <w:autoSpaceDE/>
        <w:autoSpaceDN/>
        <w:spacing w:before="240" w:after="120" w:line="240" w:lineRule="atLeast"/>
        <w:ind w:left="403" w:hanging="403"/>
        <w:jc w:val="both"/>
        <w:rPr>
          <w:rFonts w:ascii="Cambria" w:eastAsia="Times New Roman" w:hAnsi="Cambria" w:cs="Times New Roman"/>
          <w:sz w:val="22"/>
          <w:lang w:val="en-GB"/>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ambria" w:eastAsia="Times New Roman" w:hAnsi="Cambria" w:cs="Times New Roman"/>
          <w:b/>
          <w:bCs/>
          <w:sz w:val="22"/>
          <w:lang w:val="en-GB"/>
        </w:rPr>
        <w:t>camera_parameters_1_v</w:t>
      </w:r>
      <w:proofErr w:type="gramStart"/>
      <w:r w:rsidRPr="00977D67">
        <w:rPr>
          <w:rFonts w:ascii="Cambria" w:eastAsia="Times New Roman" w:hAnsi="Cambria" w:cs="Times New Roman"/>
          <w:b/>
          <w:bCs/>
          <w:sz w:val="22"/>
          <w:lang w:val="en-GB"/>
        </w:rPr>
        <w:t>1.heic</w:t>
      </w:r>
      <w:proofErr w:type="gramEnd"/>
      <w:r w:rsidRPr="00977D67">
        <w:rPr>
          <w:rFonts w:ascii="Cambria" w:eastAsia="Times New Roman" w:hAnsi="Cambria" w:cs="Times New Roman"/>
          <w:sz w:val="22"/>
          <w:lang w:val="en-GB"/>
        </w:rPr>
        <w:tab/>
        <w:t xml:space="preserve">An image item with </w:t>
      </w:r>
      <w:r w:rsidRPr="00977D67">
        <w:rPr>
          <w:rFonts w:ascii="Courier" w:eastAsia="MS Mincho" w:hAnsi="Courier" w:cs="Times New Roman"/>
          <w:noProof/>
          <w:sz w:val="22"/>
          <w:lang w:val="en-GB"/>
        </w:rPr>
        <w:t>CameraIntrinsicMatrixProperty</w:t>
      </w:r>
      <w:r w:rsidRPr="00977D67">
        <w:rPr>
          <w:rFonts w:ascii="Cambria" w:eastAsia="Times New Roman" w:hAnsi="Cambria" w:cs="Times New Roman"/>
          <w:sz w:val="22"/>
          <w:lang w:val="en-GB"/>
        </w:rPr>
        <w:t xml:space="preserve"> (</w:t>
      </w:r>
      <w:r w:rsidRPr="00977D67">
        <w:rPr>
          <w:rFonts w:ascii="Courier" w:eastAsia="MS Mincho" w:hAnsi="Courier" w:cs="Times New Roman"/>
          <w:noProof/>
          <w:sz w:val="22"/>
          <w:lang w:val="en-GB"/>
        </w:rPr>
        <w:t>'</w:t>
      </w:r>
      <w:proofErr w:type="spellStart"/>
      <w:r w:rsidRPr="00977D67">
        <w:rPr>
          <w:rFonts w:ascii="Courier" w:eastAsia="MS Mincho" w:hAnsi="Courier" w:cs="Times New Roman"/>
          <w:noProof/>
          <w:sz w:val="22"/>
          <w:lang w:val="en-GB"/>
        </w:rPr>
        <w:t>cmin</w:t>
      </w:r>
      <w:proofErr w:type="spellEnd"/>
      <w:r w:rsidRPr="00977D67">
        <w:rPr>
          <w:rFonts w:ascii="Courier" w:eastAsia="MS Mincho" w:hAnsi="Courier" w:cs="Times New Roman"/>
          <w:noProof/>
          <w:sz w:val="22"/>
          <w:lang w:val="en-GB"/>
        </w:rPr>
        <w:t>'</w:t>
      </w:r>
      <w:r w:rsidRPr="00977D67">
        <w:rPr>
          <w:rFonts w:ascii="Cambria" w:eastAsia="Times New Roman" w:hAnsi="Cambria" w:cs="Times New Roman"/>
          <w:sz w:val="22"/>
          <w:lang w:val="en-GB"/>
        </w:rPr>
        <w:t xml:space="preserve">) and </w:t>
      </w:r>
      <w:r w:rsidRPr="00977D67">
        <w:rPr>
          <w:rFonts w:ascii="Courier" w:eastAsia="MS Mincho" w:hAnsi="Courier" w:cs="Times New Roman"/>
          <w:noProof/>
          <w:sz w:val="22"/>
          <w:lang w:val="en-GB"/>
        </w:rPr>
        <w:t>CameraExtrinsicMatrixProperty</w:t>
      </w:r>
      <w:r w:rsidRPr="00977D67">
        <w:rPr>
          <w:rFonts w:ascii="Cambria" w:eastAsia="Times New Roman" w:hAnsi="Cambria" w:cs="Times New Roman"/>
          <w:sz w:val="22"/>
          <w:lang w:val="en-GB"/>
        </w:rPr>
        <w:t xml:space="preserve"> (</w:t>
      </w:r>
      <w:r w:rsidRPr="00977D67">
        <w:rPr>
          <w:rFonts w:ascii="Courier" w:eastAsia="MS Mincho" w:hAnsi="Courier" w:cs="Times New Roman"/>
          <w:noProof/>
          <w:sz w:val="22"/>
          <w:lang w:val="en-GB"/>
        </w:rPr>
        <w:t>'</w:t>
      </w:r>
      <w:proofErr w:type="spellStart"/>
      <w:r w:rsidRPr="00977D67">
        <w:rPr>
          <w:rFonts w:ascii="Courier" w:eastAsia="MS Mincho" w:hAnsi="Courier" w:cs="Times New Roman"/>
          <w:noProof/>
          <w:sz w:val="22"/>
          <w:lang w:val="en-GB"/>
        </w:rPr>
        <w:t>cmex</w:t>
      </w:r>
      <w:proofErr w:type="spellEnd"/>
      <w:r w:rsidRPr="00977D67">
        <w:rPr>
          <w:rFonts w:ascii="Courier" w:eastAsia="MS Mincho" w:hAnsi="Courier" w:cs="Times New Roman"/>
          <w:noProof/>
          <w:sz w:val="22"/>
          <w:lang w:val="en-GB"/>
        </w:rPr>
        <w:t>'</w:t>
      </w:r>
      <w:r w:rsidRPr="00977D67">
        <w:rPr>
          <w:rFonts w:ascii="Cambria" w:eastAsia="Times New Roman" w:hAnsi="Cambria" w:cs="Times New Roman"/>
          <w:sz w:val="22"/>
          <w:lang w:val="en-GB"/>
        </w:rPr>
        <w:t xml:space="preserve">). </w:t>
      </w:r>
      <w:r w:rsidRPr="00977D67">
        <w:rPr>
          <w:rFonts w:ascii="Courier" w:eastAsia="MS Mincho" w:hAnsi="Courier" w:cs="Times New Roman"/>
          <w:noProof/>
          <w:sz w:val="22"/>
          <w:lang w:val="en-GB"/>
        </w:rPr>
        <w:t>CameraExtrinsicMatrixProperty</w:t>
      </w:r>
      <w:r w:rsidRPr="00977D67">
        <w:rPr>
          <w:rFonts w:ascii="Cambria" w:eastAsia="Times New Roman" w:hAnsi="Cambria" w:cs="Times New Roman"/>
          <w:sz w:val="22"/>
          <w:lang w:val="en-IN" w:eastAsia="ja-JP"/>
        </w:rPr>
        <w:t xml:space="preserve"> is with version equal to 0 and flags field is equal to 63:</w:t>
      </w:r>
    </w:p>
    <w:p w14:paraId="20A3E3E6"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GB"/>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proofErr w:type="spellStart"/>
      <w:r w:rsidRPr="00977D67">
        <w:rPr>
          <w:rFonts w:ascii="Cambria" w:eastAsia="Times New Roman" w:hAnsi="Cambria" w:cs="Times New Roman"/>
          <w:sz w:val="22"/>
          <w:lang w:val="en-GB"/>
        </w:rPr>
        <w:t>pos_x</w:t>
      </w:r>
      <w:proofErr w:type="spellEnd"/>
      <w:r w:rsidRPr="00977D67">
        <w:rPr>
          <w:rFonts w:ascii="Cambria" w:eastAsia="Times New Roman" w:hAnsi="Cambria" w:cs="Times New Roman"/>
          <w:sz w:val="22"/>
          <w:lang w:val="en-GB"/>
        </w:rPr>
        <w:t>/y/z are present</w:t>
      </w:r>
    </w:p>
    <w:p w14:paraId="4A6ABD4E"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GB"/>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t>orientation is present using quaternions and in large format</w:t>
      </w:r>
    </w:p>
    <w:p w14:paraId="7BED2F80"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GB"/>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t>ID is present</w:t>
      </w:r>
    </w:p>
    <w:p w14:paraId="55443D5B"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GB"/>
        </w:rPr>
      </w:pPr>
      <w:r w:rsidRPr="00977D67">
        <w:rPr>
          <w:rFonts w:ascii="Courier" w:eastAsia="MS Mincho" w:hAnsi="Courier" w:cs="Times New Roman"/>
          <w:noProof/>
          <w:sz w:val="22"/>
          <w:lang w:val="en-GB"/>
        </w:rPr>
        <w:t>CameraIntrinsicMatrixProperty</w:t>
      </w:r>
      <w:r w:rsidRPr="00977D67">
        <w:rPr>
          <w:rFonts w:ascii="Cambria" w:eastAsia="Times New Roman" w:hAnsi="Cambria" w:cs="Times New Roman"/>
          <w:sz w:val="22"/>
          <w:lang w:val="en-GB"/>
        </w:rPr>
        <w:t xml:space="preserve"> is with version equal to 0 and flags field equal 65793:</w:t>
      </w:r>
    </w:p>
    <w:p w14:paraId="35F2AFA4"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IN" w:eastAsia="ja-JP"/>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ourier" w:eastAsia="MS Mincho" w:hAnsi="Courier" w:cs="Times New Roman"/>
          <w:noProof/>
          <w:sz w:val="22"/>
          <w:lang w:val="en-GB"/>
        </w:rPr>
        <w:t>denominatorShiftOperand</w:t>
      </w:r>
      <w:r w:rsidRPr="00977D67">
        <w:rPr>
          <w:rFonts w:ascii="Cambria" w:eastAsia="Times New Roman" w:hAnsi="Cambria" w:cs="Times New Roman"/>
          <w:sz w:val="22"/>
          <w:lang w:val="en-IN" w:eastAsia="ja-JP"/>
        </w:rPr>
        <w:t xml:space="preserve"> is equal to 1</w:t>
      </w:r>
    </w:p>
    <w:p w14:paraId="3A48E96A"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IN" w:eastAsia="ja-JP"/>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ourier" w:eastAsia="MS Mincho" w:hAnsi="Courier" w:cs="Times New Roman"/>
          <w:noProof/>
          <w:sz w:val="22"/>
          <w:lang w:val="en-GB"/>
        </w:rPr>
        <w:t>skewDenominatorShiftOperand</w:t>
      </w:r>
      <w:r w:rsidRPr="00977D67">
        <w:rPr>
          <w:rFonts w:ascii="Cambria" w:eastAsia="Times New Roman" w:hAnsi="Cambria" w:cs="Times New Roman"/>
          <w:sz w:val="22"/>
          <w:lang w:val="en-IN" w:eastAsia="ja-JP"/>
        </w:rPr>
        <w:t xml:space="preserve"> is equal to 1</w:t>
      </w:r>
    </w:p>
    <w:p w14:paraId="1A2F6240"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IN" w:eastAsia="ja-JP"/>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ourier" w:eastAsia="MS Mincho" w:hAnsi="Courier" w:cs="Times New Roman"/>
          <w:noProof/>
          <w:sz w:val="22"/>
          <w:lang w:val="en-GB"/>
        </w:rPr>
        <w:t>focal_length_y</w:t>
      </w:r>
      <w:r w:rsidRPr="00977D67">
        <w:rPr>
          <w:rFonts w:ascii="Cambria" w:eastAsia="Times New Roman" w:hAnsi="Cambria" w:cs="Times New Roman"/>
          <w:sz w:val="22"/>
          <w:lang w:val="en-IN" w:eastAsia="ja-JP"/>
        </w:rPr>
        <w:t xml:space="preserve"> and </w:t>
      </w:r>
      <w:r w:rsidRPr="00977D67">
        <w:rPr>
          <w:rFonts w:ascii="Courier" w:eastAsia="MS Mincho" w:hAnsi="Courier" w:cs="Times New Roman"/>
          <w:noProof/>
          <w:sz w:val="22"/>
          <w:lang w:val="en-GB"/>
        </w:rPr>
        <w:t>skew_factor</w:t>
      </w:r>
      <w:r w:rsidRPr="00977D67">
        <w:rPr>
          <w:rFonts w:ascii="Cambria" w:eastAsia="Times New Roman" w:hAnsi="Cambria" w:cs="Times New Roman"/>
          <w:sz w:val="22"/>
          <w:lang w:val="en-IN" w:eastAsia="ja-JP"/>
        </w:rPr>
        <w:t xml:space="preserve"> </w:t>
      </w:r>
      <w:proofErr w:type="gramStart"/>
      <w:r w:rsidRPr="00977D67">
        <w:rPr>
          <w:rFonts w:ascii="Cambria" w:eastAsia="Times New Roman" w:hAnsi="Cambria" w:cs="Times New Roman"/>
          <w:sz w:val="22"/>
          <w:lang w:val="en-IN" w:eastAsia="ja-JP"/>
        </w:rPr>
        <w:t>are</w:t>
      </w:r>
      <w:proofErr w:type="gramEnd"/>
      <w:r w:rsidRPr="00977D67">
        <w:rPr>
          <w:rFonts w:ascii="Cambria" w:eastAsia="Times New Roman" w:hAnsi="Cambria" w:cs="Times New Roman"/>
          <w:sz w:val="22"/>
          <w:lang w:val="en-IN" w:eastAsia="ja-JP"/>
        </w:rPr>
        <w:t xml:space="preserve"> present</w:t>
      </w:r>
    </w:p>
    <w:p w14:paraId="26D8E374"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b/>
          <w:bCs/>
          <w:sz w:val="22"/>
          <w:lang w:val="en-CA" w:eastAsia="ja-JP"/>
        </w:rPr>
      </w:pPr>
      <w:r w:rsidRPr="00977D67">
        <w:rPr>
          <w:rFonts w:ascii="Cambria" w:eastAsia="Times New Roman" w:hAnsi="Cambria" w:cs="Times New Roman"/>
          <w:sz w:val="22"/>
          <w:lang w:val="en-CA"/>
        </w:rPr>
        <w:t>—</w:t>
      </w:r>
      <w:r w:rsidRPr="00977D67">
        <w:rPr>
          <w:rFonts w:ascii="Cambria" w:eastAsia="Times New Roman" w:hAnsi="Cambria" w:cs="Times New Roman"/>
          <w:sz w:val="22"/>
          <w:lang w:val="en-CA"/>
        </w:rPr>
        <w:tab/>
      </w:r>
      <w:r w:rsidRPr="00977D67">
        <w:rPr>
          <w:rFonts w:ascii="Cambria" w:eastAsia="Times New Roman" w:hAnsi="Cambria" w:cs="Times New Roman"/>
          <w:b/>
          <w:bCs/>
          <w:sz w:val="22"/>
          <w:lang w:val="en-CA" w:eastAsia="ja-JP"/>
        </w:rPr>
        <w:t>camera_parameters_2_v1.heic</w:t>
      </w:r>
      <w:r w:rsidRPr="00977D67">
        <w:rPr>
          <w:rFonts w:ascii="Cambria" w:eastAsia="Times New Roman" w:hAnsi="Cambria" w:cs="Times New Roman"/>
          <w:b/>
          <w:bCs/>
          <w:sz w:val="22"/>
          <w:lang w:val="en-CA" w:eastAsia="ja-JP"/>
        </w:rPr>
        <w:tab/>
      </w:r>
      <w:proofErr w:type="gramStart"/>
      <w:r w:rsidRPr="00977D67">
        <w:rPr>
          <w:rFonts w:ascii="Cambria" w:eastAsia="Times New Roman" w:hAnsi="Cambria" w:cs="Times New Roman"/>
          <w:sz w:val="22"/>
          <w:lang w:val="en-IN" w:eastAsia="ja-JP"/>
        </w:rPr>
        <w:t>An</w:t>
      </w:r>
      <w:proofErr w:type="gramEnd"/>
      <w:r w:rsidRPr="00977D67">
        <w:rPr>
          <w:rFonts w:ascii="Cambria" w:eastAsia="Times New Roman" w:hAnsi="Cambria" w:cs="Times New Roman"/>
          <w:sz w:val="22"/>
          <w:lang w:val="en-IN" w:eastAsia="ja-JP"/>
        </w:rPr>
        <w:t xml:space="preserve"> image item with </w:t>
      </w:r>
      <w:r w:rsidRPr="00977D67">
        <w:rPr>
          <w:rFonts w:ascii="Courier" w:eastAsia="MS Mincho" w:hAnsi="Courier" w:cs="Times New Roman"/>
          <w:noProof/>
          <w:sz w:val="22"/>
          <w:lang w:val="en-GB"/>
        </w:rPr>
        <w:t>CameraIntrinsicMatrixProperty</w:t>
      </w:r>
      <w:r w:rsidRPr="00977D67">
        <w:rPr>
          <w:rFonts w:ascii="Cambria" w:eastAsia="Times New Roman" w:hAnsi="Cambria" w:cs="Times New Roman"/>
          <w:sz w:val="22"/>
          <w:lang w:val="en-IN" w:eastAsia="ja-JP"/>
        </w:rPr>
        <w:t xml:space="preserve"> (</w:t>
      </w:r>
      <w:r w:rsidRPr="00977D67">
        <w:rPr>
          <w:rFonts w:ascii="Courier" w:eastAsia="MS Mincho" w:hAnsi="Courier" w:cs="Times New Roman"/>
          <w:noProof/>
          <w:sz w:val="22"/>
          <w:lang w:val="en-GB"/>
        </w:rPr>
        <w:t>'cmin'</w:t>
      </w:r>
      <w:r w:rsidRPr="00977D67">
        <w:rPr>
          <w:rFonts w:ascii="Cambria" w:eastAsia="Times New Roman" w:hAnsi="Cambria" w:cs="Times New Roman"/>
          <w:sz w:val="22"/>
          <w:lang w:val="en-IN" w:eastAsia="ja-JP"/>
        </w:rPr>
        <w:t xml:space="preserve">) and </w:t>
      </w:r>
      <w:r w:rsidRPr="00977D67">
        <w:rPr>
          <w:rFonts w:ascii="Courier" w:eastAsia="MS Mincho" w:hAnsi="Courier" w:cs="Times New Roman"/>
          <w:noProof/>
          <w:sz w:val="22"/>
          <w:lang w:val="en-GB"/>
        </w:rPr>
        <w:t>CameraExtrinsicMatrixProperty</w:t>
      </w:r>
      <w:r w:rsidRPr="00977D67">
        <w:rPr>
          <w:rFonts w:ascii="Cambria" w:eastAsia="Times New Roman" w:hAnsi="Cambria" w:cs="Times New Roman"/>
          <w:sz w:val="22"/>
          <w:lang w:val="en-IN" w:eastAsia="ja-JP"/>
        </w:rPr>
        <w:t xml:space="preserve"> (</w:t>
      </w:r>
      <w:r w:rsidRPr="00977D67">
        <w:rPr>
          <w:rFonts w:ascii="Courier" w:eastAsia="MS Mincho" w:hAnsi="Courier" w:cs="Times New Roman"/>
          <w:noProof/>
          <w:sz w:val="22"/>
          <w:lang w:val="en-GB"/>
        </w:rPr>
        <w:t>'cmex'</w:t>
      </w:r>
      <w:r w:rsidRPr="00977D67">
        <w:rPr>
          <w:rFonts w:ascii="Cambria" w:eastAsia="Times New Roman" w:hAnsi="Cambria" w:cs="Times New Roman"/>
          <w:sz w:val="22"/>
          <w:lang w:val="en-IN" w:eastAsia="ja-JP"/>
        </w:rPr>
        <w:t xml:space="preserve">). </w:t>
      </w:r>
      <w:r w:rsidRPr="00977D67">
        <w:rPr>
          <w:rFonts w:ascii="Courier" w:eastAsia="MS Mincho" w:hAnsi="Courier" w:cs="Times New Roman"/>
          <w:noProof/>
          <w:sz w:val="22"/>
          <w:lang w:val="en-GB"/>
        </w:rPr>
        <w:lastRenderedPageBreak/>
        <w:t>CameraExtrinsicMatrixProperty</w:t>
      </w:r>
      <w:r w:rsidRPr="00977D67">
        <w:rPr>
          <w:rFonts w:ascii="Cambria" w:eastAsia="Times New Roman" w:hAnsi="Cambria" w:cs="Times New Roman"/>
          <w:sz w:val="22"/>
          <w:lang w:val="en-IN" w:eastAsia="ja-JP"/>
        </w:rPr>
        <w:t xml:space="preserve"> is with version is equal to 1 and flags field is equal 47:</w:t>
      </w:r>
    </w:p>
    <w:p w14:paraId="699AA770"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GB"/>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proofErr w:type="spellStart"/>
      <w:r w:rsidRPr="00977D67">
        <w:rPr>
          <w:rFonts w:ascii="Cambria" w:eastAsia="Times New Roman" w:hAnsi="Cambria" w:cs="Times New Roman"/>
          <w:sz w:val="22"/>
          <w:lang w:val="en-GB"/>
        </w:rPr>
        <w:t>pos_x</w:t>
      </w:r>
      <w:proofErr w:type="spellEnd"/>
      <w:r w:rsidRPr="00977D67">
        <w:rPr>
          <w:rFonts w:ascii="Cambria" w:eastAsia="Times New Roman" w:hAnsi="Cambria" w:cs="Times New Roman"/>
          <w:sz w:val="22"/>
          <w:lang w:val="en-GB"/>
        </w:rPr>
        <w:t xml:space="preserve">/y/z are present </w:t>
      </w:r>
    </w:p>
    <w:p w14:paraId="6D166CC5"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GB"/>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t xml:space="preserve">orientation is present using </w:t>
      </w:r>
      <w:proofErr w:type="spellStart"/>
      <w:r w:rsidRPr="00977D67">
        <w:rPr>
          <w:rFonts w:ascii="Cambria" w:eastAsia="Times New Roman" w:hAnsi="Cambria" w:cs="Times New Roman"/>
          <w:sz w:val="22"/>
          <w:lang w:val="en-GB"/>
        </w:rPr>
        <w:t>ViewpointGlobalCoordinateSysRotationStruct</w:t>
      </w:r>
      <w:proofErr w:type="spellEnd"/>
      <w:r w:rsidRPr="00977D67">
        <w:rPr>
          <w:rFonts w:ascii="Cambria" w:eastAsia="Times New Roman" w:hAnsi="Cambria" w:cs="Times New Roman"/>
          <w:sz w:val="22"/>
          <w:lang w:val="en-GB"/>
        </w:rPr>
        <w:t xml:space="preserve"> </w:t>
      </w:r>
    </w:p>
    <w:p w14:paraId="1057AFCA"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GB"/>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t>ID is present</w:t>
      </w:r>
    </w:p>
    <w:p w14:paraId="0EFF935B"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IN" w:eastAsia="ja-JP"/>
        </w:rPr>
      </w:pPr>
      <w:r w:rsidRPr="00977D67">
        <w:rPr>
          <w:rFonts w:ascii="Courier" w:eastAsia="MS Mincho" w:hAnsi="Courier" w:cs="Times New Roman"/>
          <w:noProof/>
          <w:sz w:val="22"/>
          <w:lang w:val="en-GB"/>
        </w:rPr>
        <w:t>CameraIntrinsicMatrixProperty</w:t>
      </w:r>
      <w:r w:rsidRPr="00977D67">
        <w:rPr>
          <w:rFonts w:ascii="Cambria" w:eastAsia="Times New Roman" w:hAnsi="Cambria" w:cs="Times New Roman"/>
          <w:sz w:val="22"/>
          <w:lang w:val="en-IN" w:eastAsia="ja-JP"/>
        </w:rPr>
        <w:t xml:space="preserve"> is with version equal to 0 and flags field equal </w:t>
      </w:r>
      <w:proofErr w:type="gramStart"/>
      <w:r w:rsidRPr="00977D67">
        <w:rPr>
          <w:rFonts w:ascii="Cambria" w:eastAsia="Times New Roman" w:hAnsi="Cambria" w:cs="Times New Roman"/>
          <w:sz w:val="22"/>
          <w:lang w:val="en-IN" w:eastAsia="ja-JP"/>
        </w:rPr>
        <w:t>65793</w:t>
      </w:r>
      <w:proofErr w:type="gramEnd"/>
    </w:p>
    <w:p w14:paraId="7DC4BBA8"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IN" w:eastAsia="ja-JP"/>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ourier" w:eastAsia="MS Mincho" w:hAnsi="Courier" w:cs="Times New Roman"/>
          <w:noProof/>
          <w:sz w:val="22"/>
          <w:lang w:val="en-GB"/>
        </w:rPr>
        <w:t>denominatorShiftOperand</w:t>
      </w:r>
      <w:r w:rsidRPr="00977D67">
        <w:rPr>
          <w:rFonts w:ascii="Cambria" w:eastAsia="Times New Roman" w:hAnsi="Cambria" w:cs="Times New Roman"/>
          <w:sz w:val="22"/>
          <w:lang w:val="en-IN" w:eastAsia="ja-JP"/>
        </w:rPr>
        <w:t xml:space="preserve"> is equal to 1</w:t>
      </w:r>
    </w:p>
    <w:p w14:paraId="7F6025AC"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IN" w:eastAsia="ja-JP"/>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ourier" w:eastAsia="MS Mincho" w:hAnsi="Courier" w:cs="Times New Roman"/>
          <w:noProof/>
          <w:sz w:val="22"/>
          <w:lang w:val="en-GB"/>
        </w:rPr>
        <w:t>skewDenominatorShiftOperand</w:t>
      </w:r>
      <w:r w:rsidRPr="00977D67">
        <w:rPr>
          <w:rFonts w:ascii="Cambria" w:eastAsia="Times New Roman" w:hAnsi="Cambria" w:cs="Times New Roman"/>
          <w:sz w:val="22"/>
          <w:lang w:val="en-IN" w:eastAsia="ja-JP"/>
        </w:rPr>
        <w:t xml:space="preserve"> is equal to 1</w:t>
      </w:r>
    </w:p>
    <w:p w14:paraId="26922B40" w14:textId="77777777" w:rsidR="00977D67" w:rsidRPr="00977D67" w:rsidRDefault="00977D67" w:rsidP="00977D67">
      <w:pPr>
        <w:widowControl/>
        <w:tabs>
          <w:tab w:val="left" w:pos="800"/>
        </w:tabs>
        <w:autoSpaceDE/>
        <w:autoSpaceDN/>
        <w:spacing w:after="120" w:line="240" w:lineRule="atLeast"/>
        <w:ind w:left="1209" w:hanging="806"/>
        <w:jc w:val="both"/>
        <w:rPr>
          <w:rFonts w:ascii="Cambria" w:eastAsia="Times New Roman" w:hAnsi="Cambria" w:cs="Times New Roman"/>
          <w:sz w:val="22"/>
          <w:lang w:val="en-IN" w:eastAsia="ja-JP"/>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ourier" w:eastAsia="MS Mincho" w:hAnsi="Courier" w:cs="Times New Roman"/>
          <w:noProof/>
          <w:sz w:val="22"/>
          <w:lang w:val="en-GB"/>
        </w:rPr>
        <w:t>focal_length_y</w:t>
      </w:r>
      <w:r w:rsidRPr="00977D67">
        <w:rPr>
          <w:rFonts w:ascii="Cambria" w:eastAsia="Times New Roman" w:hAnsi="Cambria" w:cs="Times New Roman"/>
          <w:sz w:val="22"/>
          <w:lang w:val="en-IN" w:eastAsia="ja-JP"/>
        </w:rPr>
        <w:t xml:space="preserve"> and </w:t>
      </w:r>
      <w:r w:rsidRPr="00977D67">
        <w:rPr>
          <w:rFonts w:ascii="Courier" w:eastAsia="MS Mincho" w:hAnsi="Courier" w:cs="Times New Roman"/>
          <w:noProof/>
          <w:sz w:val="22"/>
          <w:lang w:val="en-GB"/>
        </w:rPr>
        <w:t>skew_factor</w:t>
      </w:r>
      <w:r w:rsidRPr="00977D67">
        <w:rPr>
          <w:rFonts w:ascii="Cambria" w:eastAsia="Times New Roman" w:hAnsi="Cambria" w:cs="Times New Roman"/>
          <w:sz w:val="22"/>
          <w:lang w:val="en-IN" w:eastAsia="ja-JP"/>
        </w:rPr>
        <w:t xml:space="preserve"> </w:t>
      </w:r>
      <w:proofErr w:type="gramStart"/>
      <w:r w:rsidRPr="00977D67">
        <w:rPr>
          <w:rFonts w:ascii="Cambria" w:eastAsia="Times New Roman" w:hAnsi="Cambria" w:cs="Times New Roman"/>
          <w:sz w:val="22"/>
          <w:lang w:val="en-IN" w:eastAsia="ja-JP"/>
        </w:rPr>
        <w:t>are</w:t>
      </w:r>
      <w:proofErr w:type="gramEnd"/>
      <w:r w:rsidRPr="00977D67">
        <w:rPr>
          <w:rFonts w:ascii="Cambria" w:eastAsia="Times New Roman" w:hAnsi="Cambria" w:cs="Times New Roman"/>
          <w:sz w:val="22"/>
          <w:lang w:val="en-IN" w:eastAsia="ja-JP"/>
        </w:rPr>
        <w:t xml:space="preserve"> present</w:t>
      </w:r>
    </w:p>
    <w:p w14:paraId="50920227" w14:textId="77777777" w:rsidR="00977D67" w:rsidRPr="00977D67" w:rsidRDefault="00977D67" w:rsidP="00977D67">
      <w:pPr>
        <w:pStyle w:val="Heading4"/>
      </w:pPr>
      <w:r w:rsidRPr="00977D67">
        <w:t>text_item_v</w:t>
      </w:r>
      <w:proofErr w:type="gramStart"/>
      <w:r w:rsidRPr="00977D67">
        <w:t>1.heic</w:t>
      </w:r>
      <w:proofErr w:type="gramEnd"/>
    </w:p>
    <w:p w14:paraId="0C696C16"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IN" w:eastAsia="ja-JP"/>
        </w:rPr>
      </w:pPr>
      <w:r w:rsidRPr="00977D67">
        <w:rPr>
          <w:rFonts w:ascii="Cambria" w:eastAsia="Calibri" w:hAnsi="Cambria" w:cs="Times New Roman"/>
          <w:sz w:val="22"/>
          <w:lang w:val="en-IN" w:eastAsia="ja-JP"/>
        </w:rPr>
        <w:t xml:space="preserve">A text item with </w:t>
      </w:r>
      <w:r w:rsidRPr="00977D67">
        <w:rPr>
          <w:rFonts w:ascii="Courier" w:eastAsia="MS Mincho" w:hAnsi="Courier" w:cs="Times New Roman"/>
          <w:noProof/>
          <w:sz w:val="22"/>
          <w:lang w:val="en-GB"/>
        </w:rPr>
        <w:t>ImageSpatialExtentsProperty</w:t>
      </w:r>
      <w:r w:rsidRPr="00977D67">
        <w:rPr>
          <w:rFonts w:ascii="Cambria" w:eastAsia="Calibri" w:hAnsi="Cambria" w:cs="Times New Roman"/>
          <w:sz w:val="22"/>
          <w:lang w:val="en-IN" w:eastAsia="ja-JP"/>
        </w:rPr>
        <w:t xml:space="preserve"> (</w:t>
      </w:r>
      <w:r w:rsidRPr="00977D67">
        <w:rPr>
          <w:rFonts w:ascii="Courier" w:eastAsia="MS Mincho" w:hAnsi="Courier" w:cs="Times New Roman"/>
          <w:noProof/>
          <w:sz w:val="22"/>
          <w:lang w:val="en-GB"/>
        </w:rPr>
        <w:t>ispe</w:t>
      </w:r>
      <w:r w:rsidRPr="00977D67">
        <w:rPr>
          <w:rFonts w:ascii="Cambria" w:eastAsia="Calibri" w:hAnsi="Cambria" w:cs="Times New Roman"/>
          <w:sz w:val="22"/>
          <w:lang w:val="en-IN" w:eastAsia="ja-JP"/>
        </w:rPr>
        <w:t xml:space="preserve">) and </w:t>
      </w:r>
      <w:r w:rsidRPr="00977D67">
        <w:rPr>
          <w:rFonts w:ascii="Courier" w:eastAsia="MS Mincho" w:hAnsi="Courier" w:cs="Times New Roman"/>
          <w:noProof/>
          <w:sz w:val="22"/>
          <w:lang w:val="en-GB"/>
        </w:rPr>
        <w:t>TextLayoutProperty</w:t>
      </w:r>
      <w:r w:rsidRPr="00977D67">
        <w:rPr>
          <w:rFonts w:ascii="Cambria" w:eastAsia="Calibri" w:hAnsi="Cambria" w:cs="Times New Roman"/>
          <w:sz w:val="22"/>
          <w:lang w:val="en-IN" w:eastAsia="ja-JP"/>
        </w:rPr>
        <w:t xml:space="preserve"> (</w:t>
      </w:r>
      <w:r w:rsidRPr="00977D67">
        <w:rPr>
          <w:rFonts w:ascii="Courier" w:eastAsia="MS Mincho" w:hAnsi="Courier" w:cs="Times New Roman"/>
          <w:noProof/>
          <w:sz w:val="22"/>
          <w:lang w:val="en-GB"/>
        </w:rPr>
        <w:t>txlo</w:t>
      </w:r>
      <w:r w:rsidRPr="00977D67">
        <w:rPr>
          <w:rFonts w:ascii="Cambria" w:eastAsia="Calibri" w:hAnsi="Cambria" w:cs="Times New Roman"/>
          <w:sz w:val="22"/>
          <w:lang w:val="en-IN" w:eastAsia="ja-JP"/>
        </w:rPr>
        <w:t xml:space="preserve">). Text item is associated with image item by an item reference of type 'text'. </w:t>
      </w:r>
      <w:r w:rsidRPr="00977D67">
        <w:rPr>
          <w:rFonts w:ascii="Courier" w:eastAsia="MS Mincho" w:hAnsi="Courier" w:cs="Times New Roman"/>
          <w:noProof/>
          <w:sz w:val="22"/>
          <w:lang w:val="en-GB"/>
        </w:rPr>
        <w:t>TextLayoutProperty</w:t>
      </w:r>
      <w:r w:rsidRPr="00977D67">
        <w:rPr>
          <w:rFonts w:ascii="Cambria" w:eastAsia="Calibri" w:hAnsi="Cambria" w:cs="Times New Roman"/>
          <w:sz w:val="22"/>
          <w:lang w:val="en-IN" w:eastAsia="ja-JP"/>
        </w:rPr>
        <w:t xml:space="preserve"> has the following </w:t>
      </w:r>
      <w:proofErr w:type="gramStart"/>
      <w:r w:rsidRPr="00977D67">
        <w:rPr>
          <w:rFonts w:ascii="Cambria" w:eastAsia="Calibri" w:hAnsi="Cambria" w:cs="Times New Roman"/>
          <w:sz w:val="22"/>
          <w:lang w:val="en-IN" w:eastAsia="ja-JP"/>
        </w:rPr>
        <w:t>fields</w:t>
      </w:r>
      <w:proofErr w:type="gramEnd"/>
      <w:r w:rsidRPr="00977D67">
        <w:rPr>
          <w:rFonts w:ascii="Cambria" w:eastAsia="Calibri" w:hAnsi="Cambria" w:cs="Times New Roman"/>
          <w:sz w:val="22"/>
          <w:lang w:val="en-IN" w:eastAsia="ja-JP"/>
        </w:rPr>
        <w:t xml:space="preserve"> </w:t>
      </w:r>
    </w:p>
    <w:p w14:paraId="43643A45"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sz w:val="22"/>
          <w:lang w:val="en-GB"/>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proofErr w:type="spellStart"/>
      <w:r w:rsidRPr="00977D67">
        <w:rPr>
          <w:rFonts w:ascii="Cambria" w:eastAsia="Times New Roman" w:hAnsi="Cambria" w:cs="Times New Roman"/>
          <w:sz w:val="22"/>
          <w:lang w:val="en-GB"/>
        </w:rPr>
        <w:t>reference_width</w:t>
      </w:r>
      <w:proofErr w:type="spellEnd"/>
      <w:r w:rsidRPr="00977D67">
        <w:rPr>
          <w:rFonts w:ascii="Cambria" w:eastAsia="Times New Roman" w:hAnsi="Cambria" w:cs="Times New Roman"/>
          <w:sz w:val="22"/>
          <w:lang w:val="en-GB"/>
        </w:rPr>
        <w:t xml:space="preserve"> = 960</w:t>
      </w:r>
    </w:p>
    <w:p w14:paraId="771C3E55"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sz w:val="22"/>
          <w:lang w:val="en-GB"/>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proofErr w:type="spellStart"/>
      <w:r w:rsidRPr="00977D67">
        <w:rPr>
          <w:rFonts w:ascii="Cambria" w:eastAsia="Times New Roman" w:hAnsi="Cambria" w:cs="Times New Roman"/>
          <w:sz w:val="22"/>
          <w:lang w:val="en-GB"/>
        </w:rPr>
        <w:t>reference_height</w:t>
      </w:r>
      <w:proofErr w:type="spellEnd"/>
      <w:r w:rsidRPr="00977D67">
        <w:rPr>
          <w:rFonts w:ascii="Cambria" w:eastAsia="Times New Roman" w:hAnsi="Cambria" w:cs="Times New Roman"/>
          <w:sz w:val="22"/>
          <w:lang w:val="en-GB"/>
        </w:rPr>
        <w:t xml:space="preserve"> = 960</w:t>
      </w:r>
    </w:p>
    <w:p w14:paraId="119037D8"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sz w:val="22"/>
          <w:lang w:val="en-GB"/>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t>x = 128</w:t>
      </w:r>
    </w:p>
    <w:p w14:paraId="64BB21C6" w14:textId="77777777" w:rsidR="00977D67" w:rsidRDefault="00977D67" w:rsidP="00977D67">
      <w:pPr>
        <w:widowControl/>
        <w:autoSpaceDE/>
        <w:autoSpaceDN/>
        <w:spacing w:after="120" w:line="240" w:lineRule="atLeast"/>
        <w:ind w:left="403" w:hanging="403"/>
        <w:jc w:val="both"/>
        <w:rPr>
          <w:rFonts w:ascii="Cambria" w:eastAsia="Times New Roman" w:hAnsi="Cambria" w:cs="Times New Roman"/>
          <w:sz w:val="22"/>
          <w:lang w:val="en-GB"/>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t>y = 128</w:t>
      </w:r>
    </w:p>
    <w:p w14:paraId="7BFEA2F1" w14:textId="670F55C1" w:rsidR="00D24890" w:rsidRDefault="00D24890" w:rsidP="00D24890">
      <w:pPr>
        <w:pStyle w:val="Heading4"/>
      </w:pPr>
      <w:proofErr w:type="spellStart"/>
      <w:r w:rsidRPr="00D24890">
        <w:t>text_and_font_</w:t>
      </w:r>
      <w:proofErr w:type="gramStart"/>
      <w:r w:rsidRPr="00D24890">
        <w:t>items</w:t>
      </w:r>
      <w:r>
        <w:t>.heic</w:t>
      </w:r>
      <w:proofErr w:type="spellEnd"/>
      <w:proofErr w:type="gramEnd"/>
    </w:p>
    <w:p w14:paraId="0C52F876" w14:textId="5A19031F" w:rsidR="00D80DD3" w:rsidRDefault="00D80DD3" w:rsidP="00D80DD3">
      <w:pPr>
        <w:rPr>
          <w:lang w:val="en-GB" w:eastAsia="ja-JP"/>
        </w:rPr>
      </w:pPr>
      <w:r w:rsidRPr="00D80DD3">
        <w:rPr>
          <w:lang w:val="en-GB" w:eastAsia="ja-JP"/>
        </w:rPr>
        <w:t xml:space="preserve">Text and Font items with </w:t>
      </w:r>
      <w:r w:rsidRPr="00D80DD3">
        <w:rPr>
          <w:rStyle w:val="codeZchn"/>
          <w:lang w:eastAsia="ja-JP"/>
        </w:rPr>
        <w:t>txlo</w:t>
      </w:r>
      <w:r w:rsidRPr="00D80DD3">
        <w:rPr>
          <w:lang w:val="en-GB" w:eastAsia="ja-JP"/>
        </w:rPr>
        <w:t xml:space="preserve"> and </w:t>
      </w:r>
      <w:r w:rsidRPr="00D80DD3">
        <w:rPr>
          <w:rStyle w:val="codeZchn"/>
          <w:lang w:eastAsia="ja-JP"/>
        </w:rPr>
        <w:t>fnch</w:t>
      </w:r>
      <w:r w:rsidRPr="00D80DD3">
        <w:rPr>
          <w:lang w:val="en-GB" w:eastAsia="ja-JP"/>
        </w:rPr>
        <w:t xml:space="preserve"> descriptive item properties</w:t>
      </w:r>
      <w:r>
        <w:rPr>
          <w:lang w:val="en-GB" w:eastAsia="ja-JP"/>
        </w:rPr>
        <w:t>.</w:t>
      </w:r>
    </w:p>
    <w:p w14:paraId="3A74E9DB" w14:textId="77777777" w:rsidR="00D80DD3" w:rsidRPr="00D80DD3" w:rsidRDefault="00D80DD3" w:rsidP="00D80DD3">
      <w:pPr>
        <w:rPr>
          <w:lang w:val="en-GB" w:eastAsia="ja-JP"/>
        </w:rPr>
      </w:pPr>
    </w:p>
    <w:p w14:paraId="5CBA0E37" w14:textId="68C04C03" w:rsidR="00D24890" w:rsidRPr="00977D67" w:rsidRDefault="00D24890" w:rsidP="00977D67">
      <w:pPr>
        <w:widowControl/>
        <w:autoSpaceDE/>
        <w:autoSpaceDN/>
        <w:spacing w:after="120" w:line="240" w:lineRule="atLeast"/>
        <w:ind w:left="403" w:hanging="403"/>
        <w:jc w:val="both"/>
        <w:rPr>
          <w:rFonts w:ascii="Cambria" w:eastAsia="Times New Roman" w:hAnsi="Cambria" w:cs="Times New Roman"/>
          <w:sz w:val="22"/>
          <w:lang w:val="en-GB"/>
        </w:rPr>
      </w:pPr>
      <w:r>
        <w:rPr>
          <w:rFonts w:ascii="Cambria" w:eastAsia="Times New Roman" w:hAnsi="Cambria" w:cs="Times New Roman"/>
          <w:sz w:val="22"/>
          <w:lang w:val="en-GB"/>
        </w:rPr>
        <w:t>[</w:t>
      </w:r>
      <w:proofErr w:type="spellStart"/>
      <w:r>
        <w:rPr>
          <w:rFonts w:ascii="Cambria" w:eastAsia="Times New Roman" w:hAnsi="Cambria" w:cs="Times New Roman"/>
          <w:sz w:val="22"/>
          <w:lang w:val="en-GB"/>
        </w:rPr>
        <w:t>Editors</w:t>
      </w:r>
      <w:proofErr w:type="spellEnd"/>
      <w:r>
        <w:rPr>
          <w:rFonts w:ascii="Cambria" w:eastAsia="Times New Roman" w:hAnsi="Cambria" w:cs="Times New Roman"/>
          <w:sz w:val="22"/>
          <w:lang w:val="en-GB"/>
        </w:rPr>
        <w:t xml:space="preserve"> note] No description was provided in </w:t>
      </w:r>
      <w:hyperlink r:id="rId10">
        <w:r w:rsidRPr="00D24890">
          <w:rPr>
            <w:rStyle w:val="Hyperlink"/>
            <w:rFonts w:ascii="Cambria" w:eastAsia="Times New Roman" w:hAnsi="Cambria" w:cs="Times New Roman"/>
            <w:sz w:val="22"/>
            <w:lang w:val="fr-FR"/>
          </w:rPr>
          <w:t>m67810</w:t>
        </w:r>
      </w:hyperlink>
      <w:r>
        <w:rPr>
          <w:rFonts w:ascii="Cambria" w:eastAsia="Times New Roman" w:hAnsi="Cambria" w:cs="Times New Roman"/>
          <w:sz w:val="22"/>
          <w:lang w:val="en-GB"/>
        </w:rPr>
        <w:t>.</w:t>
      </w:r>
    </w:p>
    <w:p w14:paraId="7A0B8DA1" w14:textId="77777777" w:rsidR="00977D67" w:rsidRPr="00977D67" w:rsidRDefault="00977D67" w:rsidP="00977D67">
      <w:pPr>
        <w:pStyle w:val="Heading4"/>
      </w:pPr>
      <w:r w:rsidRPr="00977D67">
        <w:t>progressive-</w:t>
      </w:r>
      <w:proofErr w:type="spellStart"/>
      <w:proofErr w:type="gramStart"/>
      <w:r w:rsidRPr="00977D67">
        <w:t>diagonal.heic</w:t>
      </w:r>
      <w:proofErr w:type="spellEnd"/>
      <w:proofErr w:type="gramEnd"/>
    </w:p>
    <w:p w14:paraId="28455E7D"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GB"/>
        </w:rPr>
      </w:pPr>
      <w:r w:rsidRPr="00977D67">
        <w:rPr>
          <w:rFonts w:ascii="Cambria" w:eastAsia="Calibri" w:hAnsi="Cambria" w:cs="Times New Roman"/>
          <w:sz w:val="22"/>
          <w:lang w:val="en-GB"/>
        </w:rPr>
        <w:t xml:space="preserve">The </w:t>
      </w:r>
      <w:r w:rsidRPr="00977D67">
        <w:rPr>
          <w:rFonts w:ascii="Courier" w:eastAsia="MS Mincho" w:hAnsi="Courier" w:cs="Times New Roman"/>
          <w:noProof/>
          <w:sz w:val="22"/>
          <w:lang w:val="en-GB"/>
        </w:rPr>
        <w:t>progressive-diagonal.heic</w:t>
      </w:r>
      <w:r w:rsidRPr="00977D67">
        <w:rPr>
          <w:rFonts w:ascii="Cambria" w:eastAsia="Calibri" w:hAnsi="Cambria" w:cs="Times New Roman"/>
          <w:sz w:val="22"/>
          <w:lang w:val="en-GB"/>
        </w:rPr>
        <w:t xml:space="preserve"> conformance sample is an example where a base quality image is progressively refined starting from the top-left and ending at the bottom-right. In this figure, for each cell, the large number indicates the </w:t>
      </w:r>
      <w:r w:rsidRPr="00977D67">
        <w:rPr>
          <w:rFonts w:ascii="Courier" w:eastAsia="MS Mincho" w:hAnsi="Courier" w:cs="Times New Roman"/>
          <w:noProof/>
          <w:sz w:val="22"/>
          <w:lang w:val="en-GB"/>
        </w:rPr>
        <w:t>item_id</w:t>
      </w:r>
      <w:r w:rsidRPr="00977D67">
        <w:rPr>
          <w:rFonts w:ascii="Cambria" w:eastAsia="Calibri" w:hAnsi="Cambria" w:cs="Times New Roman"/>
          <w:sz w:val="22"/>
          <w:lang w:val="en-GB"/>
        </w:rPr>
        <w:t xml:space="preserve"> of the corresponding input image, and the small number at the bottom left indicates the progressive rendering step for this cell.</w:t>
      </w:r>
    </w:p>
    <w:p w14:paraId="0846A4C6" w14:textId="77777777" w:rsidR="00977D67" w:rsidRPr="00977D67" w:rsidRDefault="00977D67" w:rsidP="00977D67">
      <w:pPr>
        <w:keepNext/>
        <w:widowControl/>
        <w:tabs>
          <w:tab w:val="left" w:pos="1440"/>
          <w:tab w:val="left" w:pos="8010"/>
        </w:tabs>
        <w:autoSpaceDE/>
        <w:autoSpaceDN/>
        <w:jc w:val="center"/>
        <w:rPr>
          <w:rFonts w:ascii="Cambria" w:eastAsia="Times New Roman" w:hAnsi="Cambria" w:cs="Times New Roman"/>
          <w:sz w:val="22"/>
          <w:lang w:val="en-GB"/>
        </w:rPr>
      </w:pPr>
      <w:r w:rsidRPr="00977D67">
        <w:rPr>
          <w:rFonts w:ascii="Cambria" w:eastAsia="Times New Roman" w:hAnsi="Cambria" w:cs="Times New Roman"/>
          <w:noProof/>
          <w:sz w:val="22"/>
        </w:rPr>
        <w:lastRenderedPageBreak/>
        <w:drawing>
          <wp:inline distT="0" distB="0" distL="0" distR="0" wp14:anchorId="1B18C120" wp14:editId="1FB5A52B">
            <wp:extent cx="1710690" cy="1337310"/>
            <wp:effectExtent l="0" t="0" r="0" b="0"/>
            <wp:docPr id="80" name="Picture 1873230021" descr="A grid of numbers and a long arrow&#13;&#13;&#13;&#13;&#13;&#10;&#13;&#13;&#13;&#13;&#13;&#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73230021" descr="A grid of numbers and a long arrow&#13;&#13;&#13;&#13;&#13;&#10;&#13;&#13;&#13;&#13;&#13;&#10;Description automatically generated"/>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0690" cy="1337310"/>
                    </a:xfrm>
                    <a:prstGeom prst="rect">
                      <a:avLst/>
                    </a:prstGeom>
                    <a:noFill/>
                    <a:ln>
                      <a:noFill/>
                    </a:ln>
                  </pic:spPr>
                </pic:pic>
              </a:graphicData>
            </a:graphic>
          </wp:inline>
        </w:drawing>
      </w:r>
    </w:p>
    <w:p w14:paraId="192BFEB9" w14:textId="77777777" w:rsidR="00977D67" w:rsidRPr="00977D67" w:rsidRDefault="00977D67" w:rsidP="00977D67">
      <w:pPr>
        <w:keepNext/>
        <w:widowControl/>
        <w:autoSpaceDE/>
        <w:autoSpaceDN/>
        <w:spacing w:before="240" w:after="240"/>
        <w:jc w:val="center"/>
        <w:rPr>
          <w:rFonts w:ascii="Cambria" w:eastAsia="MS Mincho" w:hAnsi="Cambria" w:cs="Times New Roman"/>
          <w:iCs/>
          <w:color w:val="000000"/>
          <w:sz w:val="22"/>
          <w:szCs w:val="18"/>
        </w:rPr>
      </w:pPr>
      <w:r w:rsidRPr="00977D67">
        <w:rPr>
          <w:rFonts w:ascii="Cambria" w:eastAsia="MS Mincho" w:hAnsi="Cambria" w:cs="Times New Roman"/>
          <w:iCs/>
          <w:color w:val="000000"/>
          <w:sz w:val="22"/>
          <w:szCs w:val="18"/>
        </w:rPr>
        <w:t xml:space="preserve">Figure </w:t>
      </w:r>
      <w:r w:rsidRPr="00977D67">
        <w:rPr>
          <w:rFonts w:ascii="Cambria" w:eastAsia="MS Mincho" w:hAnsi="Cambria" w:cs="Times New Roman"/>
          <w:iCs/>
          <w:color w:val="000000"/>
          <w:sz w:val="22"/>
          <w:szCs w:val="18"/>
        </w:rPr>
        <w:fldChar w:fldCharType="begin"/>
      </w:r>
      <w:r w:rsidRPr="00977D67">
        <w:rPr>
          <w:rFonts w:ascii="Cambria" w:eastAsia="MS Mincho" w:hAnsi="Cambria" w:cs="Times New Roman"/>
          <w:iCs/>
          <w:color w:val="000000"/>
          <w:sz w:val="22"/>
          <w:szCs w:val="18"/>
        </w:rPr>
        <w:instrText xml:space="preserve"> SEQ Figure \* ARABIC </w:instrText>
      </w:r>
      <w:r w:rsidRPr="00977D67">
        <w:rPr>
          <w:rFonts w:ascii="Cambria" w:eastAsia="MS Mincho" w:hAnsi="Cambria" w:cs="Times New Roman"/>
          <w:iCs/>
          <w:color w:val="000000"/>
          <w:sz w:val="22"/>
          <w:szCs w:val="18"/>
        </w:rPr>
        <w:fldChar w:fldCharType="separate"/>
      </w:r>
      <w:r w:rsidRPr="00977D67">
        <w:rPr>
          <w:rFonts w:ascii="Cambria" w:eastAsia="MS Mincho" w:hAnsi="Cambria" w:cs="Times New Roman"/>
          <w:iCs/>
          <w:noProof/>
          <w:color w:val="000000"/>
          <w:sz w:val="22"/>
          <w:szCs w:val="18"/>
        </w:rPr>
        <w:t>1</w:t>
      </w:r>
      <w:r w:rsidRPr="00977D67">
        <w:rPr>
          <w:rFonts w:ascii="Cambria" w:eastAsia="MS Mincho" w:hAnsi="Cambria" w:cs="Times New Roman"/>
          <w:iCs/>
          <w:color w:val="000000"/>
          <w:sz w:val="22"/>
          <w:szCs w:val="18"/>
        </w:rPr>
        <w:fldChar w:fldCharType="end"/>
      </w:r>
      <w:r w:rsidRPr="00977D67">
        <w:rPr>
          <w:rFonts w:ascii="Cambria" w:eastAsia="MS Mincho" w:hAnsi="Cambria" w:cs="Times New Roman"/>
          <w:iCs/>
          <w:color w:val="000000"/>
          <w:sz w:val="22"/>
          <w:szCs w:val="18"/>
        </w:rPr>
        <w:t>: Progressive Diagonal Display Order</w:t>
      </w:r>
    </w:p>
    <w:p w14:paraId="47D7BAED" w14:textId="77777777" w:rsidR="00977D67" w:rsidRPr="00977D67" w:rsidRDefault="00977D67" w:rsidP="00977D67">
      <w:pPr>
        <w:pStyle w:val="Heading4"/>
      </w:pPr>
      <w:r w:rsidRPr="00977D67">
        <w:t>progressive-</w:t>
      </w:r>
      <w:proofErr w:type="spellStart"/>
      <w:proofErr w:type="gramStart"/>
      <w:r w:rsidRPr="00977D67">
        <w:t>focus.heic</w:t>
      </w:r>
      <w:proofErr w:type="spellEnd"/>
      <w:proofErr w:type="gramEnd"/>
    </w:p>
    <w:p w14:paraId="3A2AE705"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GB"/>
        </w:rPr>
      </w:pPr>
      <w:r w:rsidRPr="00977D67">
        <w:rPr>
          <w:rFonts w:ascii="Cambria" w:eastAsia="Calibri" w:hAnsi="Cambria" w:cs="Times New Roman"/>
          <w:sz w:val="22"/>
          <w:lang w:val="en-GB"/>
        </w:rPr>
        <w:t xml:space="preserve">The </w:t>
      </w:r>
      <w:r w:rsidRPr="00977D67">
        <w:rPr>
          <w:rFonts w:ascii="Courier New" w:eastAsia="Calibri" w:hAnsi="Courier New" w:cs="Courier New"/>
          <w:sz w:val="22"/>
          <w:lang w:val="en-GB"/>
        </w:rPr>
        <w:t>progressive-</w:t>
      </w:r>
      <w:proofErr w:type="spellStart"/>
      <w:r w:rsidRPr="00977D67">
        <w:rPr>
          <w:rFonts w:ascii="Courier New" w:eastAsia="Calibri" w:hAnsi="Courier New" w:cs="Courier New"/>
          <w:sz w:val="22"/>
          <w:lang w:val="en-GB"/>
        </w:rPr>
        <w:t>focus.heic</w:t>
      </w:r>
      <w:proofErr w:type="spellEnd"/>
      <w:r w:rsidRPr="00977D67">
        <w:rPr>
          <w:rFonts w:ascii="Cambria" w:eastAsia="Calibri" w:hAnsi="Cambria" w:cs="Times New Roman"/>
          <w:sz w:val="22"/>
          <w:lang w:val="en-GB"/>
        </w:rPr>
        <w:t xml:space="preserve"> file, according to the ‘</w:t>
      </w:r>
      <w:proofErr w:type="spellStart"/>
      <w:r w:rsidRPr="00977D67">
        <w:rPr>
          <w:rFonts w:ascii="Cambria" w:eastAsia="Calibri" w:hAnsi="Cambria" w:cs="Times New Roman"/>
          <w:sz w:val="22"/>
          <w:lang w:val="en-GB"/>
        </w:rPr>
        <w:t>prgr</w:t>
      </w:r>
      <w:proofErr w:type="spellEnd"/>
      <w:r w:rsidRPr="00977D67">
        <w:rPr>
          <w:rFonts w:ascii="Cambria" w:eastAsia="Calibri" w:hAnsi="Cambria" w:cs="Times New Roman"/>
          <w:sz w:val="22"/>
          <w:lang w:val="en-GB"/>
        </w:rPr>
        <w:t>’ entity group and the ‘</w:t>
      </w:r>
      <w:proofErr w:type="spellStart"/>
      <w:r w:rsidRPr="00977D67">
        <w:rPr>
          <w:rFonts w:ascii="Cambria" w:eastAsia="Calibri" w:hAnsi="Cambria" w:cs="Times New Roman"/>
          <w:sz w:val="22"/>
          <w:lang w:val="en-GB"/>
        </w:rPr>
        <w:t>prdi</w:t>
      </w:r>
      <w:proofErr w:type="spellEnd"/>
      <w:r w:rsidRPr="00977D67">
        <w:rPr>
          <w:rFonts w:ascii="Cambria" w:eastAsia="Calibri" w:hAnsi="Cambria" w:cs="Times New Roman"/>
          <w:sz w:val="22"/>
          <w:lang w:val="en-GB"/>
        </w:rPr>
        <w:t>’ item properties stores the data with the thumbnail first, followed by the input images corresponding to the in-focus areas, and finishing with the remaining input images. The ‘</w:t>
      </w:r>
      <w:proofErr w:type="spellStart"/>
      <w:r w:rsidRPr="00977D67">
        <w:rPr>
          <w:rFonts w:ascii="Cambria" w:eastAsia="Calibri" w:hAnsi="Cambria" w:cs="Times New Roman"/>
          <w:sz w:val="22"/>
          <w:lang w:val="en-GB"/>
        </w:rPr>
        <w:t>prgr</w:t>
      </w:r>
      <w:proofErr w:type="spellEnd"/>
      <w:r w:rsidRPr="00977D67">
        <w:rPr>
          <w:rFonts w:ascii="Cambria" w:eastAsia="Calibri" w:hAnsi="Cambria" w:cs="Times New Roman"/>
          <w:sz w:val="22"/>
          <w:lang w:val="en-GB"/>
        </w:rPr>
        <w:t>’ entity group and the ‘</w:t>
      </w:r>
      <w:proofErr w:type="spellStart"/>
      <w:r w:rsidRPr="00977D67">
        <w:rPr>
          <w:rFonts w:ascii="Cambria" w:eastAsia="Calibri" w:hAnsi="Cambria" w:cs="Times New Roman"/>
          <w:sz w:val="22"/>
          <w:lang w:val="en-GB"/>
        </w:rPr>
        <w:t>prdi</w:t>
      </w:r>
      <w:proofErr w:type="spellEnd"/>
      <w:r w:rsidRPr="00977D67">
        <w:rPr>
          <w:rFonts w:ascii="Cambria" w:eastAsia="Calibri" w:hAnsi="Cambria" w:cs="Times New Roman"/>
          <w:sz w:val="22"/>
          <w:lang w:val="en-GB"/>
        </w:rPr>
        <w:t xml:space="preserve">’ item property indicate to a player that when realizing a progressive rendering of the grid, two intermediate reconstructions are of particular interest: a first preview of the primary item (the grid image item) using the thumbnail and an intermediate reconstruction (as shown on Figure 2) of the grid where the most interesting areas are displayed in high quality. </w:t>
      </w:r>
    </w:p>
    <w:p w14:paraId="1AED8B40" w14:textId="77777777" w:rsidR="00977D67" w:rsidRPr="00977D67" w:rsidRDefault="00977D67" w:rsidP="00977D67">
      <w:pPr>
        <w:keepNext/>
        <w:widowControl/>
        <w:tabs>
          <w:tab w:val="left" w:pos="403"/>
        </w:tabs>
        <w:autoSpaceDE/>
        <w:autoSpaceDN/>
        <w:spacing w:after="240" w:line="240" w:lineRule="atLeast"/>
        <w:jc w:val="center"/>
        <w:rPr>
          <w:rFonts w:ascii="Cambria" w:eastAsia="Calibri" w:hAnsi="Cambria" w:cs="Times New Roman"/>
          <w:sz w:val="22"/>
          <w:lang w:val="en-GB"/>
        </w:rPr>
      </w:pPr>
      <w:r w:rsidRPr="00977D67">
        <w:rPr>
          <w:rFonts w:ascii="Cambria" w:eastAsia="Calibri" w:hAnsi="Cambria" w:cs="Times New Roman"/>
          <w:noProof/>
          <w:sz w:val="22"/>
          <w:lang w:val="en-GB"/>
        </w:rPr>
        <w:drawing>
          <wp:inline distT="0" distB="0" distL="0" distR="0" wp14:anchorId="168E3379" wp14:editId="68595C0E">
            <wp:extent cx="2605405" cy="1966595"/>
            <wp:effectExtent l="0" t="0" r="0" b="0"/>
            <wp:docPr id="79" name="Picture 1661361448" descr="A black grid with white squares&#13;&#13;&#13;&#13;&#13;&#10;&#13;&#13;&#13;&#13;&#13;&#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61361448" descr="A black grid with white squares&#13;&#13;&#13;&#13;&#13;&#10;&#13;&#13;&#13;&#13;&#13;&#10;Description automatically generated"/>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5405" cy="1966595"/>
                    </a:xfrm>
                    <a:prstGeom prst="rect">
                      <a:avLst/>
                    </a:prstGeom>
                    <a:noFill/>
                    <a:ln>
                      <a:noFill/>
                    </a:ln>
                  </pic:spPr>
                </pic:pic>
              </a:graphicData>
            </a:graphic>
          </wp:inline>
        </w:drawing>
      </w:r>
    </w:p>
    <w:p w14:paraId="2603E753" w14:textId="77777777" w:rsidR="00977D67" w:rsidRPr="00977D67" w:rsidRDefault="00977D67" w:rsidP="00977D67">
      <w:pPr>
        <w:keepNext/>
        <w:widowControl/>
        <w:autoSpaceDE/>
        <w:autoSpaceDN/>
        <w:spacing w:before="240" w:after="240"/>
        <w:jc w:val="center"/>
        <w:rPr>
          <w:rFonts w:ascii="Cambria" w:eastAsia="MS Mincho" w:hAnsi="Cambria" w:cs="Times New Roman"/>
          <w:iCs/>
          <w:color w:val="000000"/>
          <w:sz w:val="22"/>
          <w:szCs w:val="18"/>
        </w:rPr>
      </w:pPr>
      <w:r w:rsidRPr="00977D67">
        <w:rPr>
          <w:rFonts w:ascii="Cambria" w:eastAsia="MS Mincho" w:hAnsi="Cambria" w:cs="Times New Roman"/>
          <w:iCs/>
          <w:color w:val="000000"/>
          <w:sz w:val="22"/>
          <w:szCs w:val="18"/>
        </w:rPr>
        <w:t xml:space="preserve">Figure </w:t>
      </w:r>
      <w:r w:rsidRPr="00977D67">
        <w:rPr>
          <w:rFonts w:ascii="Cambria" w:eastAsia="MS Mincho" w:hAnsi="Cambria" w:cs="Times New Roman"/>
          <w:iCs/>
          <w:color w:val="000000"/>
          <w:sz w:val="22"/>
          <w:szCs w:val="18"/>
        </w:rPr>
        <w:fldChar w:fldCharType="begin"/>
      </w:r>
      <w:r w:rsidRPr="00977D67">
        <w:rPr>
          <w:rFonts w:ascii="Cambria" w:eastAsia="MS Mincho" w:hAnsi="Cambria" w:cs="Times New Roman"/>
          <w:iCs/>
          <w:color w:val="000000"/>
          <w:sz w:val="22"/>
          <w:szCs w:val="18"/>
        </w:rPr>
        <w:instrText xml:space="preserve"> SEQ Figure \* ARABIC </w:instrText>
      </w:r>
      <w:r w:rsidRPr="00977D67">
        <w:rPr>
          <w:rFonts w:ascii="Cambria" w:eastAsia="MS Mincho" w:hAnsi="Cambria" w:cs="Times New Roman"/>
          <w:iCs/>
          <w:color w:val="000000"/>
          <w:sz w:val="22"/>
          <w:szCs w:val="18"/>
        </w:rPr>
        <w:fldChar w:fldCharType="separate"/>
      </w:r>
      <w:r w:rsidRPr="00977D67">
        <w:rPr>
          <w:rFonts w:ascii="Cambria" w:eastAsia="MS Mincho" w:hAnsi="Cambria" w:cs="Times New Roman"/>
          <w:iCs/>
          <w:noProof/>
          <w:color w:val="000000"/>
          <w:sz w:val="22"/>
          <w:szCs w:val="18"/>
        </w:rPr>
        <w:t>2</w:t>
      </w:r>
      <w:r w:rsidRPr="00977D67">
        <w:rPr>
          <w:rFonts w:ascii="Cambria" w:eastAsia="MS Mincho" w:hAnsi="Cambria" w:cs="Times New Roman"/>
          <w:iCs/>
          <w:color w:val="000000"/>
          <w:sz w:val="22"/>
          <w:szCs w:val="18"/>
        </w:rPr>
        <w:fldChar w:fldCharType="end"/>
      </w:r>
      <w:r w:rsidRPr="00977D67">
        <w:rPr>
          <w:rFonts w:ascii="Cambria" w:eastAsia="MS Mincho" w:hAnsi="Cambria" w:cs="Times New Roman"/>
          <w:iCs/>
          <w:color w:val="000000"/>
          <w:sz w:val="22"/>
          <w:szCs w:val="18"/>
        </w:rPr>
        <w:t xml:space="preserve">: Progressive Focus Display Order (numbers correspond to </w:t>
      </w:r>
      <w:proofErr w:type="spellStart"/>
      <w:r w:rsidRPr="00977D67">
        <w:rPr>
          <w:rFonts w:ascii="Cambria" w:eastAsia="MS Mincho" w:hAnsi="Cambria" w:cs="Times New Roman"/>
          <w:iCs/>
          <w:color w:val="000000"/>
          <w:sz w:val="22"/>
          <w:szCs w:val="18"/>
        </w:rPr>
        <w:t>item_IDs</w:t>
      </w:r>
      <w:proofErr w:type="spellEnd"/>
      <w:r w:rsidRPr="00977D67">
        <w:rPr>
          <w:rFonts w:ascii="Cambria" w:eastAsia="MS Mincho" w:hAnsi="Cambria" w:cs="Times New Roman"/>
          <w:iCs/>
          <w:color w:val="000000"/>
          <w:sz w:val="22"/>
          <w:szCs w:val="18"/>
        </w:rPr>
        <w:t>)</w:t>
      </w:r>
    </w:p>
    <w:p w14:paraId="7ECE2328" w14:textId="77777777" w:rsidR="00977D67" w:rsidRPr="00977D67" w:rsidRDefault="00977D67" w:rsidP="00977D67">
      <w:pPr>
        <w:pStyle w:val="Heading4"/>
      </w:pPr>
      <w:r w:rsidRPr="00977D67">
        <w:t>Conformance Samples for Region Items</w:t>
      </w:r>
    </w:p>
    <w:p w14:paraId="4527A4BA"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CA" w:eastAsia="ja-JP"/>
        </w:rPr>
      </w:pPr>
      <w:r w:rsidRPr="00977D67">
        <w:rPr>
          <w:rFonts w:ascii="Cambria" w:eastAsia="Calibri" w:hAnsi="Cambria" w:cs="Times New Roman"/>
          <w:sz w:val="22"/>
          <w:lang w:val="en-CA" w:eastAsia="ja-JP"/>
        </w:rPr>
        <w:t>9 conformance samples for region items, are described in table below. There are 7 conformance samples for the different types of geometry that can be used in a region item. There are 2 conformance samples containing a list of regions inside a single region item. One is using 16 bits for defining the characteristics of the regions, the other is using 32 bits (i.e., in the first case, the value flags &amp; 1 for the ‘</w:t>
      </w:r>
      <w:proofErr w:type="spellStart"/>
      <w:r w:rsidRPr="00977D67">
        <w:rPr>
          <w:rFonts w:ascii="Cambria" w:eastAsia="Calibri" w:hAnsi="Cambria" w:cs="Times New Roman"/>
          <w:sz w:val="22"/>
          <w:lang w:val="en-CA" w:eastAsia="ja-JP"/>
        </w:rPr>
        <w:t>rgan</w:t>
      </w:r>
      <w:proofErr w:type="spellEnd"/>
      <w:r w:rsidRPr="00977D67">
        <w:rPr>
          <w:rFonts w:ascii="Cambria" w:eastAsia="Calibri" w:hAnsi="Cambria" w:cs="Times New Roman"/>
          <w:sz w:val="22"/>
          <w:lang w:val="en-CA" w:eastAsia="ja-JP"/>
        </w:rPr>
        <w:t>’ item is 0, in the second case it is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3021"/>
        <w:gridCol w:w="5070"/>
      </w:tblGrid>
      <w:tr w:rsidR="00977D67" w:rsidRPr="00977D67" w14:paraId="64BF587E"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1CE73C54"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Number</w:t>
            </w:r>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6E02244D"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Filename</w:t>
            </w:r>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63378A3E"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Feature</w:t>
            </w:r>
          </w:p>
        </w:tc>
      </w:tr>
      <w:tr w:rsidR="00977D67" w:rsidRPr="00977D67" w14:paraId="4BF7C2EC"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tcPr>
          <w:p w14:paraId="1BB2D02A"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t>1</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35E88E6F"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w:t>
            </w:r>
            <w:proofErr w:type="spellStart"/>
            <w:proofErr w:type="gramStart"/>
            <w:r w:rsidRPr="00977D67">
              <w:rPr>
                <w:rFonts w:ascii="Cambria" w:eastAsia="Calibri" w:hAnsi="Cambria" w:cs="Times New Roman"/>
                <w:sz w:val="20"/>
                <w:szCs w:val="20"/>
                <w:lang w:val="en-GB"/>
              </w:rPr>
              <w:t>point.heic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35AD147D"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Point region with ‘</w:t>
            </w:r>
            <w:proofErr w:type="spellStart"/>
            <w:r w:rsidRPr="00977D67">
              <w:rPr>
                <w:rFonts w:ascii="Courier New" w:eastAsia="Calibri" w:hAnsi="Courier New" w:cs="Courier New"/>
                <w:sz w:val="20"/>
                <w:szCs w:val="20"/>
                <w:lang w:val="en-GB"/>
              </w:rPr>
              <w:t>udes</w:t>
            </w:r>
            <w:proofErr w:type="spellEnd"/>
            <w:r w:rsidRPr="00977D67">
              <w:rPr>
                <w:rFonts w:ascii="Cambria" w:eastAsia="Calibri" w:hAnsi="Cambria" w:cs="Times New Roman"/>
                <w:sz w:val="20"/>
                <w:szCs w:val="20"/>
                <w:lang w:val="en-GB"/>
              </w:rPr>
              <w:t>’ annotation.</w:t>
            </w:r>
          </w:p>
        </w:tc>
      </w:tr>
      <w:tr w:rsidR="00977D67" w:rsidRPr="00977D67" w14:paraId="6EDD97EE"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7AFDA475"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t>2</w:t>
            </w:r>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6F9B1CB4"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w:t>
            </w:r>
            <w:proofErr w:type="spellStart"/>
            <w:proofErr w:type="gramStart"/>
            <w:r w:rsidRPr="00977D67">
              <w:rPr>
                <w:rFonts w:ascii="Cambria" w:eastAsia="Calibri" w:hAnsi="Cambria" w:cs="Times New Roman"/>
                <w:sz w:val="20"/>
                <w:szCs w:val="20"/>
                <w:lang w:val="en-GB"/>
              </w:rPr>
              <w:t>rectangle.heic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2CA91D81"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Rectangle region with ‘</w:t>
            </w:r>
            <w:proofErr w:type="spellStart"/>
            <w:r w:rsidRPr="00977D67">
              <w:rPr>
                <w:rFonts w:ascii="Courier New" w:eastAsia="Calibri" w:hAnsi="Courier New" w:cs="Courier New"/>
                <w:sz w:val="20"/>
                <w:szCs w:val="20"/>
                <w:lang w:val="en-GB"/>
              </w:rPr>
              <w:t>udes</w:t>
            </w:r>
            <w:proofErr w:type="spellEnd"/>
            <w:r w:rsidRPr="00977D67">
              <w:rPr>
                <w:rFonts w:ascii="Cambria" w:eastAsia="Calibri" w:hAnsi="Cambria" w:cs="Times New Roman"/>
                <w:sz w:val="20"/>
                <w:szCs w:val="20"/>
                <w:lang w:val="en-GB"/>
              </w:rPr>
              <w:t>’ annotation.</w:t>
            </w:r>
          </w:p>
        </w:tc>
      </w:tr>
      <w:tr w:rsidR="00977D67" w:rsidRPr="00977D67" w14:paraId="0E5C0034"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461A7CE6"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t>3</w:t>
            </w:r>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01364B91"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w:t>
            </w:r>
            <w:proofErr w:type="spellStart"/>
            <w:proofErr w:type="gramStart"/>
            <w:r w:rsidRPr="00977D67">
              <w:rPr>
                <w:rFonts w:ascii="Cambria" w:eastAsia="Calibri" w:hAnsi="Cambria" w:cs="Times New Roman"/>
                <w:sz w:val="20"/>
                <w:szCs w:val="20"/>
                <w:lang w:val="en-GB"/>
              </w:rPr>
              <w:t>ellipse.heic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1AFD9C25" w14:textId="77777777" w:rsidR="00977D67" w:rsidRPr="00977D67" w:rsidRDefault="00977D67" w:rsidP="00977D67">
            <w:pPr>
              <w:widowControl/>
              <w:tabs>
                <w:tab w:val="left" w:pos="1440"/>
                <w:tab w:val="left" w:pos="8010"/>
              </w:tabs>
              <w:spacing w:before="136"/>
              <w:rPr>
                <w:rFonts w:eastAsia="Times New Roman" w:cs="Times New Roman"/>
                <w:sz w:val="20"/>
                <w:szCs w:val="20"/>
              </w:rPr>
            </w:pPr>
            <w:r w:rsidRPr="00977D67">
              <w:rPr>
                <w:rFonts w:eastAsia="Times New Roman" w:cs="Times New Roman"/>
                <w:sz w:val="20"/>
                <w:szCs w:val="20"/>
              </w:rPr>
              <w:t xml:space="preserve">Ellipse region with </w:t>
            </w:r>
            <w:r w:rsidRPr="00977D67">
              <w:rPr>
                <w:rFonts w:ascii="Cambria" w:eastAsia="Times New Roman" w:hAnsi="Cambria" w:cs="Times New Roman"/>
                <w:sz w:val="20"/>
                <w:szCs w:val="20"/>
              </w:rPr>
              <w:t>‘</w:t>
            </w:r>
            <w:proofErr w:type="spellStart"/>
            <w:r w:rsidRPr="00977D67">
              <w:rPr>
                <w:rFonts w:ascii="Courier New" w:eastAsia="Times New Roman" w:hAnsi="Courier New" w:cs="Courier New"/>
                <w:sz w:val="20"/>
                <w:szCs w:val="20"/>
              </w:rPr>
              <w:t>udes</w:t>
            </w:r>
            <w:proofErr w:type="spellEnd"/>
            <w:r w:rsidRPr="00977D67">
              <w:rPr>
                <w:rFonts w:ascii="Cambria" w:eastAsia="Times New Roman" w:hAnsi="Cambria" w:cs="Times New Roman"/>
                <w:sz w:val="20"/>
                <w:szCs w:val="20"/>
              </w:rPr>
              <w:t>’ annotation.</w:t>
            </w:r>
          </w:p>
        </w:tc>
      </w:tr>
      <w:tr w:rsidR="00977D67" w:rsidRPr="00977D67" w14:paraId="4473398A"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tcPr>
          <w:p w14:paraId="7A8071D0"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lastRenderedPageBreak/>
              <w:t>4</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2C9B337C"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w:t>
            </w:r>
            <w:proofErr w:type="spellStart"/>
            <w:proofErr w:type="gramStart"/>
            <w:r w:rsidRPr="00977D67">
              <w:rPr>
                <w:rFonts w:ascii="Cambria" w:eastAsia="Calibri" w:hAnsi="Cambria" w:cs="Times New Roman"/>
                <w:sz w:val="20"/>
                <w:szCs w:val="20"/>
                <w:lang w:val="en-GB"/>
              </w:rPr>
              <w:t>polygon.heic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5912E1F4" w14:textId="77777777" w:rsidR="00977D67" w:rsidRPr="00977D67" w:rsidRDefault="00977D67" w:rsidP="00977D67">
            <w:pPr>
              <w:widowControl/>
              <w:tabs>
                <w:tab w:val="left" w:pos="1440"/>
                <w:tab w:val="left" w:pos="8010"/>
              </w:tabs>
              <w:spacing w:before="136"/>
              <w:rPr>
                <w:rFonts w:eastAsia="Times New Roman" w:cs="Times New Roman"/>
                <w:sz w:val="20"/>
                <w:szCs w:val="20"/>
              </w:rPr>
            </w:pPr>
            <w:r w:rsidRPr="00977D67">
              <w:rPr>
                <w:rFonts w:eastAsia="Times New Roman" w:cs="Times New Roman"/>
                <w:sz w:val="20"/>
                <w:szCs w:val="20"/>
              </w:rPr>
              <w:t xml:space="preserve">Polygon region with </w:t>
            </w:r>
            <w:r w:rsidRPr="00977D67">
              <w:rPr>
                <w:rFonts w:ascii="Cambria" w:eastAsia="Times New Roman" w:hAnsi="Cambria" w:cs="Times New Roman"/>
                <w:sz w:val="20"/>
                <w:szCs w:val="20"/>
              </w:rPr>
              <w:t>‘</w:t>
            </w:r>
            <w:proofErr w:type="spellStart"/>
            <w:r w:rsidRPr="00977D67">
              <w:rPr>
                <w:rFonts w:ascii="Courier New" w:eastAsia="Times New Roman" w:hAnsi="Courier New" w:cs="Courier New"/>
                <w:sz w:val="20"/>
                <w:szCs w:val="20"/>
              </w:rPr>
              <w:t>udes</w:t>
            </w:r>
            <w:proofErr w:type="spellEnd"/>
            <w:r w:rsidRPr="00977D67">
              <w:rPr>
                <w:rFonts w:ascii="Cambria" w:eastAsia="Times New Roman" w:hAnsi="Cambria" w:cs="Times New Roman"/>
                <w:sz w:val="20"/>
                <w:szCs w:val="20"/>
              </w:rPr>
              <w:t>’ annotation.</w:t>
            </w:r>
          </w:p>
        </w:tc>
      </w:tr>
      <w:tr w:rsidR="00977D67" w:rsidRPr="00977D67" w14:paraId="4984C70B"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tcPr>
          <w:p w14:paraId="13732C31"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t>5</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44730B19"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w:t>
            </w:r>
            <w:proofErr w:type="spellStart"/>
            <w:proofErr w:type="gramStart"/>
            <w:r w:rsidRPr="00977D67">
              <w:rPr>
                <w:rFonts w:ascii="Cambria" w:eastAsia="Calibri" w:hAnsi="Cambria" w:cs="Times New Roman"/>
                <w:sz w:val="20"/>
                <w:szCs w:val="20"/>
                <w:lang w:val="en-GB"/>
              </w:rPr>
              <w:t>polyline.heic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0C7D99DF" w14:textId="77777777" w:rsidR="00977D67" w:rsidRPr="00977D67" w:rsidRDefault="00977D67" w:rsidP="00977D67">
            <w:pPr>
              <w:widowControl/>
              <w:tabs>
                <w:tab w:val="left" w:pos="1440"/>
                <w:tab w:val="left" w:pos="8010"/>
              </w:tabs>
              <w:spacing w:before="136"/>
              <w:rPr>
                <w:rFonts w:eastAsia="Times New Roman" w:cs="Times New Roman"/>
                <w:sz w:val="20"/>
                <w:szCs w:val="20"/>
              </w:rPr>
            </w:pPr>
            <w:r w:rsidRPr="00977D67">
              <w:rPr>
                <w:rFonts w:eastAsia="Times New Roman" w:cs="Times New Roman"/>
                <w:sz w:val="20"/>
                <w:szCs w:val="20"/>
              </w:rPr>
              <w:t xml:space="preserve">Polyline region with </w:t>
            </w:r>
            <w:r w:rsidRPr="00977D67">
              <w:rPr>
                <w:rFonts w:ascii="Cambria" w:eastAsia="Times New Roman" w:hAnsi="Cambria" w:cs="Times New Roman"/>
                <w:sz w:val="20"/>
                <w:szCs w:val="20"/>
              </w:rPr>
              <w:t>‘</w:t>
            </w:r>
            <w:proofErr w:type="spellStart"/>
            <w:r w:rsidRPr="00977D67">
              <w:rPr>
                <w:rFonts w:ascii="Courier New" w:eastAsia="Times New Roman" w:hAnsi="Courier New" w:cs="Courier New"/>
                <w:sz w:val="20"/>
                <w:szCs w:val="20"/>
              </w:rPr>
              <w:t>udes</w:t>
            </w:r>
            <w:proofErr w:type="spellEnd"/>
            <w:r w:rsidRPr="00977D67">
              <w:rPr>
                <w:rFonts w:ascii="Cambria" w:eastAsia="Times New Roman" w:hAnsi="Cambria" w:cs="Times New Roman"/>
                <w:sz w:val="20"/>
                <w:szCs w:val="20"/>
              </w:rPr>
              <w:t>’ annotation.</w:t>
            </w:r>
          </w:p>
        </w:tc>
      </w:tr>
      <w:tr w:rsidR="00977D67" w:rsidRPr="00977D67" w14:paraId="31FDB60F"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tcPr>
          <w:p w14:paraId="05D4D255"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t>6</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5095B87B"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w:t>
            </w:r>
            <w:proofErr w:type="spellStart"/>
            <w:proofErr w:type="gramStart"/>
            <w:r w:rsidRPr="00977D67">
              <w:rPr>
                <w:rFonts w:ascii="Cambria" w:eastAsia="Calibri" w:hAnsi="Cambria" w:cs="Times New Roman"/>
                <w:sz w:val="20"/>
                <w:szCs w:val="20"/>
                <w:lang w:val="en-GB"/>
              </w:rPr>
              <w:t>mask.heic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1AD329F7" w14:textId="77777777" w:rsidR="00977D67" w:rsidRPr="00977D67" w:rsidRDefault="00977D67" w:rsidP="00977D67">
            <w:pPr>
              <w:widowControl/>
              <w:tabs>
                <w:tab w:val="left" w:pos="1440"/>
                <w:tab w:val="left" w:pos="8010"/>
              </w:tabs>
              <w:spacing w:before="136"/>
              <w:rPr>
                <w:rFonts w:eastAsia="Times New Roman" w:cs="Times New Roman"/>
                <w:sz w:val="20"/>
                <w:szCs w:val="20"/>
              </w:rPr>
            </w:pPr>
            <w:r w:rsidRPr="00977D67">
              <w:rPr>
                <w:rFonts w:eastAsia="Times New Roman" w:cs="Times New Roman"/>
                <w:sz w:val="20"/>
                <w:szCs w:val="20"/>
              </w:rPr>
              <w:t xml:space="preserve">Mask region with </w:t>
            </w:r>
            <w:r w:rsidRPr="00977D67">
              <w:rPr>
                <w:rFonts w:ascii="Cambria" w:eastAsia="Times New Roman" w:hAnsi="Cambria" w:cs="Times New Roman"/>
                <w:sz w:val="20"/>
                <w:szCs w:val="20"/>
              </w:rPr>
              <w:t>‘</w:t>
            </w:r>
            <w:proofErr w:type="spellStart"/>
            <w:r w:rsidRPr="00977D67">
              <w:rPr>
                <w:rFonts w:ascii="Courier New" w:eastAsia="Times New Roman" w:hAnsi="Courier New" w:cs="Courier New"/>
                <w:sz w:val="20"/>
                <w:szCs w:val="20"/>
              </w:rPr>
              <w:t>udes</w:t>
            </w:r>
            <w:proofErr w:type="spellEnd"/>
            <w:r w:rsidRPr="00977D67">
              <w:rPr>
                <w:rFonts w:ascii="Cambria" w:eastAsia="Times New Roman" w:hAnsi="Cambria" w:cs="Times New Roman"/>
                <w:sz w:val="20"/>
                <w:szCs w:val="20"/>
              </w:rPr>
              <w:t>’ annotation, where the mask is defined as an item.</w:t>
            </w:r>
          </w:p>
        </w:tc>
      </w:tr>
      <w:tr w:rsidR="00977D67" w:rsidRPr="00977D67" w14:paraId="021C6746"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tcPr>
          <w:p w14:paraId="6D3E224E"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t>7</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03B707C5"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region-inline-</w:t>
            </w:r>
            <w:proofErr w:type="spellStart"/>
            <w:proofErr w:type="gramStart"/>
            <w:r w:rsidRPr="00977D67">
              <w:rPr>
                <w:rFonts w:ascii="Cambria" w:eastAsia="Calibri" w:hAnsi="Cambria" w:cs="Times New Roman"/>
                <w:sz w:val="20"/>
                <w:szCs w:val="20"/>
                <w:lang w:val="en-GB"/>
              </w:rPr>
              <w:t>mask.heic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1FB1C698" w14:textId="77777777" w:rsidR="00977D67" w:rsidRPr="00977D67" w:rsidRDefault="00977D67" w:rsidP="00977D67">
            <w:pPr>
              <w:widowControl/>
              <w:tabs>
                <w:tab w:val="left" w:pos="1440"/>
                <w:tab w:val="left" w:pos="8010"/>
              </w:tabs>
              <w:spacing w:before="136"/>
              <w:rPr>
                <w:rFonts w:eastAsia="Times New Roman" w:cs="Times New Roman"/>
                <w:sz w:val="20"/>
                <w:szCs w:val="20"/>
              </w:rPr>
            </w:pPr>
            <w:r w:rsidRPr="00977D67">
              <w:rPr>
                <w:rFonts w:eastAsia="Times New Roman" w:cs="Times New Roman"/>
                <w:sz w:val="20"/>
                <w:szCs w:val="20"/>
              </w:rPr>
              <w:t xml:space="preserve">Mask region with </w:t>
            </w:r>
            <w:r w:rsidRPr="00977D67">
              <w:rPr>
                <w:rFonts w:ascii="Cambria" w:eastAsia="Times New Roman" w:hAnsi="Cambria" w:cs="Times New Roman"/>
                <w:sz w:val="20"/>
                <w:szCs w:val="20"/>
              </w:rPr>
              <w:t>‘</w:t>
            </w:r>
            <w:proofErr w:type="spellStart"/>
            <w:r w:rsidRPr="00977D67">
              <w:rPr>
                <w:rFonts w:ascii="Courier New" w:eastAsia="Times New Roman" w:hAnsi="Courier New" w:cs="Courier New"/>
                <w:sz w:val="20"/>
                <w:szCs w:val="20"/>
              </w:rPr>
              <w:t>udes</w:t>
            </w:r>
            <w:proofErr w:type="spellEnd"/>
            <w:r w:rsidRPr="00977D67">
              <w:rPr>
                <w:rFonts w:ascii="Cambria" w:eastAsia="Times New Roman" w:hAnsi="Cambria" w:cs="Times New Roman"/>
                <w:sz w:val="20"/>
                <w:szCs w:val="20"/>
              </w:rPr>
              <w:t>’ annotation, where the mask is defined inline in the region item.</w:t>
            </w:r>
          </w:p>
        </w:tc>
      </w:tr>
      <w:tr w:rsidR="00977D67" w:rsidRPr="00977D67" w14:paraId="6C67E24D"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tcPr>
          <w:p w14:paraId="16B2A8CC"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t>8</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5F024EB6"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w:t>
            </w:r>
            <w:proofErr w:type="spellStart"/>
            <w:proofErr w:type="gramStart"/>
            <w:r w:rsidRPr="00977D67">
              <w:rPr>
                <w:rFonts w:ascii="Cambria" w:eastAsia="Calibri" w:hAnsi="Cambria" w:cs="Times New Roman"/>
                <w:sz w:val="20"/>
                <w:szCs w:val="20"/>
                <w:lang w:val="en-GB"/>
              </w:rPr>
              <w:t>list.heic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76927A39" w14:textId="77777777" w:rsidR="00977D67" w:rsidRPr="00977D67" w:rsidRDefault="00977D67" w:rsidP="00977D67">
            <w:pPr>
              <w:widowControl/>
              <w:tabs>
                <w:tab w:val="left" w:pos="1440"/>
                <w:tab w:val="left" w:pos="8010"/>
              </w:tabs>
              <w:spacing w:before="136"/>
              <w:rPr>
                <w:rFonts w:eastAsia="Times New Roman" w:cs="Times New Roman"/>
                <w:sz w:val="20"/>
                <w:szCs w:val="20"/>
              </w:rPr>
            </w:pPr>
            <w:r w:rsidRPr="00977D67">
              <w:rPr>
                <w:rFonts w:eastAsia="Times New Roman" w:cs="Times New Roman"/>
                <w:sz w:val="20"/>
                <w:szCs w:val="20"/>
              </w:rPr>
              <w:t xml:space="preserve">One rectangle and two points regions in a single region item, with </w:t>
            </w:r>
            <w:r w:rsidRPr="00977D67">
              <w:rPr>
                <w:rFonts w:ascii="Cambria" w:eastAsia="Times New Roman" w:hAnsi="Cambria" w:cs="Times New Roman"/>
                <w:sz w:val="20"/>
                <w:szCs w:val="20"/>
              </w:rPr>
              <w:t>‘</w:t>
            </w:r>
            <w:proofErr w:type="spellStart"/>
            <w:r w:rsidRPr="00977D67">
              <w:rPr>
                <w:rFonts w:ascii="Courier New" w:eastAsia="Times New Roman" w:hAnsi="Courier New" w:cs="Courier New"/>
                <w:sz w:val="20"/>
                <w:szCs w:val="20"/>
              </w:rPr>
              <w:t>udes</w:t>
            </w:r>
            <w:proofErr w:type="spellEnd"/>
            <w:r w:rsidRPr="00977D67">
              <w:rPr>
                <w:rFonts w:ascii="Cambria" w:eastAsia="Times New Roman" w:hAnsi="Cambria" w:cs="Times New Roman"/>
                <w:sz w:val="20"/>
                <w:szCs w:val="20"/>
              </w:rPr>
              <w:t>’ annotation.</w:t>
            </w:r>
          </w:p>
        </w:tc>
      </w:tr>
      <w:tr w:rsidR="00977D67" w:rsidRPr="00977D67" w14:paraId="2370B495"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tcPr>
          <w:p w14:paraId="68619F14"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t>9</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0420ACE4"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region-list-</w:t>
            </w:r>
            <w:proofErr w:type="spellStart"/>
            <w:proofErr w:type="gramStart"/>
            <w:r w:rsidRPr="00977D67">
              <w:rPr>
                <w:rFonts w:ascii="Cambria" w:eastAsia="Calibri" w:hAnsi="Cambria" w:cs="Times New Roman"/>
                <w:sz w:val="20"/>
                <w:szCs w:val="20"/>
                <w:lang w:val="en-GB"/>
              </w:rPr>
              <w:t>large.heic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74956C82" w14:textId="77777777" w:rsidR="00977D67" w:rsidRPr="00977D67" w:rsidRDefault="00977D67" w:rsidP="00977D67">
            <w:pPr>
              <w:widowControl/>
              <w:tabs>
                <w:tab w:val="left" w:pos="1440"/>
                <w:tab w:val="left" w:pos="8010"/>
              </w:tabs>
              <w:spacing w:before="136"/>
              <w:rPr>
                <w:rFonts w:eastAsia="Times New Roman" w:cs="Times New Roman"/>
                <w:sz w:val="20"/>
                <w:szCs w:val="20"/>
              </w:rPr>
            </w:pPr>
            <w:r w:rsidRPr="00977D67">
              <w:rPr>
                <w:rFonts w:eastAsia="Times New Roman" w:cs="Times New Roman"/>
                <w:sz w:val="20"/>
                <w:szCs w:val="20"/>
              </w:rPr>
              <w:t xml:space="preserve">One rectangle and two points regions in a single region item, with </w:t>
            </w:r>
            <w:r w:rsidRPr="00977D67">
              <w:rPr>
                <w:rFonts w:ascii="Cambria" w:eastAsia="Times New Roman" w:hAnsi="Cambria" w:cs="Times New Roman"/>
                <w:sz w:val="20"/>
                <w:szCs w:val="20"/>
              </w:rPr>
              <w:t>‘</w:t>
            </w:r>
            <w:proofErr w:type="spellStart"/>
            <w:r w:rsidRPr="00977D67">
              <w:rPr>
                <w:rFonts w:ascii="Courier New" w:eastAsia="Times New Roman" w:hAnsi="Courier New" w:cs="Courier New"/>
                <w:sz w:val="20"/>
                <w:szCs w:val="20"/>
              </w:rPr>
              <w:t>udes</w:t>
            </w:r>
            <w:proofErr w:type="spellEnd"/>
            <w:r w:rsidRPr="00977D67">
              <w:rPr>
                <w:rFonts w:ascii="Cambria" w:eastAsia="Times New Roman" w:hAnsi="Cambria" w:cs="Times New Roman"/>
                <w:sz w:val="20"/>
                <w:szCs w:val="20"/>
              </w:rPr>
              <w:t xml:space="preserve">’ annotation, where the regions are defined using a </w:t>
            </w:r>
            <w:proofErr w:type="spellStart"/>
            <w:r w:rsidRPr="00977D67">
              <w:rPr>
                <w:rFonts w:ascii="Courier New" w:eastAsia="Times New Roman" w:hAnsi="Courier New" w:cs="Courier New"/>
                <w:sz w:val="20"/>
                <w:szCs w:val="20"/>
              </w:rPr>
              <w:t>field_size</w:t>
            </w:r>
            <w:proofErr w:type="spellEnd"/>
            <w:r w:rsidRPr="00977D67">
              <w:rPr>
                <w:rFonts w:ascii="Cambria" w:eastAsia="Times New Roman" w:hAnsi="Cambria" w:cs="Times New Roman"/>
                <w:sz w:val="20"/>
                <w:szCs w:val="20"/>
              </w:rPr>
              <w:t xml:space="preserve"> of 32.</w:t>
            </w:r>
          </w:p>
        </w:tc>
      </w:tr>
    </w:tbl>
    <w:p w14:paraId="35CC8D9F"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CA" w:eastAsia="ja-JP"/>
        </w:rPr>
      </w:pPr>
    </w:p>
    <w:p w14:paraId="0361F045" w14:textId="77777777" w:rsidR="00977D67" w:rsidRPr="00977D67" w:rsidRDefault="00977D67" w:rsidP="00977D67">
      <w:pPr>
        <w:widowControl/>
        <w:tabs>
          <w:tab w:val="left" w:pos="403"/>
        </w:tabs>
        <w:autoSpaceDE/>
        <w:autoSpaceDN/>
        <w:spacing w:after="240" w:line="240" w:lineRule="atLeast"/>
        <w:jc w:val="both"/>
        <w:rPr>
          <w:rFonts w:eastAsia="Calibri" w:cs="Times New Roman"/>
          <w:szCs w:val="24"/>
          <w:lang w:val="en-GB"/>
        </w:rPr>
      </w:pPr>
      <w:r w:rsidRPr="00977D67">
        <w:rPr>
          <w:rFonts w:eastAsia="Calibri" w:cs="Times New Roman"/>
          <w:szCs w:val="24"/>
          <w:lang w:val="en-GB"/>
        </w:rPr>
        <w:t>3 conformance samples for derived region items are described in the table below. Each of these conformance samples contains an image item and a derived image item. A region item is associated with the image item inside which the regions are defined using an item reference of type ‘</w:t>
      </w:r>
      <w:proofErr w:type="spellStart"/>
      <w:r w:rsidRPr="00977D67">
        <w:rPr>
          <w:rFonts w:eastAsia="Calibri" w:cs="Times New Roman"/>
          <w:szCs w:val="24"/>
          <w:lang w:val="en-GB"/>
        </w:rPr>
        <w:t>cdsc</w:t>
      </w:r>
      <w:proofErr w:type="spellEnd"/>
      <w:r w:rsidRPr="00977D67">
        <w:rPr>
          <w:rFonts w:eastAsia="Calibri" w:cs="Times New Roman"/>
          <w:szCs w:val="24"/>
          <w:lang w:val="en-GB"/>
        </w:rPr>
        <w:t xml:space="preserve">’ from the region item to the image item. </w:t>
      </w:r>
      <w:proofErr w:type="gramStart"/>
      <w:r w:rsidRPr="00977D67">
        <w:rPr>
          <w:rFonts w:eastAsia="Calibri" w:cs="Times New Roman"/>
          <w:szCs w:val="24"/>
          <w:lang w:val="en-GB"/>
        </w:rPr>
        <w:t>A derived region item,</w:t>
      </w:r>
      <w:proofErr w:type="gramEnd"/>
      <w:r w:rsidRPr="00977D67">
        <w:rPr>
          <w:rFonts w:eastAsia="Calibri" w:cs="Times New Roman"/>
          <w:szCs w:val="24"/>
          <w:lang w:val="en-GB"/>
        </w:rPr>
        <w:t xml:space="preserve"> includes a ‘</w:t>
      </w:r>
      <w:proofErr w:type="spellStart"/>
      <w:r w:rsidRPr="00977D67">
        <w:rPr>
          <w:rFonts w:eastAsia="Calibri" w:cs="Times New Roman"/>
          <w:szCs w:val="24"/>
          <w:lang w:val="en-GB"/>
        </w:rPr>
        <w:t>drgn</w:t>
      </w:r>
      <w:proofErr w:type="spellEnd"/>
      <w:r w:rsidRPr="00977D67">
        <w:rPr>
          <w:rFonts w:eastAsia="Calibri" w:cs="Times New Roman"/>
          <w:szCs w:val="24"/>
          <w:lang w:val="en-GB"/>
        </w:rPr>
        <w:t>’ item reference to the region item. The derived region item is associated with the derived image item using an item reference of type ‘</w:t>
      </w:r>
      <w:proofErr w:type="spellStart"/>
      <w:r w:rsidRPr="00977D67">
        <w:rPr>
          <w:rFonts w:eastAsia="Calibri" w:cs="Times New Roman"/>
          <w:szCs w:val="24"/>
          <w:lang w:val="en-GB"/>
        </w:rPr>
        <w:t>cdsc</w:t>
      </w:r>
      <w:proofErr w:type="spellEnd"/>
      <w:r w:rsidRPr="00977D67">
        <w:rPr>
          <w:rFonts w:eastAsia="Calibri" w:cs="Times New Roman"/>
          <w:szCs w:val="24"/>
          <w:lang w:val="en-GB"/>
        </w:rPr>
        <w:t xml:space="preserve">’ from the derived region item to the derived image item. Each region item contains a rectangle region and </w:t>
      </w:r>
      <w:proofErr w:type="gramStart"/>
      <w:r w:rsidRPr="00977D67">
        <w:rPr>
          <w:rFonts w:eastAsia="Calibri" w:cs="Times New Roman"/>
          <w:szCs w:val="24"/>
          <w:lang w:val="en-GB"/>
        </w:rPr>
        <w:t>two point</w:t>
      </w:r>
      <w:proofErr w:type="gramEnd"/>
      <w:r w:rsidRPr="00977D67">
        <w:rPr>
          <w:rFonts w:eastAsia="Calibri" w:cs="Times New Roman"/>
          <w:szCs w:val="24"/>
          <w:lang w:val="en-GB"/>
        </w:rPr>
        <w:t xml:space="preserve"> regions and is annotated with a ‘</w:t>
      </w:r>
      <w:proofErr w:type="spellStart"/>
      <w:r w:rsidRPr="00977D67">
        <w:rPr>
          <w:rFonts w:eastAsia="Calibri" w:cs="Times New Roman"/>
          <w:szCs w:val="24"/>
          <w:lang w:val="en-GB"/>
        </w:rPr>
        <w:t>udes</w:t>
      </w:r>
      <w:proofErr w:type="spellEnd"/>
      <w:r w:rsidRPr="00977D67">
        <w:rPr>
          <w:rFonts w:eastAsia="Calibri" w:cs="Times New Roman"/>
          <w:szCs w:val="24"/>
          <w:lang w:val="en-GB"/>
        </w:rPr>
        <w:t>’ item property.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3017"/>
        <w:gridCol w:w="5074"/>
      </w:tblGrid>
      <w:tr w:rsidR="00977D67" w:rsidRPr="00977D67" w14:paraId="2E560F07"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5F4B42EF"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Number</w:t>
            </w:r>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6553A9AE"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Filename</w:t>
            </w:r>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55A176C4"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Feature</w:t>
            </w:r>
          </w:p>
        </w:tc>
      </w:tr>
      <w:tr w:rsidR="00977D67" w:rsidRPr="00977D67" w14:paraId="41888732"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tcPr>
          <w:p w14:paraId="368B4082"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t>1</w:t>
            </w:r>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17368136"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region-derived-</w:t>
            </w:r>
            <w:proofErr w:type="spellStart"/>
            <w:proofErr w:type="gramStart"/>
            <w:r w:rsidRPr="00977D67">
              <w:rPr>
                <w:rFonts w:ascii="Cambria" w:eastAsia="Calibri" w:hAnsi="Cambria" w:cs="Times New Roman"/>
                <w:sz w:val="20"/>
                <w:szCs w:val="20"/>
                <w:lang w:val="en-GB"/>
              </w:rPr>
              <w:t>crop.heic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2107C11F"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Derived region item using a ‘</w:t>
            </w:r>
            <w:r w:rsidRPr="00977D67">
              <w:rPr>
                <w:rFonts w:ascii="Courier New" w:eastAsia="Calibri" w:hAnsi="Courier New" w:cs="Courier New"/>
                <w:sz w:val="20"/>
                <w:szCs w:val="20"/>
                <w:lang w:val="en-GB"/>
              </w:rPr>
              <w:t>clap</w:t>
            </w:r>
            <w:r w:rsidRPr="00977D67">
              <w:rPr>
                <w:rFonts w:ascii="Cambria" w:eastAsia="Calibri" w:hAnsi="Cambria" w:cs="Times New Roman"/>
                <w:sz w:val="20"/>
                <w:szCs w:val="20"/>
                <w:lang w:val="en-GB"/>
              </w:rPr>
              <w:t>’ transformative item property.</w:t>
            </w:r>
          </w:p>
        </w:tc>
      </w:tr>
      <w:tr w:rsidR="00977D67" w:rsidRPr="00977D67" w14:paraId="5E9F7E0C"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2DB76733"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t>2</w:t>
            </w:r>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6FFEE7CA"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region-derived-</w:t>
            </w:r>
            <w:proofErr w:type="spellStart"/>
            <w:proofErr w:type="gramStart"/>
            <w:r w:rsidRPr="00977D67">
              <w:rPr>
                <w:rFonts w:ascii="Cambria" w:eastAsia="Calibri" w:hAnsi="Cambria" w:cs="Times New Roman"/>
                <w:sz w:val="20"/>
                <w:szCs w:val="20"/>
                <w:lang w:val="en-GB"/>
              </w:rPr>
              <w:t>mirror.heic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210F2F8A"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Derived region item using an ‘</w:t>
            </w:r>
            <w:proofErr w:type="spellStart"/>
            <w:r w:rsidRPr="00977D67">
              <w:rPr>
                <w:rFonts w:ascii="Courier New" w:eastAsia="Calibri" w:hAnsi="Courier New" w:cs="Courier New"/>
                <w:sz w:val="20"/>
                <w:szCs w:val="20"/>
                <w:lang w:val="en-GB"/>
              </w:rPr>
              <w:t>imir</w:t>
            </w:r>
            <w:proofErr w:type="spellEnd"/>
            <w:r w:rsidRPr="00977D67">
              <w:rPr>
                <w:rFonts w:ascii="Cambria" w:eastAsia="Calibri" w:hAnsi="Cambria" w:cs="Times New Roman"/>
                <w:sz w:val="20"/>
                <w:szCs w:val="20"/>
                <w:lang w:val="en-GB"/>
              </w:rPr>
              <w:t>’ transformative item property.</w:t>
            </w:r>
          </w:p>
        </w:tc>
      </w:tr>
      <w:tr w:rsidR="00977D67" w:rsidRPr="00977D67" w14:paraId="4D17468D" w14:textId="77777777" w:rsidTr="001F5C0A">
        <w:trPr>
          <w:jc w:val="center"/>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27B3860D" w14:textId="77777777" w:rsidR="00977D67" w:rsidRPr="00977D67" w:rsidRDefault="00977D67" w:rsidP="00977D67">
            <w:pPr>
              <w:widowControl/>
              <w:tabs>
                <w:tab w:val="left" w:pos="403"/>
              </w:tabs>
              <w:autoSpaceDE/>
              <w:autoSpaceDN/>
              <w:spacing w:after="240" w:line="240" w:lineRule="atLeast"/>
              <w:jc w:val="center"/>
              <w:rPr>
                <w:rFonts w:ascii="Cambria" w:eastAsia="Calibri" w:hAnsi="Cambria" w:cs="Times New Roman"/>
                <w:sz w:val="20"/>
                <w:szCs w:val="20"/>
                <w:lang w:val="en-GB"/>
              </w:rPr>
            </w:pPr>
            <w:r w:rsidRPr="00977D67">
              <w:rPr>
                <w:rFonts w:ascii="Cambria" w:eastAsia="Calibri" w:hAnsi="Cambria" w:cs="Times New Roman"/>
                <w:sz w:val="20"/>
                <w:szCs w:val="20"/>
                <w:lang w:val="en-GB"/>
              </w:rPr>
              <w:t>3</w:t>
            </w:r>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2D2A6595"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0"/>
                <w:szCs w:val="20"/>
                <w:lang w:val="en-GB"/>
              </w:rPr>
            </w:pPr>
            <w:r w:rsidRPr="00977D67">
              <w:rPr>
                <w:rFonts w:ascii="Cambria" w:eastAsia="Calibri" w:hAnsi="Cambria" w:cs="Times New Roman"/>
                <w:sz w:val="20"/>
                <w:szCs w:val="20"/>
                <w:lang w:val="en-GB"/>
              </w:rPr>
              <w:t>region-derived-</w:t>
            </w:r>
            <w:proofErr w:type="spellStart"/>
            <w:proofErr w:type="gramStart"/>
            <w:r w:rsidRPr="00977D67">
              <w:rPr>
                <w:rFonts w:ascii="Cambria" w:eastAsia="Calibri" w:hAnsi="Cambria" w:cs="Times New Roman"/>
                <w:sz w:val="20"/>
                <w:szCs w:val="20"/>
                <w:lang w:val="en-GB"/>
              </w:rPr>
              <w:t>rotation.heic</w:t>
            </w:r>
            <w:proofErr w:type="spellEnd"/>
            <w:proofErr w:type="gramEnd"/>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4E87DC32" w14:textId="77777777" w:rsidR="00977D67" w:rsidRPr="00977D67" w:rsidRDefault="00977D67" w:rsidP="00977D67">
            <w:pPr>
              <w:widowControl/>
              <w:tabs>
                <w:tab w:val="left" w:pos="1440"/>
                <w:tab w:val="left" w:pos="8010"/>
              </w:tabs>
              <w:spacing w:before="136"/>
              <w:rPr>
                <w:rFonts w:eastAsia="Times New Roman" w:cs="Times New Roman"/>
                <w:sz w:val="20"/>
                <w:szCs w:val="20"/>
              </w:rPr>
            </w:pPr>
            <w:r w:rsidRPr="00977D67">
              <w:rPr>
                <w:rFonts w:ascii="Cambria" w:eastAsia="Times New Roman" w:hAnsi="Cambria" w:cs="Times New Roman"/>
                <w:sz w:val="20"/>
                <w:szCs w:val="20"/>
              </w:rPr>
              <w:t>Derived region item using an ‘</w:t>
            </w:r>
            <w:proofErr w:type="spellStart"/>
            <w:r w:rsidRPr="00977D67">
              <w:rPr>
                <w:rFonts w:ascii="Courier New" w:eastAsia="Times New Roman" w:hAnsi="Courier New" w:cs="Courier New"/>
                <w:sz w:val="20"/>
                <w:szCs w:val="20"/>
              </w:rPr>
              <w:t>irot</w:t>
            </w:r>
            <w:proofErr w:type="spellEnd"/>
            <w:r w:rsidRPr="00977D67">
              <w:rPr>
                <w:rFonts w:ascii="Cambria" w:eastAsia="Times New Roman" w:hAnsi="Cambria" w:cs="Times New Roman"/>
                <w:sz w:val="20"/>
                <w:szCs w:val="20"/>
              </w:rPr>
              <w:t>’ transformative item property.</w:t>
            </w:r>
          </w:p>
        </w:tc>
      </w:tr>
    </w:tbl>
    <w:p w14:paraId="10FA67A4" w14:textId="77777777" w:rsidR="00977D67" w:rsidRPr="00977D67" w:rsidRDefault="00977D67" w:rsidP="00977D67">
      <w:pPr>
        <w:pStyle w:val="Heading4"/>
      </w:pPr>
      <w:r w:rsidRPr="00977D67">
        <w:t>region-rectangle.mp4</w:t>
      </w:r>
    </w:p>
    <w:p w14:paraId="7166BEF0"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CA" w:eastAsia="ja-JP"/>
        </w:rPr>
      </w:pPr>
      <w:r w:rsidRPr="00977D67">
        <w:rPr>
          <w:rFonts w:ascii="Cambria" w:eastAsia="Calibri" w:hAnsi="Cambria" w:cs="Times New Roman"/>
          <w:sz w:val="22"/>
          <w:lang w:val="en-CA" w:eastAsia="ja-JP"/>
        </w:rPr>
        <w:t>This conformance sample contains a video track of 5 frames corresponding to a panning over a still image. This video track is annotated with a region track containing a rectangle region corresponding to the same area in the original still image. Therefore, the rectangle region is moving to follow the panning. This rectangle region is annotated with a ‘</w:t>
      </w:r>
      <w:proofErr w:type="spellStart"/>
      <w:r w:rsidRPr="00977D67">
        <w:rPr>
          <w:rFonts w:ascii="Cambria" w:eastAsia="Calibri" w:hAnsi="Cambria" w:cs="Times New Roman"/>
          <w:sz w:val="22"/>
          <w:lang w:val="en-CA" w:eastAsia="ja-JP"/>
        </w:rPr>
        <w:t>udes</w:t>
      </w:r>
      <w:proofErr w:type="spellEnd"/>
      <w:r w:rsidRPr="00977D67">
        <w:rPr>
          <w:rFonts w:ascii="Cambria" w:eastAsia="Calibri" w:hAnsi="Cambria" w:cs="Times New Roman"/>
          <w:sz w:val="22"/>
          <w:lang w:val="en-CA" w:eastAsia="ja-JP"/>
        </w:rPr>
        <w:t>’ description stored in an ‘</w:t>
      </w:r>
      <w:proofErr w:type="spellStart"/>
      <w:r w:rsidRPr="00977D67">
        <w:rPr>
          <w:rFonts w:ascii="Cambria" w:eastAsia="Calibri" w:hAnsi="Cambria" w:cs="Times New Roman"/>
          <w:sz w:val="22"/>
          <w:lang w:val="en-CA" w:eastAsia="ja-JP"/>
        </w:rPr>
        <w:t>sbgp</w:t>
      </w:r>
      <w:proofErr w:type="spellEnd"/>
      <w:r w:rsidRPr="00977D67">
        <w:rPr>
          <w:rFonts w:ascii="Cambria" w:eastAsia="Calibri" w:hAnsi="Cambria" w:cs="Times New Roman"/>
          <w:sz w:val="22"/>
          <w:lang w:val="en-CA" w:eastAsia="ja-JP"/>
        </w:rPr>
        <w:t>’ box.</w:t>
      </w:r>
    </w:p>
    <w:p w14:paraId="0DB7FE84" w14:textId="77777777" w:rsidR="00977D67" w:rsidRPr="00977D67" w:rsidRDefault="00977D67" w:rsidP="00977D67">
      <w:pPr>
        <w:pStyle w:val="Heading4"/>
      </w:pPr>
      <w:r w:rsidRPr="00977D67">
        <w:t>essg_sample1.mp4</w:t>
      </w:r>
    </w:p>
    <w:p w14:paraId="66ABD50F"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CA" w:eastAsia="ja-JP"/>
        </w:rPr>
      </w:pPr>
      <w:r w:rsidRPr="00977D67">
        <w:rPr>
          <w:rFonts w:ascii="Cambria" w:eastAsia="Calibri" w:hAnsi="Cambria" w:cs="Times New Roman"/>
          <w:sz w:val="22"/>
          <w:lang w:val="en-CA" w:eastAsia="ja-JP"/>
        </w:rPr>
        <w:t>A file with a ‘</w:t>
      </w:r>
      <w:proofErr w:type="spellStart"/>
      <w:r w:rsidRPr="00977D67">
        <w:rPr>
          <w:rFonts w:ascii="Cambria" w:eastAsia="Calibri" w:hAnsi="Cambria" w:cs="Times New Roman"/>
          <w:sz w:val="22"/>
          <w:lang w:val="en-CA" w:eastAsia="ja-JP"/>
        </w:rPr>
        <w:t>essg</w:t>
      </w:r>
      <w:proofErr w:type="spellEnd"/>
      <w:r w:rsidRPr="00977D67">
        <w:rPr>
          <w:rFonts w:ascii="Cambria" w:eastAsia="Calibri" w:hAnsi="Cambria" w:cs="Times New Roman"/>
          <w:sz w:val="22"/>
          <w:lang w:val="en-CA" w:eastAsia="ja-JP"/>
        </w:rPr>
        <w:t>’ restricted track, with a sample group description with version 3, and an ‘</w:t>
      </w:r>
      <w:proofErr w:type="spellStart"/>
      <w:r w:rsidRPr="00977D67">
        <w:rPr>
          <w:rFonts w:ascii="Cambria" w:eastAsia="Calibri" w:hAnsi="Cambria" w:cs="Times New Roman"/>
          <w:sz w:val="22"/>
          <w:lang w:val="en-CA" w:eastAsia="ja-JP"/>
        </w:rPr>
        <w:t>esgh</w:t>
      </w:r>
      <w:proofErr w:type="spellEnd"/>
      <w:r w:rsidRPr="00977D67">
        <w:rPr>
          <w:rFonts w:ascii="Cambria" w:eastAsia="Calibri" w:hAnsi="Cambria" w:cs="Times New Roman"/>
          <w:sz w:val="22"/>
          <w:lang w:val="en-CA" w:eastAsia="ja-JP"/>
        </w:rPr>
        <w:t>’ sample group listing the v3 sample group.</w:t>
      </w:r>
    </w:p>
    <w:p w14:paraId="691988BF"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CA" w:eastAsia="ja-JP"/>
        </w:rPr>
      </w:pPr>
      <w:r w:rsidRPr="00977D67">
        <w:rPr>
          <w:rFonts w:ascii="Cambria" w:eastAsia="Calibri" w:hAnsi="Cambria" w:cs="Times New Roman"/>
          <w:sz w:val="22"/>
          <w:lang w:val="en-CA" w:eastAsia="ja-JP"/>
        </w:rPr>
        <w:t>A file with the ‘</w:t>
      </w:r>
      <w:proofErr w:type="spellStart"/>
      <w:r w:rsidRPr="00977D67">
        <w:rPr>
          <w:rFonts w:ascii="Cambria" w:eastAsia="Calibri" w:hAnsi="Cambria" w:cs="Times New Roman"/>
          <w:sz w:val="22"/>
          <w:lang w:val="en-CA" w:eastAsia="ja-JP"/>
        </w:rPr>
        <w:t>esgh</w:t>
      </w:r>
      <w:proofErr w:type="spellEnd"/>
      <w:r w:rsidRPr="00977D67">
        <w:rPr>
          <w:rFonts w:ascii="Cambria" w:eastAsia="Calibri" w:hAnsi="Cambria" w:cs="Times New Roman"/>
          <w:sz w:val="22"/>
          <w:lang w:val="en-CA" w:eastAsia="ja-JP"/>
        </w:rPr>
        <w:t>’ sample group with ‘</w:t>
      </w:r>
      <w:proofErr w:type="spellStart"/>
      <w:r w:rsidRPr="00977D67">
        <w:rPr>
          <w:rFonts w:ascii="Cambria" w:eastAsia="Calibri" w:hAnsi="Cambria" w:cs="Times New Roman"/>
          <w:sz w:val="22"/>
          <w:lang w:val="en-CA" w:eastAsia="ja-JP"/>
        </w:rPr>
        <w:t>stsd</w:t>
      </w:r>
      <w:proofErr w:type="spellEnd"/>
      <w:r w:rsidRPr="00977D67">
        <w:rPr>
          <w:rFonts w:ascii="Cambria" w:eastAsia="Calibri" w:hAnsi="Cambria" w:cs="Times New Roman"/>
          <w:sz w:val="22"/>
          <w:lang w:val="en-CA" w:eastAsia="ja-JP"/>
        </w:rPr>
        <w:t>’ and no ‘</w:t>
      </w:r>
      <w:proofErr w:type="spellStart"/>
      <w:r w:rsidRPr="00977D67">
        <w:rPr>
          <w:rFonts w:ascii="Cambria" w:eastAsia="Calibri" w:hAnsi="Cambria" w:cs="Times New Roman"/>
          <w:sz w:val="22"/>
          <w:lang w:val="en-CA" w:eastAsia="ja-JP"/>
        </w:rPr>
        <w:t>cenc</w:t>
      </w:r>
      <w:proofErr w:type="spellEnd"/>
      <w:r w:rsidRPr="00977D67">
        <w:rPr>
          <w:rFonts w:ascii="Cambria" w:eastAsia="Calibri" w:hAnsi="Cambria" w:cs="Times New Roman"/>
          <w:sz w:val="22"/>
          <w:lang w:val="en-CA" w:eastAsia="ja-JP"/>
        </w:rPr>
        <w:t xml:space="preserve">’ (a synthetic VVC track with </w:t>
      </w:r>
      <w:proofErr w:type="gramStart"/>
      <w:r w:rsidRPr="00977D67">
        <w:rPr>
          <w:rFonts w:ascii="Cambria" w:eastAsia="Calibri" w:hAnsi="Cambria" w:cs="Times New Roman"/>
          <w:sz w:val="22"/>
          <w:lang w:val="en-CA" w:eastAsia="ja-JP"/>
        </w:rPr>
        <w:t>a</w:t>
      </w:r>
      <w:proofErr w:type="gramEnd"/>
      <w:r w:rsidRPr="00977D67">
        <w:rPr>
          <w:rFonts w:ascii="Cambria" w:eastAsia="Calibri" w:hAnsi="Cambria" w:cs="Times New Roman"/>
          <w:sz w:val="22"/>
          <w:lang w:val="en-CA" w:eastAsia="ja-JP"/>
        </w:rPr>
        <w:t xml:space="preserve"> SAP sample group marked as essential).</w:t>
      </w:r>
    </w:p>
    <w:p w14:paraId="13A00199"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CA"/>
        </w:rPr>
      </w:pPr>
      <w:r w:rsidRPr="00977D67">
        <w:rPr>
          <w:rFonts w:ascii="Cambria" w:eastAsia="Calibri" w:hAnsi="Cambria" w:cs="Times New Roman"/>
          <w:sz w:val="22"/>
          <w:lang w:val="en-CA" w:eastAsia="ja-JP"/>
        </w:rPr>
        <w:t>A file with the ‘</w:t>
      </w:r>
      <w:proofErr w:type="spellStart"/>
      <w:r w:rsidRPr="00977D67">
        <w:rPr>
          <w:rFonts w:ascii="Cambria" w:eastAsia="Calibri" w:hAnsi="Cambria" w:cs="Times New Roman"/>
          <w:sz w:val="22"/>
          <w:lang w:val="en-CA" w:eastAsia="ja-JP"/>
        </w:rPr>
        <w:t>esgh</w:t>
      </w:r>
      <w:proofErr w:type="spellEnd"/>
      <w:r w:rsidRPr="00977D67">
        <w:rPr>
          <w:rFonts w:ascii="Cambria" w:eastAsia="Calibri" w:hAnsi="Cambria" w:cs="Times New Roman"/>
          <w:sz w:val="22"/>
          <w:lang w:val="en-CA" w:eastAsia="ja-JP"/>
        </w:rPr>
        <w:t xml:space="preserve">’ sample group with </w:t>
      </w:r>
      <w:proofErr w:type="spellStart"/>
      <w:r w:rsidRPr="00977D67">
        <w:rPr>
          <w:rFonts w:ascii="Cambria" w:eastAsia="Calibri" w:hAnsi="Cambria" w:cs="Times New Roman"/>
          <w:sz w:val="22"/>
          <w:lang w:val="en-CA" w:eastAsia="ja-JP"/>
        </w:rPr>
        <w:t>num_grouping</w:t>
      </w:r>
      <w:proofErr w:type="spellEnd"/>
      <w:r w:rsidRPr="00977D67">
        <w:rPr>
          <w:rFonts w:ascii="Cambria" w:eastAsia="Calibri" w:hAnsi="Cambria" w:cs="Times New Roman"/>
          <w:sz w:val="22"/>
          <w:lang w:val="en-CA" w:eastAsia="ja-JP"/>
        </w:rPr>
        <w:t xml:space="preserve"> &gt; 1.</w:t>
      </w:r>
    </w:p>
    <w:p w14:paraId="7C6A07DF" w14:textId="77777777" w:rsidR="00977D67" w:rsidRPr="00977D67" w:rsidRDefault="00977D67" w:rsidP="00977D67">
      <w:pPr>
        <w:pStyle w:val="Heading4"/>
      </w:pPr>
      <w:r w:rsidRPr="00977D67">
        <w:lastRenderedPageBreak/>
        <w:t>essg_sample2.mp4</w:t>
      </w:r>
    </w:p>
    <w:p w14:paraId="0ABCE62F"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CA" w:eastAsia="ja-JP"/>
        </w:rPr>
      </w:pPr>
      <w:r w:rsidRPr="00977D67">
        <w:rPr>
          <w:rFonts w:ascii="Cambria" w:eastAsia="Calibri" w:hAnsi="Cambria" w:cs="Times New Roman"/>
          <w:sz w:val="22"/>
          <w:lang w:val="en-CA" w:eastAsia="ja-JP"/>
        </w:rPr>
        <w:t>A file with a ‘</w:t>
      </w:r>
      <w:proofErr w:type="spellStart"/>
      <w:r w:rsidRPr="00977D67">
        <w:rPr>
          <w:rFonts w:ascii="Cambria" w:eastAsia="Calibri" w:hAnsi="Cambria" w:cs="Times New Roman"/>
          <w:sz w:val="22"/>
          <w:lang w:val="en-CA" w:eastAsia="ja-JP"/>
        </w:rPr>
        <w:t>essg</w:t>
      </w:r>
      <w:proofErr w:type="spellEnd"/>
      <w:r w:rsidRPr="00977D67">
        <w:rPr>
          <w:rFonts w:ascii="Cambria" w:eastAsia="Calibri" w:hAnsi="Cambria" w:cs="Times New Roman"/>
          <w:sz w:val="22"/>
          <w:lang w:val="en-CA" w:eastAsia="ja-JP"/>
        </w:rPr>
        <w:t>’ restricted track, with a sample group description with version 3, and an ‘</w:t>
      </w:r>
      <w:proofErr w:type="spellStart"/>
      <w:r w:rsidRPr="00977D67">
        <w:rPr>
          <w:rFonts w:ascii="Cambria" w:eastAsia="Calibri" w:hAnsi="Cambria" w:cs="Times New Roman"/>
          <w:sz w:val="22"/>
          <w:lang w:val="en-CA" w:eastAsia="ja-JP"/>
        </w:rPr>
        <w:t>esgh</w:t>
      </w:r>
      <w:proofErr w:type="spellEnd"/>
      <w:r w:rsidRPr="00977D67">
        <w:rPr>
          <w:rFonts w:ascii="Cambria" w:eastAsia="Calibri" w:hAnsi="Cambria" w:cs="Times New Roman"/>
          <w:sz w:val="22"/>
          <w:lang w:val="en-CA" w:eastAsia="ja-JP"/>
        </w:rPr>
        <w:t>’ sample group listing the v3 sample group.</w:t>
      </w:r>
    </w:p>
    <w:p w14:paraId="0BD74968"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CA" w:eastAsia="ja-JP"/>
        </w:rPr>
      </w:pPr>
      <w:r w:rsidRPr="00977D67">
        <w:rPr>
          <w:rFonts w:ascii="Cambria" w:eastAsia="Calibri" w:hAnsi="Cambria" w:cs="Times New Roman"/>
          <w:sz w:val="22"/>
          <w:lang w:val="en-CA" w:eastAsia="ja-JP"/>
        </w:rPr>
        <w:t>A file with the ‘</w:t>
      </w:r>
      <w:proofErr w:type="spellStart"/>
      <w:r w:rsidRPr="00977D67">
        <w:rPr>
          <w:rFonts w:ascii="Cambria" w:eastAsia="Calibri" w:hAnsi="Cambria" w:cs="Times New Roman"/>
          <w:sz w:val="22"/>
          <w:lang w:val="en-CA" w:eastAsia="ja-JP"/>
        </w:rPr>
        <w:t>esgh</w:t>
      </w:r>
      <w:proofErr w:type="spellEnd"/>
      <w:r w:rsidRPr="00977D67">
        <w:rPr>
          <w:rFonts w:ascii="Cambria" w:eastAsia="Calibri" w:hAnsi="Cambria" w:cs="Times New Roman"/>
          <w:sz w:val="22"/>
          <w:lang w:val="en-CA" w:eastAsia="ja-JP"/>
        </w:rPr>
        <w:t>’ sample group with ‘</w:t>
      </w:r>
      <w:proofErr w:type="spellStart"/>
      <w:r w:rsidRPr="00977D67">
        <w:rPr>
          <w:rFonts w:ascii="Cambria" w:eastAsia="Calibri" w:hAnsi="Cambria" w:cs="Times New Roman"/>
          <w:sz w:val="22"/>
          <w:lang w:val="en-CA" w:eastAsia="ja-JP"/>
        </w:rPr>
        <w:t>cenc</w:t>
      </w:r>
      <w:proofErr w:type="spellEnd"/>
      <w:r w:rsidRPr="00977D67">
        <w:rPr>
          <w:rFonts w:ascii="Cambria" w:eastAsia="Calibri" w:hAnsi="Cambria" w:cs="Times New Roman"/>
          <w:sz w:val="22"/>
          <w:lang w:val="en-CA" w:eastAsia="ja-JP"/>
        </w:rPr>
        <w:t>’ (an encrypted synthetic VVC track).</w:t>
      </w:r>
    </w:p>
    <w:p w14:paraId="5D27D453" w14:textId="77777777" w:rsidR="00977D67" w:rsidRPr="00977D67" w:rsidRDefault="00977D67" w:rsidP="00977D67">
      <w:pPr>
        <w:pStyle w:val="Heading4"/>
      </w:pPr>
      <w:r w:rsidRPr="00977D67">
        <w:t>Conforming files for picture-in-picture</w:t>
      </w:r>
    </w:p>
    <w:p w14:paraId="5C09612C" w14:textId="77777777" w:rsidR="00977D67" w:rsidRPr="00977D67" w:rsidRDefault="00977D67" w:rsidP="00977D67">
      <w:pPr>
        <w:widowControl/>
        <w:tabs>
          <w:tab w:val="left" w:pos="403"/>
        </w:tabs>
        <w:autoSpaceDE/>
        <w:autoSpaceDN/>
        <w:spacing w:line="240" w:lineRule="atLeast"/>
        <w:jc w:val="both"/>
        <w:rPr>
          <w:rFonts w:ascii="Cambria" w:eastAsia="Calibri" w:hAnsi="Cambria" w:cs="Times New Roman"/>
          <w:b/>
          <w:bCs/>
          <w:sz w:val="22"/>
          <w:lang w:val="en-CA" w:eastAsia="ja-JP"/>
        </w:rPr>
      </w:pPr>
      <w:r w:rsidRPr="00977D67">
        <w:rPr>
          <w:rFonts w:ascii="Cambria" w:eastAsia="Calibri" w:hAnsi="Cambria" w:cs="Times New Roman"/>
          <w:b/>
          <w:bCs/>
          <w:sz w:val="22"/>
          <w:lang w:val="en-CA" w:eastAsia="ja-JP"/>
        </w:rPr>
        <w:t>NALFF_PiP_FourPeople_1280x720_BQSquare_416x240_Offset_0x480.mp4</w:t>
      </w:r>
    </w:p>
    <w:p w14:paraId="6EE1B9D6"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b/>
          <w:bCs/>
          <w:sz w:val="22"/>
          <w:lang w:val="en-CA" w:eastAsia="ja-JP"/>
        </w:rPr>
      </w:pPr>
      <w:r w:rsidRPr="00977D67">
        <w:rPr>
          <w:rFonts w:ascii="Cambria" w:eastAsia="Calibri" w:hAnsi="Cambria" w:cs="Times New Roman"/>
          <w:b/>
          <w:bCs/>
          <w:sz w:val="22"/>
          <w:lang w:val="en-CA" w:eastAsia="ja-JP"/>
        </w:rPr>
        <w:t>NALFF_PiP_FourPeople_1280x720_BQSquare_416x240_Offset_864x480.mp4</w:t>
      </w:r>
    </w:p>
    <w:p w14:paraId="64A33350"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GB" w:eastAsia="ja-JP"/>
        </w:rPr>
      </w:pPr>
      <w:r w:rsidRPr="00977D67">
        <w:rPr>
          <w:rFonts w:ascii="Cambria" w:eastAsia="Calibri" w:hAnsi="Cambria" w:cs="Times New Roman"/>
          <w:sz w:val="22"/>
          <w:lang w:val="en-GB" w:eastAsia="ja-JP"/>
        </w:rPr>
        <w:t xml:space="preserve">The two </w:t>
      </w:r>
      <w:r w:rsidRPr="00977D67">
        <w:rPr>
          <w:rFonts w:ascii="Cambria" w:eastAsia="Calibri" w:hAnsi="Cambria" w:cs="Times New Roman"/>
          <w:sz w:val="22"/>
          <w:lang w:val="en-CA" w:eastAsia="ja-JP"/>
        </w:rPr>
        <w:t xml:space="preserve">conforming </w:t>
      </w:r>
      <w:r w:rsidRPr="00977D67">
        <w:rPr>
          <w:rFonts w:ascii="Cambria" w:eastAsia="Calibri" w:hAnsi="Cambria" w:cs="Times New Roman"/>
          <w:sz w:val="22"/>
          <w:lang w:val="en-GB" w:eastAsia="ja-JP"/>
        </w:rPr>
        <w:t>files use the following file format features:</w:t>
      </w:r>
    </w:p>
    <w:p w14:paraId="63F4658B" w14:textId="77777777" w:rsidR="00977D67" w:rsidRPr="00977D67" w:rsidRDefault="00977D67" w:rsidP="00977D67">
      <w:pPr>
        <w:widowControl/>
        <w:numPr>
          <w:ilvl w:val="0"/>
          <w:numId w:val="11"/>
        </w:numPr>
        <w:tabs>
          <w:tab w:val="left" w:pos="403"/>
        </w:tabs>
        <w:autoSpaceDE/>
        <w:autoSpaceDN/>
        <w:spacing w:before="120" w:after="240" w:line="240" w:lineRule="atLeast"/>
        <w:jc w:val="both"/>
        <w:rPr>
          <w:rFonts w:ascii="Cambria" w:eastAsia="Calibri" w:hAnsi="Cambria" w:cs="Times New Roman"/>
          <w:sz w:val="22"/>
          <w:lang w:eastAsia="ja-JP"/>
        </w:rPr>
      </w:pPr>
      <w:r w:rsidRPr="00977D67">
        <w:rPr>
          <w:rFonts w:ascii="Cambria" w:eastAsia="Calibri" w:hAnsi="Cambria" w:cs="Times New Roman"/>
          <w:sz w:val="22"/>
          <w:lang w:eastAsia="ja-JP"/>
        </w:rPr>
        <w:t>The</w:t>
      </w:r>
      <w:r w:rsidRPr="00977D67">
        <w:rPr>
          <w:rFonts w:ascii="Cambria" w:eastAsia="Calibri" w:hAnsi="Cambria" w:cs="Times New Roman"/>
          <w:sz w:val="22"/>
          <w:lang w:val="en-GB" w:eastAsia="ja-JP"/>
        </w:rPr>
        <w:t xml:space="preserve"> supplementary track reference (</w:t>
      </w:r>
      <w:r w:rsidRPr="00977D67">
        <w:rPr>
          <w:rFonts w:ascii="Cambria" w:eastAsia="Calibri" w:hAnsi="Cambria" w:cs="Times New Roman"/>
          <w:sz w:val="22"/>
          <w:lang w:eastAsia="ja-JP"/>
        </w:rPr>
        <w:t>'</w:t>
      </w:r>
      <w:proofErr w:type="spellStart"/>
      <w:r w:rsidRPr="00977D67">
        <w:rPr>
          <w:rFonts w:ascii="Cambria" w:eastAsia="Calibri" w:hAnsi="Cambria" w:cs="Times New Roman"/>
          <w:sz w:val="22"/>
          <w:lang w:eastAsia="ja-JP"/>
        </w:rPr>
        <w:t>supm</w:t>
      </w:r>
      <w:proofErr w:type="spellEnd"/>
      <w:r w:rsidRPr="00977D67">
        <w:rPr>
          <w:rFonts w:ascii="Cambria" w:eastAsia="Calibri" w:hAnsi="Cambria" w:cs="Times New Roman"/>
          <w:sz w:val="22"/>
          <w:lang w:eastAsia="ja-JP"/>
        </w:rPr>
        <w:t>'</w:t>
      </w:r>
      <w:r w:rsidRPr="00977D67">
        <w:rPr>
          <w:rFonts w:ascii="Cambria" w:eastAsia="Calibri" w:hAnsi="Cambria" w:cs="Times New Roman"/>
          <w:sz w:val="22"/>
          <w:lang w:val="en-GB" w:eastAsia="ja-JP"/>
        </w:rPr>
        <w:t xml:space="preserve">), indicating the relationship between a main video track and a </w:t>
      </w:r>
      <w:r w:rsidRPr="00977D67">
        <w:rPr>
          <w:rFonts w:ascii="Cambria" w:eastAsia="Calibri" w:hAnsi="Cambria" w:cs="Times New Roman"/>
          <w:sz w:val="22"/>
          <w:lang w:eastAsia="ja-JP"/>
        </w:rPr>
        <w:t xml:space="preserve">supplementary </w:t>
      </w:r>
      <w:r w:rsidRPr="00977D67">
        <w:rPr>
          <w:rFonts w:ascii="Cambria" w:eastAsia="Calibri" w:hAnsi="Cambria" w:cs="Times New Roman"/>
          <w:sz w:val="22"/>
          <w:lang w:val="en-CA" w:eastAsia="ja-JP"/>
        </w:rPr>
        <w:t>video track,</w:t>
      </w:r>
    </w:p>
    <w:p w14:paraId="31E86B66" w14:textId="77777777" w:rsidR="00977D67" w:rsidRPr="00977D67" w:rsidRDefault="00977D67" w:rsidP="00977D67">
      <w:pPr>
        <w:widowControl/>
        <w:numPr>
          <w:ilvl w:val="0"/>
          <w:numId w:val="11"/>
        </w:numPr>
        <w:tabs>
          <w:tab w:val="left" w:pos="403"/>
        </w:tabs>
        <w:autoSpaceDE/>
        <w:autoSpaceDN/>
        <w:spacing w:before="120" w:after="240" w:line="240" w:lineRule="atLeast"/>
        <w:jc w:val="both"/>
        <w:rPr>
          <w:rFonts w:ascii="Cambria" w:eastAsia="Calibri" w:hAnsi="Cambria" w:cs="Times New Roman"/>
          <w:sz w:val="22"/>
          <w:lang w:eastAsia="ja-JP"/>
        </w:rPr>
      </w:pPr>
      <w:r w:rsidRPr="00977D67">
        <w:rPr>
          <w:rFonts w:ascii="Cambria" w:eastAsia="Calibri" w:hAnsi="Cambria" w:cs="Times New Roman"/>
          <w:sz w:val="22"/>
          <w:lang w:val="en-CA" w:eastAsia="ja-JP"/>
        </w:rPr>
        <w:t xml:space="preserve">The matrix fields of the </w:t>
      </w:r>
      <w:proofErr w:type="spellStart"/>
      <w:r w:rsidRPr="00977D67">
        <w:rPr>
          <w:rFonts w:ascii="Cambria" w:eastAsia="Calibri" w:hAnsi="Cambria" w:cs="Times New Roman"/>
          <w:sz w:val="22"/>
          <w:lang w:eastAsia="ja-JP"/>
        </w:rPr>
        <w:t>TrackHeaderBoxes</w:t>
      </w:r>
      <w:proofErr w:type="spellEnd"/>
      <w:r w:rsidRPr="00977D67">
        <w:rPr>
          <w:rFonts w:ascii="Cambria" w:eastAsia="Calibri" w:hAnsi="Cambria" w:cs="Times New Roman"/>
          <w:sz w:val="22"/>
          <w:lang w:val="en-CA" w:eastAsia="ja-JP"/>
        </w:rPr>
        <w:t xml:space="preserve"> of the </w:t>
      </w:r>
      <w:r w:rsidRPr="00977D67">
        <w:rPr>
          <w:rFonts w:ascii="Cambria" w:eastAsia="Calibri" w:hAnsi="Cambria" w:cs="Times New Roman"/>
          <w:sz w:val="22"/>
          <w:lang w:eastAsia="ja-JP"/>
        </w:rPr>
        <w:t>supplementary</w:t>
      </w:r>
      <w:r w:rsidRPr="00977D67" w:rsidDel="00B53CF5">
        <w:rPr>
          <w:rFonts w:ascii="Cambria" w:eastAsia="Calibri" w:hAnsi="Cambria" w:cs="Times New Roman"/>
          <w:sz w:val="22"/>
          <w:lang w:val="en-CA" w:eastAsia="ja-JP"/>
        </w:rPr>
        <w:t xml:space="preserve"> </w:t>
      </w:r>
      <w:r w:rsidRPr="00977D67">
        <w:rPr>
          <w:rFonts w:ascii="Cambria" w:eastAsia="Calibri" w:hAnsi="Cambria" w:cs="Times New Roman"/>
          <w:sz w:val="22"/>
          <w:lang w:val="en-CA" w:eastAsia="ja-JP"/>
        </w:rPr>
        <w:t xml:space="preserve">video track and the main video track, </w:t>
      </w:r>
      <w:r w:rsidRPr="00977D67">
        <w:rPr>
          <w:rFonts w:ascii="Cambria" w:eastAsia="Calibri" w:hAnsi="Cambria" w:cs="Times New Roman"/>
          <w:sz w:val="22"/>
          <w:lang w:val="en-GB" w:eastAsia="ja-JP"/>
        </w:rPr>
        <w:t xml:space="preserve">indicating the position and size of the overlaying </w:t>
      </w:r>
      <w:r w:rsidRPr="00977D67">
        <w:rPr>
          <w:rFonts w:ascii="Cambria" w:eastAsia="Calibri" w:hAnsi="Cambria" w:cs="Times New Roman"/>
          <w:sz w:val="22"/>
          <w:lang w:val="en-CA" w:eastAsia="ja-JP"/>
        </w:rPr>
        <w:t xml:space="preserve">window in the main video for overlaying the </w:t>
      </w:r>
      <w:r w:rsidRPr="00977D67">
        <w:rPr>
          <w:rFonts w:ascii="Cambria" w:eastAsia="Calibri" w:hAnsi="Cambria" w:cs="Times New Roman"/>
          <w:sz w:val="22"/>
          <w:lang w:eastAsia="ja-JP"/>
        </w:rPr>
        <w:t xml:space="preserve">supplementary </w:t>
      </w:r>
      <w:r w:rsidRPr="00977D67">
        <w:rPr>
          <w:rFonts w:ascii="Cambria" w:eastAsia="Calibri" w:hAnsi="Cambria" w:cs="Times New Roman"/>
          <w:sz w:val="22"/>
          <w:lang w:val="en-CA" w:eastAsia="ja-JP"/>
        </w:rPr>
        <w:t>video, and</w:t>
      </w:r>
    </w:p>
    <w:p w14:paraId="3C6D0318" w14:textId="77777777" w:rsidR="00977D67" w:rsidRPr="00977D67" w:rsidRDefault="00977D67" w:rsidP="00977D67">
      <w:pPr>
        <w:widowControl/>
        <w:numPr>
          <w:ilvl w:val="0"/>
          <w:numId w:val="11"/>
        </w:numPr>
        <w:tabs>
          <w:tab w:val="left" w:pos="403"/>
        </w:tabs>
        <w:autoSpaceDE/>
        <w:autoSpaceDN/>
        <w:spacing w:before="120" w:after="240" w:line="240" w:lineRule="atLeast"/>
        <w:jc w:val="both"/>
        <w:rPr>
          <w:rFonts w:ascii="Cambria" w:eastAsia="Calibri" w:hAnsi="Cambria" w:cs="Times New Roman"/>
          <w:sz w:val="22"/>
          <w:lang w:eastAsia="ja-JP"/>
        </w:rPr>
      </w:pPr>
      <w:r w:rsidRPr="00977D67">
        <w:rPr>
          <w:rFonts w:ascii="Cambria" w:eastAsia="Calibri" w:hAnsi="Cambria" w:cs="Times New Roman"/>
          <w:sz w:val="22"/>
          <w:lang w:val="en-CA" w:eastAsia="ja-JP"/>
        </w:rPr>
        <w:t xml:space="preserve">The layer fields of the </w:t>
      </w:r>
      <w:proofErr w:type="spellStart"/>
      <w:r w:rsidRPr="00977D67">
        <w:rPr>
          <w:rFonts w:ascii="Cambria" w:eastAsia="Calibri" w:hAnsi="Cambria" w:cs="Times New Roman"/>
          <w:sz w:val="22"/>
          <w:lang w:eastAsia="ja-JP"/>
        </w:rPr>
        <w:t>TrackHeaderBox</w:t>
      </w:r>
      <w:proofErr w:type="spellEnd"/>
      <w:r w:rsidRPr="00977D67">
        <w:rPr>
          <w:rFonts w:ascii="Cambria" w:eastAsia="Calibri" w:hAnsi="Cambria" w:cs="Times New Roman"/>
          <w:sz w:val="22"/>
          <w:lang w:val="en-CA" w:eastAsia="ja-JP"/>
        </w:rPr>
        <w:t xml:space="preserve"> of the </w:t>
      </w:r>
      <w:r w:rsidRPr="00977D67">
        <w:rPr>
          <w:rFonts w:ascii="Cambria" w:eastAsia="Calibri" w:hAnsi="Cambria" w:cs="Times New Roman"/>
          <w:sz w:val="22"/>
          <w:lang w:eastAsia="ja-JP"/>
        </w:rPr>
        <w:t>supplementary</w:t>
      </w:r>
      <w:r w:rsidRPr="00977D67" w:rsidDel="00B53CF5">
        <w:rPr>
          <w:rFonts w:ascii="Cambria" w:eastAsia="Calibri" w:hAnsi="Cambria" w:cs="Times New Roman"/>
          <w:sz w:val="22"/>
          <w:lang w:val="en-CA" w:eastAsia="ja-JP"/>
        </w:rPr>
        <w:t xml:space="preserve"> </w:t>
      </w:r>
      <w:r w:rsidRPr="00977D67">
        <w:rPr>
          <w:rFonts w:ascii="Cambria" w:eastAsia="Calibri" w:hAnsi="Cambria" w:cs="Times New Roman"/>
          <w:sz w:val="22"/>
          <w:lang w:val="en-CA" w:eastAsia="ja-JP"/>
        </w:rPr>
        <w:t xml:space="preserve">video track and the main video track, indicating that the </w:t>
      </w:r>
      <w:r w:rsidRPr="00977D67">
        <w:rPr>
          <w:rFonts w:ascii="Cambria" w:eastAsia="Calibri" w:hAnsi="Cambria" w:cs="Times New Roman"/>
          <w:sz w:val="22"/>
          <w:lang w:eastAsia="ja-JP"/>
        </w:rPr>
        <w:t>supplementary</w:t>
      </w:r>
      <w:r w:rsidRPr="00977D67" w:rsidDel="00B53CF5">
        <w:rPr>
          <w:rFonts w:ascii="Cambria" w:eastAsia="Calibri" w:hAnsi="Cambria" w:cs="Times New Roman"/>
          <w:sz w:val="22"/>
          <w:lang w:val="en-CA" w:eastAsia="ja-JP"/>
        </w:rPr>
        <w:t xml:space="preserve"> </w:t>
      </w:r>
      <w:r w:rsidRPr="00977D67">
        <w:rPr>
          <w:rFonts w:ascii="Cambria" w:eastAsia="Calibri" w:hAnsi="Cambria" w:cs="Times New Roman"/>
          <w:sz w:val="22"/>
          <w:lang w:val="en-CA" w:eastAsia="ja-JP"/>
        </w:rPr>
        <w:t>video is overlaid on top of the main video.</w:t>
      </w:r>
    </w:p>
    <w:p w14:paraId="3D1C7DCB"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CA" w:eastAsia="ja-JP"/>
        </w:rPr>
      </w:pPr>
      <w:r w:rsidRPr="00977D67">
        <w:rPr>
          <w:rFonts w:ascii="Cambria" w:eastAsia="Calibri" w:hAnsi="Cambria" w:cs="Times New Roman"/>
          <w:sz w:val="22"/>
          <w:lang w:val="en-CA" w:eastAsia="ja-JP"/>
        </w:rPr>
        <w:t>There is only one difference between the two conforming files, on the position of the overlaying window, one at the bottom-right corner (as illustrated by Fig. 1), the other at the bottom-left corner.</w:t>
      </w:r>
    </w:p>
    <w:p w14:paraId="0912B8EE" w14:textId="77777777" w:rsidR="00977D67" w:rsidRPr="00977D67" w:rsidRDefault="00977D67" w:rsidP="00977D67">
      <w:pPr>
        <w:keepNext/>
        <w:widowControl/>
        <w:tabs>
          <w:tab w:val="left" w:pos="403"/>
        </w:tabs>
        <w:autoSpaceDE/>
        <w:autoSpaceDN/>
        <w:spacing w:after="240" w:line="240" w:lineRule="atLeast"/>
        <w:jc w:val="center"/>
        <w:rPr>
          <w:rFonts w:ascii="Cambria" w:eastAsia="Calibri" w:hAnsi="Cambria" w:cs="Times New Roman"/>
          <w:sz w:val="22"/>
          <w:lang w:val="en-GB"/>
        </w:rPr>
      </w:pPr>
      <w:r w:rsidRPr="00977D67">
        <w:rPr>
          <w:rFonts w:ascii="Cambria" w:eastAsia="Calibri" w:hAnsi="Cambria" w:cs="Times New Roman"/>
          <w:noProof/>
          <w:sz w:val="22"/>
          <w:lang w:val="en-CA"/>
        </w:rPr>
        <w:drawing>
          <wp:inline distT="0" distB="0" distL="0" distR="0" wp14:anchorId="472D80A4" wp14:editId="2062B9A3">
            <wp:extent cx="4512945" cy="1631950"/>
            <wp:effectExtent l="0" t="0" r="0" b="0"/>
            <wp:docPr id="78" name="Picture 1" descr="A blue and green arrows pointing to a black background&#13;&#13;&#13;&#13;&#13;&#10;&#13;&#13;&#13;&#13;&#13;&#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blue and green arrows pointing to a black background&#13;&#13;&#13;&#13;&#13;&#10;&#13;&#13;&#13;&#13;&#13;&#10;Description automatically generated"/>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12945" cy="1631950"/>
                    </a:xfrm>
                    <a:prstGeom prst="rect">
                      <a:avLst/>
                    </a:prstGeom>
                    <a:noFill/>
                    <a:ln>
                      <a:noFill/>
                    </a:ln>
                  </pic:spPr>
                </pic:pic>
              </a:graphicData>
            </a:graphic>
          </wp:inline>
        </w:drawing>
      </w:r>
    </w:p>
    <w:p w14:paraId="2E4D3052" w14:textId="77777777" w:rsidR="00977D67" w:rsidRPr="00977D67" w:rsidRDefault="00977D67" w:rsidP="00977D67">
      <w:pPr>
        <w:keepNext/>
        <w:widowControl/>
        <w:autoSpaceDE/>
        <w:autoSpaceDN/>
        <w:spacing w:before="240" w:after="240"/>
        <w:jc w:val="center"/>
        <w:rPr>
          <w:rFonts w:ascii="Cambria" w:eastAsia="MS Mincho" w:hAnsi="Cambria" w:cs="Times New Roman"/>
          <w:iCs/>
          <w:color w:val="000000"/>
          <w:sz w:val="22"/>
          <w:szCs w:val="18"/>
          <w:lang w:val="en-CA" w:eastAsia="ja-JP"/>
        </w:rPr>
      </w:pPr>
      <w:r w:rsidRPr="00977D67">
        <w:rPr>
          <w:rFonts w:ascii="Cambria" w:eastAsia="MS Mincho" w:hAnsi="Cambria" w:cs="Times New Roman"/>
          <w:iCs/>
          <w:color w:val="000000"/>
          <w:sz w:val="22"/>
          <w:szCs w:val="18"/>
        </w:rPr>
        <w:t xml:space="preserve">Figure </w:t>
      </w:r>
      <w:r w:rsidRPr="00977D67">
        <w:rPr>
          <w:rFonts w:ascii="Cambria" w:eastAsia="MS Mincho" w:hAnsi="Cambria" w:cs="Times New Roman"/>
          <w:iCs/>
          <w:color w:val="000000"/>
          <w:sz w:val="22"/>
          <w:szCs w:val="18"/>
        </w:rPr>
        <w:fldChar w:fldCharType="begin"/>
      </w:r>
      <w:r w:rsidRPr="00977D67">
        <w:rPr>
          <w:rFonts w:ascii="Cambria" w:eastAsia="MS Mincho" w:hAnsi="Cambria" w:cs="Times New Roman"/>
          <w:iCs/>
          <w:color w:val="000000"/>
          <w:sz w:val="22"/>
          <w:szCs w:val="18"/>
        </w:rPr>
        <w:instrText xml:space="preserve"> SEQ Figure \* ARABIC </w:instrText>
      </w:r>
      <w:r w:rsidRPr="00977D67">
        <w:rPr>
          <w:rFonts w:ascii="Cambria" w:eastAsia="MS Mincho" w:hAnsi="Cambria" w:cs="Times New Roman"/>
          <w:iCs/>
          <w:color w:val="000000"/>
          <w:sz w:val="22"/>
          <w:szCs w:val="18"/>
        </w:rPr>
        <w:fldChar w:fldCharType="separate"/>
      </w:r>
      <w:r w:rsidRPr="00977D67">
        <w:rPr>
          <w:rFonts w:ascii="Cambria" w:eastAsia="MS Mincho" w:hAnsi="Cambria" w:cs="Times New Roman"/>
          <w:iCs/>
          <w:noProof/>
          <w:color w:val="000000"/>
          <w:sz w:val="22"/>
          <w:szCs w:val="18"/>
        </w:rPr>
        <w:t>3</w:t>
      </w:r>
      <w:r w:rsidRPr="00977D67">
        <w:rPr>
          <w:rFonts w:ascii="Cambria" w:eastAsia="MS Mincho" w:hAnsi="Cambria" w:cs="Times New Roman"/>
          <w:iCs/>
          <w:color w:val="000000"/>
          <w:sz w:val="22"/>
          <w:szCs w:val="18"/>
        </w:rPr>
        <w:fldChar w:fldCharType="end"/>
      </w:r>
      <w:r w:rsidRPr="00977D67">
        <w:rPr>
          <w:rFonts w:ascii="Cambria" w:eastAsia="MS Mincho" w:hAnsi="Cambria" w:cs="Times New Roman"/>
          <w:iCs/>
          <w:color w:val="000000"/>
          <w:sz w:val="22"/>
          <w:szCs w:val="18"/>
        </w:rPr>
        <w:t xml:space="preserve">: A picture-in-picture example by overlaying a supplemental video on top of a main video at the bottom-right </w:t>
      </w:r>
      <w:proofErr w:type="gramStart"/>
      <w:r w:rsidRPr="00977D67">
        <w:rPr>
          <w:rFonts w:ascii="Cambria" w:eastAsia="MS Mincho" w:hAnsi="Cambria" w:cs="Times New Roman"/>
          <w:iCs/>
          <w:color w:val="000000"/>
          <w:sz w:val="22"/>
          <w:szCs w:val="18"/>
        </w:rPr>
        <w:t>corner</w:t>
      </w:r>
      <w:proofErr w:type="gramEnd"/>
    </w:p>
    <w:p w14:paraId="6243738F" w14:textId="77777777" w:rsidR="00977D67" w:rsidRPr="00977D67" w:rsidRDefault="00977D67" w:rsidP="00977D67">
      <w:pPr>
        <w:pStyle w:val="Heading4"/>
      </w:pPr>
      <w:r w:rsidRPr="00977D67">
        <w:t>EDRAP</w:t>
      </w:r>
    </w:p>
    <w:p w14:paraId="50B51083"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b/>
          <w:bCs/>
          <w:sz w:val="22"/>
          <w:lang w:eastAsia="ja-JP"/>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ambria" w:eastAsia="Times New Roman" w:hAnsi="Cambria" w:cs="Times New Roman"/>
          <w:b/>
          <w:bCs/>
          <w:sz w:val="22"/>
          <w:lang w:eastAsia="ja-JP"/>
        </w:rPr>
        <w:t xml:space="preserve">vvc_edrap_sap1.mp4: </w:t>
      </w:r>
      <w:r w:rsidRPr="00977D67">
        <w:rPr>
          <w:rFonts w:ascii="Cambria" w:eastAsia="Times New Roman" w:hAnsi="Cambria" w:cs="Times New Roman"/>
          <w:sz w:val="22"/>
          <w:lang w:eastAsia="ja-JP"/>
        </w:rPr>
        <w:t>This file contains two video tracks, a main track, containing a VVC single-layer bitstream with EDRAP samples, and an associated external stream track.</w:t>
      </w:r>
      <w:r w:rsidRPr="00977D67">
        <w:rPr>
          <w:rFonts w:ascii="Cambria" w:eastAsia="Times New Roman" w:hAnsi="Cambria" w:cs="Times New Roman"/>
          <w:b/>
          <w:bCs/>
          <w:sz w:val="22"/>
          <w:lang w:eastAsia="ja-JP"/>
        </w:rPr>
        <w:t xml:space="preserve"> </w:t>
      </w:r>
      <w:r w:rsidRPr="00977D67">
        <w:rPr>
          <w:rFonts w:ascii="Cambria" w:eastAsia="Times New Roman" w:hAnsi="Cambria" w:cs="Times New Roman"/>
          <w:sz w:val="22"/>
          <w:lang w:eastAsia="ja-JP"/>
        </w:rPr>
        <w:t>The main track has sample entry ‘vvc1’, and the EDRAP samples are grouped by the EDRAP sample group ‘</w:t>
      </w:r>
      <w:proofErr w:type="spellStart"/>
      <w:r w:rsidRPr="00977D67">
        <w:rPr>
          <w:rFonts w:ascii="Cambria" w:eastAsia="Times New Roman" w:hAnsi="Cambria" w:cs="Times New Roman"/>
          <w:sz w:val="22"/>
          <w:lang w:eastAsia="ja-JP"/>
        </w:rPr>
        <w:t>edrp</w:t>
      </w:r>
      <w:proofErr w:type="spellEnd"/>
      <w:r w:rsidRPr="00977D67">
        <w:rPr>
          <w:rFonts w:ascii="Cambria" w:eastAsia="Times New Roman" w:hAnsi="Cambria" w:cs="Times New Roman"/>
          <w:sz w:val="22"/>
          <w:lang w:eastAsia="ja-JP"/>
        </w:rPr>
        <w:t xml:space="preserve">’ with </w:t>
      </w:r>
      <w:r w:rsidRPr="00977D67">
        <w:rPr>
          <w:rFonts w:ascii="Courier" w:eastAsia="MS Mincho" w:hAnsi="Courier" w:cs="Times New Roman"/>
          <w:noProof/>
          <w:sz w:val="22"/>
          <w:lang w:val="en-GB"/>
        </w:rPr>
        <w:t>edrap_type</w:t>
      </w:r>
      <w:r w:rsidRPr="00977D67">
        <w:rPr>
          <w:rFonts w:ascii="Cambria" w:eastAsia="Times New Roman" w:hAnsi="Cambria" w:cs="Times New Roman"/>
          <w:sz w:val="22"/>
          <w:lang w:eastAsia="ja-JP"/>
        </w:rPr>
        <w:t xml:space="preserve"> equal to 1. The main track has an </w:t>
      </w:r>
      <w:r w:rsidRPr="00977D67">
        <w:rPr>
          <w:rFonts w:ascii="Courier" w:eastAsia="MS Mincho" w:hAnsi="Courier" w:cs="Times New Roman"/>
          <w:noProof/>
          <w:sz w:val="22"/>
          <w:lang w:val="en-GB"/>
        </w:rPr>
        <w:t>aest</w:t>
      </w:r>
      <w:r w:rsidRPr="00977D67">
        <w:rPr>
          <w:rFonts w:ascii="Cambria" w:eastAsia="Times New Roman" w:hAnsi="Cambria" w:cs="Times New Roman"/>
          <w:sz w:val="22"/>
          <w:lang w:eastAsia="ja-JP"/>
        </w:rPr>
        <w:t xml:space="preserve"> track reference that references the associated external stream track.</w:t>
      </w:r>
      <w:r w:rsidRPr="00977D67">
        <w:rPr>
          <w:rFonts w:ascii="Cambria" w:eastAsia="Times New Roman" w:hAnsi="Cambria" w:cs="Times New Roman"/>
          <w:b/>
          <w:bCs/>
          <w:sz w:val="22"/>
          <w:lang w:eastAsia="ja-JP"/>
        </w:rPr>
        <w:t xml:space="preserve"> </w:t>
      </w:r>
      <w:r w:rsidRPr="00977D67">
        <w:rPr>
          <w:rFonts w:ascii="Cambria" w:eastAsia="Times New Roman" w:hAnsi="Cambria" w:cs="Times New Roman"/>
          <w:sz w:val="22"/>
          <w:lang w:eastAsia="ja-JP"/>
        </w:rPr>
        <w:t>The associated external stream track has the restricted sample entry ‘</w:t>
      </w:r>
      <w:proofErr w:type="spellStart"/>
      <w:r w:rsidRPr="00977D67">
        <w:rPr>
          <w:rFonts w:ascii="Cambria" w:eastAsia="Times New Roman" w:hAnsi="Cambria" w:cs="Times New Roman"/>
          <w:sz w:val="22"/>
          <w:lang w:eastAsia="ja-JP"/>
        </w:rPr>
        <w:t>resv</w:t>
      </w:r>
      <w:proofErr w:type="spellEnd"/>
      <w:r w:rsidRPr="00977D67">
        <w:rPr>
          <w:rFonts w:ascii="Cambria" w:eastAsia="Times New Roman" w:hAnsi="Cambria" w:cs="Times New Roman"/>
          <w:sz w:val="22"/>
          <w:lang w:eastAsia="ja-JP"/>
        </w:rPr>
        <w:t>’ with the ‘</w:t>
      </w:r>
      <w:proofErr w:type="spellStart"/>
      <w:r w:rsidRPr="00977D67">
        <w:rPr>
          <w:rFonts w:ascii="Cambria" w:eastAsia="Times New Roman" w:hAnsi="Cambria" w:cs="Times New Roman"/>
          <w:sz w:val="22"/>
          <w:lang w:eastAsia="ja-JP"/>
        </w:rPr>
        <w:t>rinf</w:t>
      </w:r>
      <w:proofErr w:type="spellEnd"/>
      <w:r w:rsidRPr="00977D67">
        <w:rPr>
          <w:rFonts w:ascii="Cambria" w:eastAsia="Times New Roman" w:hAnsi="Cambria" w:cs="Times New Roman"/>
          <w:sz w:val="22"/>
          <w:lang w:eastAsia="ja-JP"/>
        </w:rPr>
        <w:t>’ box, which contains the ‘</w:t>
      </w:r>
      <w:proofErr w:type="spellStart"/>
      <w:r w:rsidRPr="00977D67">
        <w:rPr>
          <w:rFonts w:ascii="Cambria" w:eastAsia="Times New Roman" w:hAnsi="Cambria" w:cs="Times New Roman"/>
          <w:sz w:val="22"/>
          <w:lang w:eastAsia="ja-JP"/>
        </w:rPr>
        <w:t>schm</w:t>
      </w:r>
      <w:proofErr w:type="spellEnd"/>
      <w:r w:rsidRPr="00977D67">
        <w:rPr>
          <w:rFonts w:ascii="Cambria" w:eastAsia="Times New Roman" w:hAnsi="Cambria" w:cs="Times New Roman"/>
          <w:sz w:val="22"/>
          <w:lang w:eastAsia="ja-JP"/>
        </w:rPr>
        <w:t xml:space="preserve">’ box  with </w:t>
      </w:r>
      <w:proofErr w:type="spellStart"/>
      <w:r w:rsidRPr="00977D67">
        <w:rPr>
          <w:rFonts w:ascii="Cambria" w:eastAsia="Times New Roman" w:hAnsi="Cambria" w:cs="Times New Roman"/>
          <w:sz w:val="22"/>
          <w:lang w:eastAsia="ja-JP"/>
        </w:rPr>
        <w:t>scheme_type</w:t>
      </w:r>
      <w:proofErr w:type="spellEnd"/>
      <w:r w:rsidRPr="00977D67">
        <w:rPr>
          <w:rFonts w:ascii="Cambria" w:eastAsia="Times New Roman" w:hAnsi="Cambria" w:cs="Times New Roman"/>
          <w:sz w:val="22"/>
          <w:lang w:eastAsia="ja-JP"/>
        </w:rPr>
        <w:t xml:space="preserve"> equal to ‘</w:t>
      </w:r>
      <w:proofErr w:type="spellStart"/>
      <w:r w:rsidRPr="00977D67">
        <w:rPr>
          <w:rFonts w:ascii="Cambria" w:eastAsia="Times New Roman" w:hAnsi="Cambria" w:cs="Times New Roman"/>
          <w:sz w:val="22"/>
          <w:lang w:eastAsia="ja-JP"/>
        </w:rPr>
        <w:t>spkt</w:t>
      </w:r>
      <w:proofErr w:type="spellEnd"/>
      <w:r w:rsidRPr="00977D67">
        <w:rPr>
          <w:rFonts w:ascii="Cambria" w:eastAsia="Times New Roman" w:hAnsi="Cambria" w:cs="Times New Roman"/>
          <w:sz w:val="22"/>
          <w:lang w:eastAsia="ja-JP"/>
        </w:rPr>
        <w:t>’.</w:t>
      </w:r>
    </w:p>
    <w:p w14:paraId="4D474A14"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b/>
          <w:bCs/>
          <w:sz w:val="22"/>
          <w:lang w:eastAsia="ja-JP"/>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ambria" w:eastAsia="Times New Roman" w:hAnsi="Cambria" w:cs="Times New Roman"/>
          <w:b/>
          <w:bCs/>
          <w:sz w:val="22"/>
          <w:lang w:eastAsia="ja-JP"/>
        </w:rPr>
        <w:t xml:space="preserve">vvc_edrap_sap2.mp4: </w:t>
      </w:r>
      <w:r w:rsidRPr="00977D67">
        <w:rPr>
          <w:rFonts w:ascii="Cambria" w:eastAsia="Times New Roman" w:hAnsi="Cambria" w:cs="Times New Roman"/>
          <w:sz w:val="22"/>
          <w:lang w:eastAsia="ja-JP"/>
        </w:rPr>
        <w:t xml:space="preserve">Same as above, except that the value of </w:t>
      </w:r>
      <w:proofErr w:type="spellStart"/>
      <w:r w:rsidRPr="00977D67">
        <w:rPr>
          <w:rFonts w:ascii="Cambria" w:eastAsia="Times New Roman" w:hAnsi="Cambria" w:cs="Times New Roman"/>
          <w:sz w:val="22"/>
          <w:lang w:eastAsia="ja-JP"/>
        </w:rPr>
        <w:t>edrap_type</w:t>
      </w:r>
      <w:proofErr w:type="spellEnd"/>
      <w:r w:rsidRPr="00977D67">
        <w:rPr>
          <w:rFonts w:ascii="Cambria" w:eastAsia="Times New Roman" w:hAnsi="Cambria" w:cs="Times New Roman"/>
          <w:sz w:val="22"/>
          <w:lang w:eastAsia="ja-JP"/>
        </w:rPr>
        <w:t xml:space="preserve"> is equal to 2.</w:t>
      </w:r>
    </w:p>
    <w:p w14:paraId="42F1CEF6"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b/>
          <w:bCs/>
          <w:sz w:val="22"/>
          <w:lang w:eastAsia="ja-JP"/>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ambria" w:eastAsia="Times New Roman" w:hAnsi="Cambria" w:cs="Times New Roman"/>
          <w:b/>
          <w:bCs/>
          <w:sz w:val="22"/>
          <w:lang w:eastAsia="ja-JP"/>
        </w:rPr>
        <w:t xml:space="preserve">vvc_edrap_sap3.mp4: </w:t>
      </w:r>
      <w:r w:rsidRPr="00977D67">
        <w:rPr>
          <w:rFonts w:ascii="Cambria" w:eastAsia="Times New Roman" w:hAnsi="Cambria" w:cs="Times New Roman"/>
          <w:sz w:val="22"/>
          <w:lang w:eastAsia="ja-JP"/>
        </w:rPr>
        <w:t xml:space="preserve">Same as above, except that the value of </w:t>
      </w:r>
      <w:proofErr w:type="spellStart"/>
      <w:r w:rsidRPr="00977D67">
        <w:rPr>
          <w:rFonts w:ascii="Cambria" w:eastAsia="Times New Roman" w:hAnsi="Cambria" w:cs="Times New Roman"/>
          <w:sz w:val="22"/>
          <w:lang w:eastAsia="ja-JP"/>
        </w:rPr>
        <w:t>edrap_type</w:t>
      </w:r>
      <w:proofErr w:type="spellEnd"/>
      <w:r w:rsidRPr="00977D67">
        <w:rPr>
          <w:rFonts w:ascii="Cambria" w:eastAsia="Times New Roman" w:hAnsi="Cambria" w:cs="Times New Roman"/>
          <w:sz w:val="22"/>
          <w:lang w:eastAsia="ja-JP"/>
        </w:rPr>
        <w:t xml:space="preserve"> is equal to 3.</w:t>
      </w:r>
    </w:p>
    <w:p w14:paraId="519D8A35" w14:textId="77777777" w:rsidR="00977D67" w:rsidRPr="00977D67" w:rsidRDefault="00977D67" w:rsidP="00977D67">
      <w:pPr>
        <w:pStyle w:val="Heading4"/>
      </w:pPr>
      <w:r w:rsidRPr="00977D67">
        <w:lastRenderedPageBreak/>
        <w:t>vvc_nnsei_1.mp4</w:t>
      </w:r>
    </w:p>
    <w:p w14:paraId="23CC011A"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rPr>
      </w:pPr>
      <w:r w:rsidRPr="00977D67">
        <w:rPr>
          <w:rFonts w:ascii="Cambria" w:eastAsia="Calibri" w:hAnsi="Cambria" w:cs="Times New Roman"/>
          <w:sz w:val="22"/>
        </w:rPr>
        <w:t>A Single layer coded bitstream in VVC track with sample entry 'vvc1'. Neural-network post-filter characteristics sample group ('</w:t>
      </w:r>
      <w:proofErr w:type="spellStart"/>
      <w:r w:rsidRPr="00977D67">
        <w:rPr>
          <w:rFonts w:ascii="Cambria" w:eastAsia="Calibri" w:hAnsi="Cambria" w:cs="Times New Roman"/>
          <w:sz w:val="22"/>
        </w:rPr>
        <w:t>nfcs</w:t>
      </w:r>
      <w:proofErr w:type="spellEnd"/>
      <w:r w:rsidRPr="00977D67">
        <w:rPr>
          <w:rFonts w:ascii="Cambria" w:eastAsia="Calibri" w:hAnsi="Cambria" w:cs="Times New Roman"/>
          <w:sz w:val="22"/>
        </w:rPr>
        <w:t>') and neural-network post-filter activation sample group ('</w:t>
      </w:r>
      <w:proofErr w:type="spellStart"/>
      <w:r w:rsidRPr="00977D67">
        <w:rPr>
          <w:rFonts w:ascii="Cambria" w:eastAsia="Calibri" w:hAnsi="Cambria" w:cs="Times New Roman"/>
          <w:sz w:val="22"/>
        </w:rPr>
        <w:t>nfas</w:t>
      </w:r>
      <w:proofErr w:type="spellEnd"/>
      <w:r w:rsidRPr="00977D67">
        <w:rPr>
          <w:rFonts w:ascii="Cambria" w:eastAsia="Calibri" w:hAnsi="Cambria" w:cs="Times New Roman"/>
          <w:sz w:val="22"/>
        </w:rPr>
        <w:t>').</w:t>
      </w:r>
    </w:p>
    <w:p w14:paraId="645300DC" w14:textId="77777777" w:rsidR="00977D67" w:rsidRPr="00977D67" w:rsidRDefault="00977D67" w:rsidP="00977D67">
      <w:pPr>
        <w:pStyle w:val="Heading4"/>
      </w:pPr>
      <w:r w:rsidRPr="00977D67">
        <w:t>Conformance for Efficient Sub-samples</w:t>
      </w:r>
    </w:p>
    <w:p w14:paraId="5F54DD86"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lang w:val="en-GB" w:eastAsia="ja-JP"/>
        </w:rPr>
      </w:pPr>
      <w:r w:rsidRPr="00977D67">
        <w:rPr>
          <w:rFonts w:ascii="Cambria" w:eastAsia="Calibri" w:hAnsi="Cambria" w:cs="Times New Roman"/>
          <w:sz w:val="22"/>
          <w:lang w:val="en-GB" w:eastAsia="ja-JP"/>
        </w:rPr>
        <w:t xml:space="preserve">The video sequence used in the conformance files from this clause is a synthetic sequence of 3 pictures, with size of 832x480 pixels, encoded in intra mode. Each picture contains 4 subpictures (SP1 to SP4) as illustrated in </w:t>
      </w:r>
      <w:r w:rsidRPr="00977D67">
        <w:rPr>
          <w:rFonts w:ascii="Cambria" w:eastAsia="Calibri" w:hAnsi="Cambria" w:cs="Times New Roman"/>
          <w:sz w:val="22"/>
          <w:lang w:val="en-GB" w:eastAsia="ja-JP"/>
        </w:rPr>
        <w:fldChar w:fldCharType="begin"/>
      </w:r>
      <w:r w:rsidRPr="00977D67">
        <w:rPr>
          <w:rFonts w:ascii="Cambria" w:eastAsia="Calibri" w:hAnsi="Cambria" w:cs="Times New Roman"/>
          <w:sz w:val="22"/>
          <w:lang w:val="en-GB" w:eastAsia="ja-JP"/>
        </w:rPr>
        <w:instrText xml:space="preserve"> REF _Ref150932192 \h </w:instrText>
      </w:r>
      <w:r w:rsidRPr="00977D67">
        <w:rPr>
          <w:rFonts w:ascii="Cambria" w:eastAsia="Calibri" w:hAnsi="Cambria" w:cs="Times New Roman"/>
          <w:sz w:val="22"/>
          <w:lang w:val="en-GB" w:eastAsia="ja-JP"/>
        </w:rPr>
      </w:r>
      <w:r w:rsidRPr="00977D67">
        <w:rPr>
          <w:rFonts w:ascii="Cambria" w:eastAsia="Calibri" w:hAnsi="Cambria" w:cs="Times New Roman"/>
          <w:sz w:val="22"/>
          <w:lang w:val="en-GB" w:eastAsia="ja-JP"/>
        </w:rPr>
        <w:fldChar w:fldCharType="separate"/>
      </w:r>
      <w:r w:rsidRPr="00977D67">
        <w:rPr>
          <w:rFonts w:ascii="Cambria" w:eastAsia="Calibri" w:hAnsi="Cambria" w:cs="Times New Roman"/>
          <w:sz w:val="22"/>
          <w:lang w:val="en-GB"/>
        </w:rPr>
        <w:t xml:space="preserve">Figure </w:t>
      </w:r>
      <w:r w:rsidRPr="00977D67">
        <w:rPr>
          <w:rFonts w:ascii="Cambria" w:eastAsia="Calibri" w:hAnsi="Cambria" w:cs="Times New Roman"/>
          <w:noProof/>
          <w:sz w:val="22"/>
          <w:lang w:val="en-GB"/>
        </w:rPr>
        <w:t>4</w:t>
      </w:r>
      <w:r w:rsidRPr="00977D67">
        <w:rPr>
          <w:rFonts w:ascii="Cambria" w:eastAsia="Calibri" w:hAnsi="Cambria" w:cs="Times New Roman"/>
          <w:sz w:val="22"/>
          <w:lang w:val="en-GB" w:eastAsia="ja-JP"/>
        </w:rPr>
        <w:fldChar w:fldCharType="end"/>
      </w:r>
      <w:r w:rsidRPr="00977D67">
        <w:rPr>
          <w:rFonts w:ascii="Cambria" w:eastAsia="Calibri" w:hAnsi="Cambria" w:cs="Times New Roman"/>
          <w:sz w:val="22"/>
          <w:lang w:val="en-GB" w:eastAsia="ja-JP"/>
        </w:rPr>
        <w:t>:</w:t>
      </w:r>
    </w:p>
    <w:bookmarkStart w:id="0" w:name="_MON_1756798102"/>
    <w:bookmarkEnd w:id="0"/>
    <w:p w14:paraId="55C34335" w14:textId="77777777" w:rsidR="00977D67" w:rsidRPr="00977D67" w:rsidRDefault="00893869" w:rsidP="00977D67">
      <w:pPr>
        <w:keepNext/>
        <w:widowControl/>
        <w:tabs>
          <w:tab w:val="left" w:pos="403"/>
        </w:tabs>
        <w:autoSpaceDE/>
        <w:autoSpaceDN/>
        <w:spacing w:after="240" w:line="240" w:lineRule="atLeast"/>
        <w:jc w:val="center"/>
        <w:rPr>
          <w:rFonts w:ascii="Cambria" w:eastAsia="Calibri" w:hAnsi="Cambria" w:cs="Times New Roman"/>
          <w:sz w:val="22"/>
          <w:lang w:val="en-GB"/>
        </w:rPr>
      </w:pPr>
      <w:ins w:id="1" w:author="Dimitri Podborski" w:date="2023-11-15T09:18:00Z">
        <w:r w:rsidRPr="000B50BD">
          <w:rPr>
            <w:rFonts w:ascii="Cambria" w:eastAsia="Calibri" w:hAnsi="Cambria" w:cs="Times New Roman"/>
            <w:noProof/>
            <w:sz w:val="22"/>
            <w:lang w:val="en-GB"/>
          </w:rPr>
          <w:object w:dxaOrig="5267" w:dyaOrig="2957" w14:anchorId="032230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389.45pt;height:158.4pt;mso-width-percent:0;mso-height-percent:0;mso-width-percent:0;mso-height-percent:0" o:ole="">
              <v:imagedata r:id="rId14" o:title="" cropbottom="17228f"/>
            </v:shape>
            <o:OLEObject Type="Embed" ProgID="PowerPoint.Slide.12" ShapeID="_x0000_i1026" DrawAspect="Content" ObjectID="_1776782507" r:id="rId15"/>
          </w:object>
        </w:r>
      </w:ins>
    </w:p>
    <w:p w14:paraId="3EF626D0" w14:textId="77777777" w:rsidR="00977D67" w:rsidRPr="00977D67" w:rsidRDefault="00977D67" w:rsidP="00977D67">
      <w:pPr>
        <w:keepNext/>
        <w:widowControl/>
        <w:autoSpaceDE/>
        <w:autoSpaceDN/>
        <w:spacing w:before="240" w:after="240"/>
        <w:jc w:val="center"/>
        <w:rPr>
          <w:rFonts w:ascii="Cambria" w:eastAsia="MS Mincho" w:hAnsi="Cambria" w:cs="Times New Roman"/>
          <w:iCs/>
          <w:color w:val="000000"/>
          <w:sz w:val="22"/>
          <w:szCs w:val="18"/>
        </w:rPr>
      </w:pPr>
      <w:bookmarkStart w:id="2" w:name="_Ref150932192"/>
      <w:r w:rsidRPr="00977D67">
        <w:rPr>
          <w:rFonts w:ascii="Cambria" w:eastAsia="MS Mincho" w:hAnsi="Cambria" w:cs="Times New Roman"/>
          <w:iCs/>
          <w:color w:val="000000"/>
          <w:sz w:val="22"/>
          <w:szCs w:val="18"/>
        </w:rPr>
        <w:t xml:space="preserve">Figure </w:t>
      </w:r>
      <w:r w:rsidRPr="00977D67">
        <w:rPr>
          <w:rFonts w:ascii="Cambria" w:eastAsia="MS Mincho" w:hAnsi="Cambria" w:cs="Times New Roman"/>
          <w:iCs/>
          <w:color w:val="000000"/>
          <w:sz w:val="22"/>
          <w:szCs w:val="18"/>
        </w:rPr>
        <w:fldChar w:fldCharType="begin"/>
      </w:r>
      <w:r w:rsidRPr="00977D67">
        <w:rPr>
          <w:rFonts w:ascii="Cambria" w:eastAsia="MS Mincho" w:hAnsi="Cambria" w:cs="Times New Roman"/>
          <w:iCs/>
          <w:color w:val="000000"/>
          <w:sz w:val="22"/>
          <w:szCs w:val="18"/>
        </w:rPr>
        <w:instrText xml:space="preserve"> SEQ Figure \* ARABIC </w:instrText>
      </w:r>
      <w:r w:rsidRPr="00977D67">
        <w:rPr>
          <w:rFonts w:ascii="Cambria" w:eastAsia="MS Mincho" w:hAnsi="Cambria" w:cs="Times New Roman"/>
          <w:iCs/>
          <w:color w:val="000000"/>
          <w:sz w:val="22"/>
          <w:szCs w:val="18"/>
        </w:rPr>
        <w:fldChar w:fldCharType="separate"/>
      </w:r>
      <w:r w:rsidRPr="00977D67">
        <w:rPr>
          <w:rFonts w:ascii="Cambria" w:eastAsia="MS Mincho" w:hAnsi="Cambria" w:cs="Times New Roman"/>
          <w:iCs/>
          <w:noProof/>
          <w:color w:val="000000"/>
          <w:sz w:val="22"/>
          <w:szCs w:val="18"/>
        </w:rPr>
        <w:t>4</w:t>
      </w:r>
      <w:r w:rsidRPr="00977D67">
        <w:rPr>
          <w:rFonts w:ascii="Cambria" w:eastAsia="MS Mincho" w:hAnsi="Cambria" w:cs="Times New Roman"/>
          <w:iCs/>
          <w:color w:val="000000"/>
          <w:sz w:val="22"/>
          <w:szCs w:val="18"/>
        </w:rPr>
        <w:fldChar w:fldCharType="end"/>
      </w:r>
      <w:bookmarkEnd w:id="2"/>
      <w:r w:rsidRPr="00977D67">
        <w:rPr>
          <w:rFonts w:ascii="Cambria" w:eastAsia="MS Mincho" w:hAnsi="Cambria" w:cs="Times New Roman"/>
          <w:iCs/>
          <w:color w:val="000000"/>
          <w:sz w:val="22"/>
          <w:szCs w:val="18"/>
        </w:rPr>
        <w:t xml:space="preserve">: Subpicture </w:t>
      </w:r>
      <w:proofErr w:type="spellStart"/>
      <w:proofErr w:type="gramStart"/>
      <w:r w:rsidRPr="00977D67">
        <w:rPr>
          <w:rFonts w:ascii="Cambria" w:eastAsia="MS Mincho" w:hAnsi="Cambria" w:cs="Times New Roman"/>
          <w:iCs/>
          <w:color w:val="000000"/>
          <w:sz w:val="22"/>
          <w:szCs w:val="18"/>
        </w:rPr>
        <w:t>organisation</w:t>
      </w:r>
      <w:proofErr w:type="spellEnd"/>
      <w:proofErr w:type="gramEnd"/>
    </w:p>
    <w:p w14:paraId="043BDC3F"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rPr>
      </w:pPr>
      <w:r w:rsidRPr="00977D67">
        <w:rPr>
          <w:rFonts w:ascii="Cambria" w:eastAsia="Calibri" w:hAnsi="Cambria" w:cs="Times New Roman"/>
          <w:sz w:val="22"/>
        </w:rPr>
        <w:t xml:space="preserve">The VVC bitstream sequence is composed of 3 frames, as illustrated in </w:t>
      </w:r>
      <w:r w:rsidRPr="00977D67">
        <w:rPr>
          <w:rFonts w:ascii="Cambria" w:eastAsia="Calibri" w:hAnsi="Cambria" w:cs="Times New Roman"/>
          <w:sz w:val="22"/>
        </w:rPr>
        <w:fldChar w:fldCharType="begin"/>
      </w:r>
      <w:r w:rsidRPr="00977D67">
        <w:rPr>
          <w:rFonts w:ascii="Cambria" w:eastAsia="Calibri" w:hAnsi="Cambria" w:cs="Times New Roman"/>
          <w:sz w:val="22"/>
        </w:rPr>
        <w:instrText xml:space="preserve"> REF _Ref150932367 \h </w:instrText>
      </w:r>
      <w:r w:rsidRPr="00977D67">
        <w:rPr>
          <w:rFonts w:ascii="Cambria" w:eastAsia="Calibri" w:hAnsi="Cambria" w:cs="Times New Roman"/>
          <w:sz w:val="22"/>
        </w:rPr>
      </w:r>
      <w:r w:rsidRPr="00977D67">
        <w:rPr>
          <w:rFonts w:ascii="Cambria" w:eastAsia="Calibri" w:hAnsi="Cambria" w:cs="Times New Roman"/>
          <w:sz w:val="22"/>
        </w:rPr>
        <w:fldChar w:fldCharType="separate"/>
      </w:r>
      <w:r w:rsidRPr="00977D67">
        <w:rPr>
          <w:rFonts w:ascii="Cambria" w:eastAsia="Calibri" w:hAnsi="Cambria" w:cs="Times New Roman"/>
          <w:sz w:val="22"/>
          <w:lang w:val="en-GB"/>
        </w:rPr>
        <w:t xml:space="preserve">Figure </w:t>
      </w:r>
      <w:r w:rsidRPr="00977D67">
        <w:rPr>
          <w:rFonts w:ascii="Cambria" w:eastAsia="Calibri" w:hAnsi="Cambria" w:cs="Times New Roman"/>
          <w:noProof/>
          <w:sz w:val="22"/>
          <w:lang w:val="en-GB"/>
        </w:rPr>
        <w:t>5</w:t>
      </w:r>
      <w:r w:rsidRPr="00977D67">
        <w:rPr>
          <w:rFonts w:ascii="Cambria" w:eastAsia="Calibri" w:hAnsi="Cambria" w:cs="Times New Roman"/>
          <w:sz w:val="22"/>
        </w:rPr>
        <w:fldChar w:fldCharType="end"/>
      </w:r>
      <w:r w:rsidRPr="00977D67">
        <w:rPr>
          <w:rFonts w:ascii="Cambria" w:eastAsia="Calibri" w:hAnsi="Cambria" w:cs="Times New Roman"/>
          <w:sz w:val="22"/>
        </w:rPr>
        <w:t>, with:</w:t>
      </w:r>
    </w:p>
    <w:p w14:paraId="077D18D5" w14:textId="77777777" w:rsidR="00977D67" w:rsidRPr="00977D67" w:rsidRDefault="00977D67" w:rsidP="00977D67">
      <w:pPr>
        <w:widowControl/>
        <w:numPr>
          <w:ilvl w:val="0"/>
          <w:numId w:val="12"/>
        </w:numPr>
        <w:tabs>
          <w:tab w:val="left" w:pos="403"/>
        </w:tabs>
        <w:autoSpaceDE/>
        <w:autoSpaceDN/>
        <w:spacing w:before="120" w:after="240" w:line="240" w:lineRule="atLeast"/>
        <w:jc w:val="both"/>
        <w:rPr>
          <w:rFonts w:ascii="Cambria" w:eastAsia="Calibri" w:hAnsi="Cambria" w:cs="Times New Roman"/>
          <w:sz w:val="22"/>
        </w:rPr>
      </w:pPr>
      <w:r w:rsidRPr="00977D67">
        <w:rPr>
          <w:rFonts w:ascii="Cambria" w:eastAsia="Calibri" w:hAnsi="Cambria" w:cs="Times New Roman"/>
          <w:sz w:val="22"/>
        </w:rPr>
        <w:t>The first frame comprising 1 PH (Picture Header) and 4 IDR VCL NAL units,</w:t>
      </w:r>
    </w:p>
    <w:p w14:paraId="652E62D7" w14:textId="77777777" w:rsidR="00977D67" w:rsidRPr="00977D67" w:rsidRDefault="00977D67" w:rsidP="00977D67">
      <w:pPr>
        <w:widowControl/>
        <w:numPr>
          <w:ilvl w:val="0"/>
          <w:numId w:val="12"/>
        </w:numPr>
        <w:tabs>
          <w:tab w:val="left" w:pos="403"/>
        </w:tabs>
        <w:autoSpaceDE/>
        <w:autoSpaceDN/>
        <w:spacing w:before="120" w:after="240" w:line="240" w:lineRule="atLeast"/>
        <w:jc w:val="both"/>
        <w:rPr>
          <w:rFonts w:ascii="Cambria" w:eastAsia="Calibri" w:hAnsi="Cambria" w:cs="Times New Roman"/>
          <w:sz w:val="22"/>
        </w:rPr>
      </w:pPr>
      <w:r w:rsidRPr="00977D67">
        <w:rPr>
          <w:rFonts w:ascii="Cambria" w:eastAsia="Calibri" w:hAnsi="Cambria" w:cs="Times New Roman"/>
          <w:sz w:val="22"/>
        </w:rPr>
        <w:t>All other frames comprising 1 PH and 4 CRA VCL NAL units.</w:t>
      </w:r>
    </w:p>
    <w:p w14:paraId="3F92CC8A" w14:textId="77777777" w:rsidR="00977D67" w:rsidRPr="00977D67" w:rsidRDefault="00893869" w:rsidP="00977D67">
      <w:pPr>
        <w:keepNext/>
        <w:widowControl/>
        <w:tabs>
          <w:tab w:val="left" w:pos="403"/>
        </w:tabs>
        <w:autoSpaceDE/>
        <w:autoSpaceDN/>
        <w:spacing w:after="240" w:line="240" w:lineRule="atLeast"/>
        <w:jc w:val="center"/>
        <w:rPr>
          <w:rFonts w:ascii="Cambria" w:eastAsia="Calibri" w:hAnsi="Cambria" w:cs="Times New Roman"/>
          <w:sz w:val="22"/>
          <w:lang w:val="en-GB"/>
        </w:rPr>
      </w:pPr>
      <w:ins w:id="3" w:author="Dimitri Podborski" w:date="2023-11-15T09:18:00Z">
        <w:r w:rsidRPr="000B50BD">
          <w:rPr>
            <w:rFonts w:ascii="Cambria" w:eastAsia="Calibri" w:hAnsi="Cambria" w:cs="Times New Roman"/>
            <w:noProof/>
            <w:sz w:val="22"/>
            <w:lang w:val="en-GB"/>
          </w:rPr>
          <w:object w:dxaOrig="9603" w:dyaOrig="5391" w14:anchorId="306ABD3D">
            <v:shape id="_x0000_i1025" type="#_x0000_t75" alt="" style="width:424.15pt;height:81.15pt;mso-width-percent:0;mso-height-percent:0;mso-width-percent:0;mso-height-percent:0" o:ole="">
              <v:imagedata r:id="rId16" o:title="" cropbottom="42726f"/>
            </v:shape>
            <o:OLEObject Type="Embed" ProgID="PowerPoint.Slide.12" ShapeID="_x0000_i1025" DrawAspect="Content" ObjectID="_1776782508" r:id="rId17"/>
          </w:object>
        </w:r>
      </w:ins>
    </w:p>
    <w:p w14:paraId="7DBD9C53" w14:textId="77777777" w:rsidR="00977D67" w:rsidRPr="00977D67" w:rsidRDefault="00977D67" w:rsidP="00977D67">
      <w:pPr>
        <w:keepNext/>
        <w:widowControl/>
        <w:autoSpaceDE/>
        <w:autoSpaceDN/>
        <w:spacing w:before="240" w:after="240"/>
        <w:jc w:val="center"/>
        <w:rPr>
          <w:rFonts w:ascii="Cambria" w:eastAsia="MS Mincho" w:hAnsi="Cambria" w:cs="Times New Roman"/>
          <w:iCs/>
          <w:color w:val="000000"/>
          <w:sz w:val="22"/>
          <w:szCs w:val="18"/>
        </w:rPr>
      </w:pPr>
      <w:bookmarkStart w:id="4" w:name="_Ref150932367"/>
      <w:r w:rsidRPr="00977D67">
        <w:rPr>
          <w:rFonts w:ascii="Cambria" w:eastAsia="MS Mincho" w:hAnsi="Cambria" w:cs="Times New Roman"/>
          <w:iCs/>
          <w:color w:val="000000"/>
          <w:sz w:val="22"/>
          <w:szCs w:val="18"/>
        </w:rPr>
        <w:t xml:space="preserve">Figure </w:t>
      </w:r>
      <w:r w:rsidRPr="00977D67">
        <w:rPr>
          <w:rFonts w:ascii="Cambria" w:eastAsia="MS Mincho" w:hAnsi="Cambria" w:cs="Times New Roman"/>
          <w:iCs/>
          <w:color w:val="000000"/>
          <w:sz w:val="22"/>
          <w:szCs w:val="18"/>
        </w:rPr>
        <w:fldChar w:fldCharType="begin"/>
      </w:r>
      <w:r w:rsidRPr="00977D67">
        <w:rPr>
          <w:rFonts w:ascii="Cambria" w:eastAsia="MS Mincho" w:hAnsi="Cambria" w:cs="Times New Roman"/>
          <w:iCs/>
          <w:color w:val="000000"/>
          <w:sz w:val="22"/>
          <w:szCs w:val="18"/>
        </w:rPr>
        <w:instrText xml:space="preserve"> SEQ Figure \* ARABIC </w:instrText>
      </w:r>
      <w:r w:rsidRPr="00977D67">
        <w:rPr>
          <w:rFonts w:ascii="Cambria" w:eastAsia="MS Mincho" w:hAnsi="Cambria" w:cs="Times New Roman"/>
          <w:iCs/>
          <w:color w:val="000000"/>
          <w:sz w:val="22"/>
          <w:szCs w:val="18"/>
        </w:rPr>
        <w:fldChar w:fldCharType="separate"/>
      </w:r>
      <w:r w:rsidRPr="00977D67">
        <w:rPr>
          <w:rFonts w:ascii="Cambria" w:eastAsia="MS Mincho" w:hAnsi="Cambria" w:cs="Times New Roman"/>
          <w:iCs/>
          <w:noProof/>
          <w:color w:val="000000"/>
          <w:sz w:val="22"/>
          <w:szCs w:val="18"/>
        </w:rPr>
        <w:t>5</w:t>
      </w:r>
      <w:r w:rsidRPr="00977D67">
        <w:rPr>
          <w:rFonts w:ascii="Cambria" w:eastAsia="MS Mincho" w:hAnsi="Cambria" w:cs="Times New Roman"/>
          <w:iCs/>
          <w:color w:val="000000"/>
          <w:sz w:val="22"/>
          <w:szCs w:val="18"/>
        </w:rPr>
        <w:fldChar w:fldCharType="end"/>
      </w:r>
      <w:bookmarkEnd w:id="4"/>
      <w:r w:rsidRPr="00977D67">
        <w:rPr>
          <w:rFonts w:ascii="Cambria" w:eastAsia="MS Mincho" w:hAnsi="Cambria" w:cs="Times New Roman"/>
          <w:iCs/>
          <w:color w:val="000000"/>
          <w:sz w:val="22"/>
          <w:szCs w:val="18"/>
        </w:rPr>
        <w:t xml:space="preserve">: VVC bitstream </w:t>
      </w:r>
      <w:proofErr w:type="gramStart"/>
      <w:r w:rsidRPr="00977D67">
        <w:rPr>
          <w:rFonts w:ascii="Cambria" w:eastAsia="MS Mincho" w:hAnsi="Cambria" w:cs="Times New Roman"/>
          <w:iCs/>
          <w:color w:val="000000"/>
          <w:sz w:val="22"/>
          <w:szCs w:val="18"/>
        </w:rPr>
        <w:t>sequence</w:t>
      </w:r>
      <w:proofErr w:type="gramEnd"/>
    </w:p>
    <w:p w14:paraId="6E232651" w14:textId="77777777" w:rsidR="00977D67" w:rsidRPr="00977D67" w:rsidRDefault="00977D67" w:rsidP="00977D67">
      <w:pPr>
        <w:widowControl/>
        <w:tabs>
          <w:tab w:val="left" w:pos="403"/>
        </w:tabs>
        <w:autoSpaceDE/>
        <w:autoSpaceDN/>
        <w:spacing w:after="240" w:line="240" w:lineRule="atLeast"/>
        <w:rPr>
          <w:rFonts w:ascii="Cambria" w:eastAsia="Calibri" w:hAnsi="Cambria" w:cs="Times New Roman"/>
          <w:sz w:val="22"/>
        </w:rPr>
      </w:pPr>
      <w:r w:rsidRPr="00977D67">
        <w:rPr>
          <w:rFonts w:ascii="Cambria" w:eastAsia="Calibri" w:hAnsi="Cambria" w:cs="Times New Roman"/>
          <w:sz w:val="22"/>
          <w:lang w:val="en-GB"/>
        </w:rPr>
        <w:t>All the conformance samples of the VVC sequence use single track encapsulation, with ‘vvc1’ sample entry.</w:t>
      </w:r>
    </w:p>
    <w:p w14:paraId="5581EF87"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b/>
          <w:bCs/>
          <w:sz w:val="22"/>
          <w:lang w:eastAsia="ja-JP"/>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ambria" w:eastAsia="Times New Roman" w:hAnsi="Cambria" w:cs="Times New Roman"/>
          <w:b/>
          <w:bCs/>
          <w:sz w:val="22"/>
          <w:lang w:eastAsia="ja-JP"/>
        </w:rPr>
        <w:t xml:space="preserve">efficientsubs_subpictures_vvc_v1.mp4: </w:t>
      </w:r>
      <w:r w:rsidRPr="00977D67">
        <w:rPr>
          <w:rFonts w:ascii="Cambria" w:eastAsia="Times New Roman" w:hAnsi="Cambria" w:cs="Times New Roman"/>
          <w:i/>
          <w:iCs/>
          <w:sz w:val="22"/>
          <w:lang w:eastAsia="ja-JP"/>
        </w:rPr>
        <w:t xml:space="preserve">‘subs’ </w:t>
      </w:r>
      <w:r w:rsidRPr="00977D67">
        <w:rPr>
          <w:rFonts w:ascii="Cambria" w:eastAsia="Times New Roman" w:hAnsi="Cambria" w:cs="Times New Roman"/>
          <w:sz w:val="22"/>
          <w:lang w:eastAsia="ja-JP"/>
        </w:rPr>
        <w:t xml:space="preserve">version 2 syntax and </w:t>
      </w:r>
      <w:proofErr w:type="spellStart"/>
      <w:r w:rsidRPr="00977D67">
        <w:rPr>
          <w:rFonts w:ascii="Cambria" w:eastAsia="Times New Roman" w:hAnsi="Cambria" w:cs="Times New Roman"/>
          <w:i/>
          <w:iCs/>
          <w:sz w:val="22"/>
          <w:lang w:val="en-GB" w:eastAsia="ja-JP"/>
        </w:rPr>
        <w:t>SubSampleReferenceTableBox</w:t>
      </w:r>
      <w:proofErr w:type="spellEnd"/>
      <w:r w:rsidRPr="00977D67">
        <w:rPr>
          <w:rFonts w:ascii="Cambria" w:eastAsia="Times New Roman" w:hAnsi="Cambria" w:cs="Times New Roman"/>
          <w:sz w:val="22"/>
          <w:lang w:eastAsia="ja-JP"/>
        </w:rPr>
        <w:t xml:space="preserve"> describing VVC subsamples corresponding to Subpicture-based sub-samples, as defined in section 11.3.6 of </w:t>
      </w:r>
      <w:r w:rsidRPr="00977D67">
        <w:rPr>
          <w:rFonts w:ascii="Cambria" w:eastAsia="Times New Roman" w:hAnsi="Cambria" w:cs="Times New Roman"/>
          <w:sz w:val="22"/>
          <w:lang w:val="en-GB" w:eastAsia="ja-JP"/>
        </w:rPr>
        <w:t xml:space="preserve"> </w:t>
      </w:r>
      <w:r w:rsidRPr="00977D67">
        <w:rPr>
          <w:rFonts w:ascii="Cambria" w:eastAsia="Times New Roman" w:hAnsi="Cambria" w:cs="Times New Roman"/>
          <w:sz w:val="22"/>
          <w:lang w:val="en-GB" w:eastAsia="ja-JP"/>
        </w:rPr>
        <w:fldChar w:fldCharType="begin"/>
      </w:r>
      <w:r w:rsidRPr="00977D67">
        <w:rPr>
          <w:rFonts w:ascii="Cambria" w:eastAsia="Times New Roman" w:hAnsi="Cambria" w:cs="Times New Roman"/>
          <w:sz w:val="22"/>
          <w:lang w:val="en-GB" w:eastAsia="ja-JP"/>
        </w:rPr>
        <w:instrText xml:space="preserve"> REF _Ref146810057 \r \h  \* MERGEFORMAT </w:instrText>
      </w:r>
      <w:r w:rsidRPr="00977D67">
        <w:rPr>
          <w:rFonts w:ascii="Cambria" w:eastAsia="Times New Roman" w:hAnsi="Cambria" w:cs="Times New Roman"/>
          <w:sz w:val="22"/>
          <w:lang w:val="en-GB" w:eastAsia="ja-JP"/>
        </w:rPr>
      </w:r>
      <w:r w:rsidRPr="00977D67">
        <w:rPr>
          <w:rFonts w:ascii="Cambria" w:eastAsia="Times New Roman" w:hAnsi="Cambria" w:cs="Times New Roman"/>
          <w:sz w:val="22"/>
          <w:lang w:val="en-GB" w:eastAsia="ja-JP"/>
        </w:rPr>
        <w:fldChar w:fldCharType="separate"/>
      </w:r>
      <w:r w:rsidRPr="00977D67">
        <w:rPr>
          <w:rFonts w:ascii="Cambria" w:eastAsia="Times New Roman" w:hAnsi="Cambria" w:cs="Times New Roman"/>
          <w:sz w:val="22"/>
          <w:lang w:val="en-GB" w:eastAsia="ja-JP"/>
        </w:rPr>
        <w:t>[4]</w:t>
      </w:r>
      <w:r w:rsidRPr="00977D67">
        <w:rPr>
          <w:rFonts w:ascii="Cambria" w:eastAsia="Times New Roman" w:hAnsi="Cambria" w:cs="Times New Roman"/>
          <w:sz w:val="22"/>
          <w:lang w:eastAsia="ja-JP"/>
        </w:rPr>
        <w:fldChar w:fldCharType="end"/>
      </w:r>
      <w:r w:rsidRPr="00977D67">
        <w:rPr>
          <w:rFonts w:ascii="Cambria" w:eastAsia="Times New Roman" w:hAnsi="Cambria" w:cs="Times New Roman"/>
          <w:sz w:val="22"/>
          <w:lang w:val="en-GB" w:eastAsia="ja-JP"/>
        </w:rPr>
        <w:t>.</w:t>
      </w:r>
      <w:r w:rsidRPr="00977D67">
        <w:rPr>
          <w:rFonts w:ascii="Cambria" w:eastAsia="Times New Roman" w:hAnsi="Cambria" w:cs="Times New Roman"/>
          <w:b/>
          <w:bCs/>
          <w:sz w:val="22"/>
          <w:lang w:eastAsia="ja-JP"/>
        </w:rPr>
        <w:t xml:space="preserve"> </w:t>
      </w:r>
      <w:r w:rsidRPr="00977D67">
        <w:rPr>
          <w:rFonts w:ascii="Cambria" w:eastAsia="Times New Roman" w:hAnsi="Cambria" w:cs="Times New Roman"/>
          <w:sz w:val="22"/>
          <w:lang w:eastAsia="ja-JP"/>
        </w:rPr>
        <w:t xml:space="preserve">The values for the properties of the sub-samples of the first picture are not using references to the </w:t>
      </w:r>
      <w:proofErr w:type="spellStart"/>
      <w:r w:rsidRPr="00977D67">
        <w:rPr>
          <w:rFonts w:ascii="Cambria" w:eastAsia="Times New Roman" w:hAnsi="Cambria" w:cs="Times New Roman"/>
          <w:sz w:val="22"/>
          <w:lang w:val="en-GB" w:eastAsia="ja-JP"/>
        </w:rPr>
        <w:t>SubSampleReferenceTableBox</w:t>
      </w:r>
      <w:proofErr w:type="spellEnd"/>
      <w:r w:rsidRPr="00977D67" w:rsidDel="003F4C5E">
        <w:rPr>
          <w:rFonts w:ascii="Cambria" w:eastAsia="Times New Roman" w:hAnsi="Cambria" w:cs="Times New Roman"/>
          <w:sz w:val="22"/>
          <w:lang w:eastAsia="ja-JP"/>
        </w:rPr>
        <w:t xml:space="preserve"> </w:t>
      </w:r>
      <w:r w:rsidRPr="00977D67">
        <w:rPr>
          <w:rFonts w:ascii="Cambria" w:eastAsia="Times New Roman" w:hAnsi="Cambria" w:cs="Times New Roman"/>
          <w:sz w:val="22"/>
          <w:lang w:eastAsia="ja-JP"/>
        </w:rPr>
        <w:t>(</w:t>
      </w:r>
      <w:proofErr w:type="spellStart"/>
      <w:r w:rsidRPr="00977D67">
        <w:rPr>
          <w:rFonts w:ascii="Cambria" w:eastAsia="Times New Roman" w:hAnsi="Cambria" w:cs="Times New Roman"/>
          <w:i/>
          <w:iCs/>
          <w:sz w:val="22"/>
          <w:lang w:eastAsia="ja-JP"/>
        </w:rPr>
        <w:t>has_reference</w:t>
      </w:r>
      <w:proofErr w:type="spellEnd"/>
      <w:r w:rsidRPr="00977D67">
        <w:rPr>
          <w:rFonts w:ascii="Cambria" w:eastAsia="Times New Roman" w:hAnsi="Cambria" w:cs="Times New Roman"/>
          <w:sz w:val="22"/>
          <w:lang w:eastAsia="ja-JP"/>
        </w:rPr>
        <w:t xml:space="preserve"> = 0) and are provided in the subs box.</w:t>
      </w:r>
      <w:r w:rsidRPr="00977D67">
        <w:rPr>
          <w:rFonts w:ascii="Cambria" w:eastAsia="Times New Roman" w:hAnsi="Cambria" w:cs="Times New Roman"/>
          <w:b/>
          <w:bCs/>
          <w:sz w:val="22"/>
          <w:lang w:eastAsia="ja-JP"/>
        </w:rPr>
        <w:t xml:space="preserve"> </w:t>
      </w:r>
      <w:r w:rsidRPr="00977D67">
        <w:rPr>
          <w:rFonts w:ascii="Cambria" w:eastAsia="Times New Roman" w:hAnsi="Cambria" w:cs="Times New Roman"/>
          <w:sz w:val="22"/>
          <w:lang w:eastAsia="ja-JP"/>
        </w:rPr>
        <w:t xml:space="preserve">The values for the properties of the sub-samples for following frames are identical to the properties in entries of the </w:t>
      </w:r>
      <w:proofErr w:type="spellStart"/>
      <w:r w:rsidRPr="00977D67">
        <w:rPr>
          <w:rFonts w:ascii="Cambria" w:eastAsia="Times New Roman" w:hAnsi="Cambria" w:cs="Times New Roman"/>
          <w:sz w:val="22"/>
          <w:lang w:val="en-GB" w:eastAsia="ja-JP"/>
        </w:rPr>
        <w:t>SubSampleReferenceTableBox</w:t>
      </w:r>
      <w:proofErr w:type="spellEnd"/>
      <w:r w:rsidRPr="00977D67">
        <w:rPr>
          <w:rFonts w:ascii="Cambria" w:eastAsia="Times New Roman" w:hAnsi="Cambria" w:cs="Times New Roman"/>
          <w:sz w:val="22"/>
          <w:lang w:eastAsia="ja-JP"/>
        </w:rPr>
        <w:t xml:space="preserve"> (</w:t>
      </w:r>
      <w:proofErr w:type="spellStart"/>
      <w:r w:rsidRPr="00977D67">
        <w:rPr>
          <w:rFonts w:ascii="Cambria" w:eastAsia="Times New Roman" w:hAnsi="Cambria" w:cs="Times New Roman"/>
          <w:sz w:val="22"/>
          <w:lang w:eastAsia="ja-JP"/>
        </w:rPr>
        <w:t>has_reference</w:t>
      </w:r>
      <w:proofErr w:type="spellEnd"/>
      <w:r w:rsidRPr="00977D67">
        <w:rPr>
          <w:rFonts w:ascii="Cambria" w:eastAsia="Times New Roman" w:hAnsi="Cambria" w:cs="Times New Roman"/>
          <w:sz w:val="22"/>
          <w:lang w:eastAsia="ja-JP"/>
        </w:rPr>
        <w:t>=1).</w:t>
      </w:r>
    </w:p>
    <w:p w14:paraId="74CF02DA"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b/>
          <w:bCs/>
          <w:sz w:val="22"/>
          <w:lang w:eastAsia="ja-JP"/>
        </w:rPr>
      </w:pPr>
      <w:r w:rsidRPr="00977D67">
        <w:rPr>
          <w:rFonts w:ascii="Cambria" w:eastAsia="Times New Roman" w:hAnsi="Cambria" w:cs="Times New Roman"/>
          <w:sz w:val="22"/>
          <w:lang w:val="en-GB"/>
        </w:rPr>
        <w:lastRenderedPageBreak/>
        <w:t>—</w:t>
      </w:r>
      <w:r w:rsidRPr="00977D67">
        <w:rPr>
          <w:rFonts w:ascii="Cambria" w:eastAsia="Times New Roman" w:hAnsi="Cambria" w:cs="Times New Roman"/>
          <w:sz w:val="22"/>
          <w:lang w:val="en-GB"/>
        </w:rPr>
        <w:tab/>
      </w:r>
      <w:r w:rsidRPr="00977D67">
        <w:rPr>
          <w:rFonts w:ascii="Cambria" w:eastAsia="Times New Roman" w:hAnsi="Cambria" w:cs="Times New Roman"/>
          <w:b/>
          <w:bCs/>
          <w:sz w:val="22"/>
          <w:lang w:eastAsia="ja-JP"/>
        </w:rPr>
        <w:t xml:space="preserve">efficientsubs_subsamples_vvc_v1.mp4: </w:t>
      </w:r>
      <w:r w:rsidRPr="00977D67">
        <w:rPr>
          <w:rFonts w:ascii="Cambria" w:eastAsia="Times New Roman" w:hAnsi="Cambria" w:cs="Times New Roman"/>
          <w:i/>
          <w:iCs/>
          <w:sz w:val="22"/>
          <w:lang w:eastAsia="ja-JP"/>
        </w:rPr>
        <w:t xml:space="preserve">‘subs’ </w:t>
      </w:r>
      <w:r w:rsidRPr="00977D67">
        <w:rPr>
          <w:rFonts w:ascii="Cambria" w:eastAsia="Times New Roman" w:hAnsi="Cambria" w:cs="Times New Roman"/>
          <w:sz w:val="22"/>
          <w:lang w:eastAsia="ja-JP"/>
        </w:rPr>
        <w:t xml:space="preserve">version 2 syntax and </w:t>
      </w:r>
      <w:proofErr w:type="spellStart"/>
      <w:r w:rsidRPr="00977D67">
        <w:rPr>
          <w:rFonts w:ascii="Cambria" w:eastAsia="Times New Roman" w:hAnsi="Cambria" w:cs="Times New Roman"/>
          <w:i/>
          <w:iCs/>
          <w:sz w:val="22"/>
          <w:lang w:val="en-GB" w:eastAsia="ja-JP"/>
        </w:rPr>
        <w:t>SubSampleReferenceTableBox</w:t>
      </w:r>
      <w:proofErr w:type="spellEnd"/>
      <w:r w:rsidRPr="00977D67">
        <w:rPr>
          <w:rFonts w:ascii="Cambria" w:eastAsia="Times New Roman" w:hAnsi="Cambria" w:cs="Times New Roman"/>
          <w:sz w:val="22"/>
          <w:lang w:eastAsia="ja-JP"/>
        </w:rPr>
        <w:t xml:space="preserve"> describing VVC subsamples corresponding to NAL-unit-based sub-samples, as defined in section 11.3.6. of </w:t>
      </w:r>
      <w:r w:rsidRPr="00977D67">
        <w:rPr>
          <w:rFonts w:ascii="Cambria" w:eastAsia="Times New Roman" w:hAnsi="Cambria" w:cs="Times New Roman"/>
          <w:sz w:val="22"/>
          <w:lang w:val="en-GB" w:eastAsia="ja-JP"/>
        </w:rPr>
        <w:t xml:space="preserve"> </w:t>
      </w:r>
      <w:r w:rsidRPr="00977D67">
        <w:rPr>
          <w:rFonts w:ascii="Cambria" w:eastAsia="Times New Roman" w:hAnsi="Cambria" w:cs="Times New Roman"/>
          <w:sz w:val="22"/>
          <w:lang w:val="en-GB" w:eastAsia="ja-JP"/>
        </w:rPr>
        <w:fldChar w:fldCharType="begin"/>
      </w:r>
      <w:r w:rsidRPr="00977D67">
        <w:rPr>
          <w:rFonts w:ascii="Cambria" w:eastAsia="Times New Roman" w:hAnsi="Cambria" w:cs="Times New Roman"/>
          <w:sz w:val="22"/>
          <w:lang w:val="en-GB" w:eastAsia="ja-JP"/>
        </w:rPr>
        <w:instrText xml:space="preserve"> REF _Ref146810057 \r \h  \* MERGEFORMAT </w:instrText>
      </w:r>
      <w:r w:rsidRPr="00977D67">
        <w:rPr>
          <w:rFonts w:ascii="Cambria" w:eastAsia="Times New Roman" w:hAnsi="Cambria" w:cs="Times New Roman"/>
          <w:sz w:val="22"/>
          <w:lang w:val="en-GB" w:eastAsia="ja-JP"/>
        </w:rPr>
      </w:r>
      <w:r w:rsidRPr="00977D67">
        <w:rPr>
          <w:rFonts w:ascii="Cambria" w:eastAsia="Times New Roman" w:hAnsi="Cambria" w:cs="Times New Roman"/>
          <w:sz w:val="22"/>
          <w:lang w:val="en-GB" w:eastAsia="ja-JP"/>
        </w:rPr>
        <w:fldChar w:fldCharType="separate"/>
      </w:r>
      <w:r w:rsidRPr="00977D67">
        <w:rPr>
          <w:rFonts w:ascii="Cambria" w:eastAsia="Times New Roman" w:hAnsi="Cambria" w:cs="Times New Roman"/>
          <w:sz w:val="22"/>
          <w:lang w:val="en-GB" w:eastAsia="ja-JP"/>
        </w:rPr>
        <w:t>[4]</w:t>
      </w:r>
      <w:r w:rsidRPr="00977D67">
        <w:rPr>
          <w:rFonts w:ascii="Cambria" w:eastAsia="Times New Roman" w:hAnsi="Cambria" w:cs="Times New Roman"/>
          <w:sz w:val="22"/>
          <w:lang w:eastAsia="ja-JP"/>
        </w:rPr>
        <w:fldChar w:fldCharType="end"/>
      </w:r>
      <w:r w:rsidRPr="00977D67">
        <w:rPr>
          <w:rFonts w:ascii="Cambria" w:eastAsia="Times New Roman" w:hAnsi="Cambria" w:cs="Times New Roman"/>
          <w:sz w:val="22"/>
          <w:lang w:val="en-GB" w:eastAsia="ja-JP"/>
        </w:rPr>
        <w:t>.</w:t>
      </w:r>
      <w:r w:rsidRPr="00977D67">
        <w:rPr>
          <w:rFonts w:ascii="Cambria" w:eastAsia="Times New Roman" w:hAnsi="Cambria" w:cs="Times New Roman"/>
          <w:b/>
          <w:bCs/>
          <w:sz w:val="22"/>
          <w:lang w:eastAsia="ja-JP"/>
        </w:rPr>
        <w:t xml:space="preserve"> </w:t>
      </w:r>
      <w:r w:rsidRPr="00977D67">
        <w:rPr>
          <w:rFonts w:ascii="Cambria" w:eastAsia="Times New Roman" w:hAnsi="Cambria" w:cs="Times New Roman"/>
          <w:sz w:val="22"/>
          <w:lang w:eastAsia="ja-JP"/>
        </w:rPr>
        <w:t xml:space="preserve">The values for the properties of all sub-samples are identical to the properties in entries of the </w:t>
      </w:r>
      <w:proofErr w:type="spellStart"/>
      <w:r w:rsidRPr="00977D67">
        <w:rPr>
          <w:rFonts w:ascii="Cambria" w:eastAsia="Times New Roman" w:hAnsi="Cambria" w:cs="Times New Roman"/>
          <w:sz w:val="22"/>
          <w:lang w:val="en-GB" w:eastAsia="ja-JP"/>
        </w:rPr>
        <w:t>SubSampleReferenceTableBox</w:t>
      </w:r>
      <w:proofErr w:type="spellEnd"/>
      <w:r w:rsidRPr="00977D67" w:rsidDel="00551083">
        <w:rPr>
          <w:rFonts w:ascii="Cambria" w:eastAsia="Times New Roman" w:hAnsi="Cambria" w:cs="Times New Roman"/>
          <w:sz w:val="22"/>
          <w:lang w:eastAsia="ja-JP"/>
        </w:rPr>
        <w:t xml:space="preserve"> </w:t>
      </w:r>
      <w:r w:rsidRPr="00977D67">
        <w:rPr>
          <w:rFonts w:ascii="Cambria" w:eastAsia="Times New Roman" w:hAnsi="Cambria" w:cs="Times New Roman"/>
          <w:sz w:val="22"/>
          <w:lang w:eastAsia="ja-JP"/>
        </w:rPr>
        <w:t>(</w:t>
      </w:r>
      <w:proofErr w:type="spellStart"/>
      <w:r w:rsidRPr="00977D67">
        <w:rPr>
          <w:rFonts w:ascii="Cambria" w:eastAsia="Times New Roman" w:hAnsi="Cambria" w:cs="Times New Roman"/>
          <w:i/>
          <w:iCs/>
          <w:sz w:val="22"/>
          <w:lang w:eastAsia="ja-JP"/>
        </w:rPr>
        <w:t>has_reference</w:t>
      </w:r>
      <w:proofErr w:type="spellEnd"/>
      <w:r w:rsidRPr="00977D67">
        <w:rPr>
          <w:rFonts w:ascii="Cambria" w:eastAsia="Times New Roman" w:hAnsi="Cambria" w:cs="Times New Roman"/>
          <w:sz w:val="22"/>
          <w:lang w:eastAsia="ja-JP"/>
        </w:rPr>
        <w:t xml:space="preserve"> = 1)</w:t>
      </w:r>
    </w:p>
    <w:p w14:paraId="44AD6C37" w14:textId="77777777" w:rsidR="00977D67" w:rsidRPr="00977D67" w:rsidRDefault="00977D67" w:rsidP="00977D67">
      <w:pPr>
        <w:pStyle w:val="Heading4"/>
      </w:pPr>
      <w:r w:rsidRPr="00977D67">
        <w:t>mhm1_preselection.mp4</w:t>
      </w:r>
    </w:p>
    <w:p w14:paraId="4C1D5FF5"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rPr>
      </w:pPr>
      <w:r w:rsidRPr="00977D67">
        <w:rPr>
          <w:rFonts w:ascii="Cambria" w:eastAsia="Calibri" w:hAnsi="Cambria" w:cs="Times New Roman"/>
          <w:sz w:val="22"/>
        </w:rPr>
        <w:t xml:space="preserve">This conformance file contains 2 </w:t>
      </w:r>
      <w:proofErr w:type="spellStart"/>
      <w:r w:rsidRPr="00977D67">
        <w:rPr>
          <w:rFonts w:ascii="Cambria" w:eastAsia="Calibri" w:hAnsi="Cambria" w:cs="Times New Roman"/>
          <w:sz w:val="22"/>
        </w:rPr>
        <w:t>preselections</w:t>
      </w:r>
      <w:proofErr w:type="spellEnd"/>
      <w:r w:rsidRPr="00977D67">
        <w:rPr>
          <w:rFonts w:ascii="Cambria" w:eastAsia="Calibri" w:hAnsi="Cambria" w:cs="Times New Roman"/>
          <w:sz w:val="22"/>
        </w:rPr>
        <w:t xml:space="preserve"> for MPEG-H 3D Audio (mhm1) signaled using the </w:t>
      </w:r>
      <w:proofErr w:type="spellStart"/>
      <w:r w:rsidRPr="00977D67">
        <w:rPr>
          <w:rFonts w:ascii="Cambria" w:eastAsia="Calibri" w:hAnsi="Cambria" w:cs="Times New Roman"/>
          <w:sz w:val="22"/>
        </w:rPr>
        <w:t>EntityToGroup</w:t>
      </w:r>
      <w:proofErr w:type="spellEnd"/>
      <w:r w:rsidRPr="00977D67">
        <w:rPr>
          <w:rFonts w:ascii="Cambria" w:eastAsia="Calibri" w:hAnsi="Cambria" w:cs="Times New Roman"/>
          <w:sz w:val="22"/>
        </w:rPr>
        <w:t xml:space="preserve"> box. The signaled audio scene contains a channel bed as well as 2 languages (English and Spanish) with the following 2 </w:t>
      </w:r>
      <w:proofErr w:type="spellStart"/>
      <w:r w:rsidRPr="00977D67">
        <w:rPr>
          <w:rFonts w:ascii="Cambria" w:eastAsia="Calibri" w:hAnsi="Cambria" w:cs="Times New Roman"/>
          <w:sz w:val="22"/>
        </w:rPr>
        <w:t>preselections</w:t>
      </w:r>
      <w:proofErr w:type="spellEnd"/>
      <w:r w:rsidRPr="00977D67">
        <w:rPr>
          <w:rFonts w:ascii="Cambria" w:eastAsia="Calibri" w:hAnsi="Cambria" w:cs="Times New Roman"/>
          <w:sz w:val="22"/>
        </w:rPr>
        <w:t>:</w:t>
      </w:r>
    </w:p>
    <w:p w14:paraId="1DF71C03"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sz w:val="22"/>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ambria" w:eastAsia="Times New Roman" w:hAnsi="Cambria" w:cs="Times New Roman"/>
          <w:sz w:val="22"/>
        </w:rPr>
        <w:t>“Default”: Contains the channel bed and a language selection containing English and Spanish. The default prominence of the language track is set to 0.</w:t>
      </w:r>
    </w:p>
    <w:p w14:paraId="2BFA690C"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sz w:val="22"/>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ambria" w:eastAsia="Times New Roman" w:hAnsi="Cambria" w:cs="Times New Roman"/>
          <w:sz w:val="22"/>
        </w:rPr>
        <w:t>“Dialog+”: Contains the channel bed and a language selection containing English and Spanish. The default prominence of the language track is set to 9 for increased intelligibility.</w:t>
      </w:r>
    </w:p>
    <w:p w14:paraId="409CAF8D"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rPr>
      </w:pPr>
      <w:r w:rsidRPr="00977D67">
        <w:rPr>
          <w:rFonts w:ascii="Cambria" w:eastAsia="Calibri" w:hAnsi="Cambria" w:cs="Times New Roman"/>
          <w:sz w:val="22"/>
        </w:rPr>
        <w:t xml:space="preserve">Additionally, both </w:t>
      </w:r>
      <w:proofErr w:type="spellStart"/>
      <w:r w:rsidRPr="00977D67">
        <w:rPr>
          <w:rFonts w:ascii="Cambria" w:eastAsia="Calibri" w:hAnsi="Cambria" w:cs="Times New Roman"/>
          <w:sz w:val="22"/>
        </w:rPr>
        <w:t>preselections</w:t>
      </w:r>
      <w:proofErr w:type="spellEnd"/>
      <w:r w:rsidRPr="00977D67">
        <w:rPr>
          <w:rFonts w:ascii="Cambria" w:eastAsia="Calibri" w:hAnsi="Cambria" w:cs="Times New Roman"/>
          <w:sz w:val="22"/>
        </w:rPr>
        <w:t xml:space="preserve"> contain prominence as well as position interactivity.</w:t>
      </w:r>
    </w:p>
    <w:p w14:paraId="560784EB" w14:textId="77777777" w:rsidR="00977D67" w:rsidRPr="00977D67" w:rsidRDefault="00977D67" w:rsidP="00977D67">
      <w:pPr>
        <w:pStyle w:val="Heading4"/>
      </w:pPr>
      <w:r w:rsidRPr="00977D67">
        <w:t>mhm2_preselection.mp4</w:t>
      </w:r>
    </w:p>
    <w:p w14:paraId="79831D42" w14:textId="77777777" w:rsidR="00977D67" w:rsidRPr="00977D67" w:rsidRDefault="00977D67" w:rsidP="00977D67">
      <w:pPr>
        <w:widowControl/>
        <w:tabs>
          <w:tab w:val="left" w:pos="403"/>
        </w:tabs>
        <w:autoSpaceDE/>
        <w:autoSpaceDN/>
        <w:spacing w:after="240" w:line="240" w:lineRule="atLeast"/>
        <w:jc w:val="both"/>
        <w:rPr>
          <w:rFonts w:ascii="Cambria" w:eastAsia="Calibri" w:hAnsi="Cambria" w:cs="Times New Roman"/>
          <w:sz w:val="22"/>
        </w:rPr>
      </w:pPr>
      <w:r w:rsidRPr="00977D67">
        <w:rPr>
          <w:rFonts w:ascii="Cambria" w:eastAsia="Calibri" w:hAnsi="Cambria" w:cs="Times New Roman"/>
          <w:sz w:val="22"/>
        </w:rPr>
        <w:t xml:space="preserve">This conformance file contains ISOBMFF </w:t>
      </w:r>
      <w:proofErr w:type="spellStart"/>
      <w:r w:rsidRPr="00977D67">
        <w:rPr>
          <w:rFonts w:ascii="Cambria" w:eastAsia="Calibri" w:hAnsi="Cambria" w:cs="Times New Roman"/>
          <w:sz w:val="22"/>
        </w:rPr>
        <w:t>preselections</w:t>
      </w:r>
      <w:proofErr w:type="spellEnd"/>
      <w:r w:rsidRPr="00977D67">
        <w:rPr>
          <w:rFonts w:ascii="Cambria" w:eastAsia="Calibri" w:hAnsi="Cambria" w:cs="Times New Roman"/>
          <w:sz w:val="22"/>
        </w:rPr>
        <w:t xml:space="preserve"> for </w:t>
      </w:r>
      <w:proofErr w:type="spellStart"/>
      <w:r w:rsidRPr="00977D67">
        <w:rPr>
          <w:rFonts w:ascii="Cambria" w:eastAsia="Calibri" w:hAnsi="Cambria" w:cs="Times New Roman"/>
          <w:sz w:val="22"/>
        </w:rPr>
        <w:t>multistream</w:t>
      </w:r>
      <w:proofErr w:type="spellEnd"/>
      <w:r w:rsidRPr="00977D67">
        <w:rPr>
          <w:rFonts w:ascii="Cambria" w:eastAsia="Calibri" w:hAnsi="Cambria" w:cs="Times New Roman"/>
          <w:sz w:val="22"/>
        </w:rPr>
        <w:t xml:space="preserve"> MPEG-H 3D Audio (mhm2). The described audio scene contains a channel bed as well as 3 languages (English, German and Korean) that result in 3 </w:t>
      </w:r>
      <w:proofErr w:type="spellStart"/>
      <w:r w:rsidRPr="00977D67">
        <w:rPr>
          <w:rFonts w:ascii="Cambria" w:eastAsia="Calibri" w:hAnsi="Cambria" w:cs="Times New Roman"/>
          <w:sz w:val="22"/>
        </w:rPr>
        <w:t>preselections</w:t>
      </w:r>
      <w:proofErr w:type="spellEnd"/>
      <w:r w:rsidRPr="00977D67">
        <w:rPr>
          <w:rFonts w:ascii="Cambria" w:eastAsia="Calibri" w:hAnsi="Cambria" w:cs="Times New Roman"/>
          <w:sz w:val="22"/>
        </w:rPr>
        <w:t>:</w:t>
      </w:r>
    </w:p>
    <w:p w14:paraId="360670C7"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sz w:val="22"/>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ambria" w:eastAsia="Times New Roman" w:hAnsi="Cambria" w:cs="Times New Roman"/>
          <w:sz w:val="22"/>
        </w:rPr>
        <w:t>“English”: Contains channel bed and English commentary.</w:t>
      </w:r>
    </w:p>
    <w:p w14:paraId="30214940"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sz w:val="22"/>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ambria" w:eastAsia="Times New Roman" w:hAnsi="Cambria" w:cs="Times New Roman"/>
          <w:sz w:val="22"/>
        </w:rPr>
        <w:t>“German”: Contains channel bed and German commentary.</w:t>
      </w:r>
    </w:p>
    <w:p w14:paraId="0803F69E" w14:textId="77777777" w:rsidR="00977D67" w:rsidRPr="00977D67" w:rsidRDefault="00977D67" w:rsidP="00977D67">
      <w:pPr>
        <w:widowControl/>
        <w:autoSpaceDE/>
        <w:autoSpaceDN/>
        <w:spacing w:after="120" w:line="240" w:lineRule="atLeast"/>
        <w:ind w:left="403" w:hanging="403"/>
        <w:jc w:val="both"/>
        <w:rPr>
          <w:rFonts w:ascii="Cambria" w:eastAsia="Times New Roman" w:hAnsi="Cambria" w:cs="Times New Roman"/>
          <w:sz w:val="22"/>
        </w:rPr>
      </w:pPr>
      <w:r w:rsidRPr="00977D67">
        <w:rPr>
          <w:rFonts w:ascii="Cambria" w:eastAsia="Times New Roman" w:hAnsi="Cambria" w:cs="Times New Roman"/>
          <w:sz w:val="22"/>
          <w:lang w:val="en-GB"/>
        </w:rPr>
        <w:t>—</w:t>
      </w:r>
      <w:r w:rsidRPr="00977D67">
        <w:rPr>
          <w:rFonts w:ascii="Cambria" w:eastAsia="Times New Roman" w:hAnsi="Cambria" w:cs="Times New Roman"/>
          <w:sz w:val="22"/>
          <w:lang w:val="en-GB"/>
        </w:rPr>
        <w:tab/>
      </w:r>
      <w:r w:rsidRPr="00977D67">
        <w:rPr>
          <w:rFonts w:ascii="Cambria" w:eastAsia="Times New Roman" w:hAnsi="Cambria" w:cs="Times New Roman"/>
          <w:sz w:val="22"/>
        </w:rPr>
        <w:t>“Korean”: Contains channel bed and Korean commentary.</w:t>
      </w:r>
    </w:p>
    <w:p w14:paraId="7AF4A5C3" w14:textId="77777777" w:rsidR="00977D67" w:rsidRPr="00977D67" w:rsidRDefault="00977D67" w:rsidP="00977D67"/>
    <w:sectPr w:rsidR="00977D67" w:rsidRPr="00977D67" w:rsidSect="00893869">
      <w:headerReference w:type="default" r:id="rId18"/>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1CD00" w14:textId="77777777" w:rsidR="00893869" w:rsidRDefault="00893869" w:rsidP="009E784A">
      <w:r>
        <w:separator/>
      </w:r>
    </w:p>
  </w:endnote>
  <w:endnote w:type="continuationSeparator" w:id="0">
    <w:p w14:paraId="678DA309" w14:textId="77777777" w:rsidR="00893869" w:rsidRDefault="0089386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 w:name="Calibri (Body)">
    <w:altName w:val="Calibri"/>
    <w:panose1 w:val="020B06040202020202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19452B" w:rsidRPr="00E0681D" w:rsidRDefault="0019452B"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478DC" w14:textId="77777777" w:rsidR="00893869" w:rsidRDefault="00893869" w:rsidP="009E784A">
      <w:r>
        <w:separator/>
      </w:r>
    </w:p>
  </w:footnote>
  <w:footnote w:type="continuationSeparator" w:id="0">
    <w:p w14:paraId="1C344137" w14:textId="77777777" w:rsidR="00893869" w:rsidRDefault="00893869"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19452B" w:rsidRPr="00E0681D" w:rsidRDefault="0019452B"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05897"/>
    <w:multiLevelType w:val="hybridMultilevel"/>
    <w:tmpl w:val="D8A61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BC6DFB"/>
    <w:multiLevelType w:val="hybridMultilevel"/>
    <w:tmpl w:val="3E5A5B2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 w15:restartNumberingAfterBreak="0">
    <w:nsid w:val="3B2375AC"/>
    <w:multiLevelType w:val="hybridMultilevel"/>
    <w:tmpl w:val="51162290"/>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89A3358"/>
    <w:multiLevelType w:val="hybridMultilevel"/>
    <w:tmpl w:val="686432FA"/>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14121846">
    <w:abstractNumId w:val="4"/>
  </w:num>
  <w:num w:numId="2" w16cid:durableId="1744642567">
    <w:abstractNumId w:val="5"/>
  </w:num>
  <w:num w:numId="3" w16cid:durableId="1138651072">
    <w:abstractNumId w:val="6"/>
  </w:num>
  <w:num w:numId="4" w16cid:durableId="1167945187">
    <w:abstractNumId w:val="8"/>
  </w:num>
  <w:num w:numId="5" w16cid:durableId="1880360466">
    <w:abstractNumId w:val="9"/>
  </w:num>
  <w:num w:numId="6" w16cid:durableId="1570924853">
    <w:abstractNumId w:val="9"/>
  </w:num>
  <w:num w:numId="7" w16cid:durableId="1200169593">
    <w:abstractNumId w:val="9"/>
  </w:num>
  <w:num w:numId="8" w16cid:durableId="1370375788">
    <w:abstractNumId w:val="7"/>
  </w:num>
  <w:num w:numId="9" w16cid:durableId="698548235">
    <w:abstractNumId w:val="3"/>
  </w:num>
  <w:num w:numId="10" w16cid:durableId="363143322">
    <w:abstractNumId w:val="2"/>
  </w:num>
  <w:num w:numId="11" w16cid:durableId="88358137">
    <w:abstractNumId w:val="1"/>
  </w:num>
  <w:num w:numId="12" w16cid:durableId="41027883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51C3"/>
    <w:rsid w:val="00062B4B"/>
    <w:rsid w:val="000968DA"/>
    <w:rsid w:val="000B50BD"/>
    <w:rsid w:val="000C78E6"/>
    <w:rsid w:val="000D14A7"/>
    <w:rsid w:val="000D6033"/>
    <w:rsid w:val="000D6AF9"/>
    <w:rsid w:val="000E109D"/>
    <w:rsid w:val="000E3262"/>
    <w:rsid w:val="000F0B0B"/>
    <w:rsid w:val="000F663A"/>
    <w:rsid w:val="001027D4"/>
    <w:rsid w:val="0012382D"/>
    <w:rsid w:val="00132F97"/>
    <w:rsid w:val="001601F6"/>
    <w:rsid w:val="0017051E"/>
    <w:rsid w:val="0017144E"/>
    <w:rsid w:val="0018563E"/>
    <w:rsid w:val="0019452B"/>
    <w:rsid w:val="00195FF0"/>
    <w:rsid w:val="00196997"/>
    <w:rsid w:val="001B5A3B"/>
    <w:rsid w:val="001E18A9"/>
    <w:rsid w:val="00251B5B"/>
    <w:rsid w:val="00254C15"/>
    <w:rsid w:val="00263789"/>
    <w:rsid w:val="002D194E"/>
    <w:rsid w:val="003106ED"/>
    <w:rsid w:val="003226C8"/>
    <w:rsid w:val="00342AC6"/>
    <w:rsid w:val="00360A4F"/>
    <w:rsid w:val="00366F97"/>
    <w:rsid w:val="0037698F"/>
    <w:rsid w:val="00385C5D"/>
    <w:rsid w:val="00394F53"/>
    <w:rsid w:val="003B0FC6"/>
    <w:rsid w:val="003B4215"/>
    <w:rsid w:val="003D758C"/>
    <w:rsid w:val="00400E87"/>
    <w:rsid w:val="00457568"/>
    <w:rsid w:val="004A70D1"/>
    <w:rsid w:val="004C352E"/>
    <w:rsid w:val="004E45B6"/>
    <w:rsid w:val="004E59D7"/>
    <w:rsid w:val="004F5473"/>
    <w:rsid w:val="00504450"/>
    <w:rsid w:val="00540DEA"/>
    <w:rsid w:val="00544CAC"/>
    <w:rsid w:val="0055530C"/>
    <w:rsid w:val="00560CCE"/>
    <w:rsid w:val="005612C2"/>
    <w:rsid w:val="005C2A51"/>
    <w:rsid w:val="00602D75"/>
    <w:rsid w:val="0060567C"/>
    <w:rsid w:val="006224DA"/>
    <w:rsid w:val="00622C6C"/>
    <w:rsid w:val="0063127E"/>
    <w:rsid w:val="00651912"/>
    <w:rsid w:val="006D7321"/>
    <w:rsid w:val="006E56C7"/>
    <w:rsid w:val="007A3B6C"/>
    <w:rsid w:val="007D3A0A"/>
    <w:rsid w:val="007F537F"/>
    <w:rsid w:val="0080377D"/>
    <w:rsid w:val="00804D88"/>
    <w:rsid w:val="00805670"/>
    <w:rsid w:val="00805F91"/>
    <w:rsid w:val="00881CCB"/>
    <w:rsid w:val="00893869"/>
    <w:rsid w:val="008A0A9E"/>
    <w:rsid w:val="008B7E4C"/>
    <w:rsid w:val="008E7795"/>
    <w:rsid w:val="00902BDA"/>
    <w:rsid w:val="00944A48"/>
    <w:rsid w:val="00954B0D"/>
    <w:rsid w:val="009569ED"/>
    <w:rsid w:val="0096087D"/>
    <w:rsid w:val="009636E0"/>
    <w:rsid w:val="0096429D"/>
    <w:rsid w:val="00966FAD"/>
    <w:rsid w:val="00977D67"/>
    <w:rsid w:val="00980E7B"/>
    <w:rsid w:val="009B09C2"/>
    <w:rsid w:val="009C464E"/>
    <w:rsid w:val="009C5AAC"/>
    <w:rsid w:val="009D5D9F"/>
    <w:rsid w:val="009E5E4A"/>
    <w:rsid w:val="009E784A"/>
    <w:rsid w:val="00A07D88"/>
    <w:rsid w:val="00A32EE4"/>
    <w:rsid w:val="00A84EE3"/>
    <w:rsid w:val="00A9459C"/>
    <w:rsid w:val="00A96526"/>
    <w:rsid w:val="00AA1AFD"/>
    <w:rsid w:val="00AB2D06"/>
    <w:rsid w:val="00AE1FC2"/>
    <w:rsid w:val="00AF5B69"/>
    <w:rsid w:val="00B10D58"/>
    <w:rsid w:val="00B24CCE"/>
    <w:rsid w:val="00B276B0"/>
    <w:rsid w:val="00B536D6"/>
    <w:rsid w:val="00B62642"/>
    <w:rsid w:val="00B76095"/>
    <w:rsid w:val="00BA4293"/>
    <w:rsid w:val="00BA60FC"/>
    <w:rsid w:val="00BC1590"/>
    <w:rsid w:val="00BD1826"/>
    <w:rsid w:val="00C02E55"/>
    <w:rsid w:val="00C37B3C"/>
    <w:rsid w:val="00C5289E"/>
    <w:rsid w:val="00C73A41"/>
    <w:rsid w:val="00C86F05"/>
    <w:rsid w:val="00C955C7"/>
    <w:rsid w:val="00CB798F"/>
    <w:rsid w:val="00CD36BE"/>
    <w:rsid w:val="00CF1629"/>
    <w:rsid w:val="00D140C0"/>
    <w:rsid w:val="00D14A62"/>
    <w:rsid w:val="00D156B3"/>
    <w:rsid w:val="00D22E45"/>
    <w:rsid w:val="00D24890"/>
    <w:rsid w:val="00D27862"/>
    <w:rsid w:val="00D437AA"/>
    <w:rsid w:val="00D546B0"/>
    <w:rsid w:val="00D709E9"/>
    <w:rsid w:val="00D77233"/>
    <w:rsid w:val="00D80DD3"/>
    <w:rsid w:val="00D85173"/>
    <w:rsid w:val="00DC464F"/>
    <w:rsid w:val="00DE4DF7"/>
    <w:rsid w:val="00DE5BF9"/>
    <w:rsid w:val="00E12346"/>
    <w:rsid w:val="00E2002C"/>
    <w:rsid w:val="00E320F0"/>
    <w:rsid w:val="00E343F6"/>
    <w:rsid w:val="00E565AB"/>
    <w:rsid w:val="00E6138D"/>
    <w:rsid w:val="00E843CE"/>
    <w:rsid w:val="00E925E8"/>
    <w:rsid w:val="00E9507F"/>
    <w:rsid w:val="00E965CC"/>
    <w:rsid w:val="00EA12EF"/>
    <w:rsid w:val="00ED00D9"/>
    <w:rsid w:val="00EE5C7F"/>
    <w:rsid w:val="00EF2D59"/>
    <w:rsid w:val="00F03F9B"/>
    <w:rsid w:val="00F419DA"/>
    <w:rsid w:val="00F73309"/>
    <w:rsid w:val="00FB3E57"/>
    <w:rsid w:val="00FB7268"/>
    <w:rsid w:val="00FC0396"/>
    <w:rsid w:val="00FF2653"/>
    <w:rsid w:val="00FF2D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E55"/>
    <w:rPr>
      <w:rFonts w:ascii="Times New Roman" w:eastAsia="Arial" w:hAnsi="Times New Roman" w:cs="Arial"/>
      <w:sz w:val="24"/>
    </w:rPr>
  </w:style>
  <w:style w:type="paragraph" w:styleId="Heading1">
    <w:name w:val="heading 1"/>
    <w:basedOn w:val="Normal"/>
    <w:uiPriority w:val="9"/>
    <w:qFormat/>
    <w:pPr>
      <w:numPr>
        <w:numId w:val="7"/>
      </w:numPr>
      <w:outlineLvl w:val="0"/>
    </w:pPr>
    <w:rPr>
      <w:b/>
      <w:bCs/>
      <w:szCs w:val="24"/>
    </w:rPr>
  </w:style>
  <w:style w:type="paragraph" w:styleId="Heading2">
    <w:name w:val="heading 2"/>
    <w:basedOn w:val="Normal"/>
    <w:next w:val="Normal"/>
    <w:link w:val="Heading2Char"/>
    <w:uiPriority w:val="9"/>
    <w:semiHidden/>
    <w:unhideWhenUsed/>
    <w:qFormat/>
    <w:rsid w:val="000E326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E3262"/>
    <w:pPr>
      <w:keepNext/>
      <w:keepLines/>
      <w:numPr>
        <w:ilvl w:val="2"/>
        <w:numId w:val="7"/>
      </w:numPr>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Heading3"/>
    <w:next w:val="Normal"/>
    <w:link w:val="Heading4Char"/>
    <w:uiPriority w:val="4"/>
    <w:qFormat/>
    <w:rsid w:val="00977D67"/>
    <w:pPr>
      <w:keepLines w:val="0"/>
      <w:widowControl/>
      <w:numPr>
        <w:ilvl w:val="3"/>
        <w:numId w:val="6"/>
      </w:numPr>
      <w:tabs>
        <w:tab w:val="left" w:pos="1021"/>
        <w:tab w:val="left" w:pos="1140"/>
        <w:tab w:val="left" w:pos="1360"/>
      </w:tabs>
      <w:suppressAutoHyphens/>
      <w:autoSpaceDE/>
      <w:autoSpaceDN/>
      <w:spacing w:before="60" w:after="240" w:line="240" w:lineRule="atLeast"/>
      <w:ind w:left="0" w:firstLine="0"/>
      <w:outlineLvl w:val="3"/>
    </w:pPr>
    <w:rPr>
      <w:rFonts w:ascii="Cambria" w:eastAsia="MS Mincho" w:hAnsi="Cambria" w:cs="Times New Roman"/>
      <w:b/>
      <w:color w:val="auto"/>
      <w:sz w:val="22"/>
      <w:szCs w:val="2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Head1">
    <w:name w:val="Head 1"/>
    <w:basedOn w:val="Heading1"/>
    <w:qFormat/>
    <w:rsid w:val="000E3262"/>
    <w:pPr>
      <w:keepNext/>
      <w:widowControl/>
      <w:autoSpaceDE/>
      <w:autoSpaceDN/>
      <w:spacing w:before="240" w:after="60" w:line="276" w:lineRule="auto"/>
      <w:jc w:val="both"/>
    </w:pPr>
    <w:rPr>
      <w:rFonts w:eastAsia="Times New Roman" w:cs="Times New Roman"/>
      <w:kern w:val="32"/>
      <w:sz w:val="28"/>
      <w:szCs w:val="32"/>
      <w:lang w:eastAsia="en-GB"/>
    </w:rPr>
  </w:style>
  <w:style w:type="paragraph" w:customStyle="1" w:styleId="Head2">
    <w:name w:val="Head 2"/>
    <w:basedOn w:val="Heading2"/>
    <w:autoRedefine/>
    <w:qFormat/>
    <w:rsid w:val="00C02E55"/>
    <w:pPr>
      <w:keepLines w:val="0"/>
      <w:widowControl/>
      <w:autoSpaceDE/>
      <w:autoSpaceDN/>
      <w:spacing w:before="240" w:after="60" w:line="276" w:lineRule="auto"/>
      <w:jc w:val="both"/>
    </w:pPr>
    <w:rPr>
      <w:rFonts w:ascii="Times New Roman" w:eastAsia="Times New Roman" w:hAnsi="Times New Roman" w:cs="Times New Roman"/>
      <w:b/>
      <w:bCs/>
      <w:iCs/>
      <w:color w:val="auto"/>
      <w:sz w:val="28"/>
      <w:szCs w:val="28"/>
      <w:lang w:eastAsia="en-GB"/>
    </w:rPr>
  </w:style>
  <w:style w:type="character" w:customStyle="1" w:styleId="Heading2Char">
    <w:name w:val="Heading 2 Char"/>
    <w:basedOn w:val="DefaultParagraphFont"/>
    <w:link w:val="Heading2"/>
    <w:uiPriority w:val="9"/>
    <w:semiHidden/>
    <w:rsid w:val="000E326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0E3262"/>
    <w:pPr>
      <w:keepLines w:val="0"/>
      <w:widowControl/>
      <w:autoSpaceDE/>
      <w:autoSpaceDN/>
      <w:spacing w:before="240" w:after="60" w:line="276" w:lineRule="auto"/>
      <w:jc w:val="both"/>
    </w:pPr>
    <w:rPr>
      <w:rFonts w:ascii="Times New Roman" w:eastAsia="Times New Roman" w:hAnsi="Times New Roman" w:cs="Times New Roman"/>
      <w:b/>
      <w:bCs/>
      <w:color w:val="auto"/>
      <w:sz w:val="28"/>
      <w:szCs w:val="26"/>
      <w:lang w:eastAsia="en-GB"/>
    </w:rPr>
  </w:style>
  <w:style w:type="character" w:customStyle="1" w:styleId="Heading3Char">
    <w:name w:val="Heading 3 Char"/>
    <w:basedOn w:val="DefaultParagraphFont"/>
    <w:link w:val="Heading3"/>
    <w:uiPriority w:val="9"/>
    <w:semiHidden/>
    <w:rsid w:val="000E3262"/>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0E3262"/>
    <w:rPr>
      <w:color w:val="800080" w:themeColor="followedHyperlink"/>
      <w:u w:val="single"/>
    </w:rPr>
  </w:style>
  <w:style w:type="paragraph" w:customStyle="1" w:styleId="code">
    <w:name w:val="code"/>
    <w:basedOn w:val="Normal"/>
    <w:next w:val="Normal"/>
    <w:link w:val="codeZchn"/>
    <w:autoRedefine/>
    <w:qFormat/>
    <w:rsid w:val="008A0A9E"/>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pPr>
    <w:rPr>
      <w:rFonts w:ascii="Courier" w:eastAsia="MS Mincho" w:hAnsi="Courier" w:cs="Times New Roman"/>
      <w:noProof/>
      <w:lang w:val="en-GB"/>
    </w:rPr>
  </w:style>
  <w:style w:type="character" w:customStyle="1" w:styleId="codeZchn">
    <w:name w:val="code Zchn"/>
    <w:link w:val="code"/>
    <w:rsid w:val="008A0A9E"/>
    <w:rPr>
      <w:rFonts w:ascii="Courier" w:eastAsia="MS Mincho" w:hAnsi="Courier" w:cs="Times New Roman"/>
      <w:noProof/>
      <w:sz w:val="24"/>
      <w:lang w:val="en-GB"/>
    </w:rPr>
  </w:style>
  <w:style w:type="paragraph" w:styleId="TOC1">
    <w:name w:val="toc 1"/>
    <w:basedOn w:val="Normal"/>
    <w:next w:val="Normal"/>
    <w:autoRedefine/>
    <w:uiPriority w:val="39"/>
    <w:unhideWhenUsed/>
    <w:rsid w:val="00B276B0"/>
    <w:pPr>
      <w:tabs>
        <w:tab w:val="left" w:pos="440"/>
        <w:tab w:val="right" w:leader="dot" w:pos="9010"/>
      </w:tabs>
      <w:spacing w:before="120" w:after="120"/>
    </w:pPr>
    <w:rPr>
      <w:rFonts w:cs="Calibri (Body)"/>
      <w:b/>
      <w:bCs/>
      <w:szCs w:val="20"/>
    </w:rPr>
  </w:style>
  <w:style w:type="paragraph" w:styleId="TOC2">
    <w:name w:val="toc 2"/>
    <w:basedOn w:val="Normal"/>
    <w:next w:val="Normal"/>
    <w:autoRedefine/>
    <w:uiPriority w:val="39"/>
    <w:unhideWhenUsed/>
    <w:rsid w:val="00C02E55"/>
    <w:pPr>
      <w:ind w:left="220"/>
    </w:pPr>
    <w:rPr>
      <w:rFonts w:cstheme="minorHAnsi"/>
      <w:smallCaps/>
      <w:szCs w:val="20"/>
    </w:rPr>
  </w:style>
  <w:style w:type="paragraph" w:styleId="TOC3">
    <w:name w:val="toc 3"/>
    <w:basedOn w:val="Normal"/>
    <w:next w:val="Normal"/>
    <w:autoRedefine/>
    <w:uiPriority w:val="39"/>
    <w:unhideWhenUsed/>
    <w:rsid w:val="00C02E55"/>
    <w:pPr>
      <w:ind w:left="440"/>
    </w:pPr>
    <w:rPr>
      <w:rFonts w:cstheme="minorHAnsi"/>
      <w:i/>
      <w:iCs/>
      <w:szCs w:val="20"/>
    </w:rPr>
  </w:style>
  <w:style w:type="paragraph" w:styleId="TOC4">
    <w:name w:val="toc 4"/>
    <w:basedOn w:val="Normal"/>
    <w:next w:val="Normal"/>
    <w:autoRedefine/>
    <w:uiPriority w:val="39"/>
    <w:unhideWhenUsed/>
    <w:rsid w:val="00A07D88"/>
    <w:pPr>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A07D88"/>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A07D88"/>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A07D88"/>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A07D88"/>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A07D88"/>
    <w:pPr>
      <w:ind w:left="1760"/>
    </w:pPr>
    <w:rPr>
      <w:rFonts w:asciiTheme="minorHAnsi" w:hAnsiTheme="minorHAnsi" w:cstheme="minorHAnsi"/>
      <w:sz w:val="18"/>
      <w:szCs w:val="18"/>
    </w:rPr>
  </w:style>
  <w:style w:type="paragraph" w:styleId="Revision">
    <w:name w:val="Revision"/>
    <w:hidden/>
    <w:uiPriority w:val="99"/>
    <w:semiHidden/>
    <w:rsid w:val="00EE5C7F"/>
    <w:pPr>
      <w:widowControl/>
      <w:autoSpaceDE/>
      <w:autoSpaceDN/>
    </w:pPr>
    <w:rPr>
      <w:rFonts w:ascii="Times New Roman" w:eastAsia="Arial" w:hAnsi="Times New Roman" w:cs="Arial"/>
      <w:sz w:val="24"/>
    </w:rPr>
  </w:style>
  <w:style w:type="character" w:customStyle="1" w:styleId="Heading4Char">
    <w:name w:val="Heading 4 Char"/>
    <w:basedOn w:val="DefaultParagraphFont"/>
    <w:link w:val="Heading4"/>
    <w:uiPriority w:val="4"/>
    <w:rsid w:val="00977D67"/>
    <w:rPr>
      <w:rFonts w:ascii="Cambria" w:eastAsia="MS Mincho" w:hAnsi="Cambria" w:cs="Times New Roman"/>
      <w:b/>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0108">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21855">
      <w:bodyDiv w:val="1"/>
      <w:marLeft w:val="0"/>
      <w:marRight w:val="0"/>
      <w:marTop w:val="0"/>
      <w:marBottom w:val="0"/>
      <w:divBdr>
        <w:top w:val="none" w:sz="0" w:space="0" w:color="auto"/>
        <w:left w:val="none" w:sz="0" w:space="0" w:color="auto"/>
        <w:bottom w:val="none" w:sz="0" w:space="0" w:color="auto"/>
        <w:right w:val="none" w:sz="0" w:space="0" w:color="auto"/>
      </w:divBdr>
    </w:div>
    <w:div w:id="1697269865">
      <w:bodyDiv w:val="1"/>
      <w:marLeft w:val="0"/>
      <w:marRight w:val="0"/>
      <w:marTop w:val="0"/>
      <w:marBottom w:val="0"/>
      <w:divBdr>
        <w:top w:val="none" w:sz="0" w:space="0" w:color="auto"/>
        <w:left w:val="none" w:sz="0" w:space="0" w:color="auto"/>
        <w:bottom w:val="none" w:sz="0" w:space="0" w:color="auto"/>
        <w:right w:val="none" w:sz="0" w:space="0" w:color="auto"/>
      </w:divBdr>
    </w:div>
    <w:div w:id="1828978691">
      <w:bodyDiv w:val="1"/>
      <w:marLeft w:val="0"/>
      <w:marRight w:val="0"/>
      <w:marTop w:val="0"/>
      <w:marBottom w:val="0"/>
      <w:divBdr>
        <w:top w:val="none" w:sz="0" w:space="0" w:color="auto"/>
        <w:left w:val="none" w:sz="0" w:space="0" w:color="auto"/>
        <w:bottom w:val="none" w:sz="0" w:space="0" w:color="auto"/>
        <w:right w:val="none" w:sz="0" w:space="0" w:color="auto"/>
      </w:divBdr>
    </w:div>
    <w:div w:id="2113815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package" Target="embeddings/Microsoft_PowerPoint_Slide1.sldx"/><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package" Target="embeddings/Microsoft_PowerPoint_Slide.sldx"/><Relationship Id="rId10" Type="http://schemas.openxmlformats.org/officeDocument/2006/relationships/hyperlink" Target="https://dms.mpeg.expert/doc_end_user/current_document.php?id=9298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5.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F6A30-0ED5-1246-BDEF-194F0DE48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11</Pages>
  <Words>2282</Words>
  <Characters>14925</Characters>
  <Application>Microsoft Office Word</Application>
  <DocSecurity>0</DocSecurity>
  <Lines>746</Lines>
  <Paragraphs>573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file format reference software and conformance</vt:lpstr>
      <vt:lpstr/>
    </vt:vector>
  </TitlesOfParts>
  <Manager/>
  <Company/>
  <LinksUpToDate>false</LinksUpToDate>
  <CharactersWithSpaces>16634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file format reference software and conformance</dc:title>
  <dc:subject/>
  <dc:creator>Dimitri Podborski</dc:creator>
  <cp:keywords/>
  <dc:description/>
  <cp:lastModifiedBy>Dimitri Podborski</cp:lastModifiedBy>
  <cp:revision>37</cp:revision>
  <dcterms:created xsi:type="dcterms:W3CDTF">2021-07-16T01:47:00Z</dcterms:created>
  <dcterms:modified xsi:type="dcterms:W3CDTF">2024-05-10T00:55:00Z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1224</vt:lpwstr>
  </property>
  <property fmtid="{D5CDD505-2E9C-101B-9397-08002B2CF9AE}" pid="3" name="MDMSNumber">
    <vt:lpwstr>23834</vt:lpwstr>
  </property>
</Properties>
</file>