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6A69CC" w:rsidRPr="006A69CC" w14:paraId="682A632A" w14:textId="77777777" w:rsidTr="006A69CC">
        <w:trPr>
          <w:tblCellSpacing w:w="15" w:type="dxa"/>
        </w:trPr>
        <w:tc>
          <w:tcPr>
            <w:tcW w:w="10020" w:type="dxa"/>
            <w:vAlign w:val="center"/>
            <w:hideMark/>
          </w:tcPr>
          <w:p w14:paraId="12F8A6F9" w14:textId="77777777" w:rsidR="006A69CC" w:rsidRPr="006A69CC" w:rsidRDefault="006A69CC" w:rsidP="006A69CC">
            <w:pPr>
              <w:spacing w:before="100" w:beforeAutospacing="1" w:after="100" w:afterAutospacing="1"/>
              <w:outlineLvl w:val="1"/>
              <w:rPr>
                <w:rFonts w:ascii="Times New Roman" w:eastAsia="Times New Roman" w:hAnsi="Times New Roman" w:cs="Times New Roman"/>
                <w:b/>
                <w:bCs/>
                <w:sz w:val="32"/>
                <w:szCs w:val="36"/>
              </w:rPr>
            </w:pPr>
            <w:r w:rsidRPr="006A69CC">
              <w:rPr>
                <w:rFonts w:ascii="Times New Roman" w:eastAsia="Times New Roman" w:hAnsi="Times New Roman" w:cs="Times New Roman"/>
                <w:b/>
                <w:bCs/>
                <w:sz w:val="24"/>
                <w:szCs w:val="28"/>
              </w:rPr>
              <w:t>INTERNATIONAL ORGANIZATION FOR STANDARDIZATION</w:t>
            </w:r>
            <w:r w:rsidRPr="006A69CC">
              <w:rPr>
                <w:rFonts w:ascii="Times New Roman" w:eastAsia="Times New Roman" w:hAnsi="Times New Roman" w:cs="Times New Roman"/>
                <w:b/>
                <w:bCs/>
                <w:sz w:val="24"/>
                <w:szCs w:val="28"/>
              </w:rPr>
              <w:br/>
              <w:t>ORGANISATION INTERNATIONALE DE NORMALISATION</w:t>
            </w:r>
            <w:r w:rsidRPr="006A69CC">
              <w:rPr>
                <w:rFonts w:ascii="Times New Roman" w:eastAsia="Times New Roman" w:hAnsi="Times New Roman" w:cs="Times New Roman"/>
                <w:b/>
                <w:bCs/>
                <w:sz w:val="24"/>
                <w:szCs w:val="28"/>
              </w:rPr>
              <w:br/>
              <w:t>ISO/IEC JTC 1/SC 29/WG 5</w:t>
            </w:r>
            <w:r w:rsidRPr="006A69CC">
              <w:rPr>
                <w:rFonts w:ascii="Times New Roman" w:eastAsia="Times New Roman" w:hAnsi="Times New Roman" w:cs="Times New Roman"/>
                <w:b/>
                <w:bCs/>
                <w:sz w:val="24"/>
                <w:szCs w:val="28"/>
              </w:rPr>
              <w:br/>
              <w:t>MPEG JOINT VIDEO EXPERTS TEAM WITH ITU-T SG 16</w:t>
            </w:r>
          </w:p>
        </w:tc>
      </w:tr>
      <w:tr w:rsidR="006A69CC" w:rsidRPr="006A69CC" w14:paraId="3D207761" w14:textId="77777777" w:rsidTr="006A69CC">
        <w:trPr>
          <w:tblCellSpacing w:w="15" w:type="dxa"/>
        </w:trPr>
        <w:tc>
          <w:tcPr>
            <w:tcW w:w="10020" w:type="dxa"/>
            <w:vAlign w:val="center"/>
            <w:hideMark/>
          </w:tcPr>
          <w:p w14:paraId="3D2B31C0" w14:textId="043A78E5" w:rsidR="006A69CC" w:rsidRPr="006A69CC" w:rsidRDefault="006A69CC" w:rsidP="006A69CC">
            <w:pPr>
              <w:spacing w:before="100" w:beforeAutospacing="1" w:after="100" w:afterAutospacing="1"/>
              <w:jc w:val="right"/>
              <w:outlineLvl w:val="2"/>
              <w:rPr>
                <w:rFonts w:ascii="Times New Roman" w:eastAsia="Times New Roman" w:hAnsi="Times New Roman" w:cs="Times New Roman"/>
                <w:b/>
                <w:bCs/>
                <w:sz w:val="24"/>
                <w:szCs w:val="27"/>
              </w:rPr>
            </w:pPr>
            <w:r w:rsidRPr="006A69CC">
              <w:rPr>
                <w:rFonts w:ascii="Times New Roman" w:eastAsia="Times New Roman" w:hAnsi="Times New Roman" w:cs="Times New Roman"/>
                <w:b/>
                <w:bCs/>
                <w:sz w:val="24"/>
                <w:szCs w:val="27"/>
              </w:rPr>
              <w:t>ISO/IEC JTC 1 / SC 29 / WG 5 N 293</w:t>
            </w:r>
          </w:p>
        </w:tc>
      </w:tr>
      <w:tr w:rsidR="006A69CC" w:rsidRPr="006A69CC" w14:paraId="43B9DAB0" w14:textId="77777777" w:rsidTr="006A69CC">
        <w:trPr>
          <w:tblCellSpacing w:w="15" w:type="dxa"/>
        </w:trPr>
        <w:tc>
          <w:tcPr>
            <w:tcW w:w="10020" w:type="dxa"/>
            <w:vAlign w:val="center"/>
            <w:hideMark/>
          </w:tcPr>
          <w:p w14:paraId="21909BE8" w14:textId="77777777" w:rsidR="006A69CC" w:rsidRPr="006A69CC" w:rsidRDefault="006A69CC" w:rsidP="006A69CC">
            <w:pPr>
              <w:spacing w:before="100" w:beforeAutospacing="1" w:after="100" w:afterAutospacing="1"/>
              <w:jc w:val="right"/>
              <w:outlineLvl w:val="2"/>
              <w:rPr>
                <w:rFonts w:ascii="Times New Roman" w:eastAsia="Times New Roman" w:hAnsi="Times New Roman" w:cs="Times New Roman"/>
                <w:b/>
                <w:bCs/>
                <w:sz w:val="24"/>
                <w:szCs w:val="27"/>
              </w:rPr>
            </w:pPr>
            <w:r w:rsidRPr="006A69CC">
              <w:rPr>
                <w:rFonts w:ascii="Times New Roman" w:eastAsia="Times New Roman" w:hAnsi="Times New Roman" w:cs="Times New Roman"/>
                <w:b/>
                <w:bCs/>
                <w:sz w:val="24"/>
                <w:szCs w:val="27"/>
              </w:rPr>
              <w:t>Rennes, FR – 17–24 April 2024</w:t>
            </w:r>
          </w:p>
        </w:tc>
      </w:tr>
      <w:tr w:rsidR="006A69CC" w:rsidRPr="006A69CC" w14:paraId="14A613A2" w14:textId="77777777" w:rsidTr="006A69CC">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6A69CC" w:rsidRPr="006A69CC" w14:paraId="23470354" w14:textId="77777777" w:rsidTr="00644E94">
              <w:tc>
                <w:tcPr>
                  <w:tcW w:w="2160" w:type="dxa"/>
                  <w:tcBorders>
                    <w:top w:val="outset" w:sz="6" w:space="0" w:color="auto"/>
                    <w:left w:val="outset" w:sz="6" w:space="0" w:color="auto"/>
                    <w:bottom w:val="outset" w:sz="6" w:space="0" w:color="auto"/>
                    <w:right w:val="outset" w:sz="6" w:space="0" w:color="auto"/>
                  </w:tcBorders>
                  <w:hideMark/>
                </w:tcPr>
                <w:p w14:paraId="4C076FBF"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5456DC1C" w14:textId="4EBEE875" w:rsidR="006A69CC" w:rsidRPr="006A69CC" w:rsidRDefault="00644E94" w:rsidP="006A69CC">
                  <w:pPr>
                    <w:spacing w:before="60" w:after="60"/>
                    <w:jc w:val="left"/>
                    <w:rPr>
                      <w:rFonts w:ascii="Times New Roman" w:eastAsia="Times New Roman" w:hAnsi="Times New Roman" w:cs="Times New Roman"/>
                      <w:b/>
                      <w:bCs/>
                    </w:rPr>
                  </w:pPr>
                  <w:r w:rsidRPr="00644E94">
                    <w:rPr>
                      <w:rFonts w:ascii="Times New Roman" w:eastAsia="Times New Roman" w:hAnsi="Times New Roman" w:cs="Times New Roman"/>
                      <w:b/>
                      <w:bCs/>
                    </w:rPr>
                    <w:t>Exploration experiment on enhanced compression beyond VVC capability (EE2)</w:t>
                  </w:r>
                </w:p>
              </w:tc>
            </w:tr>
            <w:tr w:rsidR="006A69CC" w:rsidRPr="006A69CC" w14:paraId="78CEBA46" w14:textId="77777777" w:rsidTr="00644E94">
              <w:tc>
                <w:tcPr>
                  <w:tcW w:w="2160" w:type="dxa"/>
                  <w:tcBorders>
                    <w:top w:val="outset" w:sz="6" w:space="0" w:color="auto"/>
                    <w:left w:val="outset" w:sz="6" w:space="0" w:color="auto"/>
                    <w:bottom w:val="outset" w:sz="6" w:space="0" w:color="auto"/>
                    <w:right w:val="outset" w:sz="6" w:space="0" w:color="auto"/>
                  </w:tcBorders>
                </w:tcPr>
                <w:p w14:paraId="7657693B"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126CF3B9"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szCs w:val="24"/>
                    </w:rPr>
                    <w:t>Convenor (Jens-Rainer Ohm)</w:t>
                  </w:r>
                </w:p>
              </w:tc>
            </w:tr>
            <w:tr w:rsidR="006A69CC" w:rsidRPr="006A69CC" w14:paraId="1E15C79B" w14:textId="77777777" w:rsidTr="00644E94">
              <w:tc>
                <w:tcPr>
                  <w:tcW w:w="2160" w:type="dxa"/>
                  <w:tcBorders>
                    <w:top w:val="outset" w:sz="6" w:space="0" w:color="auto"/>
                    <w:left w:val="outset" w:sz="6" w:space="0" w:color="auto"/>
                    <w:bottom w:val="outset" w:sz="6" w:space="0" w:color="auto"/>
                    <w:right w:val="single" w:sz="6" w:space="0" w:color="auto"/>
                  </w:tcBorders>
                  <w:hideMark/>
                </w:tcPr>
                <w:p w14:paraId="2DCD06DE"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2D8D3ACE" w14:textId="77777777" w:rsidR="006A69CC" w:rsidRPr="006A69CC" w:rsidRDefault="006A69CC" w:rsidP="006A69CC">
                  <w:pPr>
                    <w:spacing w:before="60" w:after="60"/>
                    <w:jc w:val="left"/>
                    <w:rPr>
                      <w:rFonts w:ascii="Times New Roman" w:eastAsia="Times New Roman" w:hAnsi="Times New Roman" w:cs="Times New Roman"/>
                      <w:b/>
                      <w:bCs/>
                    </w:rPr>
                  </w:pPr>
                  <w:r w:rsidRPr="00644E94">
                    <w:rPr>
                      <w:rFonts w:ascii="Times New Roman" w:eastAsia="Times New Roman" w:hAnsi="Times New Roman" w:cs="Times New Roman"/>
                      <w:b/>
                      <w:bCs/>
                    </w:rPr>
                    <w:t>General</w:t>
                  </w:r>
                </w:p>
              </w:tc>
            </w:tr>
            <w:tr w:rsidR="006A69CC" w:rsidRPr="006A69CC" w14:paraId="144F80AB" w14:textId="77777777" w:rsidTr="00644E94">
              <w:tc>
                <w:tcPr>
                  <w:tcW w:w="2160" w:type="dxa"/>
                  <w:tcBorders>
                    <w:top w:val="outset" w:sz="6" w:space="0" w:color="auto"/>
                    <w:left w:val="outset" w:sz="6" w:space="0" w:color="auto"/>
                    <w:bottom w:val="outset" w:sz="6" w:space="0" w:color="auto"/>
                    <w:right w:val="single" w:sz="6" w:space="0" w:color="auto"/>
                  </w:tcBorders>
                </w:tcPr>
                <w:p w14:paraId="449745D2"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7A5E722F" w14:textId="7B13F77D" w:rsidR="006A69CC" w:rsidRPr="006A69CC" w:rsidRDefault="006A69CC" w:rsidP="006A69CC">
                  <w:pPr>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Other</w:t>
                  </w:r>
                </w:p>
              </w:tc>
            </w:tr>
            <w:tr w:rsidR="006A69CC" w:rsidRPr="006A69CC" w14:paraId="307506B3" w14:textId="77777777" w:rsidTr="00644E94">
              <w:tc>
                <w:tcPr>
                  <w:tcW w:w="2160" w:type="dxa"/>
                  <w:tcBorders>
                    <w:top w:val="outset" w:sz="6" w:space="0" w:color="auto"/>
                    <w:left w:val="outset" w:sz="6" w:space="0" w:color="auto"/>
                    <w:bottom w:val="outset" w:sz="6" w:space="0" w:color="auto"/>
                    <w:right w:val="single" w:sz="6" w:space="0" w:color="auto"/>
                  </w:tcBorders>
                </w:tcPr>
                <w:p w14:paraId="4907E2E2"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4E97CBDF"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Approved</w:t>
                  </w:r>
                </w:p>
              </w:tc>
            </w:tr>
            <w:tr w:rsidR="006A69CC" w:rsidRPr="006A69CC" w14:paraId="157A8691" w14:textId="77777777" w:rsidTr="00644E94">
              <w:tc>
                <w:tcPr>
                  <w:tcW w:w="2160" w:type="dxa"/>
                  <w:tcBorders>
                    <w:top w:val="outset" w:sz="6" w:space="0" w:color="auto"/>
                    <w:left w:val="outset" w:sz="6" w:space="0" w:color="auto"/>
                    <w:bottom w:val="outset" w:sz="6" w:space="0" w:color="auto"/>
                    <w:right w:val="single" w:sz="6" w:space="0" w:color="auto"/>
                  </w:tcBorders>
                </w:tcPr>
                <w:p w14:paraId="148ECEF5"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45A63CE2" w14:textId="45954E47" w:rsidR="006A69CC" w:rsidRPr="006A69CC" w:rsidRDefault="00644E94" w:rsidP="006A69CC">
                  <w:pPr>
                    <w:spacing w:before="60" w:after="60"/>
                    <w:jc w:val="left"/>
                    <w:rPr>
                      <w:rFonts w:ascii="Times New Roman" w:eastAsia="Times New Roman" w:hAnsi="Times New Roman" w:cs="Times New Roman"/>
                      <w:b/>
                      <w:bCs/>
                    </w:rPr>
                  </w:pPr>
                  <w:r w:rsidRPr="00644E94">
                    <w:rPr>
                      <w:rFonts w:ascii="Times New Roman" w:eastAsia="Times New Roman" w:hAnsi="Times New Roman" w:cs="Times New Roman"/>
                      <w:b/>
                      <w:bCs/>
                    </w:rPr>
                    <w:t>2024-05-28</w:t>
                  </w:r>
                </w:p>
              </w:tc>
            </w:tr>
            <w:tr w:rsidR="006A69CC" w:rsidRPr="006A69CC" w14:paraId="77B80E67" w14:textId="77777777" w:rsidTr="00644E94">
              <w:tc>
                <w:tcPr>
                  <w:tcW w:w="2160" w:type="dxa"/>
                  <w:tcBorders>
                    <w:top w:val="outset" w:sz="6" w:space="0" w:color="auto"/>
                    <w:left w:val="outset" w:sz="6" w:space="0" w:color="auto"/>
                    <w:bottom w:val="outset" w:sz="6" w:space="0" w:color="auto"/>
                    <w:right w:val="single" w:sz="6" w:space="0" w:color="auto"/>
                  </w:tcBorders>
                </w:tcPr>
                <w:p w14:paraId="188921B3"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5FDE8C45"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Info</w:t>
                  </w:r>
                </w:p>
              </w:tc>
            </w:tr>
            <w:tr w:rsidR="006A69CC" w:rsidRPr="006A69CC" w14:paraId="3C0EC001" w14:textId="77777777" w:rsidTr="00644E94">
              <w:tc>
                <w:tcPr>
                  <w:tcW w:w="2160" w:type="dxa"/>
                  <w:tcBorders>
                    <w:top w:val="outset" w:sz="6" w:space="0" w:color="auto"/>
                    <w:left w:val="outset" w:sz="6" w:space="0" w:color="auto"/>
                    <w:bottom w:val="outset" w:sz="6" w:space="0" w:color="auto"/>
                    <w:right w:val="single" w:sz="6" w:space="0" w:color="auto"/>
                  </w:tcBorders>
                </w:tcPr>
                <w:p w14:paraId="6B0D6F5D"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7D763CFD"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N/A</w:t>
                  </w:r>
                </w:p>
              </w:tc>
            </w:tr>
            <w:tr w:rsidR="006A69CC" w:rsidRPr="006A69CC" w14:paraId="184436D3" w14:textId="77777777" w:rsidTr="00644E94">
              <w:tc>
                <w:tcPr>
                  <w:tcW w:w="2160" w:type="dxa"/>
                  <w:tcBorders>
                    <w:top w:val="outset" w:sz="6" w:space="0" w:color="auto"/>
                    <w:left w:val="outset" w:sz="6" w:space="0" w:color="auto"/>
                    <w:bottom w:val="outset" w:sz="6" w:space="0" w:color="auto"/>
                    <w:right w:val="single" w:sz="6" w:space="0" w:color="auto"/>
                  </w:tcBorders>
                </w:tcPr>
                <w:p w14:paraId="1CE8B737"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26C96C15" w14:textId="6750B1F6" w:rsidR="006A69CC" w:rsidRPr="006A69CC" w:rsidRDefault="006A69CC" w:rsidP="006A69CC">
                  <w:pPr>
                    <w:spacing w:before="60" w:after="60"/>
                    <w:jc w:val="left"/>
                    <w:rPr>
                      <w:rFonts w:ascii="Times New Roman" w:eastAsia="Times New Roman" w:hAnsi="Times New Roman" w:cs="Times New Roman"/>
                      <w:b/>
                      <w:bCs/>
                    </w:rPr>
                  </w:pPr>
                  <w:r>
                    <w:rPr>
                      <w:rFonts w:ascii="Times New Roman" w:hAnsi="Times New Roman" w:cs="Times New Roman"/>
                      <w:b/>
                    </w:rPr>
                    <w:t>19</w:t>
                  </w:r>
                  <w:r w:rsidRPr="006A69CC">
                    <w:rPr>
                      <w:rFonts w:ascii="Times New Roman" w:hAnsi="Times New Roman" w:cs="Times New Roman"/>
                      <w:bCs/>
                    </w:rPr>
                    <w:t xml:space="preserve"> (without this cover page)</w:t>
                  </w:r>
                </w:p>
              </w:tc>
            </w:tr>
            <w:tr w:rsidR="006A69CC" w:rsidRPr="006A69CC" w14:paraId="7564B85F" w14:textId="77777777" w:rsidTr="00644E94">
              <w:tc>
                <w:tcPr>
                  <w:tcW w:w="2160" w:type="dxa"/>
                  <w:tcBorders>
                    <w:top w:val="outset" w:sz="6" w:space="0" w:color="auto"/>
                    <w:left w:val="outset" w:sz="6" w:space="0" w:color="auto"/>
                    <w:bottom w:val="outset" w:sz="6" w:space="0" w:color="auto"/>
                    <w:right w:val="single" w:sz="6" w:space="0" w:color="auto"/>
                  </w:tcBorders>
                </w:tcPr>
                <w:p w14:paraId="0BF8044A"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44C930DF"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 xml:space="preserve">ohm @ </w:t>
                  </w:r>
                  <w:proofErr w:type="spellStart"/>
                  <w:proofErr w:type="gramStart"/>
                  <w:r w:rsidRPr="006A69CC">
                    <w:rPr>
                      <w:rFonts w:ascii="Times New Roman" w:eastAsia="Times New Roman" w:hAnsi="Times New Roman" w:cs="Times New Roman"/>
                      <w:b/>
                      <w:bCs/>
                    </w:rPr>
                    <w:t>ient</w:t>
                  </w:r>
                  <w:proofErr w:type="spellEnd"/>
                  <w:r w:rsidRPr="006A69CC">
                    <w:rPr>
                      <w:rFonts w:ascii="Times New Roman" w:eastAsia="Times New Roman" w:hAnsi="Times New Roman" w:cs="Times New Roman"/>
                      <w:b/>
                      <w:bCs/>
                    </w:rPr>
                    <w:t xml:space="preserve"> .</w:t>
                  </w:r>
                  <w:proofErr w:type="gramEnd"/>
                  <w:r w:rsidRPr="006A69CC">
                    <w:rPr>
                      <w:rFonts w:ascii="Times New Roman" w:eastAsia="Times New Roman" w:hAnsi="Times New Roman" w:cs="Times New Roman"/>
                      <w:b/>
                      <w:bCs/>
                    </w:rPr>
                    <w:t xml:space="preserve"> </w:t>
                  </w:r>
                  <w:proofErr w:type="spellStart"/>
                  <w:r w:rsidRPr="006A69CC">
                    <w:rPr>
                      <w:rFonts w:ascii="Times New Roman" w:eastAsia="Times New Roman" w:hAnsi="Times New Roman" w:cs="Times New Roman"/>
                      <w:b/>
                      <w:bCs/>
                    </w:rPr>
                    <w:t>rwth-</w:t>
                  </w:r>
                  <w:proofErr w:type="gramStart"/>
                  <w:r w:rsidRPr="006A69CC">
                    <w:rPr>
                      <w:rFonts w:ascii="Times New Roman" w:eastAsia="Times New Roman" w:hAnsi="Times New Roman" w:cs="Times New Roman"/>
                      <w:b/>
                      <w:bCs/>
                    </w:rPr>
                    <w:t>aachen</w:t>
                  </w:r>
                  <w:proofErr w:type="spellEnd"/>
                  <w:r w:rsidRPr="006A69CC">
                    <w:rPr>
                      <w:rFonts w:ascii="Times New Roman" w:eastAsia="Times New Roman" w:hAnsi="Times New Roman" w:cs="Times New Roman"/>
                      <w:b/>
                      <w:bCs/>
                    </w:rPr>
                    <w:t xml:space="preserve"> .</w:t>
                  </w:r>
                  <w:proofErr w:type="gramEnd"/>
                  <w:r w:rsidRPr="006A69CC">
                    <w:rPr>
                      <w:rFonts w:ascii="Times New Roman" w:eastAsia="Times New Roman" w:hAnsi="Times New Roman" w:cs="Times New Roman"/>
                      <w:b/>
                      <w:bCs/>
                    </w:rPr>
                    <w:t xml:space="preserve"> de</w:t>
                  </w:r>
                </w:p>
              </w:tc>
            </w:tr>
            <w:tr w:rsidR="006A69CC" w:rsidRPr="006A69CC" w14:paraId="3122AD43" w14:textId="77777777" w:rsidTr="00644E94">
              <w:tc>
                <w:tcPr>
                  <w:tcW w:w="2160" w:type="dxa"/>
                  <w:tcBorders>
                    <w:top w:val="outset" w:sz="6" w:space="0" w:color="auto"/>
                    <w:left w:val="outset" w:sz="6" w:space="0" w:color="auto"/>
                    <w:bottom w:val="outset" w:sz="6" w:space="0" w:color="auto"/>
                    <w:right w:val="single" w:sz="6" w:space="0" w:color="auto"/>
                  </w:tcBorders>
                </w:tcPr>
                <w:p w14:paraId="3401FACA" w14:textId="77777777" w:rsidR="006A69CC" w:rsidRPr="006A69CC" w:rsidRDefault="006A69CC" w:rsidP="006A69CC">
                  <w:pPr>
                    <w:spacing w:before="60" w:after="60"/>
                    <w:jc w:val="left"/>
                    <w:rPr>
                      <w:rFonts w:ascii="Times New Roman" w:eastAsia="Times New Roman" w:hAnsi="Times New Roman" w:cs="Times New Roman"/>
                      <w:b/>
                      <w:bCs/>
                    </w:rPr>
                  </w:pPr>
                  <w:r w:rsidRPr="006A69CC">
                    <w:rPr>
                      <w:rFonts w:ascii="Times New Roman" w:eastAsia="Times New Roman" w:hAnsi="Times New Roman" w:cs="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4AFEEEF9" w14:textId="77777777" w:rsidR="006A69CC" w:rsidRPr="006A69CC" w:rsidRDefault="006A69CC" w:rsidP="006A69CC">
                  <w:pPr>
                    <w:spacing w:before="60" w:after="60"/>
                    <w:jc w:val="left"/>
                    <w:rPr>
                      <w:rFonts w:ascii="Times New Roman" w:eastAsia="Times New Roman" w:hAnsi="Times New Roman" w:cs="Times New Roman"/>
                      <w:b/>
                      <w:bCs/>
                    </w:rPr>
                  </w:pPr>
                  <w:bookmarkStart w:id="0" w:name="_Hlk77393839"/>
                  <w:r w:rsidRPr="006A69CC">
                    <w:rPr>
                      <w:rFonts w:ascii="Times New Roman" w:eastAsia="Times New Roman" w:hAnsi="Times New Roman" w:cs="Times New Roman"/>
                      <w:b/>
                      <w:bCs/>
                    </w:rPr>
                    <w:t>https://sd.iso.org/documents/ui/#!/browse/iso/iso-iec-jtc-1/iso-iec-jtc-1-sc-29/iso-iec-jtc-1-sc-29-wg-5</w:t>
                  </w:r>
                  <w:bookmarkEnd w:id="0"/>
                </w:p>
              </w:tc>
            </w:tr>
          </w:tbl>
          <w:p w14:paraId="1A5D9EE9" w14:textId="77777777" w:rsidR="006A69CC" w:rsidRPr="006A69CC" w:rsidRDefault="006A69CC" w:rsidP="006A69CC">
            <w:pPr>
              <w:jc w:val="left"/>
              <w:rPr>
                <w:rFonts w:ascii="Times New Roman" w:eastAsia="Times New Roman" w:hAnsi="Times New Roman" w:cs="Times New Roman"/>
                <w:szCs w:val="24"/>
              </w:rPr>
            </w:pPr>
          </w:p>
        </w:tc>
      </w:tr>
    </w:tbl>
    <w:p w14:paraId="424BF02A" w14:textId="77777777" w:rsidR="006A69CC" w:rsidRPr="00644E94" w:rsidRDefault="006A69CC" w:rsidP="00B42EB7">
      <w:pPr>
        <w:spacing w:before="1"/>
        <w:rPr>
          <w:rFonts w:ascii="Times New Roman" w:hAnsi="Times New Roman" w:cs="Times New Roman"/>
          <w:sz w:val="24"/>
          <w:szCs w:val="24"/>
        </w:rPr>
      </w:pPr>
    </w:p>
    <w:p w14:paraId="76494B94" w14:textId="77777777" w:rsidR="006A69CC" w:rsidRPr="0010406A" w:rsidRDefault="006A69CC">
      <w:pPr>
        <w:tabs>
          <w:tab w:val="left" w:pos="3099"/>
        </w:tabs>
        <w:ind w:left="104"/>
        <w:rPr>
          <w:rFonts w:cs="Times New Roman"/>
          <w:color w:val="0000EE"/>
          <w:w w:val="120"/>
          <w:sz w:val="24"/>
          <w:u w:val="single" w:color="0000EE"/>
        </w:rPr>
        <w:sectPr w:rsidR="006A69CC" w:rsidRPr="0010406A" w:rsidSect="0045624B">
          <w:footerReference w:type="default" r:id="rId8"/>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8918F7" w14:paraId="0EC69F8E" w14:textId="77777777">
        <w:tc>
          <w:tcPr>
            <w:tcW w:w="6300" w:type="dxa"/>
          </w:tcPr>
          <w:p w14:paraId="0EC69F88" w14:textId="449F1726" w:rsidR="008918F7" w:rsidRPr="00644E94" w:rsidRDefault="005D0F4E">
            <w:pPr>
              <w:tabs>
                <w:tab w:val="left" w:pos="7200"/>
              </w:tabs>
              <w:spacing w:before="0"/>
              <w:jc w:val="left"/>
              <w:rPr>
                <w:rFonts w:ascii="Times New Roman" w:eastAsia="Times New Roman" w:hAnsi="Times New Roman" w:cs="Times New Roman"/>
                <w:b/>
              </w:rPr>
            </w:pPr>
            <w:r w:rsidRPr="00644E94">
              <w:rPr>
                <w:rFonts w:ascii="Times New Roman" w:eastAsia="Times New Roman" w:hAnsi="Times New Roman" w:cs="Times New Roman"/>
                <w:b/>
              </w:rPr>
              <w:lastRenderedPageBreak/>
              <w:t>Joint Video Experts Team (JVET)</w:t>
            </w:r>
          </w:p>
          <w:p w14:paraId="0EC69F89" w14:textId="77777777" w:rsidR="008918F7" w:rsidRPr="00644E94" w:rsidRDefault="005D0F4E">
            <w:pPr>
              <w:tabs>
                <w:tab w:val="left" w:pos="7200"/>
              </w:tabs>
              <w:spacing w:before="0"/>
              <w:jc w:val="left"/>
              <w:rPr>
                <w:rFonts w:ascii="Times New Roman" w:eastAsia="Times New Roman" w:hAnsi="Times New Roman" w:cs="Times New Roman"/>
                <w:b/>
              </w:rPr>
            </w:pPr>
            <w:r w:rsidRPr="00644E94">
              <w:rPr>
                <w:rFonts w:ascii="Times New Roman" w:eastAsia="Times New Roman" w:hAnsi="Times New Roman" w:cs="Times New Roman"/>
                <w:b/>
              </w:rPr>
              <w:t>of ITU-T SG 16 WP 3 and ISO/IEC JTC 1/SC 29</w:t>
            </w:r>
          </w:p>
          <w:p w14:paraId="0EC69F8A" w14:textId="77777777" w:rsidR="008918F7" w:rsidRDefault="005D0F4E">
            <w:pPr>
              <w:tabs>
                <w:tab w:val="left" w:pos="7200"/>
              </w:tabs>
              <w:spacing w:before="0"/>
              <w:jc w:val="left"/>
              <w:rPr>
                <w:rFonts w:ascii="Times New Roman" w:eastAsia="Times New Roman" w:hAnsi="Times New Roman" w:cs="Times New Roman"/>
                <w:b/>
              </w:rPr>
            </w:pPr>
            <w:r w:rsidRPr="00644E94">
              <w:rPr>
                <w:rFonts w:ascii="Times New Roman" w:hAnsi="Times New Roman" w:cs="Times New Roman"/>
              </w:rPr>
              <w:t>34th Meeting, Rennes, FR, 17–24 April 2024</w:t>
            </w:r>
          </w:p>
        </w:tc>
        <w:tc>
          <w:tcPr>
            <w:tcW w:w="3060" w:type="dxa"/>
          </w:tcPr>
          <w:p w14:paraId="0EC69F8B" w14:textId="006B71BD" w:rsidR="008918F7" w:rsidRDefault="005D0F4E">
            <w:pPr>
              <w:tabs>
                <w:tab w:val="left" w:pos="7200"/>
              </w:tabs>
              <w:jc w:val="left"/>
              <w:rPr>
                <w:rFonts w:ascii="Times New Roman" w:eastAsia="Times New Roman" w:hAnsi="Times New Roman" w:cs="Times New Roman"/>
                <w:u w:val="single"/>
              </w:rPr>
            </w:pPr>
            <w:r>
              <w:rPr>
                <w:rFonts w:ascii="Times New Roman" w:eastAsia="Times New Roman" w:hAnsi="Times New Roman" w:cs="Times New Roman"/>
              </w:rPr>
              <w:t>Document: JVET-AH2024-v</w:t>
            </w:r>
            <w:ins w:id="1" w:author="Vadim Seregin" w:date="2024-05-28T09:35:00Z">
              <w:r w:rsidR="000B00F7">
                <w:rPr>
                  <w:rFonts w:ascii="Times New Roman" w:eastAsia="Times New Roman" w:hAnsi="Times New Roman" w:cs="Times New Roman"/>
                </w:rPr>
                <w:t>3</w:t>
              </w:r>
            </w:ins>
            <w:del w:id="2" w:author="Vadim Seregin" w:date="2024-05-22T14:05:00Z">
              <w:r w:rsidDel="0074096F">
                <w:rPr>
                  <w:rFonts w:ascii="Times New Roman" w:eastAsia="Times New Roman" w:hAnsi="Times New Roman" w:cs="Times New Roman"/>
                </w:rPr>
                <w:delText>1</w:delText>
              </w:r>
            </w:del>
          </w:p>
          <w:p w14:paraId="0EC69F8C" w14:textId="77777777" w:rsidR="008918F7" w:rsidRDefault="008918F7">
            <w:pPr>
              <w:rPr>
                <w:rFonts w:ascii="Times New Roman" w:eastAsia="Times New Roman" w:hAnsi="Times New Roman" w:cs="Times New Roman"/>
              </w:rPr>
            </w:pPr>
          </w:p>
          <w:p w14:paraId="0EC69F8D" w14:textId="77777777" w:rsidR="008918F7" w:rsidRDefault="008918F7">
            <w:pPr>
              <w:rPr>
                <w:rFonts w:ascii="Times New Roman" w:eastAsia="Times New Roman" w:hAnsi="Times New Roman" w:cs="Times New Roman"/>
              </w:rPr>
            </w:pPr>
          </w:p>
        </w:tc>
      </w:tr>
    </w:tbl>
    <w:p w14:paraId="0EC69F8F" w14:textId="77777777" w:rsidR="008918F7" w:rsidRDefault="008918F7">
      <w:pPr>
        <w:spacing w:before="0"/>
        <w:jc w:val="left"/>
        <w:rPr>
          <w:rFonts w:ascii="Times New Roman" w:eastAsia="Times New Roman" w:hAnsi="Times New Roman" w:cs="Times New Roman"/>
        </w:rPr>
      </w:pPr>
    </w:p>
    <w:tbl>
      <w:tblPr>
        <w:tblW w:w="9630" w:type="dxa"/>
        <w:tblLayout w:type="fixed"/>
        <w:tblLook w:val="0000" w:firstRow="0" w:lastRow="0" w:firstColumn="0" w:lastColumn="0" w:noHBand="0" w:noVBand="0"/>
      </w:tblPr>
      <w:tblGrid>
        <w:gridCol w:w="1458"/>
        <w:gridCol w:w="3942"/>
        <w:gridCol w:w="900"/>
        <w:gridCol w:w="3330"/>
      </w:tblGrid>
      <w:tr w:rsidR="008918F7" w14:paraId="0EC69F92" w14:textId="77777777">
        <w:trPr>
          <w:trHeight w:val="387"/>
        </w:trPr>
        <w:tc>
          <w:tcPr>
            <w:tcW w:w="1458" w:type="dxa"/>
          </w:tcPr>
          <w:p w14:paraId="0EC69F90" w14:textId="77777777" w:rsidR="008918F7" w:rsidRDefault="005D0F4E">
            <w:pPr>
              <w:spacing w:before="60" w:after="60"/>
              <w:jc w:val="left"/>
              <w:rPr>
                <w:rFonts w:ascii="Times New Roman" w:eastAsia="Times New Roman" w:hAnsi="Times New Roman" w:cs="Times New Roman"/>
                <w:i/>
              </w:rPr>
            </w:pPr>
            <w:r>
              <w:rPr>
                <w:rFonts w:ascii="Times New Roman" w:eastAsia="Times New Roman" w:hAnsi="Times New Roman" w:cs="Times New Roman"/>
                <w:i/>
              </w:rPr>
              <w:t>Title:</w:t>
            </w:r>
          </w:p>
        </w:tc>
        <w:tc>
          <w:tcPr>
            <w:tcW w:w="8172" w:type="dxa"/>
            <w:gridSpan w:val="3"/>
          </w:tcPr>
          <w:p w14:paraId="0EC69F91" w14:textId="77777777" w:rsidR="008918F7" w:rsidRDefault="005D0F4E">
            <w:pPr>
              <w:spacing w:before="60" w:after="60"/>
              <w:jc w:val="left"/>
              <w:rPr>
                <w:rFonts w:ascii="Times New Roman" w:eastAsia="Times New Roman" w:hAnsi="Times New Roman" w:cs="Times New Roman"/>
                <w:b/>
              </w:rPr>
            </w:pPr>
            <w:r>
              <w:rPr>
                <w:rFonts w:ascii="Times New Roman" w:eastAsia="Times New Roman" w:hAnsi="Times New Roman" w:cs="Times New Roman"/>
                <w:b/>
                <w:bCs/>
                <w:szCs w:val="24"/>
              </w:rPr>
              <w:t>Exploration Experiment on Enhanced Compression beyond VVC capability (EE2)</w:t>
            </w:r>
          </w:p>
        </w:tc>
      </w:tr>
      <w:tr w:rsidR="008918F7" w14:paraId="0EC69F95" w14:textId="77777777">
        <w:tc>
          <w:tcPr>
            <w:tcW w:w="1458" w:type="dxa"/>
          </w:tcPr>
          <w:p w14:paraId="0EC69F93" w14:textId="77777777" w:rsidR="008918F7" w:rsidRDefault="005D0F4E">
            <w:pPr>
              <w:spacing w:before="60" w:after="60"/>
              <w:jc w:val="left"/>
              <w:rPr>
                <w:rFonts w:ascii="Times New Roman" w:eastAsia="Times New Roman" w:hAnsi="Times New Roman" w:cs="Times New Roman"/>
                <w:i/>
              </w:rPr>
            </w:pPr>
            <w:r>
              <w:rPr>
                <w:rFonts w:ascii="Times New Roman" w:eastAsia="Times New Roman" w:hAnsi="Times New Roman" w:cs="Times New Roman"/>
                <w:i/>
              </w:rPr>
              <w:t>Status:</w:t>
            </w:r>
          </w:p>
        </w:tc>
        <w:tc>
          <w:tcPr>
            <w:tcW w:w="8172" w:type="dxa"/>
            <w:gridSpan w:val="3"/>
          </w:tcPr>
          <w:p w14:paraId="0EC69F94"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t>Output document to JVET</w:t>
            </w:r>
          </w:p>
        </w:tc>
      </w:tr>
      <w:tr w:rsidR="008918F7" w14:paraId="0EC69F98" w14:textId="77777777">
        <w:tc>
          <w:tcPr>
            <w:tcW w:w="1458" w:type="dxa"/>
          </w:tcPr>
          <w:p w14:paraId="0EC69F96" w14:textId="77777777" w:rsidR="008918F7" w:rsidRDefault="005D0F4E">
            <w:pPr>
              <w:spacing w:before="60" w:after="60"/>
              <w:jc w:val="left"/>
              <w:rPr>
                <w:rFonts w:ascii="Times New Roman" w:eastAsia="Times New Roman" w:hAnsi="Times New Roman" w:cs="Times New Roman"/>
                <w:i/>
              </w:rPr>
            </w:pPr>
            <w:r>
              <w:rPr>
                <w:rFonts w:ascii="Times New Roman" w:eastAsia="Times New Roman" w:hAnsi="Times New Roman" w:cs="Times New Roman"/>
                <w:i/>
              </w:rPr>
              <w:t>Purpose:</w:t>
            </w:r>
          </w:p>
        </w:tc>
        <w:tc>
          <w:tcPr>
            <w:tcW w:w="8172" w:type="dxa"/>
            <w:gridSpan w:val="3"/>
          </w:tcPr>
          <w:p w14:paraId="0EC69F97"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t>EE description</w:t>
            </w:r>
          </w:p>
        </w:tc>
      </w:tr>
      <w:tr w:rsidR="008918F7" w14:paraId="0EC69FAD" w14:textId="77777777">
        <w:tc>
          <w:tcPr>
            <w:tcW w:w="1458" w:type="dxa"/>
          </w:tcPr>
          <w:p w14:paraId="0EC69F99" w14:textId="77777777" w:rsidR="008918F7" w:rsidRDefault="005D0F4E">
            <w:pPr>
              <w:spacing w:before="60" w:after="60"/>
              <w:jc w:val="left"/>
              <w:rPr>
                <w:rFonts w:ascii="Times New Roman" w:eastAsia="Times New Roman" w:hAnsi="Times New Roman" w:cs="Times New Roman"/>
                <w:i/>
              </w:rPr>
            </w:pPr>
            <w:r>
              <w:rPr>
                <w:rFonts w:ascii="Times New Roman" w:eastAsia="Times New Roman" w:hAnsi="Times New Roman" w:cs="Times New Roman"/>
                <w:i/>
              </w:rPr>
              <w:t>Author(s) or</w:t>
            </w:r>
            <w:r>
              <w:rPr>
                <w:rFonts w:ascii="Times New Roman" w:eastAsia="Times New Roman" w:hAnsi="Times New Roman" w:cs="Times New Roman"/>
                <w:i/>
              </w:rPr>
              <w:br/>
              <w:t>Contact(s):</w:t>
            </w:r>
          </w:p>
        </w:tc>
        <w:tc>
          <w:tcPr>
            <w:tcW w:w="3942" w:type="dxa"/>
          </w:tcPr>
          <w:p w14:paraId="0EC69F9A"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Vadim Seregin</w:t>
            </w:r>
          </w:p>
          <w:p w14:paraId="0EC69F9B"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Jie Chen</w:t>
            </w:r>
          </w:p>
          <w:p w14:paraId="0EC69F9C"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Roman Chernyak</w:t>
            </w:r>
          </w:p>
          <w:p w14:paraId="0EC69F9D"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Karam Naser</w:t>
            </w:r>
          </w:p>
          <w:p w14:paraId="0EC69F9E"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Jacob Ström</w:t>
            </w:r>
          </w:p>
          <w:p w14:paraId="0EC69F9F"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Fan Wang</w:t>
            </w:r>
          </w:p>
          <w:p w14:paraId="0EC69FA0" w14:textId="77777777" w:rsidR="008918F7" w:rsidRPr="006D514D"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lang w:val="de-DE"/>
              </w:rPr>
              <w:t>Martin Winken</w:t>
            </w:r>
          </w:p>
          <w:p w14:paraId="0EC69FA1"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t>Xiaoyu Xiu</w:t>
            </w:r>
          </w:p>
          <w:p w14:paraId="0EC69FA2"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t>Kai Zhang</w:t>
            </w:r>
          </w:p>
        </w:tc>
        <w:tc>
          <w:tcPr>
            <w:tcW w:w="900" w:type="dxa"/>
          </w:tcPr>
          <w:p w14:paraId="0EC69FA3"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br/>
              <w:t>Tel:</w:t>
            </w:r>
            <w:r>
              <w:rPr>
                <w:rFonts w:ascii="Times New Roman" w:eastAsia="Times New Roman" w:hAnsi="Times New Roman" w:cs="Times New Roman"/>
              </w:rPr>
              <w:br/>
              <w:t>Email:</w:t>
            </w:r>
          </w:p>
        </w:tc>
        <w:tc>
          <w:tcPr>
            <w:tcW w:w="3330" w:type="dxa"/>
          </w:tcPr>
          <w:p w14:paraId="0EC69FA4" w14:textId="77777777" w:rsidR="008918F7" w:rsidRDefault="00F4393F">
            <w:pPr>
              <w:spacing w:before="60" w:after="60"/>
              <w:jc w:val="left"/>
              <w:rPr>
                <w:rFonts w:ascii="Times New Roman" w:eastAsia="Times New Roman" w:hAnsi="Times New Roman" w:cs="Times New Roman"/>
              </w:rPr>
            </w:pPr>
            <w:hyperlink r:id="rId9" w:history="1">
              <w:r w:rsidR="005D0F4E">
                <w:rPr>
                  <w:rStyle w:val="Hyperlink"/>
                  <w:rFonts w:ascii="Times New Roman" w:eastAsia="Times New Roman" w:hAnsi="Times New Roman" w:cs="Times New Roman"/>
                </w:rPr>
                <w:t>vseregin@qti.qualcomm.com</w:t>
              </w:r>
            </w:hyperlink>
          </w:p>
          <w:p w14:paraId="0EC69FA5" w14:textId="77777777" w:rsidR="008918F7" w:rsidRDefault="00F4393F">
            <w:pPr>
              <w:spacing w:before="60" w:after="60"/>
              <w:jc w:val="left"/>
              <w:rPr>
                <w:rStyle w:val="Hyperlink"/>
                <w:rFonts w:ascii="Times New Roman" w:eastAsia="Times New Roman" w:hAnsi="Times New Roman" w:cs="Times New Roman"/>
              </w:rPr>
            </w:pPr>
            <w:hyperlink r:id="rId10" w:history="1">
              <w:r w:rsidR="005D0F4E">
                <w:rPr>
                  <w:rStyle w:val="Hyperlink"/>
                  <w:rFonts w:ascii="Times New Roman" w:eastAsia="Times New Roman" w:hAnsi="Times New Roman" w:cs="Times New Roman"/>
                </w:rPr>
                <w:t>jiechen.cj@alibaba-inc.com</w:t>
              </w:r>
            </w:hyperlink>
          </w:p>
          <w:p w14:paraId="0EC69FA6" w14:textId="77777777" w:rsidR="008918F7" w:rsidRDefault="00F4393F">
            <w:pPr>
              <w:spacing w:before="60" w:after="60"/>
              <w:jc w:val="left"/>
              <w:rPr>
                <w:rFonts w:ascii="Times New Roman" w:eastAsia="Times New Roman" w:hAnsi="Times New Roman" w:cs="Times New Roman"/>
              </w:rPr>
            </w:pPr>
            <w:hyperlink r:id="rId11" w:history="1">
              <w:r w:rsidR="005D0F4E">
                <w:rPr>
                  <w:rStyle w:val="Hyperlink"/>
                  <w:rFonts w:ascii="Times New Roman" w:eastAsia="Times New Roman" w:hAnsi="Times New Roman" w:cs="Times New Roman"/>
                </w:rPr>
                <w:t>chernyak@tencent.com</w:t>
              </w:r>
            </w:hyperlink>
          </w:p>
          <w:p w14:paraId="0EC69FA7" w14:textId="77777777" w:rsidR="008918F7" w:rsidRDefault="005D0F4E">
            <w:pPr>
              <w:spacing w:before="60" w:after="60"/>
              <w:jc w:val="left"/>
              <w:rPr>
                <w:rStyle w:val="Hyperlink"/>
                <w:rFonts w:ascii="Times New Roman" w:eastAsia="Times New Roman" w:hAnsi="Times New Roman" w:cs="Times New Roman"/>
              </w:rPr>
            </w:pPr>
            <w:r>
              <w:rPr>
                <w:rStyle w:val="Hyperlink"/>
                <w:rFonts w:ascii="Times New Roman" w:eastAsia="Times New Roman" w:hAnsi="Times New Roman" w:cs="Times New Roman"/>
              </w:rPr>
              <w:t>Karam.Naser@InterDigital.com</w:t>
            </w:r>
          </w:p>
          <w:p w14:paraId="0EC69FA8" w14:textId="77777777" w:rsidR="008918F7" w:rsidRDefault="00F4393F">
            <w:pPr>
              <w:spacing w:before="60" w:after="60"/>
              <w:jc w:val="left"/>
              <w:rPr>
                <w:rStyle w:val="Hyperlink"/>
                <w:rFonts w:ascii="Times New Roman" w:eastAsia="Times New Roman" w:hAnsi="Times New Roman" w:cs="Times New Roman"/>
              </w:rPr>
            </w:pPr>
            <w:hyperlink r:id="rId12" w:history="1">
              <w:r w:rsidR="005D0F4E">
                <w:rPr>
                  <w:rStyle w:val="Hyperlink"/>
                  <w:rFonts w:ascii="Times New Roman" w:eastAsia="Times New Roman" w:hAnsi="Times New Roman" w:cs="Times New Roman"/>
                </w:rPr>
                <w:t>jacob.strom@ericsson.com</w:t>
              </w:r>
            </w:hyperlink>
          </w:p>
          <w:p w14:paraId="0EC69FA9" w14:textId="77777777" w:rsidR="008918F7" w:rsidRDefault="005D0F4E">
            <w:pPr>
              <w:spacing w:before="60" w:after="60"/>
              <w:jc w:val="left"/>
              <w:rPr>
                <w:rStyle w:val="Hyperlink"/>
                <w:rFonts w:ascii="Times New Roman" w:eastAsia="Times New Roman" w:hAnsi="Times New Roman" w:cs="Times New Roman"/>
              </w:rPr>
            </w:pPr>
            <w:r>
              <w:rPr>
                <w:rStyle w:val="Hyperlink"/>
                <w:rFonts w:ascii="Times New Roman" w:eastAsia="Times New Roman" w:hAnsi="Times New Roman" w:cs="Times New Roman"/>
              </w:rPr>
              <w:t>wangfan6@oppo.com</w:t>
            </w:r>
          </w:p>
          <w:p w14:paraId="0EC69FAA" w14:textId="77777777" w:rsidR="008918F7" w:rsidRDefault="00F4393F">
            <w:pPr>
              <w:spacing w:before="60" w:after="60"/>
              <w:jc w:val="left"/>
              <w:rPr>
                <w:rStyle w:val="Hyperlink"/>
                <w:rFonts w:ascii="Times New Roman" w:eastAsia="Times New Roman" w:hAnsi="Times New Roman" w:cs="Times New Roman"/>
              </w:rPr>
            </w:pPr>
            <w:hyperlink r:id="rId13" w:history="1">
              <w:r w:rsidR="005D0F4E">
                <w:rPr>
                  <w:rStyle w:val="Hyperlink"/>
                  <w:rFonts w:ascii="Times New Roman" w:eastAsia="Times New Roman" w:hAnsi="Times New Roman" w:cs="Times New Roman"/>
                </w:rPr>
                <w:t>martin.winken@hhi.fraunhofer.de</w:t>
              </w:r>
            </w:hyperlink>
          </w:p>
          <w:p w14:paraId="0EC69FAB" w14:textId="77777777" w:rsidR="008918F7" w:rsidRDefault="00F4393F">
            <w:pPr>
              <w:spacing w:before="60" w:after="60"/>
              <w:jc w:val="left"/>
              <w:rPr>
                <w:rStyle w:val="Hyperlink"/>
                <w:rFonts w:ascii="Times New Roman" w:eastAsia="Times New Roman" w:hAnsi="Times New Roman" w:cs="Times New Roman"/>
              </w:rPr>
            </w:pPr>
            <w:hyperlink r:id="rId14" w:history="1">
              <w:r w:rsidR="005D0F4E">
                <w:rPr>
                  <w:rStyle w:val="Hyperlink"/>
                  <w:rFonts w:ascii="Times New Roman" w:eastAsia="Times New Roman" w:hAnsi="Times New Roman" w:cs="Times New Roman"/>
                </w:rPr>
                <w:t>xiaoyuxiu@kwai.com</w:t>
              </w:r>
            </w:hyperlink>
          </w:p>
          <w:p w14:paraId="0EC69FAC" w14:textId="77777777" w:rsidR="008918F7" w:rsidRDefault="00F4393F">
            <w:pPr>
              <w:spacing w:before="60" w:after="60"/>
              <w:jc w:val="left"/>
              <w:rPr>
                <w:rStyle w:val="Hyperlink"/>
                <w:rFonts w:ascii="Times New Roman" w:eastAsia="Times New Roman" w:hAnsi="Times New Roman" w:cs="Times New Roman"/>
              </w:rPr>
            </w:pPr>
            <w:hyperlink r:id="rId15" w:history="1">
              <w:r w:rsidR="005D0F4E">
                <w:rPr>
                  <w:rStyle w:val="Hyperlink"/>
                  <w:rFonts w:ascii="Times New Roman" w:eastAsia="Times New Roman" w:hAnsi="Times New Roman" w:cs="Times New Roman"/>
                </w:rPr>
                <w:t>zhangkai.video@bytedance.com</w:t>
              </w:r>
            </w:hyperlink>
          </w:p>
        </w:tc>
      </w:tr>
      <w:tr w:rsidR="008918F7" w14:paraId="0EC69FB0" w14:textId="77777777">
        <w:tc>
          <w:tcPr>
            <w:tcW w:w="1458" w:type="dxa"/>
          </w:tcPr>
          <w:p w14:paraId="0EC69FAE" w14:textId="77777777" w:rsidR="008918F7" w:rsidRDefault="005D0F4E">
            <w:pPr>
              <w:spacing w:before="60" w:after="60"/>
              <w:jc w:val="left"/>
              <w:rPr>
                <w:rFonts w:ascii="Times New Roman" w:eastAsia="Times New Roman" w:hAnsi="Times New Roman" w:cs="Times New Roman"/>
                <w:i/>
              </w:rPr>
            </w:pPr>
            <w:r>
              <w:rPr>
                <w:rFonts w:ascii="Times New Roman" w:eastAsia="Times New Roman" w:hAnsi="Times New Roman" w:cs="Times New Roman"/>
                <w:i/>
              </w:rPr>
              <w:t>Source:</w:t>
            </w:r>
          </w:p>
        </w:tc>
        <w:tc>
          <w:tcPr>
            <w:tcW w:w="8172" w:type="dxa"/>
            <w:gridSpan w:val="3"/>
          </w:tcPr>
          <w:p w14:paraId="0EC69FAF" w14:textId="77777777" w:rsidR="008918F7" w:rsidRDefault="005D0F4E">
            <w:pPr>
              <w:spacing w:before="60" w:after="60"/>
              <w:jc w:val="left"/>
              <w:rPr>
                <w:rFonts w:ascii="Times New Roman" w:eastAsia="Times New Roman" w:hAnsi="Times New Roman" w:cs="Times New Roman"/>
              </w:rPr>
            </w:pPr>
            <w:r>
              <w:rPr>
                <w:rFonts w:ascii="Times New Roman" w:eastAsia="Times New Roman" w:hAnsi="Times New Roman" w:cs="Times New Roman"/>
              </w:rPr>
              <w:t>EE coordinators</w:t>
            </w:r>
          </w:p>
        </w:tc>
      </w:tr>
    </w:tbl>
    <w:p w14:paraId="0EC69FB1" w14:textId="77777777" w:rsidR="008918F7" w:rsidRDefault="005D0F4E">
      <w:pPr>
        <w:tabs>
          <w:tab w:val="right" w:pos="9360"/>
        </w:tabs>
        <w:spacing w:before="120" w:after="240"/>
        <w:rPr>
          <w:rFonts w:ascii="Times New Roman" w:eastAsia="Times New Roman" w:hAnsi="Times New Roman" w:cs="Times New Roman"/>
        </w:rPr>
      </w:pPr>
      <w:r>
        <w:rPr>
          <w:rFonts w:ascii="Times New Roman" w:eastAsia="Times New Roman" w:hAnsi="Times New Roman" w:cs="Times New Roman"/>
          <w:u w:val="single"/>
        </w:rPr>
        <w:t>_____________________________</w:t>
      </w:r>
    </w:p>
    <w:p w14:paraId="0EC69FB2" w14:textId="77777777" w:rsidR="008918F7" w:rsidRDefault="005D0F4E">
      <w:pPr>
        <w:pStyle w:val="Heading1"/>
        <w:ind w:left="432" w:hanging="432"/>
        <w:jc w:val="left"/>
        <w:rPr>
          <w:rFonts w:ascii="Times New Roman" w:eastAsia="Times New Roman" w:hAnsi="Times New Roman" w:cs="Times New Roman"/>
        </w:rPr>
      </w:pPr>
      <w:r>
        <w:rPr>
          <w:rFonts w:ascii="Times New Roman" w:eastAsia="Times New Roman" w:hAnsi="Times New Roman" w:cs="Times New Roman"/>
        </w:rPr>
        <w:t>Abstract</w:t>
      </w:r>
    </w:p>
    <w:p w14:paraId="0EC69FB3"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This document describes Exploration Experiments (EEs) planned to be performed between 34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and 35</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JVET meetings to evaluate enhanced compression tools </w:t>
      </w:r>
      <w:r>
        <w:rPr>
          <w:rFonts w:ascii="Times New Roman" w:eastAsia="Times New Roman" w:hAnsi="Times New Roman" w:cs="Times New Roman"/>
          <w:lang w:eastAsia="zh-CN"/>
        </w:rPr>
        <w:t>b</w:t>
      </w:r>
      <w:r>
        <w:rPr>
          <w:rFonts w:ascii="Times New Roman" w:eastAsia="Times New Roman" w:hAnsi="Times New Roman" w:cs="Times New Roman"/>
        </w:rPr>
        <w:t>eyond VVC capability.</w:t>
      </w:r>
    </w:p>
    <w:p w14:paraId="0EC69FB4" w14:textId="77777777" w:rsidR="008918F7" w:rsidRDefault="005D0F4E">
      <w:pPr>
        <w:pStyle w:val="Heading1"/>
        <w:jc w:val="left"/>
        <w:rPr>
          <w:rFonts w:ascii="Times New Roman" w:eastAsia="Times New Roman" w:hAnsi="Times New Roman" w:cs="Times New Roman"/>
        </w:rPr>
      </w:pPr>
      <w:r>
        <w:rPr>
          <w:rFonts w:ascii="Times New Roman" w:eastAsia="Times New Roman" w:hAnsi="Times New Roman" w:cs="Times New Roman"/>
        </w:rPr>
        <w:t>Introduction</w:t>
      </w:r>
    </w:p>
    <w:p w14:paraId="0EC69FB5"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EE focus is to evaluate individual coding technologies and their combinations. Contributions improving compression efficiency further is highly encouraged.</w:t>
      </w:r>
    </w:p>
    <w:p w14:paraId="0EC69FB6"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EE related discussions shall happen on JVET reflector.</w:t>
      </w:r>
    </w:p>
    <w:p w14:paraId="0EC69FB7"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EE tests should be implemented on top the ECM software, ECM-13.0 is used as an anchor in the tests.</w:t>
      </w:r>
    </w:p>
    <w:p w14:paraId="0EC69FB8"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Tests shall be performed according to the CTC described in JVET-AF2017.</w:t>
      </w:r>
    </w:p>
    <w:p w14:paraId="0EC69FBA" w14:textId="5BA73139" w:rsidR="008918F7" w:rsidRDefault="005D0F4E">
      <w:pPr>
        <w:jc w:val="left"/>
        <w:rPr>
          <w:rFonts w:ascii="Times New Roman" w:eastAsia="Times New Roman" w:hAnsi="Times New Roman" w:cs="Times New Roman"/>
        </w:rPr>
      </w:pPr>
      <w:r>
        <w:rPr>
          <w:rFonts w:ascii="Times New Roman" w:eastAsia="Times New Roman" w:hAnsi="Times New Roman" w:cs="Times New Roman"/>
        </w:rPr>
        <w:t>TGM class tests is required for SCC tests and is optional otherwise.</w:t>
      </w:r>
    </w:p>
    <w:p w14:paraId="0EC69FBB"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 xml:space="preserve">For RPR tests, in addition to ECM CTC the tests are performed following JVET-Q2015, where only LB configuration is mandatory, and the sequences length is reduced to 5 seconds for all classes. </w:t>
      </w:r>
    </w:p>
    <w:p w14:paraId="0EC69FBC"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AI and RA test configurations are required for intra tool testing, while RA and LB test configurations are required for inter tool testing. LP configuration is optional. In LB and LP configurations, the sequences length is reduced to 5 seconds for all classes.</w:t>
      </w:r>
    </w:p>
    <w:p w14:paraId="0EC69FBD"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If encoder modification is included in EE tests, such encoder optimization, if applicable, introduced to the anchor should be tested.</w:t>
      </w:r>
    </w:p>
    <w:p w14:paraId="0EC69FBE" w14:textId="77777777" w:rsidR="008918F7" w:rsidRDefault="005D0F4E">
      <w:pPr>
        <w:pStyle w:val="Heading1"/>
        <w:jc w:val="left"/>
        <w:rPr>
          <w:rFonts w:ascii="Times New Roman" w:eastAsia="Times New Roman" w:hAnsi="Times New Roman" w:cs="Times New Roman"/>
        </w:rPr>
      </w:pPr>
      <w:r>
        <w:rPr>
          <w:rFonts w:ascii="Times New Roman" w:eastAsia="Times New Roman" w:hAnsi="Times New Roman" w:cs="Times New Roman"/>
        </w:rPr>
        <w:t>Timeline</w:t>
      </w:r>
    </w:p>
    <w:p w14:paraId="0EC69FBF"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b/>
        </w:rPr>
        <w:t xml:space="preserve">T1 </w:t>
      </w:r>
      <w:r>
        <w:rPr>
          <w:rFonts w:ascii="Times New Roman" w:eastAsia="Times New Roman" w:hAnsi="Times New Roman" w:cs="Times New Roman"/>
        </w:rPr>
        <w:t>= 3 weeks (May 17, 2024) after JVET meeting: ECM is released</w:t>
      </w:r>
    </w:p>
    <w:p w14:paraId="0EC69FC0"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b/>
        </w:rPr>
        <w:lastRenderedPageBreak/>
        <w:t xml:space="preserve">T2 </w:t>
      </w:r>
      <w:r>
        <w:rPr>
          <w:rFonts w:ascii="Times New Roman" w:eastAsia="Times New Roman" w:hAnsi="Times New Roman" w:cs="Times New Roman"/>
        </w:rPr>
        <w:t>= T1 + 1 week (May 24, 2024): EE description is finalized</w:t>
      </w:r>
    </w:p>
    <w:p w14:paraId="0EC69FC1"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b/>
        </w:rPr>
        <w:t xml:space="preserve">T3 </w:t>
      </w:r>
      <w:r>
        <w:rPr>
          <w:rFonts w:ascii="Times New Roman" w:eastAsia="Times New Roman" w:hAnsi="Times New Roman" w:cs="Times New Roman"/>
        </w:rPr>
        <w:t>= T2 + 2 weeks (June 7, 2024): Initial software release for EE tests</w:t>
      </w:r>
    </w:p>
    <w:p w14:paraId="0EC69FC2"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b/>
        </w:rPr>
        <w:t xml:space="preserve">T4 </w:t>
      </w:r>
      <w:r>
        <w:rPr>
          <w:rFonts w:ascii="Times New Roman" w:eastAsia="Times New Roman" w:hAnsi="Times New Roman" w:cs="Times New Roman"/>
        </w:rPr>
        <w:t>= JVET meeting start – 3 weeks (June 21, 2024): Software in EE branches is frozen</w:t>
      </w:r>
    </w:p>
    <w:p w14:paraId="0EC69FC3" w14:textId="77777777" w:rsidR="008918F7" w:rsidRDefault="005D0F4E">
      <w:pPr>
        <w:pStyle w:val="Heading1"/>
        <w:ind w:left="360" w:hanging="360"/>
        <w:jc w:val="left"/>
        <w:rPr>
          <w:rFonts w:ascii="Times New Roman" w:eastAsia="Times New Roman" w:hAnsi="Times New Roman" w:cs="Times New Roman"/>
        </w:rPr>
      </w:pPr>
      <w:r>
        <w:rPr>
          <w:rFonts w:ascii="Times New Roman" w:eastAsia="Times New Roman" w:hAnsi="Times New Roman" w:cs="Times New Roman"/>
        </w:rPr>
        <w:t>List of tests</w:t>
      </w:r>
    </w:p>
    <w:p w14:paraId="0EC69FC4" w14:textId="77777777" w:rsidR="008918F7" w:rsidRDefault="008918F7">
      <w:pPr>
        <w:rPr>
          <w:rFonts w:ascii="Times New Roman" w:eastAsia="Times New Roman" w:hAnsi="Times New Roman" w:cs="Times New Roman"/>
        </w:rPr>
      </w:pPr>
    </w:p>
    <w:tbl>
      <w:tblPr>
        <w:tblStyle w:val="TableGrid"/>
        <w:tblW w:w="5324" w:type="pct"/>
        <w:tblLayout w:type="fixed"/>
        <w:tblLook w:val="04A0" w:firstRow="1" w:lastRow="0" w:firstColumn="1" w:lastColumn="0" w:noHBand="0" w:noVBand="1"/>
      </w:tblPr>
      <w:tblGrid>
        <w:gridCol w:w="796"/>
        <w:gridCol w:w="6158"/>
        <w:gridCol w:w="1537"/>
        <w:gridCol w:w="1465"/>
      </w:tblGrid>
      <w:tr w:rsidR="008918F7" w14:paraId="0EC69FC9" w14:textId="77777777" w:rsidTr="0097213A">
        <w:trPr>
          <w:trHeight w:val="400"/>
        </w:trPr>
        <w:tc>
          <w:tcPr>
            <w:tcW w:w="796" w:type="dxa"/>
          </w:tcPr>
          <w:p w14:paraId="0EC69FC5" w14:textId="77777777" w:rsidR="008918F7" w:rsidRDefault="008918F7">
            <w:pPr>
              <w:tabs>
                <w:tab w:val="left" w:pos="7200"/>
              </w:tabs>
              <w:spacing w:before="0"/>
              <w:jc w:val="both"/>
              <w:rPr>
                <w:rFonts w:ascii="Times New Roman" w:eastAsia="Times New Roman" w:hAnsi="Times New Roman" w:cs="Times New Roman"/>
                <w:b/>
              </w:rPr>
            </w:pPr>
          </w:p>
        </w:tc>
        <w:tc>
          <w:tcPr>
            <w:tcW w:w="6158" w:type="dxa"/>
          </w:tcPr>
          <w:p w14:paraId="0EC69FC6" w14:textId="77777777" w:rsidR="008918F7" w:rsidRDefault="005D0F4E">
            <w:pPr>
              <w:jc w:val="both"/>
              <w:rPr>
                <w:rFonts w:ascii="Times New Roman" w:eastAsia="Times New Roman" w:hAnsi="Times New Roman" w:cs="Times New Roman"/>
                <w:b/>
              </w:rPr>
            </w:pPr>
            <w:r>
              <w:rPr>
                <w:rFonts w:ascii="Times New Roman" w:eastAsia="Times New Roman" w:hAnsi="Times New Roman" w:cs="Times New Roman"/>
                <w:b/>
              </w:rPr>
              <w:t>Tests</w:t>
            </w:r>
          </w:p>
        </w:tc>
        <w:tc>
          <w:tcPr>
            <w:tcW w:w="1537" w:type="dxa"/>
          </w:tcPr>
          <w:p w14:paraId="0EC69FC7" w14:textId="77777777" w:rsidR="008918F7" w:rsidRDefault="005D0F4E">
            <w:pPr>
              <w:jc w:val="both"/>
              <w:rPr>
                <w:rFonts w:ascii="Times New Roman" w:eastAsia="Times New Roman" w:hAnsi="Times New Roman" w:cs="Times New Roman"/>
                <w:b/>
              </w:rPr>
            </w:pPr>
            <w:r>
              <w:rPr>
                <w:rFonts w:ascii="Times New Roman" w:eastAsia="Times New Roman" w:hAnsi="Times New Roman" w:cs="Times New Roman"/>
                <w:b/>
              </w:rPr>
              <w:t>Tester</w:t>
            </w:r>
          </w:p>
        </w:tc>
        <w:tc>
          <w:tcPr>
            <w:tcW w:w="1465" w:type="dxa"/>
          </w:tcPr>
          <w:p w14:paraId="0EC69FC8" w14:textId="77777777" w:rsidR="008918F7" w:rsidRDefault="005D0F4E">
            <w:pPr>
              <w:jc w:val="both"/>
              <w:rPr>
                <w:rFonts w:ascii="Times New Roman" w:eastAsia="Times New Roman" w:hAnsi="Times New Roman" w:cs="Times New Roman"/>
                <w:b/>
              </w:rPr>
            </w:pPr>
            <w:r>
              <w:rPr>
                <w:rFonts w:ascii="Times New Roman" w:eastAsia="Times New Roman" w:hAnsi="Times New Roman" w:cs="Times New Roman"/>
                <w:b/>
              </w:rPr>
              <w:t>Cross-checker</w:t>
            </w:r>
          </w:p>
        </w:tc>
      </w:tr>
      <w:tr w:rsidR="008918F7" w14:paraId="0EC69FCB" w14:textId="77777777" w:rsidTr="0097213A">
        <w:trPr>
          <w:trHeight w:val="400"/>
        </w:trPr>
        <w:tc>
          <w:tcPr>
            <w:tcW w:w="9956" w:type="dxa"/>
            <w:gridSpan w:val="4"/>
            <w:vAlign w:val="center"/>
          </w:tcPr>
          <w:p w14:paraId="0EC69FC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b/>
              </w:rPr>
            </w:pPr>
            <w:r>
              <w:rPr>
                <w:rFonts w:ascii="Times New Roman" w:eastAsia="Times New Roman" w:hAnsi="Times New Roman" w:cs="Times New Roman"/>
                <w:b/>
              </w:rPr>
              <w:t>1 Partitioning</w:t>
            </w:r>
          </w:p>
        </w:tc>
      </w:tr>
      <w:tr w:rsidR="008918F7" w:rsidRPr="006D514D" w14:paraId="0EC69FD0" w14:textId="77777777" w:rsidTr="0097213A">
        <w:trPr>
          <w:trHeight w:val="587"/>
        </w:trPr>
        <w:tc>
          <w:tcPr>
            <w:tcW w:w="796" w:type="dxa"/>
          </w:tcPr>
          <w:p w14:paraId="0EC69FC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1.1</w:t>
            </w:r>
          </w:p>
        </w:tc>
        <w:tc>
          <w:tcPr>
            <w:tcW w:w="6158" w:type="dxa"/>
          </w:tcPr>
          <w:p w14:paraId="0EC69FC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Adaptive dual tree coding in inter slices</w:t>
            </w:r>
          </w:p>
        </w:tc>
        <w:tc>
          <w:tcPr>
            <w:tcW w:w="1537" w:type="dxa"/>
          </w:tcPr>
          <w:p w14:paraId="0EC69FCE" w14:textId="77777777" w:rsidR="008918F7" w:rsidRPr="006D514D" w:rsidRDefault="005D0F4E">
            <w:pPr>
              <w:contextualSpacing/>
              <w:jc w:val="both"/>
              <w:rPr>
                <w:rFonts w:ascii="Times New Roman" w:eastAsia="Times New Roman" w:hAnsi="Times New Roman" w:cs="Times New Roman"/>
              </w:rPr>
            </w:pPr>
            <w:r w:rsidRPr="006D514D">
              <w:rPr>
                <w:rFonts w:ascii="Times New Roman" w:eastAsia="Times New Roman" w:hAnsi="Times New Roman" w:cs="Times New Roman"/>
              </w:rPr>
              <w:t>F. Le Léannec (InterDigital)</w:t>
            </w:r>
          </w:p>
        </w:tc>
        <w:tc>
          <w:tcPr>
            <w:tcW w:w="1465" w:type="dxa"/>
          </w:tcPr>
          <w:p w14:paraId="0EC69FCF" w14:textId="77777777" w:rsidR="008918F7" w:rsidRPr="006D514D" w:rsidRDefault="008918F7">
            <w:pPr>
              <w:spacing w:before="0"/>
              <w:jc w:val="both"/>
              <w:rPr>
                <w:rFonts w:ascii="Times New Roman" w:eastAsia="Times New Roman" w:hAnsi="Times New Roman" w:cs="Times New Roman"/>
              </w:rPr>
            </w:pPr>
          </w:p>
        </w:tc>
      </w:tr>
      <w:tr w:rsidR="008918F7" w14:paraId="0EC69FD5" w14:textId="77777777" w:rsidTr="0097213A">
        <w:trPr>
          <w:trHeight w:val="587"/>
        </w:trPr>
        <w:tc>
          <w:tcPr>
            <w:tcW w:w="796" w:type="dxa"/>
          </w:tcPr>
          <w:p w14:paraId="0EC69FD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1.2a</w:t>
            </w:r>
          </w:p>
        </w:tc>
        <w:tc>
          <w:tcPr>
            <w:tcW w:w="6158" w:type="dxa"/>
          </w:tcPr>
          <w:p w14:paraId="0EC69FD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 xml:space="preserve">Restricting BT CUs to apply QT-like partitioning structure </w:t>
            </w:r>
          </w:p>
        </w:tc>
        <w:tc>
          <w:tcPr>
            <w:tcW w:w="1537" w:type="dxa"/>
          </w:tcPr>
          <w:p w14:paraId="0EC69FD3"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color w:val="000000"/>
              </w:rPr>
              <w:t>W. Ahmad (Ericsson)</w:t>
            </w:r>
          </w:p>
        </w:tc>
        <w:tc>
          <w:tcPr>
            <w:tcW w:w="1465" w:type="dxa"/>
          </w:tcPr>
          <w:p w14:paraId="0EC69FD4" w14:textId="77777777" w:rsidR="008918F7" w:rsidRDefault="005D0F4E">
            <w:pPr>
              <w:spacing w:before="0"/>
              <w:jc w:val="both"/>
              <w:rPr>
                <w:rFonts w:ascii="Times New Roman" w:eastAsia="Times New Roman" w:hAnsi="Times New Roman" w:cs="Times New Roman"/>
              </w:rPr>
            </w:pPr>
            <w:proofErr w:type="spellStart"/>
            <w:r>
              <w:rPr>
                <w:rFonts w:ascii="Times New Roman" w:eastAsia="Times New Roman" w:hAnsi="Times New Roman" w:cs="Times New Roman"/>
              </w:rPr>
              <w:t>A.Tissier</w:t>
            </w:r>
            <w:proofErr w:type="spellEnd"/>
            <w:r>
              <w:rPr>
                <w:rFonts w:ascii="Times New Roman" w:eastAsia="Times New Roman" w:hAnsi="Times New Roman" w:cs="Times New Roman"/>
              </w:rPr>
              <w:t xml:space="preserve"> (Xiaomi)</w:t>
            </w:r>
          </w:p>
        </w:tc>
      </w:tr>
      <w:tr w:rsidR="008918F7" w14:paraId="0EC69FDA" w14:textId="77777777" w:rsidTr="0097213A">
        <w:trPr>
          <w:trHeight w:val="587"/>
        </w:trPr>
        <w:tc>
          <w:tcPr>
            <w:tcW w:w="796" w:type="dxa"/>
            <w:vMerge w:val="restart"/>
          </w:tcPr>
          <w:p w14:paraId="0EC69FD6"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1.2b</w:t>
            </w:r>
          </w:p>
        </w:tc>
        <w:tc>
          <w:tcPr>
            <w:tcW w:w="6158" w:type="dxa"/>
            <w:vMerge w:val="restart"/>
          </w:tcPr>
          <w:p w14:paraId="0EC69FD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Restricting BT CUs to apply QT-like partitioning structure (also at smaller block sizes)</w:t>
            </w:r>
          </w:p>
        </w:tc>
        <w:tc>
          <w:tcPr>
            <w:tcW w:w="1537" w:type="dxa"/>
            <w:vMerge w:val="restart"/>
          </w:tcPr>
          <w:p w14:paraId="0EC69FD8"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color w:val="000000"/>
              </w:rPr>
              <w:t>W. Ahmad (Ericsson)</w:t>
            </w:r>
          </w:p>
        </w:tc>
        <w:tc>
          <w:tcPr>
            <w:tcW w:w="1465" w:type="dxa"/>
            <w:vMerge w:val="restart"/>
          </w:tcPr>
          <w:p w14:paraId="0EC69FD9" w14:textId="77777777" w:rsidR="008918F7" w:rsidRDefault="008918F7">
            <w:pPr>
              <w:spacing w:before="0"/>
              <w:jc w:val="both"/>
              <w:rPr>
                <w:rFonts w:ascii="Times New Roman" w:eastAsia="Times New Roman" w:hAnsi="Times New Roman" w:cs="Times New Roman"/>
              </w:rPr>
            </w:pPr>
          </w:p>
        </w:tc>
      </w:tr>
      <w:tr w:rsidR="008918F7" w14:paraId="0EC69FDF" w14:textId="77777777" w:rsidTr="0097213A">
        <w:trPr>
          <w:trHeight w:val="587"/>
        </w:trPr>
        <w:tc>
          <w:tcPr>
            <w:tcW w:w="796" w:type="dxa"/>
            <w:vMerge w:val="restart"/>
          </w:tcPr>
          <w:p w14:paraId="0EC69FD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1.2c</w:t>
            </w:r>
          </w:p>
        </w:tc>
        <w:tc>
          <w:tcPr>
            <w:tcW w:w="6158" w:type="dxa"/>
            <w:vMerge w:val="restart"/>
          </w:tcPr>
          <w:p w14:paraId="0EC69FD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Restricting BT CUs to apply QT-like partitioning structure (non-normative solution)</w:t>
            </w:r>
          </w:p>
        </w:tc>
        <w:tc>
          <w:tcPr>
            <w:tcW w:w="1537" w:type="dxa"/>
            <w:vMerge w:val="restart"/>
          </w:tcPr>
          <w:p w14:paraId="0EC69FDD"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color w:val="000000"/>
              </w:rPr>
              <w:t>W. Ahmad (Ericsson)</w:t>
            </w:r>
          </w:p>
        </w:tc>
        <w:tc>
          <w:tcPr>
            <w:tcW w:w="1465" w:type="dxa"/>
            <w:vMerge w:val="restart"/>
          </w:tcPr>
          <w:p w14:paraId="0EC69FDE" w14:textId="77777777" w:rsidR="008918F7" w:rsidRDefault="008918F7">
            <w:pPr>
              <w:spacing w:before="0"/>
              <w:jc w:val="both"/>
              <w:rPr>
                <w:rFonts w:ascii="Times New Roman" w:eastAsia="Times New Roman" w:hAnsi="Times New Roman" w:cs="Times New Roman"/>
              </w:rPr>
            </w:pPr>
          </w:p>
        </w:tc>
      </w:tr>
      <w:tr w:rsidR="008918F7" w14:paraId="0EC69FE1" w14:textId="77777777" w:rsidTr="0097213A">
        <w:trPr>
          <w:trHeight w:val="587"/>
        </w:trPr>
        <w:tc>
          <w:tcPr>
            <w:tcW w:w="9956" w:type="dxa"/>
            <w:gridSpan w:val="4"/>
          </w:tcPr>
          <w:p w14:paraId="0EC69FE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b/>
              </w:rPr>
              <w:t>2 Intra prediction</w:t>
            </w:r>
          </w:p>
        </w:tc>
      </w:tr>
      <w:tr w:rsidR="008918F7" w14:paraId="0EC69FE6" w14:textId="77777777" w:rsidTr="0097213A">
        <w:trPr>
          <w:trHeight w:val="587"/>
        </w:trPr>
        <w:tc>
          <w:tcPr>
            <w:tcW w:w="796" w:type="dxa"/>
          </w:tcPr>
          <w:p w14:paraId="0EC69FE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2.1</w:t>
            </w:r>
          </w:p>
        </w:tc>
        <w:tc>
          <w:tcPr>
            <w:tcW w:w="6158" w:type="dxa"/>
          </w:tcPr>
          <w:p w14:paraId="0EC69FE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TIMD merge</w:t>
            </w:r>
          </w:p>
        </w:tc>
        <w:tc>
          <w:tcPr>
            <w:tcW w:w="1537" w:type="dxa"/>
          </w:tcPr>
          <w:p w14:paraId="0EC69FE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M. Abdoli (Xiaomi)</w:t>
            </w:r>
          </w:p>
        </w:tc>
        <w:tc>
          <w:tcPr>
            <w:tcW w:w="1465" w:type="dxa"/>
          </w:tcPr>
          <w:p w14:paraId="0EC69FE5" w14:textId="77777777" w:rsidR="008918F7" w:rsidRDefault="008918F7">
            <w:pPr>
              <w:spacing w:before="0"/>
              <w:jc w:val="both"/>
              <w:rPr>
                <w:rFonts w:ascii="Times New Roman" w:eastAsia="Times New Roman" w:hAnsi="Times New Roman" w:cs="Times New Roman"/>
              </w:rPr>
            </w:pPr>
          </w:p>
        </w:tc>
      </w:tr>
      <w:tr w:rsidR="008918F7" w14:paraId="0EC69FEB" w14:textId="77777777" w:rsidTr="0097213A">
        <w:trPr>
          <w:trHeight w:val="587"/>
        </w:trPr>
        <w:tc>
          <w:tcPr>
            <w:tcW w:w="796" w:type="dxa"/>
          </w:tcPr>
          <w:p w14:paraId="0EC69FE7" w14:textId="65891062" w:rsidR="008918F7" w:rsidRPr="000B00F7" w:rsidRDefault="005D0F4E">
            <w:pPr>
              <w:jc w:val="both"/>
              <w:rPr>
                <w:rFonts w:ascii="Times New Roman" w:eastAsia="Times New Roman" w:hAnsi="Times New Roman" w:cs="Times New Roman"/>
              </w:rPr>
            </w:pPr>
            <w:r>
              <w:rPr>
                <w:rFonts w:ascii="Times New Roman" w:eastAsia="Times New Roman" w:hAnsi="Times New Roman" w:cs="Times New Roman"/>
              </w:rPr>
              <w:t>2.2</w:t>
            </w:r>
            <w:ins w:id="3" w:author="Vadim Seregin" w:date="2024-05-22T14:29:00Z">
              <w:del w:id="4" w:author="Jiaye Fu" w:date="2024-05-24T00:16:00Z">
                <w:r w:rsidR="00465741" w:rsidDel="006D514D">
                  <w:rPr>
                    <w:rFonts w:ascii="Times New Roman" w:eastAsia="Times New Roman" w:hAnsi="Times New Roman" w:cs="Times New Roman"/>
                  </w:rPr>
                  <w:delText>a</w:delText>
                </w:r>
              </w:del>
            </w:ins>
          </w:p>
        </w:tc>
        <w:tc>
          <w:tcPr>
            <w:tcW w:w="6158" w:type="dxa"/>
          </w:tcPr>
          <w:p w14:paraId="0EC69FE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TIMD with enhanced block vectors deployment</w:t>
            </w:r>
          </w:p>
        </w:tc>
        <w:tc>
          <w:tcPr>
            <w:tcW w:w="1537" w:type="dxa"/>
          </w:tcPr>
          <w:p w14:paraId="0CCFCA9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ins w:id="5" w:author="Jiaye Fu" w:date="2024-05-24T00:12:00Z"/>
                <w:rFonts w:ascii="Times New Roman" w:eastAsiaTheme="minorEastAsia" w:hAnsi="Times New Roman" w:cs="Times New Roman"/>
                <w:lang w:eastAsia="zh-CN"/>
              </w:rPr>
            </w:pPr>
            <w:r>
              <w:rPr>
                <w:rFonts w:ascii="Times New Roman" w:eastAsia="Times New Roman" w:hAnsi="Times New Roman" w:cs="Times New Roman"/>
              </w:rPr>
              <w:t>K. Naser</w:t>
            </w:r>
            <w:r>
              <w:rPr>
                <w:rFonts w:ascii="Times New Roman" w:eastAsia="Times New Roman" w:hAnsi="Times New Roman" w:cs="Times New Roman"/>
              </w:rPr>
              <w:br/>
              <w:t>(InterDigital)</w:t>
            </w:r>
          </w:p>
          <w:p w14:paraId="7B3E17BF" w14:textId="77777777" w:rsidR="006D514D" w:rsidRDefault="006D514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ins w:id="6" w:author="Jiaye Fu" w:date="2024-05-24T00:12:00Z"/>
                <w:rFonts w:ascii="Times New Roman" w:eastAsiaTheme="minorEastAsia" w:hAnsi="Times New Roman" w:cs="Times New Roman"/>
                <w:lang w:eastAsia="zh-CN"/>
              </w:rPr>
            </w:pPr>
          </w:p>
          <w:p w14:paraId="0EC69FE9" w14:textId="58C9C2EC" w:rsidR="006D514D" w:rsidRPr="006D514D" w:rsidRDefault="006D514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ins w:id="7" w:author="Jiaye Fu" w:date="2024-05-24T00:12:00Z">
              <w:r>
                <w:rPr>
                  <w:rFonts w:ascii="Times New Roman" w:eastAsiaTheme="minorEastAsia" w:hAnsi="Times New Roman" w:cs="Times New Roman" w:hint="eastAsia"/>
                  <w:lang w:eastAsia="zh-CN"/>
                </w:rPr>
                <w:t>J. Fu</w:t>
              </w:r>
              <w:r>
                <w:rPr>
                  <w:rFonts w:ascii="Times New Roman" w:eastAsiaTheme="minorEastAsia" w:hAnsi="Times New Roman" w:cs="Times New Roman"/>
                  <w:lang w:eastAsia="zh-CN"/>
                </w:rPr>
                <w:br/>
              </w:r>
              <w:r>
                <w:rPr>
                  <w:rFonts w:ascii="Times New Roman" w:eastAsiaTheme="minorEastAsia" w:hAnsi="Times New Roman" w:cs="Times New Roman" w:hint="eastAsia"/>
                  <w:lang w:eastAsia="zh-CN"/>
                </w:rPr>
                <w:t>(Peking Univ.)</w:t>
              </w:r>
            </w:ins>
          </w:p>
        </w:tc>
        <w:tc>
          <w:tcPr>
            <w:tcW w:w="1465" w:type="dxa"/>
          </w:tcPr>
          <w:p w14:paraId="0EC69FEA" w14:textId="77777777" w:rsidR="008918F7" w:rsidRDefault="008918F7">
            <w:pPr>
              <w:spacing w:before="0"/>
              <w:jc w:val="both"/>
              <w:rPr>
                <w:rFonts w:ascii="Times New Roman" w:eastAsia="Times New Roman" w:hAnsi="Times New Roman" w:cs="Times New Roman"/>
              </w:rPr>
            </w:pPr>
          </w:p>
        </w:tc>
      </w:tr>
      <w:tr w:rsidR="008918F7" w:rsidDel="006D514D" w14:paraId="0EC69FF0" w14:textId="54ACB7D5" w:rsidTr="0097213A">
        <w:trPr>
          <w:trHeight w:val="587"/>
          <w:del w:id="8" w:author="Jiaye Fu" w:date="2024-05-24T00:12:00Z"/>
        </w:trPr>
        <w:tc>
          <w:tcPr>
            <w:tcW w:w="796" w:type="dxa"/>
            <w:vMerge w:val="restart"/>
          </w:tcPr>
          <w:p w14:paraId="0EC69FEC" w14:textId="4E837860" w:rsidR="008918F7" w:rsidDel="006D514D" w:rsidRDefault="005D0F4E">
            <w:pPr>
              <w:jc w:val="both"/>
              <w:rPr>
                <w:del w:id="9" w:author="Jiaye Fu" w:date="2024-05-24T00:12:00Z"/>
                <w:rFonts w:ascii="Times New Roman" w:eastAsia="Times New Roman" w:hAnsi="Times New Roman" w:cs="Times New Roman"/>
              </w:rPr>
            </w:pPr>
            <w:del w:id="10" w:author="Jiaye Fu" w:date="2024-05-24T00:12:00Z">
              <w:r w:rsidDel="006D514D">
                <w:rPr>
                  <w:rFonts w:ascii="Times New Roman" w:eastAsia="Times New Roman" w:hAnsi="Times New Roman" w:cs="Times New Roman"/>
                </w:rPr>
                <w:delText>2.2</w:delText>
              </w:r>
            </w:del>
            <w:ins w:id="11" w:author="Vadim Seregin" w:date="2024-05-22T14:29:00Z">
              <w:del w:id="12" w:author="Jiaye Fu" w:date="2024-05-24T00:12:00Z">
                <w:r w:rsidR="00465741" w:rsidDel="006D514D">
                  <w:rPr>
                    <w:rFonts w:ascii="Times New Roman" w:eastAsia="Times New Roman" w:hAnsi="Times New Roman" w:cs="Times New Roman"/>
                  </w:rPr>
                  <w:delText>b</w:delText>
                </w:r>
              </w:del>
            </w:ins>
          </w:p>
        </w:tc>
        <w:tc>
          <w:tcPr>
            <w:tcW w:w="6158" w:type="dxa"/>
            <w:vMerge w:val="restart"/>
          </w:tcPr>
          <w:p w14:paraId="0EC69FED" w14:textId="3BF71FF4" w:rsidR="008918F7" w:rsidDel="006D514D" w:rsidRDefault="005D0F4E">
            <w:pPr>
              <w:jc w:val="both"/>
              <w:rPr>
                <w:del w:id="13" w:author="Jiaye Fu" w:date="2024-05-24T00:12:00Z"/>
                <w:rFonts w:ascii="Times New Roman" w:eastAsia="Times New Roman" w:hAnsi="Times New Roman" w:cs="Times New Roman"/>
              </w:rPr>
            </w:pPr>
            <w:del w:id="14" w:author="Jiaye Fu" w:date="2024-05-24T00:12:00Z">
              <w:r w:rsidDel="006D514D">
                <w:rPr>
                  <w:rFonts w:ascii="Times New Roman" w:eastAsia="Times New Roman" w:hAnsi="Times New Roman" w:cs="Times New Roman"/>
                </w:rPr>
                <w:delText>IntraTMP extension to TIMD</w:delText>
              </w:r>
            </w:del>
          </w:p>
        </w:tc>
        <w:tc>
          <w:tcPr>
            <w:tcW w:w="1537" w:type="dxa"/>
            <w:vMerge w:val="restart"/>
          </w:tcPr>
          <w:p w14:paraId="0EC69FEE" w14:textId="7AA7AE9E"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15" w:author="Jiaye Fu" w:date="2024-05-24T00:12:00Z"/>
                <w:rFonts w:ascii="Times New Roman" w:eastAsia="Times New Roman" w:hAnsi="Times New Roman" w:cs="Times New Roman"/>
              </w:rPr>
            </w:pPr>
            <w:del w:id="16" w:author="Jiaye Fu" w:date="2024-05-24T00:12:00Z">
              <w:r w:rsidDel="006D514D">
                <w:rPr>
                  <w:rFonts w:ascii="Times New Roman" w:eastAsia="Times New Roman" w:hAnsi="Times New Roman" w:cs="Times New Roman"/>
                </w:rPr>
                <w:delText>J. Fu</w:delText>
              </w:r>
              <w:r w:rsidDel="006D514D">
                <w:rPr>
                  <w:rFonts w:ascii="Times New Roman" w:eastAsia="Times New Roman" w:hAnsi="Times New Roman" w:cs="Times New Roman"/>
                </w:rPr>
                <w:br/>
                <w:delText>(Peking Univ.)</w:delText>
              </w:r>
            </w:del>
          </w:p>
        </w:tc>
        <w:tc>
          <w:tcPr>
            <w:tcW w:w="1465" w:type="dxa"/>
            <w:vMerge w:val="restart"/>
          </w:tcPr>
          <w:p w14:paraId="0EC69FEF" w14:textId="0DE2E660" w:rsidR="008918F7" w:rsidDel="006D514D" w:rsidRDefault="008918F7">
            <w:pPr>
              <w:spacing w:before="0"/>
              <w:jc w:val="both"/>
              <w:rPr>
                <w:del w:id="17" w:author="Jiaye Fu" w:date="2024-05-24T00:12:00Z"/>
                <w:rFonts w:ascii="Times New Roman" w:eastAsia="Times New Roman" w:hAnsi="Times New Roman" w:cs="Times New Roman"/>
              </w:rPr>
            </w:pPr>
          </w:p>
        </w:tc>
      </w:tr>
      <w:tr w:rsidR="008918F7" w:rsidDel="006D514D" w14:paraId="0EC69FF9" w14:textId="4C79D1DB" w:rsidTr="0097213A">
        <w:trPr>
          <w:trHeight w:val="587"/>
          <w:del w:id="18" w:author="Jiaye Fu" w:date="2024-05-24T00:12:00Z"/>
        </w:trPr>
        <w:tc>
          <w:tcPr>
            <w:tcW w:w="796" w:type="dxa"/>
            <w:vMerge w:val="restart"/>
          </w:tcPr>
          <w:p w14:paraId="0EC69FF1" w14:textId="2761951D" w:rsidR="008918F7" w:rsidDel="006D514D" w:rsidRDefault="005D0F4E">
            <w:pPr>
              <w:jc w:val="both"/>
              <w:rPr>
                <w:del w:id="19" w:author="Jiaye Fu" w:date="2024-05-24T00:12:00Z"/>
                <w:rFonts w:ascii="Times New Roman" w:eastAsia="Times New Roman" w:hAnsi="Times New Roman" w:cs="Times New Roman"/>
              </w:rPr>
            </w:pPr>
            <w:del w:id="20" w:author="Jiaye Fu" w:date="2024-05-24T00:12:00Z">
              <w:r w:rsidDel="006D514D">
                <w:rPr>
                  <w:rFonts w:ascii="Times New Roman" w:eastAsia="Times New Roman" w:hAnsi="Times New Roman" w:cs="Times New Roman"/>
                </w:rPr>
                <w:delText>2.3a</w:delText>
              </w:r>
            </w:del>
          </w:p>
        </w:tc>
        <w:tc>
          <w:tcPr>
            <w:tcW w:w="6158" w:type="dxa"/>
            <w:vMerge w:val="restart"/>
          </w:tcPr>
          <w:p w14:paraId="0EC69FF2" w14:textId="1B01799E"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del w:id="21" w:author="Jiaye Fu" w:date="2024-05-24T00:12:00Z"/>
                <w:rFonts w:ascii="Times New Roman" w:eastAsia="Times New Roman" w:hAnsi="Times New Roman" w:cs="Times New Roman"/>
              </w:rPr>
            </w:pPr>
            <w:del w:id="22" w:author="Jiaye Fu" w:date="2024-05-24T00:12:00Z">
              <w:r w:rsidDel="006D514D">
                <w:rPr>
                  <w:rFonts w:ascii="Times New Roman" w:eastAsia="Times New Roman" w:hAnsi="Times New Roman" w:cs="Times New Roman"/>
                </w:rPr>
                <w:delText xml:space="preserve">Test 2.1 + Test 2.2a </w:delText>
              </w:r>
            </w:del>
          </w:p>
        </w:tc>
        <w:tc>
          <w:tcPr>
            <w:tcW w:w="1537" w:type="dxa"/>
            <w:vMerge w:val="restart"/>
          </w:tcPr>
          <w:p w14:paraId="0EC69FF3" w14:textId="71474B58"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23" w:author="Jiaye Fu" w:date="2024-05-24T00:12:00Z"/>
                <w:rFonts w:ascii="Times New Roman" w:eastAsia="Times New Roman" w:hAnsi="Times New Roman" w:cs="Times New Roman"/>
              </w:rPr>
            </w:pPr>
            <w:del w:id="24" w:author="Jiaye Fu" w:date="2024-05-24T00:12:00Z">
              <w:r w:rsidDel="006D514D">
                <w:rPr>
                  <w:rFonts w:ascii="Times New Roman" w:eastAsia="Times New Roman" w:hAnsi="Times New Roman" w:cs="Times New Roman"/>
                </w:rPr>
                <w:delText>M. Abdoli (Xiaomi)</w:delText>
              </w:r>
            </w:del>
          </w:p>
          <w:p w14:paraId="0EC69FF4" w14:textId="57225ADD" w:rsidR="008918F7" w:rsidDel="006D514D"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25" w:author="Jiaye Fu" w:date="2024-05-24T00:12:00Z"/>
                <w:rFonts w:ascii="Times New Roman" w:eastAsia="Times New Roman" w:hAnsi="Times New Roman" w:cs="Times New Roman"/>
              </w:rPr>
            </w:pPr>
          </w:p>
          <w:p w14:paraId="0EC69FF5" w14:textId="3D3B3A0D"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26" w:author="Jiaye Fu" w:date="2024-05-24T00:12:00Z"/>
                <w:rFonts w:ascii="Times New Roman" w:eastAsia="Times New Roman" w:hAnsi="Times New Roman" w:cs="Times New Roman"/>
              </w:rPr>
            </w:pPr>
            <w:del w:id="27" w:author="Jiaye Fu" w:date="2024-05-24T00:12:00Z">
              <w:r w:rsidDel="006D514D">
                <w:rPr>
                  <w:rFonts w:ascii="Times New Roman" w:eastAsia="Times New Roman" w:hAnsi="Times New Roman" w:cs="Times New Roman"/>
                </w:rPr>
                <w:delText>K. Naser</w:delText>
              </w:r>
              <w:r w:rsidDel="006D514D">
                <w:rPr>
                  <w:rFonts w:ascii="Times New Roman" w:eastAsia="Times New Roman" w:hAnsi="Times New Roman" w:cs="Times New Roman"/>
                </w:rPr>
                <w:br/>
                <w:delText>(InterDigital)</w:delText>
              </w:r>
            </w:del>
          </w:p>
          <w:p w14:paraId="0EC69FF6" w14:textId="242EE083" w:rsidR="008918F7" w:rsidDel="006D514D"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28" w:author="Jiaye Fu" w:date="2024-05-24T00:12:00Z"/>
                <w:rFonts w:ascii="Times New Roman" w:eastAsia="Times New Roman" w:hAnsi="Times New Roman" w:cs="Times New Roman"/>
              </w:rPr>
            </w:pPr>
          </w:p>
          <w:p w14:paraId="0EC69FF7" w14:textId="69885D17"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29" w:author="Jiaye Fu" w:date="2024-05-24T00:12:00Z"/>
                <w:rFonts w:ascii="Times New Roman" w:eastAsia="Times New Roman" w:hAnsi="Times New Roman" w:cs="Times New Roman"/>
              </w:rPr>
            </w:pPr>
            <w:del w:id="30" w:author="Jiaye Fu" w:date="2024-05-24T00:12:00Z">
              <w:r w:rsidDel="006D514D">
                <w:rPr>
                  <w:rFonts w:ascii="Times New Roman" w:eastAsia="Times New Roman" w:hAnsi="Times New Roman" w:cs="Times New Roman"/>
                </w:rPr>
                <w:delText>J. Fu(Peking Univ.)</w:delText>
              </w:r>
            </w:del>
          </w:p>
        </w:tc>
        <w:tc>
          <w:tcPr>
            <w:tcW w:w="1465" w:type="dxa"/>
            <w:vMerge w:val="restart"/>
          </w:tcPr>
          <w:p w14:paraId="0EC69FF8" w14:textId="2F6839B0" w:rsidR="008918F7" w:rsidDel="006D514D" w:rsidRDefault="008918F7">
            <w:pPr>
              <w:spacing w:before="0"/>
              <w:jc w:val="both"/>
              <w:rPr>
                <w:del w:id="31" w:author="Jiaye Fu" w:date="2024-05-24T00:12:00Z"/>
                <w:rFonts w:ascii="Times New Roman" w:eastAsia="Times New Roman" w:hAnsi="Times New Roman" w:cs="Times New Roman"/>
              </w:rPr>
            </w:pPr>
          </w:p>
        </w:tc>
      </w:tr>
      <w:tr w:rsidR="008918F7" w14:paraId="0EC6A003" w14:textId="77777777" w:rsidTr="0097213A">
        <w:trPr>
          <w:trHeight w:val="587"/>
        </w:trPr>
        <w:tc>
          <w:tcPr>
            <w:tcW w:w="796" w:type="dxa"/>
            <w:vMerge w:val="restart"/>
          </w:tcPr>
          <w:p w14:paraId="0EC69FFA" w14:textId="77777777" w:rsidR="008918F7" w:rsidRPr="006D514D" w:rsidRDefault="005D0F4E">
            <w:pPr>
              <w:jc w:val="both"/>
              <w:rPr>
                <w:rFonts w:ascii="Times New Roman" w:eastAsia="Times New Roman" w:hAnsi="Times New Roman" w:cs="Times New Roman"/>
              </w:rPr>
            </w:pPr>
            <w:r>
              <w:rPr>
                <w:rFonts w:ascii="Times New Roman" w:eastAsia="Times New Roman" w:hAnsi="Times New Roman" w:cs="Times New Roman"/>
              </w:rPr>
              <w:t>2.3</w:t>
            </w:r>
            <w:del w:id="32" w:author="Jiaye Fu" w:date="2024-05-24T00:12:00Z">
              <w:r w:rsidDel="006D514D">
                <w:rPr>
                  <w:rFonts w:ascii="Times New Roman" w:eastAsia="Times New Roman" w:hAnsi="Times New Roman" w:cs="Times New Roman"/>
                </w:rPr>
                <w:delText>b</w:delText>
              </w:r>
            </w:del>
          </w:p>
        </w:tc>
        <w:tc>
          <w:tcPr>
            <w:tcW w:w="6158" w:type="dxa"/>
            <w:vMerge w:val="restart"/>
          </w:tcPr>
          <w:p w14:paraId="0EC69FFB" w14:textId="77777777" w:rsidR="008918F7" w:rsidRPr="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heme="minorEastAsia" w:hAnsi="Times New Roman" w:cs="Times New Roman"/>
                <w:lang w:eastAsia="zh-CN"/>
              </w:rPr>
            </w:pPr>
            <w:r>
              <w:rPr>
                <w:rFonts w:ascii="Times New Roman" w:eastAsia="Times New Roman" w:hAnsi="Times New Roman" w:cs="Times New Roman"/>
              </w:rPr>
              <w:t>Test 2.1 + Test 2.2</w:t>
            </w:r>
            <w:del w:id="33" w:author="Jiaye Fu" w:date="2024-05-24T00:14:00Z">
              <w:r w:rsidDel="006D514D">
                <w:rPr>
                  <w:rFonts w:ascii="Times New Roman" w:eastAsia="Times New Roman" w:hAnsi="Times New Roman" w:cs="Times New Roman"/>
                </w:rPr>
                <w:delText>b</w:delText>
              </w:r>
            </w:del>
          </w:p>
        </w:tc>
        <w:tc>
          <w:tcPr>
            <w:tcW w:w="1537" w:type="dxa"/>
            <w:vMerge w:val="restart"/>
          </w:tcPr>
          <w:p w14:paraId="0EC69FFC"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r w:rsidRPr="000B00F7">
              <w:rPr>
                <w:rFonts w:ascii="Times New Roman" w:eastAsia="Times New Roman" w:hAnsi="Times New Roman" w:cs="Times New Roman"/>
                <w:lang w:val="fr-FR"/>
              </w:rPr>
              <w:t>M. Abdoli (Xiaomi)</w:t>
            </w:r>
          </w:p>
          <w:p w14:paraId="0EC69FFD" w14:textId="77777777" w:rsidR="008918F7" w:rsidRPr="000B00F7"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p>
          <w:p w14:paraId="0EC69FFE"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r w:rsidRPr="000B00F7">
              <w:rPr>
                <w:rFonts w:ascii="Times New Roman" w:eastAsia="Times New Roman" w:hAnsi="Times New Roman" w:cs="Times New Roman"/>
                <w:lang w:val="fr-FR"/>
              </w:rPr>
              <w:t>K. Naser</w:t>
            </w:r>
            <w:r w:rsidRPr="000B00F7">
              <w:rPr>
                <w:rFonts w:ascii="Times New Roman" w:eastAsia="Times New Roman" w:hAnsi="Times New Roman" w:cs="Times New Roman"/>
                <w:lang w:val="fr-FR"/>
              </w:rPr>
              <w:br/>
              <w:t>(InterDigital)</w:t>
            </w:r>
          </w:p>
          <w:p w14:paraId="0EC69FFF" w14:textId="77777777" w:rsidR="008918F7" w:rsidRPr="000B00F7"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p>
          <w:p w14:paraId="0EC6A00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J. Fu</w:t>
            </w:r>
          </w:p>
          <w:p w14:paraId="0EC6A00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(Peking Univ.)</w:t>
            </w:r>
          </w:p>
        </w:tc>
        <w:tc>
          <w:tcPr>
            <w:tcW w:w="1465" w:type="dxa"/>
            <w:vMerge w:val="restart"/>
          </w:tcPr>
          <w:p w14:paraId="0EC6A002" w14:textId="77777777" w:rsidR="008918F7" w:rsidRDefault="008918F7">
            <w:pPr>
              <w:spacing w:before="0"/>
              <w:jc w:val="both"/>
              <w:rPr>
                <w:rFonts w:ascii="Times New Roman" w:eastAsia="Times New Roman" w:hAnsi="Times New Roman" w:cs="Times New Roman"/>
              </w:rPr>
            </w:pPr>
          </w:p>
        </w:tc>
      </w:tr>
      <w:tr w:rsidR="008918F7" w14:paraId="0EC6A008" w14:textId="77777777" w:rsidTr="0097213A">
        <w:trPr>
          <w:trHeight w:val="400"/>
        </w:trPr>
        <w:tc>
          <w:tcPr>
            <w:tcW w:w="796" w:type="dxa"/>
          </w:tcPr>
          <w:p w14:paraId="0EC6A00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2.4a</w:t>
            </w:r>
          </w:p>
        </w:tc>
        <w:tc>
          <w:tcPr>
            <w:tcW w:w="6158" w:type="dxa"/>
          </w:tcPr>
          <w:p w14:paraId="0EC6A00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Additional TIMD mode with different cost metric </w:t>
            </w:r>
          </w:p>
        </w:tc>
        <w:tc>
          <w:tcPr>
            <w:tcW w:w="1537" w:type="dxa"/>
          </w:tcPr>
          <w:p w14:paraId="0EC6A006"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D. Bugdayci Sansli (Nokia)</w:t>
            </w:r>
          </w:p>
        </w:tc>
        <w:tc>
          <w:tcPr>
            <w:tcW w:w="1465" w:type="dxa"/>
          </w:tcPr>
          <w:p w14:paraId="0EC6A007" w14:textId="77777777" w:rsidR="008918F7" w:rsidRDefault="008918F7">
            <w:pPr>
              <w:spacing w:before="0"/>
              <w:jc w:val="both"/>
              <w:rPr>
                <w:rFonts w:ascii="Times New Roman" w:eastAsia="Times New Roman" w:hAnsi="Times New Roman" w:cs="Times New Roman"/>
              </w:rPr>
            </w:pPr>
          </w:p>
        </w:tc>
      </w:tr>
      <w:tr w:rsidR="008918F7" w14:paraId="0EC6A00D" w14:textId="77777777" w:rsidTr="0097213A">
        <w:trPr>
          <w:trHeight w:val="400"/>
        </w:trPr>
        <w:tc>
          <w:tcPr>
            <w:tcW w:w="796" w:type="dxa"/>
            <w:vMerge w:val="restart"/>
          </w:tcPr>
          <w:p w14:paraId="0EC6A00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2.4b</w:t>
            </w:r>
          </w:p>
        </w:tc>
        <w:tc>
          <w:tcPr>
            <w:tcW w:w="6158" w:type="dxa"/>
            <w:vMerge w:val="restart"/>
          </w:tcPr>
          <w:p w14:paraId="0EC6A00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Additional TIMD mode with different cost metric (no template size change)</w:t>
            </w:r>
          </w:p>
        </w:tc>
        <w:tc>
          <w:tcPr>
            <w:tcW w:w="1537" w:type="dxa"/>
            <w:vMerge w:val="restart"/>
          </w:tcPr>
          <w:p w14:paraId="0EC6A00B"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D. Bugdayci Sansli (Nokia)</w:t>
            </w:r>
          </w:p>
        </w:tc>
        <w:tc>
          <w:tcPr>
            <w:tcW w:w="1465" w:type="dxa"/>
            <w:vMerge w:val="restart"/>
          </w:tcPr>
          <w:p w14:paraId="0EC6A00C" w14:textId="77777777" w:rsidR="008918F7" w:rsidRDefault="008918F7">
            <w:pPr>
              <w:spacing w:before="0"/>
              <w:jc w:val="both"/>
              <w:rPr>
                <w:rFonts w:ascii="Times New Roman" w:eastAsia="Times New Roman" w:hAnsi="Times New Roman" w:cs="Times New Roman"/>
              </w:rPr>
            </w:pPr>
          </w:p>
        </w:tc>
      </w:tr>
      <w:tr w:rsidR="008918F7" w14:paraId="0EC6A012" w14:textId="77777777" w:rsidTr="0097213A">
        <w:trPr>
          <w:trHeight w:val="400"/>
        </w:trPr>
        <w:tc>
          <w:tcPr>
            <w:tcW w:w="796" w:type="dxa"/>
            <w:vMerge w:val="restart"/>
          </w:tcPr>
          <w:p w14:paraId="0EC6A00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2.5a</w:t>
            </w:r>
          </w:p>
        </w:tc>
        <w:tc>
          <w:tcPr>
            <w:tcW w:w="6158" w:type="dxa"/>
            <w:vMerge w:val="restart"/>
          </w:tcPr>
          <w:p w14:paraId="0EC6A00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w:t>
            </w:r>
          </w:p>
        </w:tc>
        <w:tc>
          <w:tcPr>
            <w:tcW w:w="1537" w:type="dxa"/>
            <w:vMerge w:val="restart"/>
          </w:tcPr>
          <w:p w14:paraId="0EC6A010"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c>
          <w:tcPr>
            <w:tcW w:w="1465" w:type="dxa"/>
            <w:vMerge w:val="restart"/>
          </w:tcPr>
          <w:p w14:paraId="0EC6A011" w14:textId="77777777" w:rsidR="008918F7" w:rsidRDefault="008918F7">
            <w:pPr>
              <w:spacing w:before="0"/>
              <w:jc w:val="both"/>
              <w:rPr>
                <w:rFonts w:ascii="Times New Roman" w:eastAsia="Times New Roman" w:hAnsi="Times New Roman" w:cs="Times New Roman"/>
              </w:rPr>
            </w:pPr>
          </w:p>
        </w:tc>
      </w:tr>
      <w:tr w:rsidR="008918F7" w14:paraId="0EC6A017" w14:textId="77777777" w:rsidTr="0097213A">
        <w:trPr>
          <w:trHeight w:val="400"/>
        </w:trPr>
        <w:tc>
          <w:tcPr>
            <w:tcW w:w="796" w:type="dxa"/>
            <w:vMerge w:val="restart"/>
          </w:tcPr>
          <w:p w14:paraId="0EC6A01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2.5b</w:t>
            </w:r>
          </w:p>
        </w:tc>
        <w:tc>
          <w:tcPr>
            <w:tcW w:w="6158" w:type="dxa"/>
            <w:vMerge w:val="restart"/>
          </w:tcPr>
          <w:p w14:paraId="0EC6A01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 without TIMD candidate</w:t>
            </w:r>
          </w:p>
        </w:tc>
        <w:tc>
          <w:tcPr>
            <w:tcW w:w="1537" w:type="dxa"/>
            <w:vMerge w:val="restart"/>
          </w:tcPr>
          <w:p w14:paraId="0EC6A015"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c>
          <w:tcPr>
            <w:tcW w:w="1465" w:type="dxa"/>
            <w:vMerge w:val="restart"/>
          </w:tcPr>
          <w:p w14:paraId="0EC6A016" w14:textId="77777777" w:rsidR="008918F7" w:rsidRDefault="008918F7">
            <w:pPr>
              <w:spacing w:before="0"/>
              <w:jc w:val="both"/>
              <w:rPr>
                <w:rFonts w:ascii="Times New Roman" w:eastAsia="Times New Roman" w:hAnsi="Times New Roman" w:cs="Times New Roman"/>
              </w:rPr>
            </w:pPr>
          </w:p>
        </w:tc>
      </w:tr>
      <w:tr w:rsidR="008918F7" w14:paraId="0EC6A01C" w14:textId="77777777" w:rsidTr="0097213A">
        <w:trPr>
          <w:trHeight w:val="400"/>
        </w:trPr>
        <w:tc>
          <w:tcPr>
            <w:tcW w:w="796" w:type="dxa"/>
            <w:vMerge w:val="restart"/>
          </w:tcPr>
          <w:p w14:paraId="0EC6A01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2.5c</w:t>
            </w:r>
          </w:p>
        </w:tc>
        <w:tc>
          <w:tcPr>
            <w:tcW w:w="6158" w:type="dxa"/>
            <w:vMerge w:val="restart"/>
          </w:tcPr>
          <w:p w14:paraId="0EC6A01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Intra merge mode with </w:t>
            </w:r>
            <w:r>
              <w:rPr>
                <w:rFonts w:ascii="Times New Roman" w:eastAsia="Times New Roman" w:hAnsi="Times New Roman" w:cs="Times New Roman"/>
                <w:color w:val="000000"/>
              </w:rPr>
              <w:t>adjacent and non-adjacent neighbours used in current ECM intra tools</w:t>
            </w:r>
          </w:p>
        </w:tc>
        <w:tc>
          <w:tcPr>
            <w:tcW w:w="1537" w:type="dxa"/>
            <w:vMerge w:val="restart"/>
          </w:tcPr>
          <w:p w14:paraId="0EC6A01A"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c>
          <w:tcPr>
            <w:tcW w:w="1465" w:type="dxa"/>
            <w:vMerge w:val="restart"/>
          </w:tcPr>
          <w:p w14:paraId="0EC6A01B" w14:textId="77777777" w:rsidR="008918F7" w:rsidRDefault="008918F7">
            <w:pPr>
              <w:spacing w:before="0"/>
              <w:jc w:val="both"/>
              <w:rPr>
                <w:rFonts w:ascii="Times New Roman" w:eastAsia="Times New Roman" w:hAnsi="Times New Roman" w:cs="Times New Roman"/>
              </w:rPr>
            </w:pPr>
          </w:p>
        </w:tc>
      </w:tr>
      <w:tr w:rsidR="008918F7" w14:paraId="0EC6A021" w14:textId="77777777" w:rsidTr="0097213A">
        <w:trPr>
          <w:trHeight w:val="400"/>
        </w:trPr>
        <w:tc>
          <w:tcPr>
            <w:tcW w:w="796" w:type="dxa"/>
            <w:vMerge w:val="restart"/>
          </w:tcPr>
          <w:p w14:paraId="0EC6A01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2.5d</w:t>
            </w:r>
          </w:p>
        </w:tc>
        <w:tc>
          <w:tcPr>
            <w:tcW w:w="6158" w:type="dxa"/>
            <w:vMerge w:val="restart"/>
          </w:tcPr>
          <w:p w14:paraId="0EC6A01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 with larger candidate list</w:t>
            </w:r>
          </w:p>
        </w:tc>
        <w:tc>
          <w:tcPr>
            <w:tcW w:w="1537" w:type="dxa"/>
            <w:vMerge w:val="restart"/>
          </w:tcPr>
          <w:p w14:paraId="0EC6A01F"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c>
          <w:tcPr>
            <w:tcW w:w="1465" w:type="dxa"/>
            <w:vMerge w:val="restart"/>
          </w:tcPr>
          <w:p w14:paraId="0EC6A020" w14:textId="77777777" w:rsidR="008918F7" w:rsidRDefault="008918F7">
            <w:pPr>
              <w:spacing w:before="0"/>
              <w:jc w:val="both"/>
              <w:rPr>
                <w:rFonts w:ascii="Times New Roman" w:eastAsia="Times New Roman" w:hAnsi="Times New Roman" w:cs="Times New Roman"/>
              </w:rPr>
            </w:pPr>
          </w:p>
        </w:tc>
      </w:tr>
      <w:tr w:rsidR="008918F7" w14:paraId="0EC6A027" w14:textId="77777777" w:rsidTr="0097213A">
        <w:trPr>
          <w:trHeight w:val="400"/>
        </w:trPr>
        <w:tc>
          <w:tcPr>
            <w:tcW w:w="796" w:type="dxa"/>
            <w:vMerge w:val="restart"/>
          </w:tcPr>
          <w:p w14:paraId="0EC6A02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lastRenderedPageBreak/>
              <w:t>2.6a</w:t>
            </w:r>
          </w:p>
        </w:tc>
        <w:tc>
          <w:tcPr>
            <w:tcW w:w="6158" w:type="dxa"/>
            <w:vMerge w:val="restart"/>
          </w:tcPr>
          <w:p w14:paraId="0EC6A02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IntraTMP merge candidates clustering based on refinement window</w:t>
            </w:r>
          </w:p>
        </w:tc>
        <w:tc>
          <w:tcPr>
            <w:tcW w:w="1537" w:type="dxa"/>
            <w:vMerge w:val="restart"/>
          </w:tcPr>
          <w:p w14:paraId="0EC6A024"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D. Ruiz Coll</w:t>
            </w:r>
          </w:p>
          <w:p w14:paraId="0EC6A025"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Ofinno</w:t>
            </w:r>
            <w:proofErr w:type="spellEnd"/>
            <w:r>
              <w:rPr>
                <w:rFonts w:ascii="Times New Roman" w:eastAsia="Times New Roman" w:hAnsi="Times New Roman" w:cs="Times New Roman"/>
              </w:rPr>
              <w:t>)</w:t>
            </w:r>
          </w:p>
        </w:tc>
        <w:tc>
          <w:tcPr>
            <w:tcW w:w="1465" w:type="dxa"/>
            <w:vMerge w:val="restart"/>
          </w:tcPr>
          <w:p w14:paraId="0EC6A026" w14:textId="77777777" w:rsidR="008918F7" w:rsidRDefault="008918F7">
            <w:pPr>
              <w:spacing w:before="0"/>
              <w:jc w:val="both"/>
              <w:rPr>
                <w:rFonts w:ascii="Times New Roman" w:eastAsia="Times New Roman" w:hAnsi="Times New Roman" w:cs="Times New Roman"/>
              </w:rPr>
            </w:pPr>
          </w:p>
        </w:tc>
      </w:tr>
      <w:tr w:rsidR="008918F7" w14:paraId="0EC6A02D" w14:textId="77777777" w:rsidTr="0097213A">
        <w:trPr>
          <w:trHeight w:val="400"/>
        </w:trPr>
        <w:tc>
          <w:tcPr>
            <w:tcW w:w="796" w:type="dxa"/>
            <w:vMerge w:val="restart"/>
          </w:tcPr>
          <w:p w14:paraId="0EC6A02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2.6b</w:t>
            </w:r>
          </w:p>
        </w:tc>
        <w:tc>
          <w:tcPr>
            <w:tcW w:w="6158" w:type="dxa"/>
            <w:vMerge w:val="restart"/>
          </w:tcPr>
          <w:p w14:paraId="0EC6A02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proofErr w:type="spellStart"/>
            <w:r>
              <w:rPr>
                <w:rFonts w:ascii="Times New Roman" w:eastAsia="Times New Roman" w:hAnsi="Times New Roman" w:cs="Times New Roman"/>
              </w:rPr>
              <w:t>IntraTMP</w:t>
            </w:r>
            <w:proofErr w:type="spellEnd"/>
            <w:r>
              <w:rPr>
                <w:rFonts w:ascii="Times New Roman" w:eastAsia="Times New Roman" w:hAnsi="Times New Roman" w:cs="Times New Roman"/>
              </w:rPr>
              <w:t xml:space="preserve"> search </w:t>
            </w:r>
            <w:proofErr w:type="spellStart"/>
            <w:r>
              <w:rPr>
                <w:rFonts w:ascii="Times New Roman" w:eastAsia="Times New Roman" w:hAnsi="Times New Roman" w:cs="Times New Roman"/>
              </w:rPr>
              <w:t>arIntraTMP</w:t>
            </w:r>
            <w:proofErr w:type="spellEnd"/>
            <w:r>
              <w:rPr>
                <w:rFonts w:ascii="Times New Roman" w:eastAsia="Times New Roman" w:hAnsi="Times New Roman" w:cs="Times New Roman"/>
              </w:rPr>
              <w:t xml:space="preserve"> search area shifting and plus-shape refinement for LIC candidates</w:t>
            </w:r>
          </w:p>
        </w:tc>
        <w:tc>
          <w:tcPr>
            <w:tcW w:w="1537" w:type="dxa"/>
            <w:vMerge w:val="restart"/>
          </w:tcPr>
          <w:p w14:paraId="0EC6A02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K. Naser</w:t>
            </w:r>
            <w:r>
              <w:rPr>
                <w:rFonts w:ascii="Times New Roman" w:eastAsia="Times New Roman" w:hAnsi="Times New Roman" w:cs="Times New Roman"/>
              </w:rPr>
              <w:br/>
              <w:t>(InterDigital)</w:t>
            </w:r>
          </w:p>
          <w:p w14:paraId="0EC6A02B" w14:textId="77777777" w:rsidR="008918F7" w:rsidRDefault="008918F7">
            <w:pPr>
              <w:contextualSpacing/>
              <w:jc w:val="left"/>
              <w:rPr>
                <w:rFonts w:ascii="Times New Roman" w:eastAsia="Times New Roman" w:hAnsi="Times New Roman" w:cs="Times New Roman"/>
              </w:rPr>
            </w:pPr>
          </w:p>
        </w:tc>
        <w:tc>
          <w:tcPr>
            <w:tcW w:w="1465" w:type="dxa"/>
            <w:vMerge w:val="restart"/>
          </w:tcPr>
          <w:p w14:paraId="0EC6A02C" w14:textId="77777777" w:rsidR="008918F7" w:rsidRDefault="008918F7">
            <w:pPr>
              <w:spacing w:before="0"/>
              <w:jc w:val="both"/>
              <w:rPr>
                <w:rFonts w:ascii="Times New Roman" w:eastAsia="Times New Roman" w:hAnsi="Times New Roman" w:cs="Times New Roman"/>
              </w:rPr>
            </w:pPr>
          </w:p>
        </w:tc>
      </w:tr>
      <w:tr w:rsidR="008918F7" w:rsidRPr="006D514D" w14:paraId="0EC6A034" w14:textId="77777777" w:rsidTr="0097213A">
        <w:trPr>
          <w:trHeight w:val="400"/>
        </w:trPr>
        <w:tc>
          <w:tcPr>
            <w:tcW w:w="796" w:type="dxa"/>
            <w:vMerge w:val="restart"/>
          </w:tcPr>
          <w:p w14:paraId="0EC6A02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2.6c</w:t>
            </w:r>
          </w:p>
        </w:tc>
        <w:tc>
          <w:tcPr>
            <w:tcW w:w="6158" w:type="dxa"/>
            <w:vMerge w:val="restart"/>
          </w:tcPr>
          <w:p w14:paraId="0EC6A02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2.6a + Test 2.6b</w:t>
            </w:r>
          </w:p>
        </w:tc>
        <w:tc>
          <w:tcPr>
            <w:tcW w:w="1537" w:type="dxa"/>
            <w:vMerge w:val="restart"/>
          </w:tcPr>
          <w:p w14:paraId="0EC6A030" w14:textId="77777777" w:rsidR="008918F7" w:rsidRPr="006D514D" w:rsidRDefault="005D0F4E">
            <w:pPr>
              <w:contextualSpacing/>
              <w:jc w:val="left"/>
              <w:rPr>
                <w:rFonts w:ascii="Times New Roman" w:eastAsia="Times New Roman" w:hAnsi="Times New Roman" w:cs="Times New Roman"/>
              </w:rPr>
            </w:pPr>
            <w:r w:rsidRPr="006D514D">
              <w:rPr>
                <w:rFonts w:ascii="Times New Roman" w:eastAsia="Times New Roman" w:hAnsi="Times New Roman" w:cs="Times New Roman"/>
              </w:rPr>
              <w:t>D. Ruiz Coll</w:t>
            </w:r>
          </w:p>
          <w:p w14:paraId="0EC6A031" w14:textId="77777777" w:rsidR="008918F7" w:rsidRPr="006D514D" w:rsidRDefault="005D0F4E">
            <w:pPr>
              <w:contextualSpacing/>
              <w:jc w:val="left"/>
              <w:rPr>
                <w:rFonts w:ascii="Times New Roman" w:eastAsia="Times New Roman" w:hAnsi="Times New Roman" w:cs="Times New Roman"/>
              </w:rPr>
            </w:pPr>
            <w:r w:rsidRPr="006D514D">
              <w:rPr>
                <w:rFonts w:ascii="Times New Roman" w:eastAsia="Times New Roman" w:hAnsi="Times New Roman" w:cs="Times New Roman"/>
              </w:rPr>
              <w:t>(Ofinno)</w:t>
            </w:r>
          </w:p>
          <w:p w14:paraId="0EC6A032" w14:textId="77777777" w:rsidR="008918F7" w:rsidRPr="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6D514D">
              <w:rPr>
                <w:rFonts w:ascii="Times New Roman" w:eastAsia="Times New Roman" w:hAnsi="Times New Roman" w:cs="Times New Roman"/>
              </w:rPr>
              <w:t>K. Naser</w:t>
            </w:r>
            <w:r w:rsidRPr="006D514D">
              <w:rPr>
                <w:rFonts w:ascii="Times New Roman" w:eastAsia="Times New Roman" w:hAnsi="Times New Roman" w:cs="Times New Roman"/>
              </w:rPr>
              <w:br/>
              <w:t>(InterDigital)</w:t>
            </w:r>
          </w:p>
        </w:tc>
        <w:tc>
          <w:tcPr>
            <w:tcW w:w="1465" w:type="dxa"/>
            <w:vMerge w:val="restart"/>
          </w:tcPr>
          <w:p w14:paraId="0EC6A033" w14:textId="77777777" w:rsidR="008918F7" w:rsidRPr="006D514D" w:rsidRDefault="008918F7">
            <w:pPr>
              <w:spacing w:before="0"/>
              <w:jc w:val="both"/>
              <w:rPr>
                <w:rFonts w:ascii="Times New Roman" w:eastAsia="Times New Roman" w:hAnsi="Times New Roman" w:cs="Times New Roman"/>
              </w:rPr>
            </w:pPr>
          </w:p>
        </w:tc>
      </w:tr>
      <w:tr w:rsidR="008918F7" w14:paraId="0EC6A03A" w14:textId="77777777" w:rsidTr="0097213A">
        <w:trPr>
          <w:trHeight w:val="400"/>
        </w:trPr>
        <w:tc>
          <w:tcPr>
            <w:tcW w:w="796" w:type="dxa"/>
            <w:vMerge w:val="restart"/>
          </w:tcPr>
          <w:p w14:paraId="0EC6A035"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2.7a</w:t>
            </w:r>
          </w:p>
        </w:tc>
        <w:tc>
          <w:tcPr>
            <w:tcW w:w="6158" w:type="dxa"/>
            <w:vMerge w:val="restart"/>
          </w:tcPr>
          <w:p w14:paraId="0EC6A03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color w:val="000000"/>
              </w:rPr>
              <w:t>Regularized EIP</w:t>
            </w:r>
          </w:p>
        </w:tc>
        <w:tc>
          <w:tcPr>
            <w:tcW w:w="1537" w:type="dxa"/>
            <w:vMerge w:val="restart"/>
          </w:tcPr>
          <w:p w14:paraId="0EC6A037"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038"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(TCL)</w:t>
            </w:r>
          </w:p>
        </w:tc>
        <w:tc>
          <w:tcPr>
            <w:tcW w:w="1465" w:type="dxa"/>
            <w:vMerge w:val="restart"/>
          </w:tcPr>
          <w:p w14:paraId="185021D4" w14:textId="77777777" w:rsidR="00B573D5" w:rsidRPr="00B573D5" w:rsidRDefault="00B573D5" w:rsidP="00B573D5">
            <w:pPr>
              <w:spacing w:before="0"/>
              <w:jc w:val="both"/>
              <w:rPr>
                <w:ins w:id="34" w:author="Vadim Seregin" w:date="2024-05-22T14:19:00Z"/>
                <w:rFonts w:ascii="Times New Roman" w:eastAsia="Times New Roman" w:hAnsi="Times New Roman" w:cs="Times New Roman"/>
              </w:rPr>
            </w:pPr>
            <w:ins w:id="35" w:author="Vadim Seregin" w:date="2024-05-22T14:19:00Z">
              <w:r w:rsidRPr="00B573D5">
                <w:rPr>
                  <w:rFonts w:ascii="Times New Roman" w:eastAsia="Times New Roman" w:hAnsi="Times New Roman" w:cs="Times New Roman"/>
                </w:rPr>
                <w:t>R. Ishimoto</w:t>
              </w:r>
            </w:ins>
          </w:p>
          <w:p w14:paraId="0EC6A039" w14:textId="552E8EF7" w:rsidR="008918F7" w:rsidRDefault="00B573D5" w:rsidP="00B573D5">
            <w:pPr>
              <w:spacing w:before="0"/>
              <w:jc w:val="both"/>
              <w:rPr>
                <w:rFonts w:ascii="Times New Roman" w:eastAsia="Times New Roman" w:hAnsi="Times New Roman" w:cs="Times New Roman"/>
              </w:rPr>
            </w:pPr>
            <w:ins w:id="36" w:author="Vadim Seregin" w:date="2024-05-22T14:19:00Z">
              <w:r w:rsidRPr="00B573D5">
                <w:rPr>
                  <w:rFonts w:ascii="Times New Roman" w:eastAsia="Times New Roman" w:hAnsi="Times New Roman" w:cs="Times New Roman"/>
                </w:rPr>
                <w:t>(Sharp)</w:t>
              </w:r>
            </w:ins>
          </w:p>
        </w:tc>
      </w:tr>
      <w:tr w:rsidR="008918F7" w14:paraId="0EC6A040" w14:textId="77777777" w:rsidTr="0097213A">
        <w:trPr>
          <w:trHeight w:val="400"/>
        </w:trPr>
        <w:tc>
          <w:tcPr>
            <w:tcW w:w="796" w:type="dxa"/>
            <w:vMerge w:val="restart"/>
          </w:tcPr>
          <w:p w14:paraId="0EC6A03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2.7b</w:t>
            </w:r>
          </w:p>
        </w:tc>
        <w:tc>
          <w:tcPr>
            <w:tcW w:w="6158" w:type="dxa"/>
            <w:vMerge w:val="restart"/>
          </w:tcPr>
          <w:p w14:paraId="0EC6A03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color w:val="000000"/>
              </w:rPr>
              <w:t>Regularized CCCM</w:t>
            </w:r>
          </w:p>
        </w:tc>
        <w:tc>
          <w:tcPr>
            <w:tcW w:w="1537" w:type="dxa"/>
            <w:vMerge w:val="restart"/>
          </w:tcPr>
          <w:p w14:paraId="0EC6A03D"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03E"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(TCL)</w:t>
            </w:r>
          </w:p>
        </w:tc>
        <w:tc>
          <w:tcPr>
            <w:tcW w:w="1465" w:type="dxa"/>
            <w:vMerge w:val="restart"/>
          </w:tcPr>
          <w:p w14:paraId="7348668D" w14:textId="77777777" w:rsidR="00B573D5" w:rsidRPr="00B573D5" w:rsidRDefault="00B573D5" w:rsidP="00B573D5">
            <w:pPr>
              <w:spacing w:before="0"/>
              <w:jc w:val="both"/>
              <w:rPr>
                <w:ins w:id="37" w:author="Vadim Seregin" w:date="2024-05-22T14:19:00Z"/>
                <w:rFonts w:ascii="Times New Roman" w:eastAsia="Times New Roman" w:hAnsi="Times New Roman" w:cs="Times New Roman"/>
              </w:rPr>
            </w:pPr>
            <w:ins w:id="38" w:author="Vadim Seregin" w:date="2024-05-22T14:19:00Z">
              <w:r w:rsidRPr="00B573D5">
                <w:rPr>
                  <w:rFonts w:ascii="Times New Roman" w:eastAsia="Times New Roman" w:hAnsi="Times New Roman" w:cs="Times New Roman"/>
                </w:rPr>
                <w:t>R. Ishimoto</w:t>
              </w:r>
            </w:ins>
          </w:p>
          <w:p w14:paraId="0EC6A03F" w14:textId="3B932709" w:rsidR="008918F7" w:rsidRDefault="00B573D5" w:rsidP="00B573D5">
            <w:pPr>
              <w:spacing w:before="0"/>
              <w:jc w:val="both"/>
              <w:rPr>
                <w:rFonts w:ascii="Times New Roman" w:eastAsia="Times New Roman" w:hAnsi="Times New Roman" w:cs="Times New Roman"/>
              </w:rPr>
            </w:pPr>
            <w:ins w:id="39" w:author="Vadim Seregin" w:date="2024-05-22T14:19:00Z">
              <w:r w:rsidRPr="00B573D5">
                <w:rPr>
                  <w:rFonts w:ascii="Times New Roman" w:eastAsia="Times New Roman" w:hAnsi="Times New Roman" w:cs="Times New Roman"/>
                </w:rPr>
                <w:t>(Sharp)</w:t>
              </w:r>
            </w:ins>
          </w:p>
        </w:tc>
      </w:tr>
      <w:tr w:rsidR="008918F7" w14:paraId="0EC6A046" w14:textId="77777777" w:rsidTr="0097213A">
        <w:trPr>
          <w:trHeight w:val="400"/>
        </w:trPr>
        <w:tc>
          <w:tcPr>
            <w:tcW w:w="796" w:type="dxa"/>
            <w:vMerge w:val="restart"/>
          </w:tcPr>
          <w:p w14:paraId="0EC6A04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2.7c</w:t>
            </w:r>
          </w:p>
        </w:tc>
        <w:tc>
          <w:tcPr>
            <w:tcW w:w="6158" w:type="dxa"/>
            <w:vMerge w:val="restart"/>
          </w:tcPr>
          <w:p w14:paraId="0EC6A04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2.7a + Test 2.7b</w:t>
            </w:r>
          </w:p>
        </w:tc>
        <w:tc>
          <w:tcPr>
            <w:tcW w:w="1537" w:type="dxa"/>
            <w:vMerge w:val="restart"/>
          </w:tcPr>
          <w:p w14:paraId="0EC6A043"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044"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(TCL)</w:t>
            </w:r>
          </w:p>
        </w:tc>
        <w:tc>
          <w:tcPr>
            <w:tcW w:w="1465" w:type="dxa"/>
            <w:vMerge w:val="restart"/>
          </w:tcPr>
          <w:p w14:paraId="1D366100" w14:textId="77777777" w:rsidR="00B573D5" w:rsidRPr="00B573D5" w:rsidRDefault="00B573D5" w:rsidP="00B573D5">
            <w:pPr>
              <w:spacing w:before="0"/>
              <w:jc w:val="both"/>
              <w:rPr>
                <w:ins w:id="40" w:author="Vadim Seregin" w:date="2024-05-22T14:19:00Z"/>
                <w:rFonts w:ascii="Times New Roman" w:eastAsia="Times New Roman" w:hAnsi="Times New Roman" w:cs="Times New Roman"/>
              </w:rPr>
            </w:pPr>
            <w:ins w:id="41" w:author="Vadim Seregin" w:date="2024-05-22T14:19:00Z">
              <w:r w:rsidRPr="00B573D5">
                <w:rPr>
                  <w:rFonts w:ascii="Times New Roman" w:eastAsia="Times New Roman" w:hAnsi="Times New Roman" w:cs="Times New Roman"/>
                </w:rPr>
                <w:t>R. Ishimoto</w:t>
              </w:r>
            </w:ins>
          </w:p>
          <w:p w14:paraId="0EC6A045" w14:textId="4A33FA11" w:rsidR="008918F7" w:rsidRDefault="00B573D5" w:rsidP="00B573D5">
            <w:pPr>
              <w:spacing w:before="0"/>
              <w:jc w:val="both"/>
              <w:rPr>
                <w:rFonts w:ascii="Times New Roman" w:eastAsia="Times New Roman" w:hAnsi="Times New Roman" w:cs="Times New Roman"/>
              </w:rPr>
            </w:pPr>
            <w:ins w:id="42" w:author="Vadim Seregin" w:date="2024-05-22T14:19:00Z">
              <w:r w:rsidRPr="00B573D5">
                <w:rPr>
                  <w:rFonts w:ascii="Times New Roman" w:eastAsia="Times New Roman" w:hAnsi="Times New Roman" w:cs="Times New Roman"/>
                </w:rPr>
                <w:t>(Sharp)</w:t>
              </w:r>
            </w:ins>
          </w:p>
        </w:tc>
      </w:tr>
      <w:tr w:rsidR="008918F7" w14:paraId="0EC6A04B" w14:textId="77777777" w:rsidTr="0097213A">
        <w:trPr>
          <w:trHeight w:val="400"/>
        </w:trPr>
        <w:tc>
          <w:tcPr>
            <w:tcW w:w="796" w:type="dxa"/>
            <w:vMerge w:val="restart"/>
          </w:tcPr>
          <w:p w14:paraId="0EC6A047" w14:textId="77777777" w:rsidR="008918F7" w:rsidRDefault="005D0F4E">
            <w:pPr>
              <w:spacing w:before="0"/>
              <w:jc w:val="both"/>
            </w:pPr>
            <w:r>
              <w:rPr>
                <w:rFonts w:ascii="Times New Roman" w:eastAsia="Times New Roman" w:hAnsi="Times New Roman" w:cs="Times New Roman"/>
                <w:color w:val="000000"/>
              </w:rPr>
              <w:t>2.8a</w:t>
            </w:r>
          </w:p>
        </w:tc>
        <w:tc>
          <w:tcPr>
            <w:tcW w:w="6158" w:type="dxa"/>
            <w:vMerge w:val="restart"/>
          </w:tcPr>
          <w:p w14:paraId="0EC6A048" w14:textId="77777777" w:rsidR="008918F7" w:rsidRDefault="005D0F4E">
            <w:pPr>
              <w:spacing w:before="0"/>
              <w:jc w:val="both"/>
            </w:pPr>
            <w:r>
              <w:rPr>
                <w:rFonts w:ascii="Times New Roman" w:eastAsia="Times New Roman" w:hAnsi="Times New Roman" w:cs="Times New Roman"/>
                <w:color w:val="000000"/>
              </w:rPr>
              <w:t>MIP with mode and block shape dependent matrices.</w:t>
            </w:r>
          </w:p>
        </w:tc>
        <w:tc>
          <w:tcPr>
            <w:tcW w:w="1537" w:type="dxa"/>
            <w:vMerge w:val="restart"/>
          </w:tcPr>
          <w:p w14:paraId="0EC6A049" w14:textId="77777777" w:rsidR="008918F7" w:rsidRDefault="005D0F4E">
            <w:pPr>
              <w:spacing w:before="0"/>
              <w:jc w:val="left"/>
            </w:pPr>
            <w:r>
              <w:rPr>
                <w:rFonts w:ascii="Times New Roman" w:eastAsia="Times New Roman" w:hAnsi="Times New Roman" w:cs="Times New Roman"/>
                <w:color w:val="000000"/>
              </w:rPr>
              <w:t>H. Wang (Qualcomm)</w:t>
            </w:r>
          </w:p>
        </w:tc>
        <w:tc>
          <w:tcPr>
            <w:tcW w:w="1465" w:type="dxa"/>
            <w:vMerge w:val="restart"/>
          </w:tcPr>
          <w:p w14:paraId="0EC6A04A" w14:textId="77777777" w:rsidR="008918F7" w:rsidRDefault="008918F7">
            <w:pPr>
              <w:spacing w:before="0"/>
              <w:jc w:val="both"/>
              <w:rPr>
                <w:rFonts w:ascii="Times New Roman" w:eastAsia="Times New Roman" w:hAnsi="Times New Roman" w:cs="Times New Roman"/>
              </w:rPr>
            </w:pPr>
          </w:p>
        </w:tc>
      </w:tr>
      <w:tr w:rsidR="008918F7" w14:paraId="0EC6A050" w14:textId="77777777" w:rsidTr="0097213A">
        <w:trPr>
          <w:trHeight w:val="400"/>
        </w:trPr>
        <w:tc>
          <w:tcPr>
            <w:tcW w:w="796" w:type="dxa"/>
            <w:vMerge w:val="restart"/>
          </w:tcPr>
          <w:p w14:paraId="0EC6A04C" w14:textId="77777777" w:rsidR="008918F7" w:rsidRDefault="005D0F4E">
            <w:pPr>
              <w:spacing w:before="0"/>
              <w:jc w:val="both"/>
            </w:pPr>
            <w:r>
              <w:rPr>
                <w:rFonts w:ascii="Times New Roman" w:eastAsia="Times New Roman" w:hAnsi="Times New Roman" w:cs="Times New Roman"/>
                <w:color w:val="000000"/>
              </w:rPr>
              <w:t>2.8b</w:t>
            </w:r>
          </w:p>
        </w:tc>
        <w:tc>
          <w:tcPr>
            <w:tcW w:w="6158" w:type="dxa"/>
            <w:vMerge w:val="restart"/>
          </w:tcPr>
          <w:p w14:paraId="0EC6A04D" w14:textId="77777777" w:rsidR="008918F7" w:rsidRDefault="005D0F4E">
            <w:pPr>
              <w:spacing w:before="0"/>
              <w:jc w:val="both"/>
            </w:pPr>
            <w:r>
              <w:rPr>
                <w:rFonts w:ascii="Times New Roman" w:eastAsia="Times New Roman" w:hAnsi="Times New Roman" w:cs="Times New Roman"/>
                <w:color w:val="000000"/>
              </w:rPr>
              <w:t xml:space="preserve">MIP with </w:t>
            </w:r>
            <w:proofErr w:type="spellStart"/>
            <w:r>
              <w:rPr>
                <w:rFonts w:ascii="Times New Roman" w:eastAsia="Times New Roman" w:hAnsi="Times New Roman" w:cs="Times New Roman"/>
                <w:color w:val="000000"/>
              </w:rPr>
              <w:t>downsampling</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upsampling</w:t>
            </w:r>
            <w:proofErr w:type="spellEnd"/>
            <w:r>
              <w:rPr>
                <w:rFonts w:ascii="Times New Roman" w:eastAsia="Times New Roman" w:hAnsi="Times New Roman" w:cs="Times New Roman"/>
                <w:color w:val="000000"/>
              </w:rPr>
              <w:t xml:space="preserve"> in the process.</w:t>
            </w:r>
          </w:p>
        </w:tc>
        <w:tc>
          <w:tcPr>
            <w:tcW w:w="1537" w:type="dxa"/>
            <w:vMerge w:val="restart"/>
          </w:tcPr>
          <w:p w14:paraId="0EC6A04E" w14:textId="77777777" w:rsidR="008918F7" w:rsidRDefault="005D0F4E">
            <w:pPr>
              <w:spacing w:before="0"/>
              <w:jc w:val="left"/>
            </w:pPr>
            <w:r>
              <w:rPr>
                <w:rFonts w:ascii="Times New Roman" w:eastAsia="Times New Roman" w:hAnsi="Times New Roman" w:cs="Times New Roman"/>
                <w:color w:val="000000"/>
              </w:rPr>
              <w:t>H. Wang (Qualcomm)</w:t>
            </w:r>
          </w:p>
        </w:tc>
        <w:tc>
          <w:tcPr>
            <w:tcW w:w="1465" w:type="dxa"/>
            <w:vMerge w:val="restart"/>
          </w:tcPr>
          <w:p w14:paraId="0EC6A04F" w14:textId="77777777" w:rsidR="008918F7" w:rsidRDefault="008918F7">
            <w:pPr>
              <w:spacing w:before="0"/>
              <w:jc w:val="both"/>
              <w:rPr>
                <w:rFonts w:ascii="Times New Roman" w:eastAsia="Times New Roman" w:hAnsi="Times New Roman" w:cs="Times New Roman"/>
              </w:rPr>
            </w:pPr>
          </w:p>
        </w:tc>
      </w:tr>
      <w:tr w:rsidR="008918F7" w14:paraId="0EC6A055" w14:textId="77777777" w:rsidTr="0097213A">
        <w:trPr>
          <w:trHeight w:val="400"/>
        </w:trPr>
        <w:tc>
          <w:tcPr>
            <w:tcW w:w="796" w:type="dxa"/>
            <w:vMerge w:val="restart"/>
          </w:tcPr>
          <w:p w14:paraId="0EC6A051" w14:textId="77777777" w:rsidR="008918F7" w:rsidRDefault="005D0F4E">
            <w:pPr>
              <w:spacing w:before="0"/>
              <w:jc w:val="both"/>
            </w:pPr>
            <w:r>
              <w:rPr>
                <w:rFonts w:ascii="Times New Roman" w:eastAsia="Times New Roman" w:hAnsi="Times New Roman" w:cs="Times New Roman"/>
                <w:color w:val="000000"/>
              </w:rPr>
              <w:t>2.8c</w:t>
            </w:r>
          </w:p>
        </w:tc>
        <w:tc>
          <w:tcPr>
            <w:tcW w:w="6158" w:type="dxa"/>
            <w:vMerge w:val="restart"/>
          </w:tcPr>
          <w:p w14:paraId="0EC6A052" w14:textId="77777777" w:rsidR="008918F7" w:rsidRDefault="005D0F4E">
            <w:pPr>
              <w:spacing w:before="0"/>
              <w:jc w:val="both"/>
            </w:pPr>
            <w:r>
              <w:rPr>
                <w:rFonts w:ascii="Times New Roman" w:eastAsia="Times New Roman" w:hAnsi="Times New Roman" w:cs="Times New Roman"/>
                <w:color w:val="000000"/>
              </w:rPr>
              <w:t>Harmonization of the MIP mode and matrix-based conventional intra modes.</w:t>
            </w:r>
          </w:p>
        </w:tc>
        <w:tc>
          <w:tcPr>
            <w:tcW w:w="1537" w:type="dxa"/>
            <w:vMerge w:val="restart"/>
          </w:tcPr>
          <w:p w14:paraId="0EC6A053" w14:textId="77777777" w:rsidR="008918F7" w:rsidRDefault="005D0F4E">
            <w:pPr>
              <w:spacing w:before="0"/>
              <w:jc w:val="left"/>
            </w:pPr>
            <w:r>
              <w:rPr>
                <w:rFonts w:ascii="Times New Roman" w:eastAsia="Times New Roman" w:hAnsi="Times New Roman" w:cs="Times New Roman"/>
                <w:color w:val="000000"/>
              </w:rPr>
              <w:t>H. Wang (Qualcomm)</w:t>
            </w:r>
          </w:p>
        </w:tc>
        <w:tc>
          <w:tcPr>
            <w:tcW w:w="1465" w:type="dxa"/>
            <w:vMerge w:val="restart"/>
          </w:tcPr>
          <w:p w14:paraId="0EC6A054" w14:textId="5AAA3C95" w:rsidR="008918F7" w:rsidRDefault="00B573D5">
            <w:pPr>
              <w:spacing w:before="0"/>
              <w:jc w:val="both"/>
              <w:rPr>
                <w:rFonts w:ascii="Times New Roman" w:eastAsia="Times New Roman" w:hAnsi="Times New Roman" w:cs="Times New Roman"/>
              </w:rPr>
            </w:pPr>
            <w:ins w:id="43" w:author="Vadim Seregin" w:date="2024-05-22T14:19:00Z">
              <w:r>
                <w:rPr>
                  <w:rFonts w:ascii="Times New Roman" w:hAnsi="Times New Roman" w:cs="Times New Roman"/>
                </w:rPr>
                <w:t>J. Konieczny (TCL)</w:t>
              </w:r>
            </w:ins>
          </w:p>
        </w:tc>
      </w:tr>
      <w:tr w:rsidR="008918F7" w14:paraId="0EC6A05B" w14:textId="77777777" w:rsidTr="0097213A">
        <w:trPr>
          <w:trHeight w:val="400"/>
        </w:trPr>
        <w:tc>
          <w:tcPr>
            <w:tcW w:w="796" w:type="dxa"/>
            <w:vMerge w:val="restart"/>
          </w:tcPr>
          <w:p w14:paraId="0EC6A056"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2.9a</w:t>
            </w:r>
          </w:p>
        </w:tc>
        <w:tc>
          <w:tcPr>
            <w:tcW w:w="6158" w:type="dxa"/>
            <w:vMerge w:val="restart"/>
          </w:tcPr>
          <w:p w14:paraId="0EC6A057" w14:textId="77777777" w:rsidR="008918F7" w:rsidRDefault="005D0F4E">
            <w:pPr>
              <w:spacing w:before="0"/>
              <w:jc w:val="both"/>
            </w:pPr>
            <w:r>
              <w:rPr>
                <w:rFonts w:ascii="Times New Roman" w:eastAsia="Times New Roman" w:hAnsi="Times New Roman" w:cs="Times New Roman"/>
                <w:color w:val="000000"/>
              </w:rPr>
              <w:t>Derived modes with fusion</w:t>
            </w:r>
          </w:p>
        </w:tc>
        <w:tc>
          <w:tcPr>
            <w:tcW w:w="1537" w:type="dxa"/>
            <w:vMerge w:val="restart"/>
          </w:tcPr>
          <w:p w14:paraId="0EC6A058" w14:textId="77777777" w:rsidR="008918F7" w:rsidRDefault="005D0F4E">
            <w:pPr>
              <w:spacing w:before="0"/>
              <w:jc w:val="both"/>
            </w:pPr>
            <w:r>
              <w:rPr>
                <w:rFonts w:ascii="Times New Roman" w:eastAsia="Times New Roman" w:hAnsi="Times New Roman" w:cs="Times New Roman"/>
                <w:color w:val="000000"/>
              </w:rPr>
              <w:t>Z. Xie</w:t>
            </w:r>
          </w:p>
          <w:p w14:paraId="0EC6A059"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05A" w14:textId="77777777" w:rsidR="008918F7" w:rsidRDefault="008918F7">
            <w:pPr>
              <w:spacing w:before="0"/>
              <w:jc w:val="both"/>
              <w:rPr>
                <w:rFonts w:ascii="Times New Roman" w:eastAsia="Times New Roman" w:hAnsi="Times New Roman" w:cs="Times New Roman"/>
              </w:rPr>
            </w:pPr>
          </w:p>
        </w:tc>
      </w:tr>
      <w:tr w:rsidR="008918F7" w14:paraId="0EC6A061" w14:textId="77777777" w:rsidTr="0097213A">
        <w:trPr>
          <w:trHeight w:val="400"/>
        </w:trPr>
        <w:tc>
          <w:tcPr>
            <w:tcW w:w="796" w:type="dxa"/>
            <w:vMerge w:val="restart"/>
          </w:tcPr>
          <w:p w14:paraId="0EC6A05C" w14:textId="77777777" w:rsidR="008918F7" w:rsidRDefault="005D0F4E">
            <w:pPr>
              <w:spacing w:before="0"/>
              <w:jc w:val="both"/>
            </w:pPr>
            <w:r>
              <w:rPr>
                <w:rFonts w:ascii="Times New Roman" w:eastAsia="Times New Roman" w:hAnsi="Times New Roman" w:cs="Times New Roman"/>
                <w:color w:val="000000"/>
              </w:rPr>
              <w:t>2.9b</w:t>
            </w:r>
          </w:p>
        </w:tc>
        <w:tc>
          <w:tcPr>
            <w:tcW w:w="6158" w:type="dxa"/>
            <w:vMerge w:val="restart"/>
          </w:tcPr>
          <w:p w14:paraId="0EC6A05D" w14:textId="77777777" w:rsidR="008918F7" w:rsidRDefault="005D0F4E">
            <w:pPr>
              <w:spacing w:before="0"/>
              <w:jc w:val="both"/>
            </w:pPr>
            <w:r>
              <w:rPr>
                <w:rFonts w:ascii="Times New Roman" w:eastAsia="Times New Roman" w:hAnsi="Times New Roman" w:cs="Times New Roman"/>
                <w:color w:val="000000"/>
              </w:rPr>
              <w:t xml:space="preserve">MIP-LFNST transform set derivation by </w:t>
            </w:r>
            <w:proofErr w:type="spellStart"/>
            <w:r>
              <w:rPr>
                <w:rFonts w:ascii="Times New Roman" w:eastAsia="Times New Roman" w:hAnsi="Times New Roman" w:cs="Times New Roman"/>
                <w:color w:val="000000"/>
              </w:rPr>
              <w:t>upsampled</w:t>
            </w:r>
            <w:proofErr w:type="spellEnd"/>
            <w:r>
              <w:rPr>
                <w:rFonts w:ascii="Times New Roman" w:eastAsia="Times New Roman" w:hAnsi="Times New Roman" w:cs="Times New Roman"/>
                <w:color w:val="000000"/>
              </w:rPr>
              <w:t xml:space="preserve"> prediction</w:t>
            </w:r>
          </w:p>
        </w:tc>
        <w:tc>
          <w:tcPr>
            <w:tcW w:w="1537" w:type="dxa"/>
            <w:vMerge w:val="restart"/>
          </w:tcPr>
          <w:p w14:paraId="0EC6A05E" w14:textId="77777777" w:rsidR="008918F7" w:rsidRDefault="005D0F4E">
            <w:pPr>
              <w:spacing w:before="0"/>
              <w:jc w:val="both"/>
            </w:pPr>
            <w:r>
              <w:rPr>
                <w:rFonts w:ascii="Times New Roman" w:eastAsia="Times New Roman" w:hAnsi="Times New Roman" w:cs="Times New Roman"/>
                <w:color w:val="000000"/>
              </w:rPr>
              <w:t>Z. Xie</w:t>
            </w:r>
          </w:p>
          <w:p w14:paraId="0EC6A05F"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060" w14:textId="77777777" w:rsidR="008918F7" w:rsidRDefault="008918F7">
            <w:pPr>
              <w:spacing w:before="0"/>
              <w:jc w:val="both"/>
              <w:rPr>
                <w:rFonts w:ascii="Times New Roman" w:eastAsia="Times New Roman" w:hAnsi="Times New Roman" w:cs="Times New Roman"/>
              </w:rPr>
            </w:pPr>
          </w:p>
        </w:tc>
      </w:tr>
      <w:tr w:rsidR="008918F7" w14:paraId="0EC6A067" w14:textId="77777777" w:rsidTr="0097213A">
        <w:trPr>
          <w:trHeight w:val="400"/>
        </w:trPr>
        <w:tc>
          <w:tcPr>
            <w:tcW w:w="796" w:type="dxa"/>
            <w:vMerge w:val="restart"/>
          </w:tcPr>
          <w:p w14:paraId="0EC6A062" w14:textId="77777777" w:rsidR="008918F7" w:rsidRDefault="005D0F4E">
            <w:pPr>
              <w:spacing w:before="0"/>
              <w:jc w:val="both"/>
            </w:pPr>
            <w:r>
              <w:rPr>
                <w:rFonts w:ascii="Times New Roman" w:eastAsia="Times New Roman" w:hAnsi="Times New Roman" w:cs="Times New Roman"/>
                <w:color w:val="000000"/>
              </w:rPr>
              <w:t>2.9c</w:t>
            </w:r>
          </w:p>
        </w:tc>
        <w:tc>
          <w:tcPr>
            <w:tcW w:w="6158" w:type="dxa"/>
            <w:vMerge w:val="restart"/>
          </w:tcPr>
          <w:p w14:paraId="0EC6A063" w14:textId="77777777" w:rsidR="008918F7" w:rsidRDefault="005D0F4E">
            <w:pPr>
              <w:spacing w:before="0"/>
              <w:jc w:val="both"/>
            </w:pPr>
            <w:r>
              <w:rPr>
                <w:rFonts w:ascii="Times New Roman" w:eastAsia="Times New Roman" w:hAnsi="Times New Roman" w:cs="Times New Roman"/>
                <w:color w:val="000000"/>
              </w:rPr>
              <w:t>Test 2.9a + Test 2.9b</w:t>
            </w:r>
          </w:p>
        </w:tc>
        <w:tc>
          <w:tcPr>
            <w:tcW w:w="1537" w:type="dxa"/>
            <w:vMerge w:val="restart"/>
          </w:tcPr>
          <w:p w14:paraId="0EC6A064" w14:textId="77777777" w:rsidR="008918F7" w:rsidRDefault="005D0F4E">
            <w:pPr>
              <w:spacing w:before="0"/>
              <w:jc w:val="both"/>
            </w:pPr>
            <w:r>
              <w:rPr>
                <w:rFonts w:ascii="Times New Roman" w:eastAsia="Times New Roman" w:hAnsi="Times New Roman" w:cs="Times New Roman"/>
                <w:color w:val="000000"/>
              </w:rPr>
              <w:t>Z. Xie</w:t>
            </w:r>
          </w:p>
          <w:p w14:paraId="0EC6A065"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066" w14:textId="77777777" w:rsidR="008918F7" w:rsidRDefault="008918F7">
            <w:pPr>
              <w:spacing w:before="0"/>
              <w:jc w:val="both"/>
              <w:rPr>
                <w:rFonts w:ascii="Times New Roman" w:eastAsia="Times New Roman" w:hAnsi="Times New Roman" w:cs="Times New Roman"/>
              </w:rPr>
            </w:pPr>
          </w:p>
        </w:tc>
      </w:tr>
      <w:tr w:rsidR="008918F7" w14:paraId="0EC6A069" w14:textId="77777777" w:rsidTr="0097213A">
        <w:trPr>
          <w:trHeight w:val="400"/>
        </w:trPr>
        <w:tc>
          <w:tcPr>
            <w:tcW w:w="9956" w:type="dxa"/>
            <w:gridSpan w:val="4"/>
            <w:vAlign w:val="center"/>
          </w:tcPr>
          <w:p w14:paraId="0EC6A068"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Inter prediction</w:t>
            </w:r>
          </w:p>
        </w:tc>
      </w:tr>
      <w:tr w:rsidR="008918F7" w14:paraId="0EC6A06F" w14:textId="77777777" w:rsidTr="0097213A">
        <w:trPr>
          <w:trHeight w:val="400"/>
        </w:trPr>
        <w:tc>
          <w:tcPr>
            <w:tcW w:w="796" w:type="dxa"/>
          </w:tcPr>
          <w:p w14:paraId="0EC6A06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3.1a</w:t>
            </w:r>
          </w:p>
        </w:tc>
        <w:tc>
          <w:tcPr>
            <w:tcW w:w="6158" w:type="dxa"/>
          </w:tcPr>
          <w:p w14:paraId="0EC6A06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High accuracy sample based BDOF</w:t>
            </w:r>
          </w:p>
        </w:tc>
        <w:tc>
          <w:tcPr>
            <w:tcW w:w="1537" w:type="dxa"/>
          </w:tcPr>
          <w:p w14:paraId="0EC6A06C"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color w:val="000000"/>
              </w:rPr>
              <w:t>M. Salehifar</w:t>
            </w:r>
          </w:p>
          <w:p w14:paraId="0EC6A06D" w14:textId="77777777" w:rsidR="008918F7" w:rsidRDefault="005D0F4E">
            <w:pPr>
              <w:spacing w:before="0"/>
              <w:jc w:val="left"/>
            </w:pPr>
            <w:r>
              <w:rPr>
                <w:rFonts w:ascii="Times New Roman" w:eastAsia="Times New Roman" w:hAnsi="Times New Roman" w:cs="Times New Roman"/>
                <w:color w:val="000000"/>
              </w:rPr>
              <w:t>(Bytedance)</w:t>
            </w:r>
          </w:p>
        </w:tc>
        <w:tc>
          <w:tcPr>
            <w:tcW w:w="1465" w:type="dxa"/>
          </w:tcPr>
          <w:p w14:paraId="0EC6A06E" w14:textId="77777777" w:rsidR="008918F7" w:rsidRDefault="008918F7">
            <w:pPr>
              <w:spacing w:before="0"/>
              <w:jc w:val="left"/>
              <w:rPr>
                <w:rFonts w:ascii="Times New Roman" w:eastAsia="Times New Roman" w:hAnsi="Times New Roman" w:cs="Times New Roman"/>
              </w:rPr>
            </w:pPr>
          </w:p>
        </w:tc>
      </w:tr>
      <w:tr w:rsidR="008918F7" w14:paraId="0EC6A075" w14:textId="77777777" w:rsidTr="0097213A">
        <w:trPr>
          <w:trHeight w:val="400"/>
        </w:trPr>
        <w:tc>
          <w:tcPr>
            <w:tcW w:w="796" w:type="dxa"/>
          </w:tcPr>
          <w:p w14:paraId="0EC6A07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3.1b</w:t>
            </w:r>
          </w:p>
        </w:tc>
        <w:tc>
          <w:tcPr>
            <w:tcW w:w="6158" w:type="dxa"/>
          </w:tcPr>
          <w:p w14:paraId="0EC6A07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 xml:space="preserve">High accuracy sample based BDOF with no weight </w:t>
            </w:r>
          </w:p>
        </w:tc>
        <w:tc>
          <w:tcPr>
            <w:tcW w:w="1537" w:type="dxa"/>
          </w:tcPr>
          <w:p w14:paraId="0EC6A072"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color w:val="000000"/>
              </w:rPr>
              <w:t>M. Salehifar</w:t>
            </w:r>
          </w:p>
          <w:p w14:paraId="0EC6A073" w14:textId="77777777" w:rsidR="008918F7" w:rsidRDefault="005D0F4E">
            <w:pPr>
              <w:spacing w:before="0"/>
              <w:jc w:val="left"/>
            </w:pPr>
            <w:r>
              <w:rPr>
                <w:rFonts w:ascii="Times New Roman" w:eastAsia="Times New Roman" w:hAnsi="Times New Roman" w:cs="Times New Roman"/>
                <w:color w:val="000000"/>
              </w:rPr>
              <w:t>(Bytedance)</w:t>
            </w:r>
          </w:p>
        </w:tc>
        <w:tc>
          <w:tcPr>
            <w:tcW w:w="1465" w:type="dxa"/>
          </w:tcPr>
          <w:p w14:paraId="0EC6A074" w14:textId="77777777" w:rsidR="008918F7" w:rsidRDefault="008918F7">
            <w:pPr>
              <w:spacing w:before="0"/>
              <w:jc w:val="both"/>
              <w:rPr>
                <w:rFonts w:ascii="Times New Roman" w:eastAsia="Times New Roman" w:hAnsi="Times New Roman" w:cs="Times New Roman"/>
              </w:rPr>
            </w:pPr>
          </w:p>
        </w:tc>
      </w:tr>
      <w:tr w:rsidR="008918F7" w14:paraId="0EC6A07D" w14:textId="77777777" w:rsidTr="0097213A">
        <w:trPr>
          <w:trHeight w:val="400"/>
        </w:trPr>
        <w:tc>
          <w:tcPr>
            <w:tcW w:w="796" w:type="dxa"/>
            <w:vMerge w:val="restart"/>
          </w:tcPr>
          <w:p w14:paraId="0EC6A076"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3.2</w:t>
            </w:r>
          </w:p>
        </w:tc>
        <w:tc>
          <w:tcPr>
            <w:tcW w:w="6158" w:type="dxa"/>
            <w:vMerge w:val="restart"/>
          </w:tcPr>
          <w:p w14:paraId="0EC6A07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Temporal BV for IBC merge list construction</w:t>
            </w:r>
          </w:p>
        </w:tc>
        <w:tc>
          <w:tcPr>
            <w:tcW w:w="1537" w:type="dxa"/>
            <w:vMerge w:val="restart"/>
          </w:tcPr>
          <w:p w14:paraId="0EC6A078"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L. Xu</w:t>
            </w:r>
          </w:p>
          <w:p w14:paraId="0EC6A079" w14:textId="77777777" w:rsidR="008918F7" w:rsidRDefault="005D0F4E">
            <w:pPr>
              <w:spacing w:before="0" w:line="360" w:lineRule="auto"/>
              <w:jc w:val="left"/>
              <w:rPr>
                <w:rFonts w:ascii="Times New Roman" w:eastAsia="Times New Roman" w:hAnsi="Times New Roman" w:cs="Times New Roman"/>
              </w:rPr>
            </w:pPr>
            <w:r>
              <w:rPr>
                <w:rFonts w:ascii="Times New Roman" w:eastAsia="Times New Roman" w:hAnsi="Times New Roman" w:cs="Times New Roman"/>
              </w:rPr>
              <w:t>(OPPO)</w:t>
            </w:r>
          </w:p>
          <w:p w14:paraId="0EC6A07A"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N. Zhang</w:t>
            </w:r>
          </w:p>
          <w:p w14:paraId="0EC6A07B"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(Bytedance)</w:t>
            </w:r>
          </w:p>
        </w:tc>
        <w:tc>
          <w:tcPr>
            <w:tcW w:w="1465" w:type="dxa"/>
            <w:vMerge w:val="restart"/>
          </w:tcPr>
          <w:p w14:paraId="0EC6A07C" w14:textId="77777777" w:rsidR="008918F7" w:rsidRDefault="008918F7">
            <w:pPr>
              <w:spacing w:before="0"/>
              <w:jc w:val="both"/>
              <w:rPr>
                <w:rFonts w:ascii="Times New Roman" w:eastAsia="Times New Roman" w:hAnsi="Times New Roman" w:cs="Times New Roman"/>
              </w:rPr>
            </w:pPr>
          </w:p>
        </w:tc>
      </w:tr>
      <w:tr w:rsidR="008918F7" w14:paraId="0EC6A083" w14:textId="77777777" w:rsidTr="0097213A">
        <w:trPr>
          <w:trHeight w:val="400"/>
        </w:trPr>
        <w:tc>
          <w:tcPr>
            <w:tcW w:w="796" w:type="dxa"/>
            <w:vMerge w:val="restart"/>
          </w:tcPr>
          <w:p w14:paraId="0EC6A07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3.3a</w:t>
            </w:r>
          </w:p>
        </w:tc>
        <w:tc>
          <w:tcPr>
            <w:tcW w:w="6158" w:type="dxa"/>
            <w:vMerge w:val="restart"/>
          </w:tcPr>
          <w:p w14:paraId="0EC6A07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GPM with inter prediction and IBC</w:t>
            </w:r>
          </w:p>
        </w:tc>
        <w:tc>
          <w:tcPr>
            <w:tcW w:w="1537" w:type="dxa"/>
            <w:vMerge w:val="restart"/>
          </w:tcPr>
          <w:p w14:paraId="0EC6A080" w14:textId="77777777" w:rsidR="008918F7" w:rsidRDefault="005D0F4E">
            <w:pPr>
              <w:spacing w:before="0"/>
              <w:jc w:val="left"/>
            </w:pPr>
            <w:r>
              <w:rPr>
                <w:rFonts w:ascii="Times New Roman" w:eastAsia="Times New Roman" w:hAnsi="Times New Roman" w:cs="Times New Roman"/>
                <w:color w:val="000000"/>
              </w:rPr>
              <w:t>Y. Wang</w:t>
            </w:r>
          </w:p>
          <w:p w14:paraId="0EC6A081" w14:textId="77777777" w:rsidR="008918F7" w:rsidRDefault="005D0F4E">
            <w:pPr>
              <w:spacing w:before="0"/>
              <w:jc w:val="both"/>
            </w:pPr>
            <w:r>
              <w:rPr>
                <w:rFonts w:ascii="Times New Roman" w:eastAsia="Times New Roman" w:hAnsi="Times New Roman" w:cs="Times New Roman"/>
                <w:color w:val="000000"/>
              </w:rPr>
              <w:t>(Bytedance)</w:t>
            </w:r>
          </w:p>
        </w:tc>
        <w:tc>
          <w:tcPr>
            <w:tcW w:w="1465" w:type="dxa"/>
            <w:vMerge w:val="restart"/>
          </w:tcPr>
          <w:p w14:paraId="0EC6A082" w14:textId="77777777" w:rsidR="008918F7" w:rsidRDefault="008918F7">
            <w:pPr>
              <w:spacing w:before="0"/>
              <w:jc w:val="both"/>
              <w:rPr>
                <w:rFonts w:ascii="Times New Roman" w:eastAsia="Times New Roman" w:hAnsi="Times New Roman" w:cs="Times New Roman"/>
              </w:rPr>
            </w:pPr>
          </w:p>
        </w:tc>
      </w:tr>
      <w:tr w:rsidR="008918F7" w14:paraId="0EC6A08B" w14:textId="77777777" w:rsidTr="0097213A">
        <w:trPr>
          <w:trHeight w:val="400"/>
        </w:trPr>
        <w:tc>
          <w:tcPr>
            <w:tcW w:w="796" w:type="dxa"/>
            <w:vMerge w:val="restart"/>
          </w:tcPr>
          <w:p w14:paraId="0EC6A08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3.3b</w:t>
            </w:r>
          </w:p>
        </w:tc>
        <w:tc>
          <w:tcPr>
            <w:tcW w:w="6158" w:type="dxa"/>
            <w:vMerge w:val="restart"/>
          </w:tcPr>
          <w:p w14:paraId="0EC6A085" w14:textId="6DDEF75D"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3.2 + Test 3.3a</w:t>
            </w:r>
          </w:p>
        </w:tc>
        <w:tc>
          <w:tcPr>
            <w:tcW w:w="1537" w:type="dxa"/>
            <w:vMerge w:val="restart"/>
          </w:tcPr>
          <w:p w14:paraId="0EC6A086" w14:textId="77777777" w:rsidR="008918F7" w:rsidRDefault="005D0F4E">
            <w:pPr>
              <w:spacing w:before="0"/>
              <w:jc w:val="left"/>
            </w:pPr>
            <w:r>
              <w:rPr>
                <w:rFonts w:ascii="Times New Roman" w:eastAsia="Times New Roman" w:hAnsi="Times New Roman" w:cs="Times New Roman"/>
                <w:color w:val="000000"/>
              </w:rPr>
              <w:t>Y. Wang</w:t>
            </w:r>
          </w:p>
          <w:p w14:paraId="0EC6A087"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color w:val="000000"/>
              </w:rPr>
              <w:t>(Bytedance)</w:t>
            </w:r>
          </w:p>
          <w:p w14:paraId="0EC6A088"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L. Xu</w:t>
            </w:r>
          </w:p>
          <w:p w14:paraId="0EC6A089"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(OPPO)</w:t>
            </w:r>
          </w:p>
        </w:tc>
        <w:tc>
          <w:tcPr>
            <w:tcW w:w="1465" w:type="dxa"/>
            <w:vMerge w:val="restart"/>
          </w:tcPr>
          <w:p w14:paraId="0EC6A08A" w14:textId="77777777" w:rsidR="008918F7" w:rsidRDefault="008918F7">
            <w:pPr>
              <w:spacing w:before="0"/>
              <w:jc w:val="both"/>
              <w:rPr>
                <w:rFonts w:ascii="Times New Roman" w:eastAsia="Times New Roman" w:hAnsi="Times New Roman" w:cs="Times New Roman"/>
              </w:rPr>
            </w:pPr>
          </w:p>
        </w:tc>
      </w:tr>
      <w:tr w:rsidR="008918F7" w14:paraId="0EC6A091" w14:textId="77777777" w:rsidTr="0097213A">
        <w:trPr>
          <w:trHeight w:val="400"/>
        </w:trPr>
        <w:tc>
          <w:tcPr>
            <w:tcW w:w="796" w:type="dxa"/>
            <w:vMerge w:val="restart"/>
          </w:tcPr>
          <w:p w14:paraId="0EC6A08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3.4a</w:t>
            </w:r>
          </w:p>
        </w:tc>
        <w:tc>
          <w:tcPr>
            <w:tcW w:w="6158" w:type="dxa"/>
            <w:vMerge w:val="restart"/>
          </w:tcPr>
          <w:p w14:paraId="0EC6A08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Merge candidates with alternative reference indices</w:t>
            </w:r>
          </w:p>
        </w:tc>
        <w:tc>
          <w:tcPr>
            <w:tcW w:w="1537" w:type="dxa"/>
            <w:vMerge w:val="restart"/>
          </w:tcPr>
          <w:p w14:paraId="0EC6A08E"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08F" w14:textId="77777777" w:rsidR="008918F7" w:rsidRDefault="005D0F4E">
            <w:pPr>
              <w:spacing w:before="0"/>
              <w:jc w:val="left"/>
            </w:pPr>
            <w:r>
              <w:rPr>
                <w:rFonts w:ascii="Times New Roman" w:eastAsia="Times New Roman" w:hAnsi="Times New Roman" w:cs="Times New Roman"/>
                <w:color w:val="000000"/>
              </w:rPr>
              <w:t>(Qualcomm)</w:t>
            </w:r>
          </w:p>
        </w:tc>
        <w:tc>
          <w:tcPr>
            <w:tcW w:w="1465" w:type="dxa"/>
            <w:vMerge w:val="restart"/>
          </w:tcPr>
          <w:p w14:paraId="0EC6A090" w14:textId="77777777" w:rsidR="008918F7" w:rsidRDefault="008918F7">
            <w:pPr>
              <w:spacing w:before="0"/>
              <w:jc w:val="both"/>
              <w:rPr>
                <w:rFonts w:ascii="Times New Roman" w:eastAsia="Times New Roman" w:hAnsi="Times New Roman" w:cs="Times New Roman"/>
              </w:rPr>
            </w:pPr>
          </w:p>
        </w:tc>
      </w:tr>
      <w:tr w:rsidR="008918F7" w14:paraId="0EC6A097" w14:textId="77777777" w:rsidTr="0097213A">
        <w:trPr>
          <w:trHeight w:val="400"/>
        </w:trPr>
        <w:tc>
          <w:tcPr>
            <w:tcW w:w="796" w:type="dxa"/>
            <w:vMerge w:val="restart"/>
          </w:tcPr>
          <w:p w14:paraId="0EC6A09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3.4b</w:t>
            </w:r>
          </w:p>
        </w:tc>
        <w:tc>
          <w:tcPr>
            <w:tcW w:w="6158" w:type="dxa"/>
            <w:vMerge w:val="restart"/>
          </w:tcPr>
          <w:p w14:paraId="0EC6A09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Additional TMVP and </w:t>
            </w:r>
            <w:proofErr w:type="spellStart"/>
            <w:r>
              <w:rPr>
                <w:rFonts w:ascii="Times New Roman" w:eastAsia="Times New Roman" w:hAnsi="Times New Roman" w:cs="Times New Roman"/>
              </w:rPr>
              <w:t>SbTMVP</w:t>
            </w:r>
            <w:proofErr w:type="spellEnd"/>
            <w:r>
              <w:rPr>
                <w:rFonts w:ascii="Times New Roman" w:eastAsia="Times New Roman" w:hAnsi="Times New Roman" w:cs="Times New Roman"/>
              </w:rPr>
              <w:t xml:space="preserve"> candidates</w:t>
            </w:r>
          </w:p>
        </w:tc>
        <w:tc>
          <w:tcPr>
            <w:tcW w:w="1537" w:type="dxa"/>
            <w:vMerge w:val="restart"/>
          </w:tcPr>
          <w:p w14:paraId="0EC6A094"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095" w14:textId="77777777" w:rsidR="008918F7" w:rsidRDefault="005D0F4E">
            <w:pPr>
              <w:spacing w:before="0"/>
              <w:jc w:val="left"/>
            </w:pPr>
            <w:r>
              <w:rPr>
                <w:rFonts w:ascii="Times New Roman" w:eastAsia="Times New Roman" w:hAnsi="Times New Roman" w:cs="Times New Roman"/>
                <w:color w:val="000000"/>
              </w:rPr>
              <w:t>(Qualcomm)</w:t>
            </w:r>
          </w:p>
        </w:tc>
        <w:tc>
          <w:tcPr>
            <w:tcW w:w="1465" w:type="dxa"/>
            <w:vMerge w:val="restart"/>
          </w:tcPr>
          <w:p w14:paraId="0EC6A096" w14:textId="77777777" w:rsidR="008918F7" w:rsidRDefault="008918F7">
            <w:pPr>
              <w:spacing w:before="0"/>
              <w:jc w:val="both"/>
              <w:rPr>
                <w:rFonts w:ascii="Times New Roman" w:eastAsia="Times New Roman" w:hAnsi="Times New Roman" w:cs="Times New Roman"/>
              </w:rPr>
            </w:pPr>
          </w:p>
        </w:tc>
      </w:tr>
      <w:tr w:rsidR="008918F7" w14:paraId="0EC6A09D" w14:textId="77777777" w:rsidTr="0097213A">
        <w:trPr>
          <w:trHeight w:val="400"/>
        </w:trPr>
        <w:tc>
          <w:tcPr>
            <w:tcW w:w="796" w:type="dxa"/>
            <w:vMerge w:val="restart"/>
          </w:tcPr>
          <w:p w14:paraId="0EC6A09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3.4c</w:t>
            </w:r>
          </w:p>
        </w:tc>
        <w:tc>
          <w:tcPr>
            <w:tcW w:w="6158" w:type="dxa"/>
            <w:vMerge w:val="restart"/>
          </w:tcPr>
          <w:p w14:paraId="0EC6A09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 Additional bi-TMVP candidates</w:t>
            </w:r>
          </w:p>
        </w:tc>
        <w:tc>
          <w:tcPr>
            <w:tcW w:w="1537" w:type="dxa"/>
            <w:vMerge w:val="restart"/>
          </w:tcPr>
          <w:p w14:paraId="0EC6A09A"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09B" w14:textId="77777777" w:rsidR="008918F7" w:rsidRDefault="005D0F4E">
            <w:pPr>
              <w:spacing w:before="0"/>
              <w:jc w:val="left"/>
            </w:pPr>
            <w:r>
              <w:rPr>
                <w:rFonts w:ascii="Times New Roman" w:eastAsia="Times New Roman" w:hAnsi="Times New Roman" w:cs="Times New Roman"/>
                <w:color w:val="000000"/>
              </w:rPr>
              <w:t>(Qualcomm)</w:t>
            </w:r>
          </w:p>
        </w:tc>
        <w:tc>
          <w:tcPr>
            <w:tcW w:w="1465" w:type="dxa"/>
            <w:vMerge w:val="restart"/>
          </w:tcPr>
          <w:p w14:paraId="0EC6A09C" w14:textId="77777777" w:rsidR="008918F7" w:rsidRDefault="008918F7">
            <w:pPr>
              <w:spacing w:before="0"/>
              <w:jc w:val="both"/>
              <w:rPr>
                <w:rFonts w:ascii="Times New Roman" w:eastAsia="Times New Roman" w:hAnsi="Times New Roman" w:cs="Times New Roman"/>
              </w:rPr>
            </w:pPr>
          </w:p>
        </w:tc>
      </w:tr>
      <w:tr w:rsidR="008918F7" w14:paraId="0EC6A0A3" w14:textId="77777777" w:rsidTr="0097213A">
        <w:trPr>
          <w:trHeight w:val="400"/>
        </w:trPr>
        <w:tc>
          <w:tcPr>
            <w:tcW w:w="796" w:type="dxa"/>
            <w:vMerge w:val="restart"/>
          </w:tcPr>
          <w:p w14:paraId="0EC6A09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3.4d</w:t>
            </w:r>
          </w:p>
        </w:tc>
        <w:tc>
          <w:tcPr>
            <w:tcW w:w="6158" w:type="dxa"/>
            <w:vMerge w:val="restart"/>
          </w:tcPr>
          <w:p w14:paraId="0EC6A09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3.4a + Test 3.4b + Test 3.4c</w:t>
            </w:r>
          </w:p>
        </w:tc>
        <w:tc>
          <w:tcPr>
            <w:tcW w:w="1537" w:type="dxa"/>
            <w:vMerge w:val="restart"/>
          </w:tcPr>
          <w:p w14:paraId="0EC6A0A0"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0A1" w14:textId="77777777" w:rsidR="008918F7" w:rsidRDefault="005D0F4E">
            <w:pPr>
              <w:spacing w:before="0"/>
              <w:jc w:val="left"/>
            </w:pPr>
            <w:r>
              <w:rPr>
                <w:rFonts w:ascii="Times New Roman" w:eastAsia="Times New Roman" w:hAnsi="Times New Roman" w:cs="Times New Roman"/>
                <w:color w:val="000000"/>
              </w:rPr>
              <w:t>(Qualcomm)</w:t>
            </w:r>
          </w:p>
        </w:tc>
        <w:tc>
          <w:tcPr>
            <w:tcW w:w="1465" w:type="dxa"/>
            <w:vMerge w:val="restart"/>
          </w:tcPr>
          <w:p w14:paraId="0EC6A0A2" w14:textId="77777777" w:rsidR="008918F7" w:rsidRDefault="008918F7">
            <w:pPr>
              <w:spacing w:before="0"/>
              <w:jc w:val="both"/>
              <w:rPr>
                <w:rFonts w:ascii="Times New Roman" w:eastAsia="Times New Roman" w:hAnsi="Times New Roman" w:cs="Times New Roman"/>
              </w:rPr>
            </w:pPr>
          </w:p>
        </w:tc>
      </w:tr>
      <w:tr w:rsidR="008918F7" w14:paraId="0EC6A0A9" w14:textId="77777777" w:rsidTr="0097213A">
        <w:trPr>
          <w:trHeight w:val="400"/>
        </w:trPr>
        <w:tc>
          <w:tcPr>
            <w:tcW w:w="796" w:type="dxa"/>
            <w:vMerge w:val="restart"/>
          </w:tcPr>
          <w:p w14:paraId="0EC6A0A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lastRenderedPageBreak/>
              <w:t>3.5a</w:t>
            </w:r>
          </w:p>
        </w:tc>
        <w:tc>
          <w:tcPr>
            <w:tcW w:w="6158" w:type="dxa"/>
            <w:vMerge w:val="restart"/>
          </w:tcPr>
          <w:p w14:paraId="0EC6A0A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Additional CMVP candidates introduced in the pairwise merge candidate list.</w:t>
            </w:r>
          </w:p>
        </w:tc>
        <w:tc>
          <w:tcPr>
            <w:tcW w:w="1537" w:type="dxa"/>
            <w:vMerge w:val="restart"/>
          </w:tcPr>
          <w:p w14:paraId="0EC6A0A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pPr>
            <w:r>
              <w:rPr>
                <w:rFonts w:ascii="Times New Roman" w:eastAsia="Times New Roman" w:hAnsi="Times New Roman" w:cs="Times New Roman"/>
                <w:color w:val="000000"/>
              </w:rPr>
              <w:t>N. Zhang</w:t>
            </w:r>
          </w:p>
          <w:p w14:paraId="0EC6A0A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pPr>
            <w:r>
              <w:rPr>
                <w:rFonts w:ascii="Times New Roman" w:eastAsia="Times New Roman" w:hAnsi="Times New Roman" w:cs="Times New Roman"/>
                <w:color w:val="000000"/>
              </w:rPr>
              <w:t>(Bytedance)</w:t>
            </w:r>
          </w:p>
        </w:tc>
        <w:tc>
          <w:tcPr>
            <w:tcW w:w="1465" w:type="dxa"/>
            <w:vMerge w:val="restart"/>
          </w:tcPr>
          <w:p w14:paraId="0EC6A0A8" w14:textId="77777777" w:rsidR="008918F7" w:rsidRDefault="008918F7">
            <w:pPr>
              <w:spacing w:before="0"/>
              <w:jc w:val="both"/>
              <w:rPr>
                <w:rFonts w:ascii="Times New Roman" w:eastAsia="Times New Roman" w:hAnsi="Times New Roman" w:cs="Times New Roman"/>
              </w:rPr>
            </w:pPr>
          </w:p>
        </w:tc>
      </w:tr>
      <w:tr w:rsidR="008918F7" w14:paraId="0EC6A0AF" w14:textId="77777777" w:rsidTr="0097213A">
        <w:trPr>
          <w:trHeight w:val="400"/>
        </w:trPr>
        <w:tc>
          <w:tcPr>
            <w:tcW w:w="796" w:type="dxa"/>
            <w:vMerge w:val="restart"/>
          </w:tcPr>
          <w:p w14:paraId="0EC6A0A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3.5b</w:t>
            </w:r>
          </w:p>
        </w:tc>
        <w:tc>
          <w:tcPr>
            <w:tcW w:w="6158" w:type="dxa"/>
            <w:vMerge w:val="restart"/>
          </w:tcPr>
          <w:p w14:paraId="0EC6A0A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Additional CMVP candidates introduced in the initial merge candidate list.</w:t>
            </w:r>
          </w:p>
        </w:tc>
        <w:tc>
          <w:tcPr>
            <w:tcW w:w="1537" w:type="dxa"/>
            <w:vMerge w:val="restart"/>
          </w:tcPr>
          <w:p w14:paraId="0EC6A0A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pPr>
            <w:r>
              <w:rPr>
                <w:rFonts w:ascii="Times New Roman" w:eastAsia="Times New Roman" w:hAnsi="Times New Roman" w:cs="Times New Roman"/>
                <w:color w:val="000000"/>
              </w:rPr>
              <w:t>N. Zhang</w:t>
            </w:r>
          </w:p>
          <w:p w14:paraId="0EC6A0A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pPr>
            <w:r>
              <w:rPr>
                <w:rFonts w:ascii="Times New Roman" w:eastAsia="Times New Roman" w:hAnsi="Times New Roman" w:cs="Times New Roman"/>
                <w:color w:val="000000"/>
              </w:rPr>
              <w:t>(Bytedance)</w:t>
            </w:r>
          </w:p>
        </w:tc>
        <w:tc>
          <w:tcPr>
            <w:tcW w:w="1465" w:type="dxa"/>
            <w:vMerge w:val="restart"/>
          </w:tcPr>
          <w:p w14:paraId="0EC6A0AE" w14:textId="77777777" w:rsidR="008918F7" w:rsidRDefault="008918F7">
            <w:pPr>
              <w:spacing w:before="0"/>
              <w:jc w:val="both"/>
              <w:rPr>
                <w:rFonts w:ascii="Times New Roman" w:eastAsia="Times New Roman" w:hAnsi="Times New Roman" w:cs="Times New Roman"/>
              </w:rPr>
            </w:pPr>
          </w:p>
        </w:tc>
      </w:tr>
      <w:tr w:rsidR="008918F7" w14:paraId="0EC6A0B5" w14:textId="77777777" w:rsidTr="0097213A">
        <w:trPr>
          <w:trHeight w:val="400"/>
        </w:trPr>
        <w:tc>
          <w:tcPr>
            <w:tcW w:w="796" w:type="dxa"/>
            <w:vMerge w:val="restart"/>
          </w:tcPr>
          <w:p w14:paraId="0EC6A0B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3.6</w:t>
            </w:r>
          </w:p>
        </w:tc>
        <w:tc>
          <w:tcPr>
            <w:tcW w:w="6158" w:type="dxa"/>
            <w:vMerge w:val="restart"/>
          </w:tcPr>
          <w:p w14:paraId="0EC6A0B1" w14:textId="1DC49ACE" w:rsidR="008918F7" w:rsidRDefault="005D0F4E">
            <w:pPr>
              <w:jc w:val="both"/>
              <w:rPr>
                <w:rFonts w:ascii="Times New Roman" w:eastAsia="Times New Roman" w:hAnsi="Times New Roman" w:cs="Times New Roman"/>
              </w:rPr>
            </w:pPr>
            <w:r>
              <w:rPr>
                <w:rFonts w:ascii="Times New Roman" w:eastAsia="Times New Roman" w:hAnsi="Times New Roman" w:cs="Times New Roman"/>
              </w:rPr>
              <w:t>Adaptive cost function selection in merge mode</w:t>
            </w:r>
          </w:p>
        </w:tc>
        <w:tc>
          <w:tcPr>
            <w:tcW w:w="1537" w:type="dxa"/>
            <w:vMerge w:val="restart"/>
          </w:tcPr>
          <w:p w14:paraId="0EC6A0B2"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K. Cui</w:t>
            </w:r>
          </w:p>
          <w:p w14:paraId="0EC6A0B3"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(Qualcomm)</w:t>
            </w:r>
          </w:p>
        </w:tc>
        <w:tc>
          <w:tcPr>
            <w:tcW w:w="1465" w:type="dxa"/>
            <w:vMerge w:val="restart"/>
          </w:tcPr>
          <w:p w14:paraId="0EC6A0B4" w14:textId="77777777" w:rsidR="008918F7" w:rsidRDefault="008918F7">
            <w:pPr>
              <w:spacing w:before="0"/>
              <w:jc w:val="both"/>
              <w:rPr>
                <w:rFonts w:ascii="Times New Roman" w:eastAsia="Times New Roman" w:hAnsi="Times New Roman" w:cs="Times New Roman"/>
              </w:rPr>
            </w:pPr>
          </w:p>
        </w:tc>
      </w:tr>
      <w:tr w:rsidR="008918F7" w14:paraId="0EC6A0BB" w14:textId="77777777" w:rsidTr="0097213A">
        <w:trPr>
          <w:trHeight w:val="400"/>
        </w:trPr>
        <w:tc>
          <w:tcPr>
            <w:tcW w:w="796" w:type="dxa"/>
            <w:vMerge w:val="restart"/>
          </w:tcPr>
          <w:p w14:paraId="0EC6A0B6"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3.7</w:t>
            </w:r>
          </w:p>
        </w:tc>
        <w:tc>
          <w:tcPr>
            <w:tcW w:w="6158" w:type="dxa"/>
            <w:vMerge w:val="restart"/>
          </w:tcPr>
          <w:p w14:paraId="0EC6A0B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TMVP for chained motion vector prediction</w:t>
            </w:r>
          </w:p>
        </w:tc>
        <w:tc>
          <w:tcPr>
            <w:tcW w:w="1537" w:type="dxa"/>
            <w:vMerge w:val="restart"/>
          </w:tcPr>
          <w:p w14:paraId="0EC6A0B8"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P.-H. Lin</w:t>
            </w:r>
          </w:p>
          <w:p w14:paraId="0EC6A0B9"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(Qualcomm)</w:t>
            </w:r>
          </w:p>
        </w:tc>
        <w:tc>
          <w:tcPr>
            <w:tcW w:w="1465" w:type="dxa"/>
            <w:vMerge w:val="restart"/>
          </w:tcPr>
          <w:p w14:paraId="0EC6A0BA" w14:textId="77777777" w:rsidR="008918F7" w:rsidRDefault="008918F7">
            <w:pPr>
              <w:spacing w:before="0"/>
              <w:jc w:val="both"/>
              <w:rPr>
                <w:rFonts w:ascii="Times New Roman" w:eastAsia="Times New Roman" w:hAnsi="Times New Roman" w:cs="Times New Roman"/>
              </w:rPr>
            </w:pPr>
          </w:p>
        </w:tc>
      </w:tr>
      <w:tr w:rsidR="008918F7" w14:paraId="0EC6A0C1" w14:textId="77777777" w:rsidTr="0097213A">
        <w:trPr>
          <w:trHeight w:val="400"/>
        </w:trPr>
        <w:tc>
          <w:tcPr>
            <w:tcW w:w="796" w:type="dxa"/>
            <w:vMerge w:val="restart"/>
          </w:tcPr>
          <w:p w14:paraId="0EC6A0B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3.8a</w:t>
            </w:r>
          </w:p>
        </w:tc>
        <w:tc>
          <w:tcPr>
            <w:tcW w:w="6158" w:type="dxa"/>
            <w:vMerge w:val="restart"/>
          </w:tcPr>
          <w:p w14:paraId="0EC6A0B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GPM-affine with MMVD</w:t>
            </w:r>
          </w:p>
        </w:tc>
        <w:tc>
          <w:tcPr>
            <w:tcW w:w="1537" w:type="dxa"/>
            <w:vMerge w:val="restart"/>
          </w:tcPr>
          <w:p w14:paraId="0EC6A0BE" w14:textId="77777777" w:rsidR="008918F7" w:rsidRDefault="005D0F4E">
            <w:pPr>
              <w:spacing w:before="0"/>
              <w:jc w:val="left"/>
            </w:pPr>
            <w:r>
              <w:rPr>
                <w:rFonts w:ascii="Times New Roman" w:eastAsia="Times New Roman" w:hAnsi="Times New Roman" w:cs="Times New Roman"/>
                <w:color w:val="000000"/>
              </w:rPr>
              <w:t>Y. Wang</w:t>
            </w:r>
          </w:p>
          <w:p w14:paraId="0EC6A0BF" w14:textId="77777777" w:rsidR="008918F7" w:rsidRDefault="005D0F4E">
            <w:pPr>
              <w:spacing w:before="0"/>
              <w:jc w:val="both"/>
            </w:pPr>
            <w:r>
              <w:rPr>
                <w:rFonts w:ascii="Times New Roman" w:eastAsia="Times New Roman" w:hAnsi="Times New Roman" w:cs="Times New Roman"/>
                <w:color w:val="000000"/>
              </w:rPr>
              <w:t>(Bytedance)</w:t>
            </w:r>
          </w:p>
        </w:tc>
        <w:tc>
          <w:tcPr>
            <w:tcW w:w="1465" w:type="dxa"/>
            <w:vMerge w:val="restart"/>
          </w:tcPr>
          <w:p w14:paraId="0EC6A0C0" w14:textId="77777777" w:rsidR="008918F7" w:rsidRDefault="008918F7">
            <w:pPr>
              <w:spacing w:before="0"/>
              <w:jc w:val="both"/>
              <w:rPr>
                <w:rFonts w:ascii="Times New Roman" w:eastAsia="Times New Roman" w:hAnsi="Times New Roman" w:cs="Times New Roman"/>
              </w:rPr>
            </w:pPr>
          </w:p>
        </w:tc>
      </w:tr>
      <w:tr w:rsidR="008918F7" w14:paraId="0EC6A0C7" w14:textId="77777777" w:rsidTr="0097213A">
        <w:trPr>
          <w:trHeight w:val="400"/>
        </w:trPr>
        <w:tc>
          <w:tcPr>
            <w:tcW w:w="796" w:type="dxa"/>
            <w:vMerge w:val="restart"/>
          </w:tcPr>
          <w:p w14:paraId="0EC6A0C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3.8b</w:t>
            </w:r>
          </w:p>
        </w:tc>
        <w:tc>
          <w:tcPr>
            <w:tcW w:w="6158" w:type="dxa"/>
            <w:vMerge w:val="restart"/>
          </w:tcPr>
          <w:p w14:paraId="0EC6A0C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GPM-affine with TM</w:t>
            </w:r>
          </w:p>
        </w:tc>
        <w:tc>
          <w:tcPr>
            <w:tcW w:w="1537" w:type="dxa"/>
            <w:vMerge w:val="restart"/>
          </w:tcPr>
          <w:p w14:paraId="0EC6A0C4" w14:textId="77777777" w:rsidR="008918F7" w:rsidRDefault="005D0F4E">
            <w:pPr>
              <w:spacing w:before="0"/>
              <w:jc w:val="left"/>
            </w:pPr>
            <w:r>
              <w:rPr>
                <w:rFonts w:ascii="Times New Roman" w:eastAsia="Times New Roman" w:hAnsi="Times New Roman" w:cs="Times New Roman"/>
                <w:color w:val="000000"/>
              </w:rPr>
              <w:t>Y. Wang</w:t>
            </w:r>
          </w:p>
          <w:p w14:paraId="0EC6A0C5" w14:textId="77777777" w:rsidR="008918F7" w:rsidRDefault="005D0F4E">
            <w:pPr>
              <w:spacing w:before="0"/>
              <w:jc w:val="both"/>
            </w:pPr>
            <w:r>
              <w:rPr>
                <w:rFonts w:ascii="Times New Roman" w:eastAsia="Times New Roman" w:hAnsi="Times New Roman" w:cs="Times New Roman"/>
                <w:color w:val="000000"/>
              </w:rPr>
              <w:t>(Bytedance)</w:t>
            </w:r>
          </w:p>
        </w:tc>
        <w:tc>
          <w:tcPr>
            <w:tcW w:w="1465" w:type="dxa"/>
            <w:vMerge w:val="restart"/>
          </w:tcPr>
          <w:p w14:paraId="0EC6A0C6" w14:textId="77777777" w:rsidR="008918F7" w:rsidRDefault="008918F7">
            <w:pPr>
              <w:spacing w:before="0"/>
              <w:jc w:val="both"/>
              <w:rPr>
                <w:rFonts w:ascii="Times New Roman" w:eastAsia="Times New Roman" w:hAnsi="Times New Roman" w:cs="Times New Roman"/>
              </w:rPr>
            </w:pPr>
          </w:p>
        </w:tc>
      </w:tr>
      <w:tr w:rsidR="008918F7" w14:paraId="0EC6A0CD" w14:textId="77777777" w:rsidTr="0097213A">
        <w:trPr>
          <w:trHeight w:val="400"/>
        </w:trPr>
        <w:tc>
          <w:tcPr>
            <w:tcW w:w="796" w:type="dxa"/>
            <w:vMerge w:val="restart"/>
          </w:tcPr>
          <w:p w14:paraId="0EC6A0C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3.8c</w:t>
            </w:r>
          </w:p>
        </w:tc>
        <w:tc>
          <w:tcPr>
            <w:tcW w:w="6158" w:type="dxa"/>
            <w:vMerge w:val="restart"/>
          </w:tcPr>
          <w:p w14:paraId="0EC6A0C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3.8a + Test 3.8b</w:t>
            </w:r>
          </w:p>
        </w:tc>
        <w:tc>
          <w:tcPr>
            <w:tcW w:w="1537" w:type="dxa"/>
            <w:vMerge w:val="restart"/>
          </w:tcPr>
          <w:p w14:paraId="0EC6A0CA" w14:textId="77777777" w:rsidR="008918F7" w:rsidRDefault="005D0F4E">
            <w:pPr>
              <w:spacing w:before="0"/>
              <w:jc w:val="left"/>
            </w:pPr>
            <w:r>
              <w:rPr>
                <w:rFonts w:ascii="Times New Roman" w:eastAsia="Times New Roman" w:hAnsi="Times New Roman" w:cs="Times New Roman"/>
                <w:color w:val="000000"/>
              </w:rPr>
              <w:t>Y. Wang</w:t>
            </w:r>
          </w:p>
          <w:p w14:paraId="0EC6A0CB" w14:textId="77777777" w:rsidR="008918F7" w:rsidRDefault="005D0F4E">
            <w:pPr>
              <w:spacing w:before="0"/>
              <w:jc w:val="both"/>
            </w:pPr>
            <w:r>
              <w:rPr>
                <w:rFonts w:ascii="Times New Roman" w:eastAsia="Times New Roman" w:hAnsi="Times New Roman" w:cs="Times New Roman"/>
                <w:color w:val="000000"/>
              </w:rPr>
              <w:t>(Bytedance)</w:t>
            </w:r>
          </w:p>
        </w:tc>
        <w:tc>
          <w:tcPr>
            <w:tcW w:w="1465" w:type="dxa"/>
            <w:vMerge w:val="restart"/>
          </w:tcPr>
          <w:p w14:paraId="0EC6A0CC" w14:textId="77777777" w:rsidR="008918F7" w:rsidRDefault="008918F7">
            <w:pPr>
              <w:spacing w:before="0"/>
              <w:jc w:val="both"/>
              <w:rPr>
                <w:rFonts w:ascii="Times New Roman" w:eastAsia="Times New Roman" w:hAnsi="Times New Roman" w:cs="Times New Roman"/>
              </w:rPr>
            </w:pPr>
          </w:p>
        </w:tc>
      </w:tr>
      <w:tr w:rsidR="008918F7" w14:paraId="0EC6A0D3" w14:textId="77777777" w:rsidTr="0097213A">
        <w:trPr>
          <w:trHeight w:val="400"/>
        </w:trPr>
        <w:tc>
          <w:tcPr>
            <w:tcW w:w="796" w:type="dxa"/>
            <w:vMerge w:val="restart"/>
          </w:tcPr>
          <w:p w14:paraId="0EC6A0C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3.9</w:t>
            </w:r>
          </w:p>
        </w:tc>
        <w:tc>
          <w:tcPr>
            <w:tcW w:w="6158" w:type="dxa"/>
            <w:vMerge w:val="restart"/>
          </w:tcPr>
          <w:p w14:paraId="0EC6A0CF" w14:textId="77777777" w:rsidR="008918F7" w:rsidRDefault="005D0F4E">
            <w:pPr>
              <w:jc w:val="both"/>
            </w:pPr>
            <w:r>
              <w:rPr>
                <w:rFonts w:ascii="Times New Roman" w:eastAsia="Times New Roman" w:hAnsi="Times New Roman" w:cs="Times New Roman"/>
                <w:color w:val="000000"/>
              </w:rPr>
              <w:t>Affine candidates derived from temporal collocated pictures</w:t>
            </w:r>
          </w:p>
        </w:tc>
        <w:tc>
          <w:tcPr>
            <w:tcW w:w="1537" w:type="dxa"/>
            <w:vMerge w:val="restart"/>
          </w:tcPr>
          <w:p w14:paraId="0EC6A0D0"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C. Ma</w:t>
            </w:r>
          </w:p>
          <w:p w14:paraId="0EC6A0D1"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(Kwai)</w:t>
            </w:r>
          </w:p>
        </w:tc>
        <w:tc>
          <w:tcPr>
            <w:tcW w:w="1465" w:type="dxa"/>
            <w:vMerge w:val="restart"/>
          </w:tcPr>
          <w:p w14:paraId="0EC6A0D2" w14:textId="77777777" w:rsidR="008918F7" w:rsidRDefault="008918F7">
            <w:pPr>
              <w:spacing w:before="0"/>
              <w:jc w:val="both"/>
              <w:rPr>
                <w:rFonts w:ascii="Times New Roman" w:eastAsia="Times New Roman" w:hAnsi="Times New Roman" w:cs="Times New Roman"/>
              </w:rPr>
            </w:pPr>
          </w:p>
        </w:tc>
      </w:tr>
      <w:tr w:rsidR="008918F7" w14:paraId="0EC6A0D9" w14:textId="77777777" w:rsidTr="0097213A">
        <w:trPr>
          <w:trHeight w:val="400"/>
        </w:trPr>
        <w:tc>
          <w:tcPr>
            <w:tcW w:w="796" w:type="dxa"/>
            <w:vMerge w:val="restart"/>
          </w:tcPr>
          <w:p w14:paraId="0EC6A0D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3.10</w:t>
            </w:r>
          </w:p>
        </w:tc>
        <w:tc>
          <w:tcPr>
            <w:tcW w:w="6158" w:type="dxa"/>
            <w:vMerge w:val="restart"/>
          </w:tcPr>
          <w:p w14:paraId="0EC6A0D5"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Sharp motion compensation filter for bi-prediction</w:t>
            </w:r>
          </w:p>
        </w:tc>
        <w:tc>
          <w:tcPr>
            <w:tcW w:w="1537" w:type="dxa"/>
            <w:vMerge w:val="restart"/>
          </w:tcPr>
          <w:p w14:paraId="0EC6A0D6"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J. Samuelsson-Allendes</w:t>
            </w:r>
          </w:p>
          <w:p w14:paraId="0EC6A0D7"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(Sharp)</w:t>
            </w:r>
          </w:p>
        </w:tc>
        <w:tc>
          <w:tcPr>
            <w:tcW w:w="1465" w:type="dxa"/>
            <w:vMerge w:val="restart"/>
          </w:tcPr>
          <w:p w14:paraId="0EC6A0D8" w14:textId="77777777" w:rsidR="008918F7" w:rsidRDefault="008918F7">
            <w:pPr>
              <w:spacing w:before="0"/>
              <w:jc w:val="both"/>
              <w:rPr>
                <w:rFonts w:ascii="Times New Roman" w:eastAsia="Times New Roman" w:hAnsi="Times New Roman" w:cs="Times New Roman"/>
              </w:rPr>
            </w:pPr>
          </w:p>
        </w:tc>
      </w:tr>
      <w:tr w:rsidR="008918F7" w14:paraId="0EC6A0DB" w14:textId="77777777" w:rsidTr="0097213A">
        <w:trPr>
          <w:trHeight w:val="400"/>
        </w:trPr>
        <w:tc>
          <w:tcPr>
            <w:tcW w:w="9956" w:type="dxa"/>
            <w:gridSpan w:val="4"/>
          </w:tcPr>
          <w:p w14:paraId="0EC6A0DA"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b/>
              </w:rPr>
              <w:t>4</w:t>
            </w:r>
            <w:r>
              <w:rPr>
                <w:rFonts w:ascii="Times New Roman" w:eastAsia="Times New Roman" w:hAnsi="Times New Roman" w:cs="Times New Roman"/>
              </w:rPr>
              <w:t xml:space="preserve"> </w:t>
            </w:r>
            <w:r>
              <w:rPr>
                <w:rFonts w:ascii="Times New Roman" w:eastAsia="Times New Roman" w:hAnsi="Times New Roman" w:cs="Times New Roman"/>
                <w:b/>
              </w:rPr>
              <w:t>Transform and coefficients coding</w:t>
            </w:r>
          </w:p>
        </w:tc>
      </w:tr>
      <w:tr w:rsidR="008918F7" w14:paraId="0EC6A0E1" w14:textId="77777777" w:rsidTr="0097213A">
        <w:trPr>
          <w:trHeight w:val="400"/>
        </w:trPr>
        <w:tc>
          <w:tcPr>
            <w:tcW w:w="796" w:type="dxa"/>
          </w:tcPr>
          <w:p w14:paraId="0EC6A0D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4.1a</w:t>
            </w:r>
          </w:p>
        </w:tc>
        <w:tc>
          <w:tcPr>
            <w:tcW w:w="6158" w:type="dxa"/>
          </w:tcPr>
          <w:p w14:paraId="0EC6A0DD" w14:textId="1A739998"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Multiple kernel set selection for inter LFNST/NSPT</w:t>
            </w:r>
          </w:p>
        </w:tc>
        <w:tc>
          <w:tcPr>
            <w:tcW w:w="1537" w:type="dxa"/>
          </w:tcPr>
          <w:p w14:paraId="0EC6A0DE"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0DF"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c>
          <w:tcPr>
            <w:tcW w:w="1465" w:type="dxa"/>
          </w:tcPr>
          <w:p w14:paraId="0EC6A0E0" w14:textId="77777777" w:rsidR="008918F7" w:rsidRDefault="008918F7">
            <w:pPr>
              <w:spacing w:before="0"/>
              <w:jc w:val="both"/>
              <w:rPr>
                <w:rFonts w:ascii="Times New Roman" w:eastAsia="Times New Roman" w:hAnsi="Times New Roman" w:cs="Times New Roman"/>
              </w:rPr>
            </w:pPr>
          </w:p>
        </w:tc>
      </w:tr>
      <w:tr w:rsidR="008918F7" w14:paraId="0EC6A0E7" w14:textId="77777777" w:rsidTr="0097213A">
        <w:trPr>
          <w:trHeight w:val="400"/>
        </w:trPr>
        <w:tc>
          <w:tcPr>
            <w:tcW w:w="796" w:type="dxa"/>
          </w:tcPr>
          <w:p w14:paraId="0EC6A0E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4.1b</w:t>
            </w:r>
          </w:p>
        </w:tc>
        <w:tc>
          <w:tcPr>
            <w:tcW w:w="6158" w:type="dxa"/>
          </w:tcPr>
          <w:p w14:paraId="0EC6A0E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LFNST/NSPT for SBT-coded blocks</w:t>
            </w:r>
          </w:p>
        </w:tc>
        <w:tc>
          <w:tcPr>
            <w:tcW w:w="1537" w:type="dxa"/>
          </w:tcPr>
          <w:p w14:paraId="0EC6A0E4"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0E5"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c>
          <w:tcPr>
            <w:tcW w:w="1465" w:type="dxa"/>
          </w:tcPr>
          <w:p w14:paraId="0EC6A0E6" w14:textId="77777777" w:rsidR="008918F7" w:rsidRDefault="008918F7">
            <w:pPr>
              <w:spacing w:before="0"/>
              <w:jc w:val="both"/>
              <w:rPr>
                <w:rFonts w:ascii="Times New Roman" w:eastAsia="Times New Roman" w:hAnsi="Times New Roman" w:cs="Times New Roman"/>
              </w:rPr>
            </w:pPr>
          </w:p>
        </w:tc>
      </w:tr>
      <w:tr w:rsidR="008918F7" w14:paraId="0EC6A0ED" w14:textId="77777777" w:rsidTr="0097213A">
        <w:trPr>
          <w:trHeight w:val="400"/>
        </w:trPr>
        <w:tc>
          <w:tcPr>
            <w:tcW w:w="796" w:type="dxa"/>
            <w:vMerge w:val="restart"/>
          </w:tcPr>
          <w:p w14:paraId="0EC6A0E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4.1c </w:t>
            </w:r>
          </w:p>
        </w:tc>
        <w:tc>
          <w:tcPr>
            <w:tcW w:w="6158" w:type="dxa"/>
            <w:vMerge w:val="restart"/>
          </w:tcPr>
          <w:p w14:paraId="0EC6A0E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4.1a + Test 4.1b</w:t>
            </w:r>
          </w:p>
        </w:tc>
        <w:tc>
          <w:tcPr>
            <w:tcW w:w="1537" w:type="dxa"/>
            <w:vMerge w:val="restart"/>
          </w:tcPr>
          <w:p w14:paraId="0EC6A0EA"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0EB"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c>
          <w:tcPr>
            <w:tcW w:w="1465" w:type="dxa"/>
            <w:vMerge w:val="restart"/>
          </w:tcPr>
          <w:p w14:paraId="0EC6A0EC" w14:textId="77777777" w:rsidR="008918F7" w:rsidRDefault="008918F7">
            <w:pPr>
              <w:spacing w:before="0"/>
              <w:jc w:val="both"/>
              <w:rPr>
                <w:rFonts w:ascii="Times New Roman" w:eastAsia="Times New Roman" w:hAnsi="Times New Roman" w:cs="Times New Roman"/>
              </w:rPr>
            </w:pPr>
          </w:p>
        </w:tc>
      </w:tr>
      <w:tr w:rsidR="008918F7" w14:paraId="0EC6A0F4" w14:textId="77777777" w:rsidTr="0097213A">
        <w:trPr>
          <w:trHeight w:val="400"/>
        </w:trPr>
        <w:tc>
          <w:tcPr>
            <w:tcW w:w="796" w:type="dxa"/>
            <w:vMerge w:val="restart"/>
          </w:tcPr>
          <w:p w14:paraId="0EC6A0EE" w14:textId="77777777" w:rsidR="008918F7" w:rsidRDefault="005D0F4E">
            <w:pPr>
              <w:jc w:val="both"/>
            </w:pPr>
            <w:r>
              <w:rPr>
                <w:rFonts w:ascii="Times New Roman" w:eastAsia="Times New Roman" w:hAnsi="Times New Roman" w:cs="Times New Roman"/>
                <w:color w:val="000000"/>
              </w:rPr>
              <w:t>4.2a</w:t>
            </w:r>
          </w:p>
        </w:tc>
        <w:tc>
          <w:tcPr>
            <w:tcW w:w="6158" w:type="dxa"/>
            <w:vMerge w:val="restart"/>
          </w:tcPr>
          <w:p w14:paraId="0EC6A0EF" w14:textId="77777777" w:rsidR="008918F7" w:rsidRDefault="005D0F4E">
            <w:pPr>
              <w:jc w:val="both"/>
            </w:pPr>
            <w:r>
              <w:rPr>
                <w:rFonts w:ascii="Times New Roman" w:eastAsia="Times New Roman" w:hAnsi="Times New Roman" w:cs="Times New Roman"/>
                <w:color w:val="000000"/>
              </w:rPr>
              <w:t>Shifting quantization center for transform skip coefficient</w:t>
            </w:r>
          </w:p>
        </w:tc>
        <w:tc>
          <w:tcPr>
            <w:tcW w:w="1537" w:type="dxa"/>
            <w:vMerge w:val="restart"/>
          </w:tcPr>
          <w:p w14:paraId="0EC6A0F0"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0F1"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0F2"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M. Balcilar</w:t>
            </w:r>
          </w:p>
          <w:p w14:paraId="0EC6A0F3"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0FB" w14:textId="77777777" w:rsidTr="0097213A">
        <w:trPr>
          <w:trHeight w:val="400"/>
        </w:trPr>
        <w:tc>
          <w:tcPr>
            <w:tcW w:w="796" w:type="dxa"/>
            <w:vMerge w:val="restart"/>
          </w:tcPr>
          <w:p w14:paraId="0EC6A0F5" w14:textId="77777777" w:rsidR="008918F7" w:rsidRDefault="005D0F4E">
            <w:pPr>
              <w:jc w:val="both"/>
            </w:pPr>
            <w:r>
              <w:rPr>
                <w:rFonts w:ascii="Times New Roman" w:eastAsia="Times New Roman" w:hAnsi="Times New Roman" w:cs="Times New Roman"/>
                <w:color w:val="000000"/>
              </w:rPr>
              <w:t>4.2b</w:t>
            </w:r>
          </w:p>
        </w:tc>
        <w:tc>
          <w:tcPr>
            <w:tcW w:w="6158" w:type="dxa"/>
            <w:vMerge w:val="restart"/>
          </w:tcPr>
          <w:p w14:paraId="0EC6A0F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 xml:space="preserve">Shifting quantization amount derived from quantization level of </w:t>
            </w:r>
            <w:r>
              <w:rPr>
                <w:rFonts w:ascii="Times New Roman" w:eastAsia="Times New Roman" w:hAnsi="Times New Roman" w:cs="Times New Roman"/>
              </w:rPr>
              <w:t>individual</w:t>
            </w:r>
            <w:r>
              <w:rPr>
                <w:color w:val="000000"/>
              </w:rPr>
              <w:t xml:space="preserve"> </w:t>
            </w:r>
            <w:r>
              <w:rPr>
                <w:rFonts w:ascii="Times New Roman" w:eastAsia="Times New Roman" w:hAnsi="Times New Roman" w:cs="Times New Roman"/>
                <w:color w:val="000000"/>
              </w:rPr>
              <w:t>quantizer</w:t>
            </w:r>
          </w:p>
        </w:tc>
        <w:tc>
          <w:tcPr>
            <w:tcW w:w="1537" w:type="dxa"/>
            <w:vMerge w:val="restart"/>
          </w:tcPr>
          <w:p w14:paraId="0EC6A0F7"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0F8"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0F9"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M. Balcilar</w:t>
            </w:r>
          </w:p>
          <w:p w14:paraId="0EC6A0FA"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102" w14:textId="77777777" w:rsidTr="0097213A">
        <w:trPr>
          <w:trHeight w:val="400"/>
        </w:trPr>
        <w:tc>
          <w:tcPr>
            <w:tcW w:w="796" w:type="dxa"/>
            <w:vMerge w:val="restart"/>
          </w:tcPr>
          <w:p w14:paraId="0EC6A0FC" w14:textId="77777777" w:rsidR="008918F7" w:rsidRDefault="005D0F4E">
            <w:pPr>
              <w:jc w:val="both"/>
            </w:pPr>
            <w:r>
              <w:rPr>
                <w:rFonts w:ascii="Times New Roman" w:eastAsia="Times New Roman" w:hAnsi="Times New Roman" w:cs="Times New Roman"/>
                <w:color w:val="000000"/>
              </w:rPr>
              <w:t>4.2c</w:t>
            </w:r>
          </w:p>
        </w:tc>
        <w:tc>
          <w:tcPr>
            <w:tcW w:w="6158" w:type="dxa"/>
            <w:vMerge w:val="restart"/>
          </w:tcPr>
          <w:p w14:paraId="0EC6A0FD" w14:textId="77777777" w:rsidR="008918F7" w:rsidRDefault="005D0F4E">
            <w:pPr>
              <w:jc w:val="both"/>
            </w:pPr>
            <w:r>
              <w:rPr>
                <w:rFonts w:ascii="Times New Roman" w:eastAsia="Times New Roman" w:hAnsi="Times New Roman" w:cs="Times New Roman"/>
                <w:color w:val="000000"/>
              </w:rPr>
              <w:t>Test 4.2a + Test 4.2b</w:t>
            </w:r>
          </w:p>
        </w:tc>
        <w:tc>
          <w:tcPr>
            <w:tcW w:w="1537" w:type="dxa"/>
            <w:vMerge w:val="restart"/>
          </w:tcPr>
          <w:p w14:paraId="0EC6A0FE"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0FF" w14:textId="77777777" w:rsidR="008918F7" w:rsidRDefault="005D0F4E">
            <w:pPr>
              <w:spacing w:before="0"/>
              <w:jc w:val="both"/>
            </w:pPr>
            <w:r>
              <w:rPr>
                <w:rFonts w:ascii="Times New Roman" w:eastAsia="Times New Roman" w:hAnsi="Times New Roman" w:cs="Times New Roman"/>
                <w:color w:val="000000"/>
              </w:rPr>
              <w:t>(OPPO)</w:t>
            </w:r>
          </w:p>
        </w:tc>
        <w:tc>
          <w:tcPr>
            <w:tcW w:w="1465" w:type="dxa"/>
            <w:vMerge w:val="restart"/>
          </w:tcPr>
          <w:p w14:paraId="0EC6A100"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M. Balcilar</w:t>
            </w:r>
          </w:p>
          <w:p w14:paraId="0EC6A101"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109" w14:textId="77777777" w:rsidTr="0097213A">
        <w:trPr>
          <w:trHeight w:val="400"/>
        </w:trPr>
        <w:tc>
          <w:tcPr>
            <w:tcW w:w="796" w:type="dxa"/>
            <w:vMerge w:val="restart"/>
          </w:tcPr>
          <w:p w14:paraId="0EC6A103"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4.3</w:t>
            </w:r>
          </w:p>
        </w:tc>
        <w:tc>
          <w:tcPr>
            <w:tcW w:w="6158" w:type="dxa"/>
            <w:vMerge w:val="restart"/>
          </w:tcPr>
          <w:p w14:paraId="0EC6A104"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16 States TCQ</w:t>
            </w:r>
          </w:p>
        </w:tc>
        <w:tc>
          <w:tcPr>
            <w:tcW w:w="1537" w:type="dxa"/>
            <w:vMerge w:val="restart"/>
          </w:tcPr>
          <w:p w14:paraId="0EC6A105"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M. Balcilar</w:t>
            </w:r>
          </w:p>
          <w:p w14:paraId="0EC6A106" w14:textId="77777777" w:rsidR="008918F7" w:rsidRDefault="005D0F4E">
            <w:pPr>
              <w:spacing w:before="0"/>
              <w:jc w:val="both"/>
              <w:rPr>
                <w:rFonts w:ascii="Times New Roman" w:eastAsia="Times New Roman" w:hAnsi="Times New Roman" w:cs="Times New Roman"/>
              </w:rPr>
            </w:pPr>
            <w:r>
              <w:rPr>
                <w:rFonts w:ascii="Times New Roman" w:eastAsia="Times New Roman" w:hAnsi="Times New Roman" w:cs="Times New Roman"/>
              </w:rPr>
              <w:t>(InterDigital)</w:t>
            </w:r>
          </w:p>
          <w:p w14:paraId="0EC6A107" w14:textId="77777777" w:rsidR="008918F7" w:rsidRDefault="008918F7">
            <w:pPr>
              <w:spacing w:before="0"/>
              <w:jc w:val="both"/>
              <w:rPr>
                <w:rFonts w:ascii="Times New Roman" w:eastAsia="Times New Roman" w:hAnsi="Times New Roman" w:cs="Times New Roman"/>
                <w:color w:val="000000"/>
              </w:rPr>
            </w:pPr>
          </w:p>
        </w:tc>
        <w:tc>
          <w:tcPr>
            <w:tcW w:w="1465" w:type="dxa"/>
            <w:vMerge w:val="restart"/>
          </w:tcPr>
          <w:p w14:paraId="0EC6A108" w14:textId="77777777" w:rsidR="008918F7" w:rsidRDefault="008918F7">
            <w:pPr>
              <w:spacing w:before="0"/>
              <w:jc w:val="both"/>
              <w:rPr>
                <w:rFonts w:ascii="Times New Roman" w:eastAsia="Times New Roman" w:hAnsi="Times New Roman" w:cs="Times New Roman"/>
              </w:rPr>
            </w:pPr>
          </w:p>
        </w:tc>
      </w:tr>
      <w:tr w:rsidR="008918F7" w14:paraId="0EC6A115" w14:textId="77777777" w:rsidTr="0097213A">
        <w:trPr>
          <w:trHeight w:val="400"/>
        </w:trPr>
        <w:tc>
          <w:tcPr>
            <w:tcW w:w="796" w:type="dxa"/>
            <w:vMerge w:val="restart"/>
          </w:tcPr>
          <w:p w14:paraId="0EC6A10A"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4.4a</w:t>
            </w:r>
          </w:p>
        </w:tc>
        <w:tc>
          <w:tcPr>
            <w:tcW w:w="6158" w:type="dxa"/>
            <w:vMerge w:val="restart"/>
          </w:tcPr>
          <w:p w14:paraId="0EC6A10B" w14:textId="26EA5C09"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Multiple </w:t>
            </w:r>
            <w:r w:rsidR="000D02AE">
              <w:rPr>
                <w:rFonts w:ascii="Times New Roman" w:eastAsia="Times New Roman" w:hAnsi="Times New Roman" w:cs="Times New Roman"/>
                <w:color w:val="000000"/>
              </w:rPr>
              <w:t>t</w:t>
            </w:r>
            <w:r>
              <w:rPr>
                <w:rFonts w:ascii="Times New Roman" w:eastAsia="Times New Roman" w:hAnsi="Times New Roman" w:cs="Times New Roman"/>
                <w:color w:val="000000"/>
              </w:rPr>
              <w:t xml:space="preserve">ransform </w:t>
            </w:r>
            <w:r w:rsidR="000D02AE">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et </w:t>
            </w:r>
            <w:r w:rsidR="000D02AE">
              <w:rPr>
                <w:rFonts w:ascii="Times New Roman" w:eastAsia="Times New Roman" w:hAnsi="Times New Roman" w:cs="Times New Roman"/>
                <w:color w:val="000000"/>
              </w:rPr>
              <w:t>s</w:t>
            </w:r>
            <w:r>
              <w:rPr>
                <w:rFonts w:ascii="Times New Roman" w:eastAsia="Times New Roman" w:hAnsi="Times New Roman" w:cs="Times New Roman"/>
                <w:color w:val="000000"/>
              </w:rPr>
              <w:t>election for intra LFNST/NSPT without complexity reduction</w:t>
            </w:r>
          </w:p>
        </w:tc>
        <w:tc>
          <w:tcPr>
            <w:tcW w:w="1537" w:type="dxa"/>
            <w:vMerge w:val="restart"/>
          </w:tcPr>
          <w:p w14:paraId="0EC6A10C" w14:textId="77777777" w:rsidR="008918F7" w:rsidRDefault="005D0F4E">
            <w:pPr>
              <w:spacing w:before="0"/>
              <w:jc w:val="both"/>
            </w:pPr>
            <w:r>
              <w:rPr>
                <w:rFonts w:ascii="Times New Roman" w:eastAsia="Times New Roman" w:hAnsi="Times New Roman" w:cs="Times New Roman"/>
                <w:color w:val="000000"/>
              </w:rPr>
              <w:t>F. Wang</w:t>
            </w:r>
          </w:p>
          <w:p w14:paraId="0EC6A10D"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(OPPO)</w:t>
            </w:r>
          </w:p>
          <w:p w14:paraId="0EC6A10E" w14:textId="77777777" w:rsidR="008918F7" w:rsidRDefault="008918F7">
            <w:pPr>
              <w:spacing w:before="0"/>
              <w:jc w:val="both"/>
              <w:rPr>
                <w:rFonts w:ascii="Times New Roman" w:eastAsia="Times New Roman" w:hAnsi="Times New Roman" w:cs="Times New Roman"/>
                <w:color w:val="000000"/>
              </w:rPr>
            </w:pPr>
          </w:p>
          <w:p w14:paraId="0EC6A10F" w14:textId="77777777" w:rsidR="008918F7" w:rsidRDefault="005D0F4E">
            <w:pPr>
              <w:spacing w:before="0"/>
              <w:jc w:val="both"/>
            </w:pPr>
            <w:r>
              <w:rPr>
                <w:rFonts w:ascii="Times New Roman" w:eastAsia="Times New Roman" w:hAnsi="Times New Roman" w:cs="Times New Roman"/>
                <w:color w:val="000000"/>
                <w:sz w:val="24"/>
              </w:rPr>
              <w:t>L. Zhao</w:t>
            </w:r>
          </w:p>
          <w:p w14:paraId="0EC6A110" w14:textId="77777777" w:rsidR="008918F7" w:rsidRDefault="005D0F4E">
            <w:pPr>
              <w:spacing w:before="0"/>
              <w:jc w:val="both"/>
            </w:pPr>
            <w:r>
              <w:rPr>
                <w:rFonts w:ascii="Times New Roman" w:eastAsia="Times New Roman" w:hAnsi="Times New Roman" w:cs="Times New Roman"/>
                <w:color w:val="000000"/>
              </w:rPr>
              <w:t>(Bytedance)</w:t>
            </w:r>
          </w:p>
          <w:p w14:paraId="0EC6A111" w14:textId="77777777" w:rsidR="008918F7" w:rsidRDefault="008918F7">
            <w:pPr>
              <w:spacing w:before="0"/>
              <w:jc w:val="both"/>
              <w:rPr>
                <w:rFonts w:ascii="Times New Roman" w:eastAsia="Times New Roman" w:hAnsi="Times New Roman" w:cs="Times New Roman"/>
                <w:color w:val="000000"/>
              </w:rPr>
            </w:pPr>
          </w:p>
          <w:p w14:paraId="0EC6A112" w14:textId="77777777" w:rsidR="008918F7" w:rsidRDefault="005D0F4E">
            <w:pPr>
              <w:spacing w:before="0"/>
              <w:jc w:val="both"/>
            </w:pPr>
            <w:r>
              <w:rPr>
                <w:rFonts w:ascii="Times New Roman" w:eastAsia="Times New Roman" w:hAnsi="Times New Roman" w:cs="Times New Roman"/>
                <w:color w:val="000000"/>
              </w:rPr>
              <w:t>M. Coban</w:t>
            </w:r>
          </w:p>
          <w:p w14:paraId="0EC6A113" w14:textId="77777777" w:rsidR="008918F7" w:rsidRDefault="005D0F4E">
            <w:pPr>
              <w:spacing w:before="0"/>
              <w:jc w:val="left"/>
            </w:pPr>
            <w:r>
              <w:rPr>
                <w:rFonts w:ascii="Times New Roman" w:eastAsia="Times New Roman" w:hAnsi="Times New Roman" w:cs="Times New Roman"/>
                <w:color w:val="000000"/>
              </w:rPr>
              <w:t>(Qualcomm)</w:t>
            </w:r>
          </w:p>
        </w:tc>
        <w:tc>
          <w:tcPr>
            <w:tcW w:w="1465" w:type="dxa"/>
            <w:vMerge w:val="restart"/>
          </w:tcPr>
          <w:p w14:paraId="0EC6A114" w14:textId="77777777" w:rsidR="008918F7" w:rsidRDefault="008918F7">
            <w:pPr>
              <w:spacing w:before="0"/>
              <w:jc w:val="both"/>
              <w:rPr>
                <w:rFonts w:ascii="Times New Roman" w:eastAsia="Times New Roman" w:hAnsi="Times New Roman" w:cs="Times New Roman"/>
              </w:rPr>
            </w:pPr>
          </w:p>
        </w:tc>
      </w:tr>
      <w:tr w:rsidR="008918F7" w14:paraId="0EC6A11B" w14:textId="77777777" w:rsidTr="0097213A">
        <w:trPr>
          <w:trHeight w:val="400"/>
        </w:trPr>
        <w:tc>
          <w:tcPr>
            <w:tcW w:w="796" w:type="dxa"/>
            <w:vMerge w:val="restart"/>
          </w:tcPr>
          <w:p w14:paraId="0EC6A116"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4.4b</w:t>
            </w:r>
          </w:p>
        </w:tc>
        <w:tc>
          <w:tcPr>
            <w:tcW w:w="6158" w:type="dxa"/>
            <w:vMerge w:val="restart"/>
          </w:tcPr>
          <w:p w14:paraId="0EC6A117"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4.4a with CU size restriction</w:t>
            </w:r>
          </w:p>
        </w:tc>
        <w:tc>
          <w:tcPr>
            <w:tcW w:w="1537" w:type="dxa"/>
            <w:vMerge w:val="restart"/>
          </w:tcPr>
          <w:p w14:paraId="0EC6A118" w14:textId="77777777" w:rsidR="008918F7" w:rsidRDefault="005D0F4E">
            <w:pPr>
              <w:spacing w:before="0"/>
              <w:jc w:val="both"/>
            </w:pPr>
            <w:r>
              <w:rPr>
                <w:rFonts w:ascii="Times New Roman" w:eastAsia="Times New Roman" w:hAnsi="Times New Roman" w:cs="Times New Roman"/>
                <w:color w:val="000000"/>
              </w:rPr>
              <w:t>F. Wang</w:t>
            </w:r>
          </w:p>
          <w:p w14:paraId="0EC6A119"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(OPPO)</w:t>
            </w:r>
          </w:p>
        </w:tc>
        <w:tc>
          <w:tcPr>
            <w:tcW w:w="1465" w:type="dxa"/>
            <w:vMerge w:val="restart"/>
          </w:tcPr>
          <w:p w14:paraId="0EC6A11A" w14:textId="77777777" w:rsidR="008918F7" w:rsidRDefault="008918F7">
            <w:pPr>
              <w:spacing w:before="0"/>
              <w:jc w:val="both"/>
              <w:rPr>
                <w:rFonts w:ascii="Times New Roman" w:eastAsia="Times New Roman" w:hAnsi="Times New Roman" w:cs="Times New Roman"/>
              </w:rPr>
            </w:pPr>
          </w:p>
        </w:tc>
      </w:tr>
      <w:tr w:rsidR="008918F7" w14:paraId="0EC6A120" w14:textId="77777777" w:rsidTr="0097213A">
        <w:trPr>
          <w:trHeight w:val="400"/>
        </w:trPr>
        <w:tc>
          <w:tcPr>
            <w:tcW w:w="796" w:type="dxa"/>
            <w:vMerge w:val="restart"/>
          </w:tcPr>
          <w:p w14:paraId="0EC6A11C"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4.4c</w:t>
            </w:r>
          </w:p>
        </w:tc>
        <w:tc>
          <w:tcPr>
            <w:tcW w:w="6158" w:type="dxa"/>
            <w:vMerge w:val="restart"/>
          </w:tcPr>
          <w:p w14:paraId="0EC6A11D"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4.4a with implicit kernel derivation</w:t>
            </w:r>
          </w:p>
        </w:tc>
        <w:tc>
          <w:tcPr>
            <w:tcW w:w="1537" w:type="dxa"/>
            <w:vMerge w:val="restart"/>
          </w:tcPr>
          <w:p w14:paraId="0EC6A11E"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C. Bonnineau (InterDigital)</w:t>
            </w:r>
          </w:p>
        </w:tc>
        <w:tc>
          <w:tcPr>
            <w:tcW w:w="1465" w:type="dxa"/>
            <w:vMerge w:val="restart"/>
          </w:tcPr>
          <w:p w14:paraId="0EC6A11F" w14:textId="77777777" w:rsidR="008918F7" w:rsidRDefault="008918F7">
            <w:pPr>
              <w:spacing w:before="0"/>
              <w:jc w:val="both"/>
              <w:rPr>
                <w:rFonts w:ascii="Times New Roman" w:eastAsia="Times New Roman" w:hAnsi="Times New Roman" w:cs="Times New Roman"/>
              </w:rPr>
            </w:pPr>
          </w:p>
        </w:tc>
      </w:tr>
      <w:tr w:rsidR="008918F7" w14:paraId="0EC6A125" w14:textId="77777777" w:rsidTr="0097213A">
        <w:trPr>
          <w:trHeight w:val="400"/>
        </w:trPr>
        <w:tc>
          <w:tcPr>
            <w:tcW w:w="796" w:type="dxa"/>
            <w:vMerge w:val="restart"/>
          </w:tcPr>
          <w:p w14:paraId="0EC6A121"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4.4d</w:t>
            </w:r>
          </w:p>
        </w:tc>
        <w:tc>
          <w:tcPr>
            <w:tcW w:w="6158" w:type="dxa"/>
            <w:vMerge w:val="restart"/>
          </w:tcPr>
          <w:p w14:paraId="0EC6A122"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4.4b with implicit kernel derivation</w:t>
            </w:r>
          </w:p>
        </w:tc>
        <w:tc>
          <w:tcPr>
            <w:tcW w:w="1537" w:type="dxa"/>
            <w:vMerge w:val="restart"/>
          </w:tcPr>
          <w:p w14:paraId="0EC6A123"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C. Bonnineau (InterDigital)</w:t>
            </w:r>
          </w:p>
        </w:tc>
        <w:tc>
          <w:tcPr>
            <w:tcW w:w="1465" w:type="dxa"/>
            <w:vMerge w:val="restart"/>
          </w:tcPr>
          <w:p w14:paraId="0EC6A124" w14:textId="77777777" w:rsidR="008918F7" w:rsidRDefault="008918F7">
            <w:pPr>
              <w:spacing w:before="0"/>
              <w:jc w:val="both"/>
              <w:rPr>
                <w:rFonts w:ascii="Times New Roman" w:eastAsia="Times New Roman" w:hAnsi="Times New Roman" w:cs="Times New Roman"/>
              </w:rPr>
            </w:pPr>
          </w:p>
        </w:tc>
      </w:tr>
      <w:tr w:rsidR="0097213A" w14:paraId="65EEA879" w14:textId="77777777" w:rsidTr="0097213A">
        <w:trPr>
          <w:trHeight w:val="400"/>
          <w:ins w:id="44" w:author="Vadim Seregin" w:date="2024-05-22T09:49:00Z"/>
        </w:trPr>
        <w:tc>
          <w:tcPr>
            <w:tcW w:w="796" w:type="dxa"/>
          </w:tcPr>
          <w:p w14:paraId="614C335B" w14:textId="445E5FAD" w:rsidR="0097213A" w:rsidRDefault="0097213A" w:rsidP="0097213A">
            <w:pPr>
              <w:jc w:val="both"/>
              <w:rPr>
                <w:ins w:id="45" w:author="Vadim Seregin" w:date="2024-05-22T09:49:00Z"/>
                <w:rFonts w:ascii="Times New Roman" w:eastAsia="Times New Roman" w:hAnsi="Times New Roman" w:cs="Times New Roman"/>
                <w:color w:val="000000"/>
              </w:rPr>
            </w:pPr>
            <w:ins w:id="46" w:author="Vadim Seregin" w:date="2024-05-22T09:49:00Z">
              <w:r>
                <w:rPr>
                  <w:rFonts w:ascii="Times New Roman" w:eastAsia="Times New Roman" w:hAnsi="Times New Roman" w:cs="Times New Roman"/>
                </w:rPr>
                <w:lastRenderedPageBreak/>
                <w:t>4.4e</w:t>
              </w:r>
            </w:ins>
          </w:p>
        </w:tc>
        <w:tc>
          <w:tcPr>
            <w:tcW w:w="6158" w:type="dxa"/>
          </w:tcPr>
          <w:p w14:paraId="435B191A" w14:textId="7389584B" w:rsidR="0097213A" w:rsidRDefault="0097213A" w:rsidP="0097213A">
            <w:pPr>
              <w:jc w:val="both"/>
              <w:rPr>
                <w:ins w:id="47" w:author="Vadim Seregin" w:date="2024-05-22T09:49:00Z"/>
                <w:rFonts w:ascii="Times New Roman" w:eastAsia="Times New Roman" w:hAnsi="Times New Roman" w:cs="Times New Roman"/>
                <w:color w:val="000000"/>
              </w:rPr>
            </w:pPr>
            <w:ins w:id="48" w:author="Vadim Seregin" w:date="2024-05-22T09:49:00Z">
              <w:r>
                <w:rPr>
                  <w:rFonts w:ascii="Times New Roman" w:eastAsia="Times New Roman" w:hAnsi="Times New Roman" w:cs="Times New Roman"/>
                  <w:color w:val="000000"/>
                </w:rPr>
                <w:t>Test 4.4a with reduced number of transform candidates</w:t>
              </w:r>
            </w:ins>
          </w:p>
        </w:tc>
        <w:tc>
          <w:tcPr>
            <w:tcW w:w="1537" w:type="dxa"/>
          </w:tcPr>
          <w:p w14:paraId="770D3D63"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ins w:id="49" w:author="Vadim Seregin" w:date="2024-05-22T09:49:00Z"/>
                <w:rFonts w:ascii="Times New Roman" w:eastAsia="Times New Roman" w:hAnsi="Times New Roman" w:cs="Times New Roman"/>
              </w:rPr>
            </w:pPr>
            <w:ins w:id="50" w:author="Vadim Seregin" w:date="2024-05-22T09:49:00Z">
              <w:r>
                <w:rPr>
                  <w:rFonts w:ascii="Times New Roman" w:eastAsia="Times New Roman" w:hAnsi="Times New Roman" w:cs="Times New Roman"/>
                </w:rPr>
                <w:t>M. Coban</w:t>
              </w:r>
            </w:ins>
          </w:p>
          <w:p w14:paraId="18DEDBA1" w14:textId="51F900D1" w:rsidR="0097213A" w:rsidRDefault="0097213A" w:rsidP="0097213A">
            <w:pPr>
              <w:spacing w:before="0"/>
              <w:jc w:val="both"/>
              <w:rPr>
                <w:ins w:id="51" w:author="Vadim Seregin" w:date="2024-05-22T09:49:00Z"/>
                <w:rFonts w:ascii="Times New Roman" w:eastAsia="Times New Roman" w:hAnsi="Times New Roman" w:cs="Times New Roman"/>
                <w:color w:val="000000"/>
              </w:rPr>
            </w:pPr>
            <w:ins w:id="52" w:author="Vadim Seregin" w:date="2024-05-22T09:49:00Z">
              <w:r>
                <w:rPr>
                  <w:rFonts w:ascii="Times New Roman" w:eastAsia="Times New Roman" w:hAnsi="Times New Roman" w:cs="Times New Roman"/>
                </w:rPr>
                <w:t>(Qualcomm)</w:t>
              </w:r>
            </w:ins>
          </w:p>
        </w:tc>
        <w:tc>
          <w:tcPr>
            <w:tcW w:w="1465" w:type="dxa"/>
          </w:tcPr>
          <w:p w14:paraId="389C7985" w14:textId="77777777" w:rsidR="0097213A" w:rsidRDefault="0097213A" w:rsidP="0097213A">
            <w:pPr>
              <w:spacing w:before="0"/>
              <w:jc w:val="both"/>
              <w:rPr>
                <w:ins w:id="53" w:author="Vadim Seregin" w:date="2024-05-22T09:49:00Z"/>
                <w:rFonts w:ascii="Times New Roman" w:eastAsia="Times New Roman" w:hAnsi="Times New Roman" w:cs="Times New Roman"/>
              </w:rPr>
            </w:pPr>
          </w:p>
        </w:tc>
      </w:tr>
      <w:tr w:rsidR="00005A34" w14:paraId="110F14C2" w14:textId="77777777" w:rsidTr="0097213A">
        <w:trPr>
          <w:trHeight w:val="400"/>
          <w:ins w:id="54" w:author="王凡(Fan Wang)" w:date="2024-05-23T14:09:00Z"/>
        </w:trPr>
        <w:tc>
          <w:tcPr>
            <w:tcW w:w="796" w:type="dxa"/>
          </w:tcPr>
          <w:p w14:paraId="332C4841" w14:textId="195639F9" w:rsidR="00005A34" w:rsidRDefault="00005A34" w:rsidP="0097213A">
            <w:pPr>
              <w:jc w:val="both"/>
              <w:rPr>
                <w:ins w:id="55" w:author="王凡(Fan Wang)" w:date="2024-05-23T14:09:00Z"/>
                <w:rFonts w:ascii="Times New Roman" w:eastAsia="Times New Roman" w:hAnsi="Times New Roman" w:cs="Times New Roman"/>
              </w:rPr>
            </w:pPr>
            <w:ins w:id="56" w:author="王凡(Fan Wang)" w:date="2024-05-23T14:09:00Z">
              <w:r w:rsidRPr="000B00F7">
                <w:rPr>
                  <w:rFonts w:asciiTheme="minorEastAsia" w:eastAsiaTheme="minorEastAsia" w:hAnsiTheme="minorEastAsia" w:cs="Times New Roman"/>
                  <w:lang w:eastAsia="zh-CN"/>
                </w:rPr>
                <w:t>4.4f</w:t>
              </w:r>
            </w:ins>
          </w:p>
        </w:tc>
        <w:tc>
          <w:tcPr>
            <w:tcW w:w="6158" w:type="dxa"/>
          </w:tcPr>
          <w:p w14:paraId="44DCAC32" w14:textId="4FAEB1BC" w:rsidR="00005A34" w:rsidRPr="000B00F7" w:rsidRDefault="00005A34" w:rsidP="0097213A">
            <w:pPr>
              <w:jc w:val="both"/>
              <w:rPr>
                <w:ins w:id="57" w:author="王凡(Fan Wang)" w:date="2024-05-23T14:09:00Z"/>
                <w:rFonts w:ascii="Times New Roman" w:eastAsia="Times New Roman" w:hAnsi="Times New Roman" w:cs="Times New Roman"/>
                <w:color w:val="000000"/>
              </w:rPr>
            </w:pPr>
            <w:ins w:id="58" w:author="王凡(Fan Wang)" w:date="2024-05-23T14:10:00Z">
              <w:r>
                <w:rPr>
                  <w:rFonts w:ascii="Times New Roman" w:eastAsiaTheme="minorEastAsia" w:hAnsi="Times New Roman" w:cs="Times New Roman" w:hint="eastAsia"/>
                  <w:color w:val="000000"/>
                  <w:lang w:eastAsia="zh-CN"/>
                </w:rPr>
                <w:t>T</w:t>
              </w:r>
              <w:r>
                <w:rPr>
                  <w:rFonts w:ascii="Times New Roman" w:eastAsiaTheme="minorEastAsia" w:hAnsi="Times New Roman" w:cs="Times New Roman"/>
                  <w:color w:val="000000"/>
                  <w:lang w:eastAsia="zh-CN"/>
                </w:rPr>
                <w:t>est</w:t>
              </w:r>
            </w:ins>
            <w:ins w:id="59" w:author="王凡(Fan Wang)" w:date="2024-05-23T14:11:00Z">
              <w:r>
                <w:rPr>
                  <w:rFonts w:ascii="Times New Roman" w:eastAsiaTheme="minorEastAsia" w:hAnsi="Times New Roman" w:cs="Times New Roman"/>
                  <w:color w:val="000000"/>
                  <w:lang w:eastAsia="zh-CN"/>
                </w:rPr>
                <w:t xml:space="preserve"> </w:t>
              </w:r>
            </w:ins>
            <w:ins w:id="60" w:author="王凡(Fan Wang)" w:date="2024-05-23T14:10:00Z">
              <w:r>
                <w:rPr>
                  <w:rFonts w:ascii="Times New Roman" w:eastAsiaTheme="minorEastAsia" w:hAnsi="Times New Roman" w:cs="Times New Roman"/>
                  <w:color w:val="000000"/>
                  <w:lang w:eastAsia="zh-CN"/>
                </w:rPr>
                <w:t>4.1c from the previous EE</w:t>
              </w:r>
            </w:ins>
          </w:p>
        </w:tc>
        <w:tc>
          <w:tcPr>
            <w:tcW w:w="1537" w:type="dxa"/>
          </w:tcPr>
          <w:p w14:paraId="61591DD1" w14:textId="77777777" w:rsidR="00005A34" w:rsidRDefault="00005A34" w:rsidP="00005A34">
            <w:pPr>
              <w:spacing w:before="0"/>
              <w:jc w:val="both"/>
              <w:rPr>
                <w:ins w:id="61" w:author="王凡(Fan Wang)" w:date="2024-05-23T14:11:00Z"/>
              </w:rPr>
            </w:pPr>
            <w:ins w:id="62" w:author="王凡(Fan Wang)" w:date="2024-05-23T14:11:00Z">
              <w:r>
                <w:rPr>
                  <w:rFonts w:ascii="Times New Roman" w:eastAsia="Times New Roman" w:hAnsi="Times New Roman" w:cs="Times New Roman"/>
                  <w:color w:val="000000"/>
                </w:rPr>
                <w:t>F. Wang</w:t>
              </w:r>
            </w:ins>
          </w:p>
          <w:p w14:paraId="60C6D80C" w14:textId="32D9D489" w:rsidR="00005A34" w:rsidRDefault="00005A34" w:rsidP="00005A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ins w:id="63" w:author="王凡(Fan Wang)" w:date="2024-05-23T14:09:00Z"/>
                <w:rFonts w:ascii="Times New Roman" w:eastAsia="Times New Roman" w:hAnsi="Times New Roman" w:cs="Times New Roman"/>
              </w:rPr>
            </w:pPr>
            <w:ins w:id="64" w:author="王凡(Fan Wang)" w:date="2024-05-23T14:11:00Z">
              <w:r>
                <w:rPr>
                  <w:rFonts w:ascii="Times New Roman" w:eastAsia="Times New Roman" w:hAnsi="Times New Roman" w:cs="Times New Roman"/>
                  <w:color w:val="000000"/>
                </w:rPr>
                <w:t>(OPPO)</w:t>
              </w:r>
            </w:ins>
          </w:p>
        </w:tc>
        <w:tc>
          <w:tcPr>
            <w:tcW w:w="1465" w:type="dxa"/>
          </w:tcPr>
          <w:p w14:paraId="475B350D" w14:textId="77777777" w:rsidR="00005A34" w:rsidRDefault="00005A34" w:rsidP="0097213A">
            <w:pPr>
              <w:spacing w:before="0"/>
              <w:jc w:val="both"/>
              <w:rPr>
                <w:ins w:id="65" w:author="王凡(Fan Wang)" w:date="2024-05-23T14:09:00Z"/>
                <w:rFonts w:ascii="Times New Roman" w:eastAsia="Times New Roman" w:hAnsi="Times New Roman" w:cs="Times New Roman"/>
              </w:rPr>
            </w:pPr>
          </w:p>
        </w:tc>
      </w:tr>
      <w:tr w:rsidR="0097213A" w14:paraId="0EC6A12A" w14:textId="77777777" w:rsidTr="0097213A">
        <w:trPr>
          <w:trHeight w:val="400"/>
        </w:trPr>
        <w:tc>
          <w:tcPr>
            <w:tcW w:w="796" w:type="dxa"/>
            <w:vMerge w:val="restart"/>
          </w:tcPr>
          <w:p w14:paraId="0EC6A126" w14:textId="12AAC09C" w:rsidR="0097213A" w:rsidRDefault="0097213A" w:rsidP="0097213A">
            <w:pPr>
              <w:jc w:val="both"/>
              <w:rPr>
                <w:rFonts w:ascii="Times New Roman" w:eastAsia="Times New Roman" w:hAnsi="Times New Roman" w:cs="Times New Roman"/>
                <w:color w:val="000000"/>
              </w:rPr>
            </w:pPr>
            <w:r>
              <w:rPr>
                <w:rFonts w:ascii="Times New Roman" w:eastAsia="Times New Roman" w:hAnsi="Times New Roman" w:cs="Times New Roman"/>
                <w:color w:val="000000"/>
              </w:rPr>
              <w:t>4.5</w:t>
            </w:r>
            <w:ins w:id="66" w:author="Charles Bonnineau" w:date="2024-05-24T10:51:00Z">
              <w:r w:rsidR="00A10B78">
                <w:rPr>
                  <w:rFonts w:ascii="Times New Roman" w:eastAsia="Times New Roman" w:hAnsi="Times New Roman" w:cs="Times New Roman"/>
                  <w:color w:val="000000"/>
                </w:rPr>
                <w:t>a</w:t>
              </w:r>
            </w:ins>
          </w:p>
        </w:tc>
        <w:tc>
          <w:tcPr>
            <w:tcW w:w="6158" w:type="dxa"/>
            <w:vMerge w:val="restart"/>
          </w:tcPr>
          <w:p w14:paraId="0EC6A127" w14:textId="77777777" w:rsidR="0097213A" w:rsidRDefault="0097213A" w:rsidP="0097213A">
            <w:pPr>
              <w:jc w:val="both"/>
              <w:rPr>
                <w:rFonts w:ascii="Times New Roman" w:eastAsia="Times New Roman" w:hAnsi="Times New Roman" w:cs="Times New Roman"/>
                <w:color w:val="000000"/>
              </w:rPr>
            </w:pPr>
            <w:r>
              <w:rPr>
                <w:rFonts w:ascii="Times New Roman" w:eastAsia="Times New Roman" w:hAnsi="Times New Roman" w:cs="Times New Roman"/>
                <w:color w:val="000000"/>
              </w:rPr>
              <w:t>Multiple transform set selection for intra MTS</w:t>
            </w:r>
          </w:p>
        </w:tc>
        <w:tc>
          <w:tcPr>
            <w:tcW w:w="1537" w:type="dxa"/>
            <w:vMerge w:val="restart"/>
          </w:tcPr>
          <w:p w14:paraId="0EC6A128" w14:textId="77777777" w:rsidR="0097213A" w:rsidRDefault="0097213A" w:rsidP="0097213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C. Bonnineau (InterDigital)</w:t>
            </w:r>
          </w:p>
        </w:tc>
        <w:tc>
          <w:tcPr>
            <w:tcW w:w="1465" w:type="dxa"/>
            <w:vMerge w:val="restart"/>
          </w:tcPr>
          <w:p w14:paraId="0EC6A129" w14:textId="77777777" w:rsidR="0097213A" w:rsidRDefault="0097213A" w:rsidP="0097213A">
            <w:pPr>
              <w:spacing w:before="0"/>
              <w:jc w:val="both"/>
              <w:rPr>
                <w:rFonts w:ascii="Times New Roman" w:eastAsia="Times New Roman" w:hAnsi="Times New Roman" w:cs="Times New Roman"/>
              </w:rPr>
            </w:pPr>
          </w:p>
        </w:tc>
      </w:tr>
      <w:tr w:rsidR="00A10B78" w14:paraId="06BCF5DE" w14:textId="77777777" w:rsidTr="0097213A">
        <w:trPr>
          <w:trHeight w:val="400"/>
          <w:ins w:id="67" w:author="Charles Bonnineau" w:date="2024-05-24T10:51:00Z"/>
        </w:trPr>
        <w:tc>
          <w:tcPr>
            <w:tcW w:w="796" w:type="dxa"/>
          </w:tcPr>
          <w:p w14:paraId="0B451D3E" w14:textId="40D8B6FF" w:rsidR="00A10B78" w:rsidRDefault="00A10B78" w:rsidP="0097213A">
            <w:pPr>
              <w:jc w:val="both"/>
              <w:rPr>
                <w:ins w:id="68" w:author="Charles Bonnineau" w:date="2024-05-24T10:51:00Z"/>
                <w:rFonts w:ascii="Times New Roman" w:eastAsia="Times New Roman" w:hAnsi="Times New Roman" w:cs="Times New Roman"/>
                <w:color w:val="000000"/>
              </w:rPr>
            </w:pPr>
            <w:ins w:id="69" w:author="Charles Bonnineau" w:date="2024-05-24T10:51:00Z">
              <w:r>
                <w:rPr>
                  <w:rFonts w:ascii="Times New Roman" w:eastAsia="Times New Roman" w:hAnsi="Times New Roman" w:cs="Times New Roman"/>
                  <w:color w:val="000000"/>
                </w:rPr>
                <w:t>4.5b</w:t>
              </w:r>
            </w:ins>
          </w:p>
        </w:tc>
        <w:tc>
          <w:tcPr>
            <w:tcW w:w="6158" w:type="dxa"/>
          </w:tcPr>
          <w:p w14:paraId="757F8FB0" w14:textId="07B6B771" w:rsidR="00A10B78" w:rsidRDefault="00A10B78" w:rsidP="0097213A">
            <w:pPr>
              <w:jc w:val="both"/>
              <w:rPr>
                <w:ins w:id="70" w:author="Charles Bonnineau" w:date="2024-05-24T10:51:00Z"/>
                <w:rFonts w:ascii="Times New Roman" w:eastAsia="Times New Roman" w:hAnsi="Times New Roman" w:cs="Times New Roman"/>
                <w:color w:val="000000"/>
              </w:rPr>
            </w:pPr>
            <w:ins w:id="71" w:author="Charles Bonnineau" w:date="2024-05-24T10:51:00Z">
              <w:r>
                <w:rPr>
                  <w:rFonts w:ascii="Times New Roman" w:eastAsia="Times New Roman" w:hAnsi="Times New Roman" w:cs="Times New Roman"/>
                  <w:color w:val="000000"/>
                </w:rPr>
                <w:t>Test 4.4a + Test 4.5a</w:t>
              </w:r>
            </w:ins>
          </w:p>
        </w:tc>
        <w:tc>
          <w:tcPr>
            <w:tcW w:w="1537" w:type="dxa"/>
          </w:tcPr>
          <w:p w14:paraId="39B84DAC" w14:textId="624F9C0F" w:rsidR="00A10B78" w:rsidRDefault="00A10B78" w:rsidP="0097213A">
            <w:pPr>
              <w:spacing w:before="0"/>
              <w:jc w:val="both"/>
              <w:rPr>
                <w:ins w:id="72" w:author="Charles Bonnineau" w:date="2024-05-24T10:51:00Z"/>
                <w:rFonts w:ascii="Times New Roman" w:eastAsia="Times New Roman" w:hAnsi="Times New Roman" w:cs="Times New Roman"/>
                <w:color w:val="000000"/>
              </w:rPr>
            </w:pPr>
            <w:ins w:id="73" w:author="Charles Bonnineau" w:date="2024-05-24T10:51:00Z">
              <w:r>
                <w:rPr>
                  <w:rFonts w:ascii="Times New Roman" w:eastAsia="Times New Roman" w:hAnsi="Times New Roman" w:cs="Times New Roman"/>
                  <w:color w:val="000000"/>
                </w:rPr>
                <w:t>C. Bonnineau (InterDigital)</w:t>
              </w:r>
            </w:ins>
          </w:p>
        </w:tc>
        <w:tc>
          <w:tcPr>
            <w:tcW w:w="1465" w:type="dxa"/>
          </w:tcPr>
          <w:p w14:paraId="6E888757" w14:textId="77777777" w:rsidR="00A10B78" w:rsidRDefault="00A10B78" w:rsidP="0097213A">
            <w:pPr>
              <w:spacing w:before="0"/>
              <w:jc w:val="both"/>
              <w:rPr>
                <w:ins w:id="74" w:author="Charles Bonnineau" w:date="2024-05-24T10:51:00Z"/>
                <w:rFonts w:ascii="Times New Roman" w:eastAsia="Times New Roman" w:hAnsi="Times New Roman" w:cs="Times New Roman"/>
              </w:rPr>
            </w:pPr>
          </w:p>
        </w:tc>
      </w:tr>
      <w:tr w:rsidR="0097213A" w14:paraId="0EC6A12C" w14:textId="77777777" w:rsidTr="0097213A">
        <w:trPr>
          <w:trHeight w:val="385"/>
        </w:trPr>
        <w:tc>
          <w:tcPr>
            <w:tcW w:w="9956" w:type="dxa"/>
            <w:gridSpan w:val="4"/>
            <w:vAlign w:val="center"/>
          </w:tcPr>
          <w:p w14:paraId="0EC6A12B"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b/>
                <w:bCs/>
                <w:lang w:eastAsia="zh-CN"/>
              </w:rPr>
              <w:t>5 In-loop filtering</w:t>
            </w:r>
          </w:p>
        </w:tc>
      </w:tr>
      <w:tr w:rsidR="0097213A" w14:paraId="0EC6A132" w14:textId="77777777" w:rsidTr="0097213A">
        <w:trPr>
          <w:trHeight w:val="385"/>
        </w:trPr>
        <w:tc>
          <w:tcPr>
            <w:tcW w:w="796" w:type="dxa"/>
          </w:tcPr>
          <w:p w14:paraId="0EC6A12D"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5.1a</w:t>
            </w:r>
          </w:p>
        </w:tc>
        <w:tc>
          <w:tcPr>
            <w:tcW w:w="6158" w:type="dxa"/>
          </w:tcPr>
          <w:p w14:paraId="0EC6A12E"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color w:val="000000"/>
              </w:rPr>
              <w:t>Modification of ALF RDO criterion</w:t>
            </w:r>
          </w:p>
        </w:tc>
        <w:tc>
          <w:tcPr>
            <w:tcW w:w="1537" w:type="dxa"/>
          </w:tcPr>
          <w:p w14:paraId="0EC6A12F"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130"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tcPr>
          <w:p w14:paraId="0EC6A131" w14:textId="77777777" w:rsidR="0097213A" w:rsidRDefault="0097213A" w:rsidP="0097213A">
            <w:pPr>
              <w:jc w:val="both"/>
              <w:rPr>
                <w:rFonts w:ascii="Times New Roman" w:eastAsia="Times New Roman" w:hAnsi="Times New Roman" w:cs="Times New Roman"/>
              </w:rPr>
            </w:pPr>
          </w:p>
        </w:tc>
      </w:tr>
      <w:tr w:rsidR="0097213A" w14:paraId="0EC6A138" w14:textId="77777777" w:rsidTr="0097213A">
        <w:trPr>
          <w:trHeight w:val="385"/>
        </w:trPr>
        <w:tc>
          <w:tcPr>
            <w:tcW w:w="796" w:type="dxa"/>
          </w:tcPr>
          <w:p w14:paraId="0EC6A133"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5.1b</w:t>
            </w:r>
          </w:p>
        </w:tc>
        <w:tc>
          <w:tcPr>
            <w:tcW w:w="6158" w:type="dxa"/>
          </w:tcPr>
          <w:p w14:paraId="0EC6A134"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color w:val="000000"/>
              </w:rPr>
              <w:t>Modification of ALF APS syntax</w:t>
            </w:r>
          </w:p>
        </w:tc>
        <w:tc>
          <w:tcPr>
            <w:tcW w:w="1537" w:type="dxa"/>
          </w:tcPr>
          <w:p w14:paraId="0EC6A135"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136"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tcPr>
          <w:p w14:paraId="0EC6A137" w14:textId="77777777" w:rsidR="0097213A" w:rsidRDefault="0097213A" w:rsidP="0097213A">
            <w:pPr>
              <w:jc w:val="both"/>
              <w:rPr>
                <w:rFonts w:ascii="Times New Roman" w:eastAsia="Times New Roman" w:hAnsi="Times New Roman" w:cs="Times New Roman"/>
              </w:rPr>
            </w:pPr>
          </w:p>
        </w:tc>
      </w:tr>
      <w:tr w:rsidR="0097213A" w14:paraId="0EC6A13E" w14:textId="77777777" w:rsidTr="0097213A">
        <w:trPr>
          <w:trHeight w:val="385"/>
        </w:trPr>
        <w:tc>
          <w:tcPr>
            <w:tcW w:w="796" w:type="dxa"/>
          </w:tcPr>
          <w:p w14:paraId="0EC6A139"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5.1c</w:t>
            </w:r>
          </w:p>
        </w:tc>
        <w:tc>
          <w:tcPr>
            <w:tcW w:w="6158" w:type="dxa"/>
          </w:tcPr>
          <w:p w14:paraId="0EC6A13A"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color w:val="000000"/>
              </w:rPr>
              <w:t>Modification of CTU-level ALF syntax</w:t>
            </w:r>
          </w:p>
        </w:tc>
        <w:tc>
          <w:tcPr>
            <w:tcW w:w="1537" w:type="dxa"/>
          </w:tcPr>
          <w:p w14:paraId="0EC6A13B"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13C"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tcPr>
          <w:p w14:paraId="0EC6A13D" w14:textId="77777777" w:rsidR="0097213A" w:rsidRDefault="0097213A" w:rsidP="0097213A">
            <w:pPr>
              <w:jc w:val="both"/>
              <w:rPr>
                <w:rFonts w:ascii="Times New Roman" w:eastAsia="Times New Roman" w:hAnsi="Times New Roman" w:cs="Times New Roman"/>
              </w:rPr>
            </w:pPr>
          </w:p>
        </w:tc>
      </w:tr>
      <w:tr w:rsidR="0097213A" w14:paraId="0EC6A144" w14:textId="77777777" w:rsidTr="0097213A">
        <w:trPr>
          <w:trHeight w:val="385"/>
        </w:trPr>
        <w:tc>
          <w:tcPr>
            <w:tcW w:w="796" w:type="dxa"/>
          </w:tcPr>
          <w:p w14:paraId="0EC6A13F"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5.1d</w:t>
            </w:r>
          </w:p>
        </w:tc>
        <w:tc>
          <w:tcPr>
            <w:tcW w:w="6158" w:type="dxa"/>
          </w:tcPr>
          <w:p w14:paraId="0EC6A140"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color w:val="000000"/>
              </w:rPr>
              <w:t>Test 5.1b + Test 5.1c</w:t>
            </w:r>
          </w:p>
        </w:tc>
        <w:tc>
          <w:tcPr>
            <w:tcW w:w="1537" w:type="dxa"/>
          </w:tcPr>
          <w:p w14:paraId="0EC6A141"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142"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tcPr>
          <w:p w14:paraId="0EC6A143" w14:textId="77777777" w:rsidR="0097213A" w:rsidRDefault="0097213A" w:rsidP="0097213A">
            <w:pPr>
              <w:jc w:val="both"/>
              <w:rPr>
                <w:rFonts w:ascii="Times New Roman" w:eastAsia="Times New Roman" w:hAnsi="Times New Roman" w:cs="Times New Roman"/>
              </w:rPr>
            </w:pPr>
          </w:p>
        </w:tc>
      </w:tr>
      <w:tr w:rsidR="0097213A" w14:paraId="0EC6A14A" w14:textId="77777777" w:rsidTr="0097213A">
        <w:trPr>
          <w:trHeight w:val="385"/>
        </w:trPr>
        <w:tc>
          <w:tcPr>
            <w:tcW w:w="796" w:type="dxa"/>
            <w:vMerge w:val="restart"/>
          </w:tcPr>
          <w:p w14:paraId="0EC6A145"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5.1e</w:t>
            </w:r>
          </w:p>
        </w:tc>
        <w:tc>
          <w:tcPr>
            <w:tcW w:w="6158" w:type="dxa"/>
            <w:vMerge w:val="restart"/>
          </w:tcPr>
          <w:p w14:paraId="0EC6A146"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color w:val="000000"/>
              </w:rPr>
              <w:t>Test 5.1a + Test 5.1d</w:t>
            </w:r>
          </w:p>
        </w:tc>
        <w:tc>
          <w:tcPr>
            <w:tcW w:w="1537" w:type="dxa"/>
            <w:vMerge w:val="restart"/>
          </w:tcPr>
          <w:p w14:paraId="0EC6A147"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148"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vMerge w:val="restart"/>
          </w:tcPr>
          <w:p w14:paraId="0EC6A149" w14:textId="77777777" w:rsidR="0097213A" w:rsidRDefault="0097213A" w:rsidP="0097213A">
            <w:pPr>
              <w:jc w:val="both"/>
              <w:rPr>
                <w:rFonts w:ascii="Times New Roman" w:eastAsia="Times New Roman" w:hAnsi="Times New Roman" w:cs="Times New Roman"/>
              </w:rPr>
            </w:pPr>
          </w:p>
        </w:tc>
      </w:tr>
      <w:tr w:rsidR="0097213A" w14:paraId="0EC6A150" w14:textId="77777777" w:rsidTr="0097213A">
        <w:trPr>
          <w:trHeight w:val="385"/>
        </w:trPr>
        <w:tc>
          <w:tcPr>
            <w:tcW w:w="796" w:type="dxa"/>
            <w:vMerge w:val="restart"/>
          </w:tcPr>
          <w:p w14:paraId="0EC6A14B"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5.2</w:t>
            </w:r>
          </w:p>
        </w:tc>
        <w:tc>
          <w:tcPr>
            <w:tcW w:w="6158" w:type="dxa"/>
            <w:vMerge w:val="restart"/>
          </w:tcPr>
          <w:p w14:paraId="0EC6A14C"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ALF residuals scaling</w:t>
            </w:r>
          </w:p>
        </w:tc>
        <w:tc>
          <w:tcPr>
            <w:tcW w:w="1537" w:type="dxa"/>
            <w:vMerge w:val="restart"/>
          </w:tcPr>
          <w:p w14:paraId="0EC6A14D" w14:textId="77777777" w:rsidR="0097213A" w:rsidRDefault="0097213A" w:rsidP="0097213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P.Bordes</w:t>
            </w:r>
            <w:proofErr w:type="spellEnd"/>
          </w:p>
          <w:p w14:paraId="0EC6A14E"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c>
          <w:tcPr>
            <w:tcW w:w="1465" w:type="dxa"/>
            <w:vMerge w:val="restart"/>
          </w:tcPr>
          <w:p w14:paraId="0EC6A14F" w14:textId="77777777" w:rsidR="0097213A" w:rsidRDefault="0097213A" w:rsidP="0097213A">
            <w:pPr>
              <w:jc w:val="both"/>
              <w:rPr>
                <w:rFonts w:ascii="Times New Roman" w:eastAsia="Times New Roman" w:hAnsi="Times New Roman" w:cs="Times New Roman"/>
              </w:rPr>
            </w:pPr>
          </w:p>
        </w:tc>
      </w:tr>
      <w:tr w:rsidR="0097213A" w:rsidRPr="00A10B78" w14:paraId="0EC6A156" w14:textId="77777777" w:rsidTr="0097213A">
        <w:trPr>
          <w:trHeight w:val="385"/>
        </w:trPr>
        <w:tc>
          <w:tcPr>
            <w:tcW w:w="796" w:type="dxa"/>
            <w:vMerge w:val="restart"/>
          </w:tcPr>
          <w:p w14:paraId="0EC6A151"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5.3a</w:t>
            </w:r>
          </w:p>
        </w:tc>
        <w:tc>
          <w:tcPr>
            <w:tcW w:w="6158" w:type="dxa"/>
            <w:vMerge w:val="restart"/>
          </w:tcPr>
          <w:p w14:paraId="0EC6A152"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SAO outputs</w:t>
            </w:r>
          </w:p>
        </w:tc>
        <w:tc>
          <w:tcPr>
            <w:tcW w:w="1537" w:type="dxa"/>
            <w:vMerge w:val="restart"/>
          </w:tcPr>
          <w:p w14:paraId="34404B54" w14:textId="66EF0890" w:rsidR="00AE0C71" w:rsidRPr="000B00F7" w:rsidRDefault="0097213A" w:rsidP="0097213A">
            <w:pPr>
              <w:spacing w:before="0"/>
              <w:jc w:val="both"/>
              <w:rPr>
                <w:rFonts w:ascii="Times New Roman" w:eastAsia="Times New Roman" w:hAnsi="Times New Roman" w:cs="Times New Roman"/>
                <w:color w:val="000000"/>
              </w:rPr>
            </w:pPr>
            <w:proofErr w:type="spellStart"/>
            <w:proofErr w:type="gramStart"/>
            <w:r w:rsidRPr="000B00F7">
              <w:rPr>
                <w:rFonts w:ascii="Times New Roman" w:eastAsia="Times New Roman" w:hAnsi="Times New Roman" w:cs="Times New Roman"/>
                <w:color w:val="000000"/>
              </w:rPr>
              <w:t>Z.Dai</w:t>
            </w:r>
            <w:proofErr w:type="spellEnd"/>
            <w:proofErr w:type="gramEnd"/>
            <w:r w:rsidRPr="000B00F7">
              <w:rPr>
                <w:rFonts w:ascii="Times New Roman" w:eastAsia="Times New Roman" w:hAnsi="Times New Roman" w:cs="Times New Roman"/>
                <w:color w:val="000000"/>
              </w:rPr>
              <w:t>, N. Song</w:t>
            </w:r>
          </w:p>
          <w:p w14:paraId="0EC6A154" w14:textId="77777777" w:rsidR="0097213A" w:rsidRPr="000B00F7" w:rsidRDefault="0097213A" w:rsidP="0097213A">
            <w:pPr>
              <w:spacing w:before="0"/>
              <w:jc w:val="both"/>
            </w:pPr>
            <w:del w:id="75" w:author="Vadim Seregin" w:date="2024-05-22T10:20:00Z">
              <w:r w:rsidRPr="000B00F7" w:rsidDel="00AE0C71">
                <w:rPr>
                  <w:rFonts w:ascii="Times New Roman" w:eastAsia="Times New Roman" w:hAnsi="Times New Roman" w:cs="Times New Roman"/>
                  <w:color w:val="000000"/>
                </w:rPr>
                <w:delText xml:space="preserve"> </w:delText>
              </w:r>
            </w:del>
            <w:r w:rsidRPr="000B00F7">
              <w:rPr>
                <w:rFonts w:ascii="Times New Roman" w:eastAsia="Times New Roman" w:hAnsi="Times New Roman" w:cs="Times New Roman"/>
                <w:color w:val="000000"/>
              </w:rPr>
              <w:t>(OPPO)</w:t>
            </w:r>
          </w:p>
        </w:tc>
        <w:tc>
          <w:tcPr>
            <w:tcW w:w="1465" w:type="dxa"/>
            <w:vMerge w:val="restart"/>
          </w:tcPr>
          <w:p w14:paraId="0EC6A155" w14:textId="77777777" w:rsidR="0097213A" w:rsidRPr="000B00F7" w:rsidRDefault="0097213A" w:rsidP="0097213A">
            <w:pPr>
              <w:jc w:val="both"/>
              <w:rPr>
                <w:rFonts w:ascii="Times New Roman" w:eastAsia="Times New Roman" w:hAnsi="Times New Roman" w:cs="Times New Roman"/>
              </w:rPr>
            </w:pPr>
          </w:p>
        </w:tc>
      </w:tr>
      <w:tr w:rsidR="0097213A" w:rsidRPr="00A10B78" w14:paraId="0EC6A15B" w14:textId="77777777" w:rsidTr="0097213A">
        <w:trPr>
          <w:trHeight w:val="385"/>
        </w:trPr>
        <w:tc>
          <w:tcPr>
            <w:tcW w:w="796" w:type="dxa"/>
            <w:vMerge w:val="restart"/>
          </w:tcPr>
          <w:p w14:paraId="0EC6A157"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5.3b</w:t>
            </w:r>
          </w:p>
        </w:tc>
        <w:tc>
          <w:tcPr>
            <w:tcW w:w="6158" w:type="dxa"/>
            <w:vMerge w:val="restart"/>
          </w:tcPr>
          <w:p w14:paraId="0EC6A158"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fixed filter outputs</w:t>
            </w:r>
          </w:p>
        </w:tc>
        <w:tc>
          <w:tcPr>
            <w:tcW w:w="1537" w:type="dxa"/>
            <w:vMerge w:val="restart"/>
          </w:tcPr>
          <w:p w14:paraId="0EC6A159" w14:textId="77777777" w:rsidR="0097213A" w:rsidRPr="000B00F7" w:rsidRDefault="0097213A" w:rsidP="0097213A">
            <w:pPr>
              <w:spacing w:before="0"/>
              <w:jc w:val="both"/>
            </w:pPr>
            <w:proofErr w:type="spellStart"/>
            <w:proofErr w:type="gramStart"/>
            <w:r w:rsidRPr="000B00F7">
              <w:rPr>
                <w:rFonts w:ascii="Times New Roman" w:eastAsia="Times New Roman" w:hAnsi="Times New Roman" w:cs="Times New Roman"/>
                <w:color w:val="000000"/>
              </w:rPr>
              <w:t>Z.Dai</w:t>
            </w:r>
            <w:proofErr w:type="spellEnd"/>
            <w:proofErr w:type="gramEnd"/>
            <w:r w:rsidRPr="000B00F7">
              <w:rPr>
                <w:rFonts w:ascii="Times New Roman" w:eastAsia="Times New Roman" w:hAnsi="Times New Roman" w:cs="Times New Roman"/>
                <w:color w:val="000000"/>
              </w:rPr>
              <w:t>, N. Song (OPPO)</w:t>
            </w:r>
          </w:p>
        </w:tc>
        <w:tc>
          <w:tcPr>
            <w:tcW w:w="1465" w:type="dxa"/>
            <w:vMerge w:val="restart"/>
          </w:tcPr>
          <w:p w14:paraId="0EC6A15A" w14:textId="77777777" w:rsidR="0097213A" w:rsidRPr="000B00F7" w:rsidRDefault="0097213A" w:rsidP="0097213A">
            <w:pPr>
              <w:jc w:val="both"/>
              <w:rPr>
                <w:rFonts w:ascii="Times New Roman" w:eastAsia="Times New Roman" w:hAnsi="Times New Roman" w:cs="Times New Roman"/>
              </w:rPr>
            </w:pPr>
          </w:p>
        </w:tc>
      </w:tr>
      <w:tr w:rsidR="0097213A" w14:paraId="0EC6A161" w14:textId="77777777" w:rsidTr="0097213A">
        <w:trPr>
          <w:trHeight w:val="385"/>
        </w:trPr>
        <w:tc>
          <w:tcPr>
            <w:tcW w:w="796" w:type="dxa"/>
            <w:vMerge w:val="restart"/>
          </w:tcPr>
          <w:p w14:paraId="0EC6A15C"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5.3c</w:t>
            </w:r>
          </w:p>
        </w:tc>
        <w:tc>
          <w:tcPr>
            <w:tcW w:w="6158" w:type="dxa"/>
            <w:vMerge w:val="restart"/>
          </w:tcPr>
          <w:p w14:paraId="0EC6A15D"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ALF outputs</w:t>
            </w:r>
          </w:p>
        </w:tc>
        <w:tc>
          <w:tcPr>
            <w:tcW w:w="1537" w:type="dxa"/>
            <w:vMerge w:val="restart"/>
          </w:tcPr>
          <w:p w14:paraId="0EC6A15E" w14:textId="77777777" w:rsidR="0097213A" w:rsidRDefault="0097213A" w:rsidP="0097213A">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N. Hu</w:t>
            </w:r>
          </w:p>
          <w:p w14:paraId="0EC6A15F" w14:textId="77777777" w:rsidR="0097213A" w:rsidRDefault="0097213A" w:rsidP="0097213A">
            <w:pPr>
              <w:spacing w:before="0"/>
              <w:jc w:val="both"/>
            </w:pPr>
            <w:r>
              <w:rPr>
                <w:rFonts w:ascii="Times New Roman" w:eastAsia="Times New Roman" w:hAnsi="Times New Roman" w:cs="Times New Roman"/>
                <w:color w:val="000000"/>
              </w:rPr>
              <w:t>(Qualcomm)</w:t>
            </w:r>
          </w:p>
        </w:tc>
        <w:tc>
          <w:tcPr>
            <w:tcW w:w="1465" w:type="dxa"/>
            <w:vMerge w:val="restart"/>
          </w:tcPr>
          <w:p w14:paraId="0EC6A160" w14:textId="77777777" w:rsidR="0097213A" w:rsidRDefault="0097213A" w:rsidP="0097213A">
            <w:pPr>
              <w:jc w:val="both"/>
              <w:rPr>
                <w:rFonts w:ascii="Times New Roman" w:eastAsia="Times New Roman" w:hAnsi="Times New Roman" w:cs="Times New Roman"/>
              </w:rPr>
            </w:pPr>
          </w:p>
        </w:tc>
      </w:tr>
      <w:tr w:rsidR="0097213A" w:rsidRPr="00A10B78" w14:paraId="0EC6A168" w14:textId="77777777" w:rsidTr="0097213A">
        <w:trPr>
          <w:trHeight w:val="385"/>
        </w:trPr>
        <w:tc>
          <w:tcPr>
            <w:tcW w:w="796" w:type="dxa"/>
            <w:vMerge w:val="restart"/>
          </w:tcPr>
          <w:p w14:paraId="0EC6A162"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5.3d</w:t>
            </w:r>
          </w:p>
        </w:tc>
        <w:tc>
          <w:tcPr>
            <w:tcW w:w="6158" w:type="dxa"/>
            <w:vMerge w:val="restart"/>
          </w:tcPr>
          <w:p w14:paraId="0EC6A163"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5.3a + Test 5.3b + Test 5.3c</w:t>
            </w:r>
          </w:p>
        </w:tc>
        <w:tc>
          <w:tcPr>
            <w:tcW w:w="1537" w:type="dxa"/>
            <w:vMerge w:val="restart"/>
          </w:tcPr>
          <w:p w14:paraId="0EC6A164" w14:textId="77777777" w:rsidR="0097213A" w:rsidRPr="000B00F7" w:rsidRDefault="0097213A" w:rsidP="0097213A">
            <w:pPr>
              <w:spacing w:before="0"/>
              <w:jc w:val="both"/>
              <w:rPr>
                <w:rFonts w:ascii="Times New Roman" w:eastAsia="Times New Roman" w:hAnsi="Times New Roman" w:cs="Times New Roman"/>
                <w:color w:val="000000"/>
              </w:rPr>
            </w:pPr>
            <w:r w:rsidRPr="000B00F7">
              <w:rPr>
                <w:rFonts w:ascii="Times New Roman" w:eastAsia="Times New Roman" w:hAnsi="Times New Roman" w:cs="Times New Roman"/>
                <w:color w:val="000000"/>
              </w:rPr>
              <w:t>N. Hu</w:t>
            </w:r>
          </w:p>
          <w:p w14:paraId="0EC6A165" w14:textId="77777777" w:rsidR="0097213A" w:rsidRPr="000B00F7" w:rsidRDefault="0097213A" w:rsidP="0097213A">
            <w:pPr>
              <w:spacing w:before="0" w:line="360" w:lineRule="auto"/>
              <w:jc w:val="both"/>
            </w:pPr>
            <w:r w:rsidRPr="000B00F7">
              <w:rPr>
                <w:rFonts w:ascii="Times New Roman" w:eastAsia="Times New Roman" w:hAnsi="Times New Roman" w:cs="Times New Roman"/>
                <w:color w:val="000000"/>
              </w:rPr>
              <w:t xml:space="preserve">(Qualcomm) </w:t>
            </w:r>
          </w:p>
          <w:p w14:paraId="0EC6A166" w14:textId="77777777" w:rsidR="0097213A" w:rsidRPr="000B00F7" w:rsidRDefault="0097213A" w:rsidP="0097213A">
            <w:pPr>
              <w:spacing w:before="0"/>
              <w:jc w:val="both"/>
            </w:pPr>
            <w:proofErr w:type="spellStart"/>
            <w:proofErr w:type="gramStart"/>
            <w:r w:rsidRPr="000B00F7">
              <w:rPr>
                <w:rFonts w:ascii="Times New Roman" w:eastAsia="Times New Roman" w:hAnsi="Times New Roman" w:cs="Times New Roman"/>
                <w:color w:val="000000"/>
              </w:rPr>
              <w:t>Z.Dai</w:t>
            </w:r>
            <w:proofErr w:type="spellEnd"/>
            <w:proofErr w:type="gramEnd"/>
            <w:r w:rsidRPr="000B00F7">
              <w:rPr>
                <w:rFonts w:ascii="Times New Roman" w:eastAsia="Times New Roman" w:hAnsi="Times New Roman" w:cs="Times New Roman"/>
                <w:color w:val="000000"/>
              </w:rPr>
              <w:t>, N. Song (OPPO)</w:t>
            </w:r>
          </w:p>
        </w:tc>
        <w:tc>
          <w:tcPr>
            <w:tcW w:w="1465" w:type="dxa"/>
            <w:vMerge w:val="restart"/>
          </w:tcPr>
          <w:p w14:paraId="0EC6A167" w14:textId="77777777" w:rsidR="0097213A" w:rsidRPr="000B00F7" w:rsidRDefault="0097213A" w:rsidP="0097213A">
            <w:pPr>
              <w:jc w:val="both"/>
              <w:rPr>
                <w:rFonts w:ascii="Times New Roman" w:eastAsia="Times New Roman" w:hAnsi="Times New Roman" w:cs="Times New Roman"/>
              </w:rPr>
            </w:pPr>
          </w:p>
        </w:tc>
      </w:tr>
      <w:tr w:rsidR="0097213A" w:rsidRPr="00A10B78" w14:paraId="0EC6A16F" w14:textId="77777777" w:rsidTr="0097213A">
        <w:trPr>
          <w:trHeight w:val="385"/>
        </w:trPr>
        <w:tc>
          <w:tcPr>
            <w:tcW w:w="796" w:type="dxa"/>
            <w:vMerge w:val="restart"/>
          </w:tcPr>
          <w:p w14:paraId="0EC6A169"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5.3e</w:t>
            </w:r>
          </w:p>
        </w:tc>
        <w:tc>
          <w:tcPr>
            <w:tcW w:w="6158" w:type="dxa"/>
            <w:vMerge w:val="restart"/>
          </w:tcPr>
          <w:p w14:paraId="0EC6A16A"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5.3a + Test 5.3c</w:t>
            </w:r>
          </w:p>
        </w:tc>
        <w:tc>
          <w:tcPr>
            <w:tcW w:w="1537" w:type="dxa"/>
            <w:vMerge w:val="restart"/>
          </w:tcPr>
          <w:p w14:paraId="0EC6A16B" w14:textId="77777777" w:rsidR="0097213A" w:rsidRPr="000B00F7" w:rsidRDefault="0097213A" w:rsidP="0097213A">
            <w:pPr>
              <w:spacing w:before="0"/>
              <w:jc w:val="both"/>
              <w:rPr>
                <w:rFonts w:ascii="Times New Roman" w:eastAsia="Times New Roman" w:hAnsi="Times New Roman" w:cs="Times New Roman"/>
                <w:color w:val="000000"/>
              </w:rPr>
            </w:pPr>
            <w:r w:rsidRPr="000B00F7">
              <w:rPr>
                <w:rFonts w:ascii="Times New Roman" w:eastAsia="Times New Roman" w:hAnsi="Times New Roman" w:cs="Times New Roman"/>
                <w:color w:val="000000"/>
              </w:rPr>
              <w:t xml:space="preserve">N. Hu </w:t>
            </w:r>
          </w:p>
          <w:p w14:paraId="0EC6A16C" w14:textId="77777777" w:rsidR="0097213A" w:rsidRPr="000B00F7" w:rsidRDefault="0097213A" w:rsidP="0097213A">
            <w:pPr>
              <w:spacing w:before="0" w:line="360" w:lineRule="auto"/>
              <w:jc w:val="both"/>
            </w:pPr>
            <w:r w:rsidRPr="000B00F7">
              <w:rPr>
                <w:rFonts w:ascii="Times New Roman" w:eastAsia="Times New Roman" w:hAnsi="Times New Roman" w:cs="Times New Roman"/>
                <w:color w:val="000000"/>
              </w:rPr>
              <w:t xml:space="preserve">(Qualcomm) </w:t>
            </w:r>
          </w:p>
          <w:p w14:paraId="0EC6A16D" w14:textId="77777777" w:rsidR="0097213A" w:rsidRPr="000B00F7" w:rsidRDefault="0097213A" w:rsidP="0097213A">
            <w:pPr>
              <w:spacing w:before="0"/>
              <w:jc w:val="both"/>
            </w:pPr>
            <w:proofErr w:type="spellStart"/>
            <w:proofErr w:type="gramStart"/>
            <w:r w:rsidRPr="000B00F7">
              <w:rPr>
                <w:rFonts w:ascii="Times New Roman" w:eastAsia="Times New Roman" w:hAnsi="Times New Roman" w:cs="Times New Roman"/>
                <w:color w:val="000000"/>
              </w:rPr>
              <w:t>Z.Dai</w:t>
            </w:r>
            <w:proofErr w:type="spellEnd"/>
            <w:proofErr w:type="gramEnd"/>
            <w:r w:rsidRPr="000B00F7">
              <w:rPr>
                <w:rFonts w:ascii="Times New Roman" w:eastAsia="Times New Roman" w:hAnsi="Times New Roman" w:cs="Times New Roman"/>
                <w:color w:val="000000"/>
              </w:rPr>
              <w:t>, N. Song (OPPO)</w:t>
            </w:r>
          </w:p>
        </w:tc>
        <w:tc>
          <w:tcPr>
            <w:tcW w:w="1465" w:type="dxa"/>
            <w:vMerge w:val="restart"/>
          </w:tcPr>
          <w:p w14:paraId="0EC6A16E" w14:textId="77777777" w:rsidR="0097213A" w:rsidRPr="000B00F7" w:rsidRDefault="0097213A" w:rsidP="0097213A">
            <w:pPr>
              <w:jc w:val="both"/>
              <w:rPr>
                <w:rFonts w:ascii="Times New Roman" w:eastAsia="Times New Roman" w:hAnsi="Times New Roman" w:cs="Times New Roman"/>
              </w:rPr>
            </w:pPr>
          </w:p>
        </w:tc>
      </w:tr>
      <w:tr w:rsidR="0097213A" w14:paraId="0EC6A171" w14:textId="77777777" w:rsidTr="0097213A">
        <w:trPr>
          <w:trHeight w:val="385"/>
        </w:trPr>
        <w:tc>
          <w:tcPr>
            <w:tcW w:w="9956" w:type="dxa"/>
            <w:gridSpan w:val="4"/>
            <w:vAlign w:val="center"/>
          </w:tcPr>
          <w:p w14:paraId="0EC6A170"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b/>
                <w:bCs/>
                <w:lang w:eastAsia="zh-CN"/>
              </w:rPr>
              <w:t>6 Entropy coding</w:t>
            </w:r>
          </w:p>
        </w:tc>
      </w:tr>
      <w:tr w:rsidR="0097213A" w14:paraId="0EC6A176" w14:textId="77777777" w:rsidTr="0097213A">
        <w:trPr>
          <w:trHeight w:val="385"/>
        </w:trPr>
        <w:tc>
          <w:tcPr>
            <w:tcW w:w="796" w:type="dxa"/>
          </w:tcPr>
          <w:p w14:paraId="0EC6A172"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6.1a</w:t>
            </w:r>
          </w:p>
        </w:tc>
        <w:tc>
          <w:tcPr>
            <w:tcW w:w="6158" w:type="dxa"/>
          </w:tcPr>
          <w:p w14:paraId="0EC6A173" w14:textId="1FEE2A3D" w:rsidR="0097213A" w:rsidRDefault="0097213A" w:rsidP="0097213A">
            <w:pPr>
              <w:jc w:val="both"/>
            </w:pPr>
            <w:r>
              <w:rPr>
                <w:rFonts w:ascii="Times New Roman" w:eastAsia="Times New Roman" w:hAnsi="Times New Roman" w:cs="Times New Roman"/>
              </w:rPr>
              <w:t>Retrained CABAC contexts</w:t>
            </w:r>
          </w:p>
        </w:tc>
        <w:tc>
          <w:tcPr>
            <w:tcW w:w="1537" w:type="dxa"/>
          </w:tcPr>
          <w:p w14:paraId="0EC6A174" w14:textId="77777777" w:rsidR="0097213A" w:rsidRDefault="0097213A" w:rsidP="0097213A">
            <w:pPr>
              <w:spacing w:before="0"/>
              <w:jc w:val="left"/>
            </w:pPr>
            <w:r>
              <w:rPr>
                <w:rFonts w:ascii="Times New Roman" w:eastAsia="Times New Roman" w:hAnsi="Times New Roman" w:cs="Times New Roman"/>
                <w:color w:val="000000"/>
              </w:rPr>
              <w:t>F. Galpin (InterDigital)</w:t>
            </w:r>
          </w:p>
        </w:tc>
        <w:tc>
          <w:tcPr>
            <w:tcW w:w="1465" w:type="dxa"/>
          </w:tcPr>
          <w:p w14:paraId="0EC6A175" w14:textId="77777777" w:rsidR="0097213A" w:rsidRDefault="0097213A" w:rsidP="0097213A">
            <w:pPr>
              <w:jc w:val="both"/>
              <w:rPr>
                <w:rFonts w:ascii="Times New Roman" w:eastAsia="Times New Roman" w:hAnsi="Times New Roman" w:cs="Times New Roman"/>
              </w:rPr>
            </w:pPr>
          </w:p>
        </w:tc>
      </w:tr>
      <w:tr w:rsidR="0097213A" w14:paraId="0EC6A17B" w14:textId="77777777" w:rsidTr="0097213A">
        <w:trPr>
          <w:trHeight w:val="385"/>
        </w:trPr>
        <w:tc>
          <w:tcPr>
            <w:tcW w:w="796" w:type="dxa"/>
          </w:tcPr>
          <w:p w14:paraId="0EC6A177"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6.1b</w:t>
            </w:r>
          </w:p>
        </w:tc>
        <w:tc>
          <w:tcPr>
            <w:tcW w:w="6158" w:type="dxa"/>
          </w:tcPr>
          <w:p w14:paraId="0EC6A178"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 xml:space="preserve">Test </w:t>
            </w:r>
            <w:r>
              <w:rPr>
                <w:rFonts w:ascii="Times New Roman" w:eastAsia="Times New Roman" w:hAnsi="Times New Roman" w:cs="Times New Roman"/>
                <w:color w:val="000000"/>
              </w:rPr>
              <w:t>6.1a + some EP bins converted to NEP.</w:t>
            </w:r>
          </w:p>
        </w:tc>
        <w:tc>
          <w:tcPr>
            <w:tcW w:w="1537" w:type="dxa"/>
          </w:tcPr>
          <w:p w14:paraId="0EC6A179" w14:textId="77777777" w:rsidR="0097213A" w:rsidRDefault="0097213A" w:rsidP="0097213A">
            <w:pPr>
              <w:spacing w:before="0"/>
              <w:jc w:val="left"/>
            </w:pPr>
            <w:r>
              <w:rPr>
                <w:rFonts w:ascii="Times New Roman" w:eastAsia="Times New Roman" w:hAnsi="Times New Roman" w:cs="Times New Roman"/>
                <w:color w:val="000000"/>
              </w:rPr>
              <w:t>F. Galpin (InterDigital)</w:t>
            </w:r>
          </w:p>
        </w:tc>
        <w:tc>
          <w:tcPr>
            <w:tcW w:w="1465" w:type="dxa"/>
          </w:tcPr>
          <w:p w14:paraId="0EC6A17A" w14:textId="77777777" w:rsidR="0097213A" w:rsidRDefault="0097213A" w:rsidP="0097213A">
            <w:pPr>
              <w:jc w:val="both"/>
              <w:rPr>
                <w:rFonts w:ascii="Times New Roman" w:eastAsia="Times New Roman" w:hAnsi="Times New Roman" w:cs="Times New Roman"/>
              </w:rPr>
            </w:pPr>
          </w:p>
        </w:tc>
      </w:tr>
      <w:tr w:rsidR="0097213A" w14:paraId="0EC6A180" w14:textId="77777777" w:rsidTr="0097213A">
        <w:trPr>
          <w:trHeight w:val="385"/>
        </w:trPr>
        <w:tc>
          <w:tcPr>
            <w:tcW w:w="796" w:type="dxa"/>
          </w:tcPr>
          <w:p w14:paraId="0EC6A17C"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6.1c</w:t>
            </w:r>
          </w:p>
        </w:tc>
        <w:tc>
          <w:tcPr>
            <w:tcW w:w="6158" w:type="dxa"/>
          </w:tcPr>
          <w:p w14:paraId="0EC6A17D" w14:textId="77777777" w:rsidR="0097213A" w:rsidRDefault="0097213A" w:rsidP="0097213A">
            <w:pPr>
              <w:jc w:val="both"/>
              <w:rPr>
                <w:rFonts w:ascii="Times New Roman" w:eastAsia="Times New Roman" w:hAnsi="Times New Roman" w:cs="Times New Roman"/>
              </w:rPr>
            </w:pPr>
            <w:r>
              <w:rPr>
                <w:rFonts w:ascii="Times New Roman" w:eastAsia="Times New Roman" w:hAnsi="Times New Roman" w:cs="Times New Roman"/>
              </w:rPr>
              <w:t xml:space="preserve">Test </w:t>
            </w:r>
            <w:r>
              <w:rPr>
                <w:rFonts w:ascii="Times New Roman" w:eastAsia="Times New Roman" w:hAnsi="Times New Roman" w:cs="Times New Roman"/>
                <w:color w:val="000000"/>
              </w:rPr>
              <w:t>6.1b + some EP bins converted to become context coded</w:t>
            </w:r>
          </w:p>
        </w:tc>
        <w:tc>
          <w:tcPr>
            <w:tcW w:w="1537" w:type="dxa"/>
          </w:tcPr>
          <w:p w14:paraId="0EC6A17E" w14:textId="77777777" w:rsidR="0097213A" w:rsidRDefault="0097213A" w:rsidP="0097213A">
            <w:pPr>
              <w:spacing w:before="0"/>
              <w:jc w:val="left"/>
            </w:pPr>
            <w:r>
              <w:rPr>
                <w:rFonts w:ascii="Times New Roman" w:eastAsia="Times New Roman" w:hAnsi="Times New Roman" w:cs="Times New Roman"/>
                <w:color w:val="000000"/>
              </w:rPr>
              <w:t>F. Galpin (InterDigital)</w:t>
            </w:r>
          </w:p>
        </w:tc>
        <w:tc>
          <w:tcPr>
            <w:tcW w:w="1465" w:type="dxa"/>
          </w:tcPr>
          <w:p w14:paraId="0EC6A17F"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97213A" w14:paraId="0EC6A186" w14:textId="77777777" w:rsidTr="0097213A">
        <w:trPr>
          <w:trHeight w:val="385"/>
        </w:trPr>
        <w:tc>
          <w:tcPr>
            <w:tcW w:w="796" w:type="dxa"/>
          </w:tcPr>
          <w:p w14:paraId="0EC6A181" w14:textId="77777777" w:rsidR="0097213A" w:rsidRDefault="0097213A" w:rsidP="0097213A">
            <w:pPr>
              <w:jc w:val="both"/>
              <w:rPr>
                <w:rFonts w:ascii="Times New Roman" w:eastAsia="Times New Roman" w:hAnsi="Times New Roman" w:cs="Times New Roman"/>
                <w:color w:val="000000"/>
              </w:rPr>
            </w:pPr>
            <w:r>
              <w:rPr>
                <w:rFonts w:ascii="Times New Roman" w:eastAsia="Times New Roman" w:hAnsi="Times New Roman" w:cs="Times New Roman"/>
                <w:color w:val="000000"/>
              </w:rPr>
              <w:t>6.2a</w:t>
            </w:r>
          </w:p>
        </w:tc>
        <w:tc>
          <w:tcPr>
            <w:tcW w:w="6158" w:type="dxa"/>
          </w:tcPr>
          <w:p w14:paraId="0EC6A182"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94"/>
              </w:tabs>
              <w:jc w:val="both"/>
              <w:rPr>
                <w:rFonts w:ascii="Times New Roman" w:eastAsia="Times New Roman" w:hAnsi="Times New Roman" w:cs="Times New Roman"/>
              </w:rPr>
            </w:pPr>
            <w:r>
              <w:rPr>
                <w:rFonts w:ascii="Times New Roman" w:eastAsia="Times New Roman" w:hAnsi="Times New Roman" w:cs="Times New Roman"/>
              </w:rPr>
              <w:t xml:space="preserve">Context offset for </w:t>
            </w:r>
            <w:proofErr w:type="spellStart"/>
            <w:r>
              <w:rPr>
                <w:rFonts w:ascii="Times New Roman" w:eastAsia="Times New Roman" w:hAnsi="Times New Roman" w:cs="Times New Roman"/>
              </w:rPr>
              <w:t>gtX</w:t>
            </w:r>
            <w:proofErr w:type="spellEnd"/>
          </w:p>
        </w:tc>
        <w:tc>
          <w:tcPr>
            <w:tcW w:w="1537" w:type="dxa"/>
          </w:tcPr>
          <w:p w14:paraId="0EC6A183" w14:textId="77777777" w:rsidR="0097213A" w:rsidRDefault="0097213A" w:rsidP="0097213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P.Nikitin</w:t>
            </w:r>
            <w:proofErr w:type="spellEnd"/>
          </w:p>
          <w:p w14:paraId="0EC6A184" w14:textId="77777777" w:rsidR="0097213A" w:rsidRDefault="0097213A" w:rsidP="0097213A">
            <w:pPr>
              <w:contextualSpacing/>
              <w:jc w:val="both"/>
              <w:rPr>
                <w:rFonts w:ascii="Times New Roman" w:eastAsia="Times New Roman" w:hAnsi="Times New Roman" w:cs="Times New Roman"/>
              </w:rPr>
            </w:pPr>
            <w:r>
              <w:rPr>
                <w:rFonts w:ascii="Times New Roman" w:eastAsia="Times New Roman" w:hAnsi="Times New Roman" w:cs="Times New Roman"/>
                <w:color w:val="000000"/>
              </w:rPr>
              <w:t>(Qualcomm)</w:t>
            </w:r>
          </w:p>
        </w:tc>
        <w:tc>
          <w:tcPr>
            <w:tcW w:w="1465" w:type="dxa"/>
          </w:tcPr>
          <w:p w14:paraId="0EC6A185"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97213A" w14:paraId="0EC6A18D" w14:textId="77777777" w:rsidTr="0097213A">
        <w:trPr>
          <w:trHeight w:val="385"/>
        </w:trPr>
        <w:tc>
          <w:tcPr>
            <w:tcW w:w="796" w:type="dxa"/>
            <w:vMerge w:val="restart"/>
          </w:tcPr>
          <w:p w14:paraId="0EC6A187" w14:textId="77777777" w:rsidR="0097213A" w:rsidRDefault="0097213A" w:rsidP="0097213A">
            <w:pPr>
              <w:jc w:val="both"/>
              <w:rPr>
                <w:rFonts w:ascii="Times New Roman" w:eastAsia="Times New Roman" w:hAnsi="Times New Roman" w:cs="Times New Roman"/>
                <w:color w:val="000000"/>
              </w:rPr>
            </w:pPr>
            <w:r>
              <w:rPr>
                <w:rFonts w:ascii="Times New Roman" w:eastAsia="Times New Roman" w:hAnsi="Times New Roman" w:cs="Times New Roman"/>
                <w:color w:val="000000"/>
              </w:rPr>
              <w:t>6.2ba</w:t>
            </w:r>
          </w:p>
        </w:tc>
        <w:tc>
          <w:tcPr>
            <w:tcW w:w="6158" w:type="dxa"/>
            <w:vMerge w:val="restart"/>
          </w:tcPr>
          <w:p w14:paraId="0EC6A188"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94"/>
              </w:tabs>
              <w:jc w:val="both"/>
              <w:rPr>
                <w:rFonts w:ascii="Times New Roman" w:eastAsia="Times New Roman" w:hAnsi="Times New Roman" w:cs="Times New Roman"/>
              </w:rPr>
            </w:pPr>
            <w:r>
              <w:rPr>
                <w:rFonts w:ascii="Times New Roman" w:eastAsia="Times New Roman" w:hAnsi="Times New Roman" w:cs="Times New Roman"/>
              </w:rPr>
              <w:t>Test 6.1a + Test 6.2a</w:t>
            </w:r>
          </w:p>
        </w:tc>
        <w:tc>
          <w:tcPr>
            <w:tcW w:w="1537" w:type="dxa"/>
            <w:vMerge w:val="restart"/>
          </w:tcPr>
          <w:p w14:paraId="0EC6A189" w14:textId="77777777" w:rsidR="0097213A" w:rsidRDefault="0097213A" w:rsidP="0097213A">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P.Nikitin</w:t>
            </w:r>
            <w:proofErr w:type="spellEnd"/>
          </w:p>
          <w:p w14:paraId="0EC6A18A" w14:textId="77777777" w:rsidR="0097213A" w:rsidRDefault="0097213A" w:rsidP="0097213A">
            <w:pPr>
              <w:contextualSpacing/>
              <w:jc w:val="both"/>
              <w:rPr>
                <w:rFonts w:ascii="Times New Roman" w:eastAsia="Times New Roman" w:hAnsi="Times New Roman" w:cs="Times New Roman"/>
                <w:color w:val="000000"/>
              </w:rPr>
            </w:pPr>
            <w:r>
              <w:rPr>
                <w:rFonts w:ascii="Times New Roman" w:eastAsia="Times New Roman" w:hAnsi="Times New Roman" w:cs="Times New Roman"/>
                <w:color w:val="000000"/>
              </w:rPr>
              <w:t>(Qualcomm)</w:t>
            </w:r>
          </w:p>
          <w:p w14:paraId="0EC6A18B" w14:textId="77777777" w:rsidR="0097213A" w:rsidRDefault="0097213A" w:rsidP="0097213A">
            <w:pPr>
              <w:contextualSpacing/>
              <w:jc w:val="both"/>
              <w:rPr>
                <w:rFonts w:ascii="Times New Roman" w:eastAsia="Times New Roman" w:hAnsi="Times New Roman" w:cs="Times New Roman"/>
              </w:rPr>
            </w:pPr>
          </w:p>
        </w:tc>
        <w:tc>
          <w:tcPr>
            <w:tcW w:w="1465" w:type="dxa"/>
            <w:vMerge w:val="restart"/>
          </w:tcPr>
          <w:p w14:paraId="0EC6A18C" w14:textId="77777777" w:rsidR="0097213A" w:rsidRDefault="0097213A" w:rsidP="009721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bl>
    <w:p w14:paraId="0EC6A18E" w14:textId="77777777" w:rsidR="008918F7" w:rsidRDefault="005D0F4E">
      <w:pPr>
        <w:pStyle w:val="Heading1"/>
        <w:jc w:val="left"/>
        <w:rPr>
          <w:rFonts w:ascii="Times New Roman" w:eastAsia="Times New Roman" w:hAnsi="Times New Roman" w:cs="Times New Roman"/>
        </w:rPr>
      </w:pPr>
      <w:r>
        <w:rPr>
          <w:rFonts w:ascii="Times New Roman" w:eastAsia="Times New Roman" w:hAnsi="Times New Roman" w:cs="Times New Roman"/>
        </w:rPr>
        <w:lastRenderedPageBreak/>
        <w:t>Tools description</w:t>
      </w:r>
    </w:p>
    <w:p w14:paraId="0EC6A18F" w14:textId="77777777" w:rsidR="008918F7" w:rsidRDefault="005D0F4E">
      <w:pPr>
        <w:pStyle w:val="Heading2"/>
        <w:numPr>
          <w:ilvl w:val="0"/>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Pr>
          <w:rFonts w:ascii="Times New Roman" w:eastAsia="Times New Roman" w:hAnsi="Times New Roman" w:cs="Times New Roman"/>
        </w:rPr>
        <w:t>Partitioning</w:t>
      </w:r>
    </w:p>
    <w:p w14:paraId="0EC6A190" w14:textId="77777777" w:rsidR="008918F7" w:rsidRDefault="005D0F4E">
      <w:pPr>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1.1: Adaptive dual tree coding in inter slices (JVET-AH0152)</w:t>
      </w:r>
    </w:p>
    <w:p w14:paraId="0EC6A191"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In this test, adaptive dual tree coding is used in inter slices as follows.</w:t>
      </w:r>
    </w:p>
    <w:p w14:paraId="0EC6A192"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Single tree coding is systematically used at least down to block size 64x64. </w:t>
      </w:r>
    </w:p>
    <w:p w14:paraId="0EC6A193"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Then, for a non-split CU with size at most 64x64 and corresponding to a leaf of the single tree, skip flag and coding mode are signalled. In case of intra mode, they are followed by a separate-tree CU-level flag. </w:t>
      </w:r>
    </w:p>
    <w:p w14:paraId="0EC6A194"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In case separate-tree flag is false</w:t>
      </w:r>
      <w:del w:id="76" w:author="Vadim Seregin" w:date="2024-05-22T14:05:00Z">
        <w:r w:rsidDel="0074096F">
          <w:rPr>
            <w:rFonts w:ascii="Times New Roman" w:eastAsia="Times New Roman" w:hAnsi="Times New Roman" w:cs="Times New Roman"/>
            <w:color w:val="000000"/>
          </w:rPr>
          <w:delText xml:space="preserve"> </w:delText>
        </w:r>
      </w:del>
      <w:r>
        <w:rPr>
          <w:rFonts w:ascii="Times New Roman" w:eastAsia="Times New Roman" w:hAnsi="Times New Roman" w:cs="Times New Roman"/>
          <w:color w:val="000000"/>
        </w:rPr>
        <w:t>, current CU is a leaf of the single tree and is coded as usual.</w:t>
      </w:r>
    </w:p>
    <w:p w14:paraId="0EC6A195"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case separate-tree flag is true, current CU is the root of a further separate tree representation of luma and chroma. All coding units coded in this local dual tree mode in B slices are intra coded. </w:t>
      </w:r>
    </w:p>
    <w:p w14:paraId="0EC6A196"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In intra slices, only dual tree representation is used, regardless the Intra/IBC coding mode.</w:t>
      </w:r>
    </w:p>
    <w:p w14:paraId="0EC6A197" w14:textId="77777777" w:rsidR="008918F7" w:rsidRDefault="005D0F4E">
      <w:r>
        <w:rPr>
          <w:noProof/>
          <w:lang w:val="en-US" w:eastAsia="zh-CN"/>
        </w:rPr>
        <w:drawing>
          <wp:inline distT="0" distB="0" distL="0" distR="0" wp14:anchorId="0EC6A474" wp14:editId="0EC6A475">
            <wp:extent cx="5431091" cy="210186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6"/>
                    <a:stretch/>
                  </pic:blipFill>
                  <pic:spPr bwMode="auto">
                    <a:xfrm>
                      <a:off x="0" y="0"/>
                      <a:ext cx="5431091" cy="2101862"/>
                    </a:xfrm>
                    <a:prstGeom prst="rect">
                      <a:avLst/>
                    </a:prstGeom>
                  </pic:spPr>
                </pic:pic>
              </a:graphicData>
            </a:graphic>
          </wp:inline>
        </w:drawing>
      </w:r>
    </w:p>
    <w:p w14:paraId="0EC6A198" w14:textId="77777777" w:rsidR="008918F7" w:rsidRDefault="008918F7">
      <w:pPr>
        <w:jc w:val="left"/>
        <w:rPr>
          <w:rFonts w:ascii="Times New Roman" w:eastAsia="Times New Roman" w:hAnsi="Times New Roman" w:cs="Times New Roman"/>
        </w:rPr>
      </w:pPr>
    </w:p>
    <w:p w14:paraId="0EC6A199"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color w:val="000000"/>
        </w:rPr>
        <w:t>List of tests to be performed</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8918F7" w14:paraId="0EC6A19D" w14:textId="77777777">
        <w:tc>
          <w:tcPr>
            <w:tcW w:w="709" w:type="dxa"/>
            <w:tcMar>
              <w:top w:w="0" w:type="dxa"/>
              <w:left w:w="108" w:type="dxa"/>
              <w:bottom w:w="0" w:type="dxa"/>
              <w:right w:w="108" w:type="dxa"/>
            </w:tcMar>
          </w:tcPr>
          <w:p w14:paraId="0EC6A19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0EC6A19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0EC6A19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rsidRPr="006D514D" w14:paraId="0EC6A1A1" w14:textId="77777777">
        <w:tc>
          <w:tcPr>
            <w:tcW w:w="709" w:type="dxa"/>
            <w:tcMar>
              <w:top w:w="0" w:type="dxa"/>
              <w:left w:w="108" w:type="dxa"/>
              <w:bottom w:w="0" w:type="dxa"/>
              <w:right w:w="108" w:type="dxa"/>
            </w:tcMar>
          </w:tcPr>
          <w:p w14:paraId="0EC6A19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1.1</w:t>
            </w:r>
          </w:p>
        </w:tc>
        <w:tc>
          <w:tcPr>
            <w:tcW w:w="5811" w:type="dxa"/>
            <w:tcMar>
              <w:top w:w="0" w:type="dxa"/>
              <w:left w:w="108" w:type="dxa"/>
              <w:bottom w:w="0" w:type="dxa"/>
              <w:right w:w="108" w:type="dxa"/>
            </w:tcMar>
          </w:tcPr>
          <w:p w14:paraId="0EC6A19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Adaptive dual tree coding in inter slices</w:t>
            </w:r>
          </w:p>
        </w:tc>
        <w:tc>
          <w:tcPr>
            <w:tcW w:w="2268" w:type="dxa"/>
            <w:tcMar>
              <w:top w:w="0" w:type="dxa"/>
              <w:left w:w="108" w:type="dxa"/>
              <w:bottom w:w="0" w:type="dxa"/>
              <w:right w:w="108" w:type="dxa"/>
            </w:tcMar>
          </w:tcPr>
          <w:p w14:paraId="0EC6A1A0" w14:textId="77777777" w:rsidR="008918F7" w:rsidRPr="006D514D" w:rsidRDefault="005D0F4E">
            <w:pPr>
              <w:contextualSpacing/>
              <w:jc w:val="left"/>
              <w:rPr>
                <w:rFonts w:ascii="Times New Roman" w:eastAsia="Times New Roman" w:hAnsi="Times New Roman" w:cs="Times New Roman"/>
              </w:rPr>
            </w:pPr>
            <w:r w:rsidRPr="006D514D">
              <w:rPr>
                <w:rFonts w:ascii="Times New Roman" w:eastAsia="Times New Roman" w:hAnsi="Times New Roman" w:cs="Times New Roman"/>
              </w:rPr>
              <w:t>F. Le Léannec (InterDigital)</w:t>
            </w:r>
          </w:p>
        </w:tc>
      </w:tr>
    </w:tbl>
    <w:p w14:paraId="0EC6A1A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sz w:val="26"/>
        </w:rPr>
        <w:t>Test 1.2: Restricting BT CUs to apply QT-like partitioning structure</w:t>
      </w:r>
      <w:r>
        <w:rPr>
          <w:rFonts w:ascii="Times New Roman" w:eastAsia="Times New Roman" w:hAnsi="Times New Roman" w:cs="Times New Roman"/>
          <w:b/>
          <w:color w:val="000000"/>
          <w:sz w:val="26"/>
        </w:rPr>
        <w:t xml:space="preserve"> (JVET-AH0155)</w:t>
      </w:r>
    </w:p>
    <w:p w14:paraId="0EC6A1A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In the current version of ECM (ECM-12.0), the BT CUs are allowed to apply a QT-like partitioning structure even though the QT split is allowed for such CUs.</w:t>
      </w:r>
    </w:p>
    <w:p w14:paraId="0EC6A1A4" w14:textId="40C8734C"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In this test, a restriction on BT CUs is applied to avoid applying a QT-like partitioning structure.</w:t>
      </w:r>
      <w:r>
        <w:rPr>
          <w:rFonts w:ascii="Times New Roman" w:eastAsia="Times New Roman" w:hAnsi="Times New Roman" w:cs="Times New Roman"/>
          <w:color w:val="000000"/>
        </w:rPr>
        <w:t xml:space="preserve"> The condition is applied to a square CU for which QT split is allowed and it has QT depth between 0 to N.  </w:t>
      </w:r>
      <w:r>
        <w:rPr>
          <w:rFonts w:ascii="Times New Roman" w:eastAsia="Times New Roman" w:hAnsi="Times New Roman" w:cs="Times New Roman"/>
        </w:rPr>
        <w:t xml:space="preserve"> A new </w:t>
      </w:r>
      <w:r w:rsidR="00040DCC">
        <w:rPr>
          <w:rFonts w:ascii="Times New Roman" w:eastAsia="Times New Roman" w:hAnsi="Times New Roman" w:cs="Times New Roman"/>
        </w:rPr>
        <w:t>CABAC</w:t>
      </w:r>
      <w:r>
        <w:rPr>
          <w:rFonts w:ascii="Times New Roman" w:eastAsia="Times New Roman" w:hAnsi="Times New Roman" w:cs="Times New Roman"/>
        </w:rPr>
        <w:t xml:space="preserve"> context is added to signal </w:t>
      </w:r>
      <w:proofErr w:type="spellStart"/>
      <w:r>
        <w:rPr>
          <w:rFonts w:ascii="Times New Roman" w:eastAsia="Times New Roman" w:hAnsi="Times New Roman" w:cs="Times New Roman"/>
        </w:rPr>
        <w:t>split_cu_flag</w:t>
      </w:r>
      <w:proofErr w:type="spellEnd"/>
      <w:r>
        <w:rPr>
          <w:rFonts w:ascii="Times New Roman" w:eastAsia="Times New Roman" w:hAnsi="Times New Roman" w:cs="Times New Roman"/>
        </w:rPr>
        <w:t>. The context is used when the binary split is applied on a luma channel CU, and its first subblock chooses a different binary split compared to the binary split selected by its parent CU.</w:t>
      </w:r>
    </w:p>
    <w:p w14:paraId="0EC6A1A5" w14:textId="6244DA60"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w:t>
      </w:r>
      <w:r w:rsidR="00040DCC">
        <w:rPr>
          <w:rFonts w:ascii="Times New Roman" w:eastAsia="Times New Roman" w:hAnsi="Times New Roman" w:cs="Times New Roman"/>
          <w:color w:val="000000"/>
        </w:rPr>
        <w:t>T</w:t>
      </w:r>
      <w:r>
        <w:rPr>
          <w:rFonts w:ascii="Times New Roman" w:eastAsia="Times New Roman" w:hAnsi="Times New Roman" w:cs="Times New Roman"/>
          <w:color w:val="000000"/>
        </w:rPr>
        <w:t xml:space="preserve">est 1.2a an investigation will be performed to further improve the coding gain and encoding time reduction. In </w:t>
      </w:r>
      <w:r w:rsidR="00040DCC">
        <w:rPr>
          <w:rFonts w:ascii="Times New Roman" w:eastAsia="Times New Roman" w:hAnsi="Times New Roman" w:cs="Times New Roman"/>
          <w:color w:val="000000"/>
        </w:rPr>
        <w:t>T</w:t>
      </w:r>
      <w:r>
        <w:rPr>
          <w:rFonts w:ascii="Times New Roman" w:eastAsia="Times New Roman" w:hAnsi="Times New Roman" w:cs="Times New Roman"/>
          <w:color w:val="000000"/>
        </w:rPr>
        <w:t>est 1.2b it will be investigated if N should be set to 2 or another number</w:t>
      </w:r>
      <w:r>
        <w:rPr>
          <w:rFonts w:ascii="Times New Roman" w:eastAsia="Times New Roman" w:hAnsi="Times New Roman" w:cs="Times New Roman"/>
        </w:rPr>
        <w:t>.  In test 1.2c a non-normative solution will be tested.</w:t>
      </w:r>
    </w:p>
    <w:p w14:paraId="0EC6A1A6"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color w:val="000000"/>
        </w:rPr>
        <w:lastRenderedPageBreak/>
        <w:t>List of tests to be performed</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8918F7" w14:paraId="0EC6A1AA" w14:textId="77777777">
        <w:tc>
          <w:tcPr>
            <w:tcW w:w="709" w:type="dxa"/>
            <w:tcMar>
              <w:top w:w="0" w:type="dxa"/>
              <w:left w:w="108" w:type="dxa"/>
              <w:bottom w:w="0" w:type="dxa"/>
              <w:right w:w="108" w:type="dxa"/>
            </w:tcMar>
          </w:tcPr>
          <w:p w14:paraId="0EC6A1A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0EC6A1A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0EC6A1A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1AE" w14:textId="77777777">
        <w:tc>
          <w:tcPr>
            <w:tcW w:w="709" w:type="dxa"/>
            <w:tcMar>
              <w:top w:w="0" w:type="dxa"/>
              <w:left w:w="108" w:type="dxa"/>
              <w:bottom w:w="0" w:type="dxa"/>
              <w:right w:w="108" w:type="dxa"/>
            </w:tcMar>
          </w:tcPr>
          <w:p w14:paraId="0EC6A1A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1.2a</w:t>
            </w:r>
          </w:p>
        </w:tc>
        <w:tc>
          <w:tcPr>
            <w:tcW w:w="5811" w:type="dxa"/>
            <w:tcMar>
              <w:top w:w="0" w:type="dxa"/>
              <w:left w:w="108" w:type="dxa"/>
              <w:bottom w:w="0" w:type="dxa"/>
              <w:right w:w="108" w:type="dxa"/>
            </w:tcMar>
          </w:tcPr>
          <w:p w14:paraId="0EC6A1A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 xml:space="preserve">Restricting BT CUs to apply QT-like partitioning structure </w:t>
            </w:r>
          </w:p>
        </w:tc>
        <w:tc>
          <w:tcPr>
            <w:tcW w:w="2268" w:type="dxa"/>
            <w:tcMar>
              <w:top w:w="0" w:type="dxa"/>
              <w:left w:w="108" w:type="dxa"/>
              <w:bottom w:w="0" w:type="dxa"/>
              <w:right w:w="108" w:type="dxa"/>
            </w:tcMar>
          </w:tcPr>
          <w:p w14:paraId="0EC6A1AD"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color w:val="000000"/>
              </w:rPr>
              <w:t>W. Ahmad (Ericsson)</w:t>
            </w:r>
          </w:p>
        </w:tc>
      </w:tr>
      <w:tr w:rsidR="008918F7" w14:paraId="0EC6A1B2" w14:textId="77777777">
        <w:trPr>
          <w:trHeight w:val="253"/>
        </w:trPr>
        <w:tc>
          <w:tcPr>
            <w:tcW w:w="709" w:type="dxa"/>
            <w:vMerge w:val="restart"/>
            <w:tcMar>
              <w:top w:w="0" w:type="dxa"/>
              <w:left w:w="108" w:type="dxa"/>
              <w:bottom w:w="0" w:type="dxa"/>
              <w:right w:w="108" w:type="dxa"/>
            </w:tcMar>
          </w:tcPr>
          <w:p w14:paraId="0EC6A1A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1.2b</w:t>
            </w:r>
          </w:p>
        </w:tc>
        <w:tc>
          <w:tcPr>
            <w:tcW w:w="5811" w:type="dxa"/>
            <w:vMerge w:val="restart"/>
            <w:tcMar>
              <w:top w:w="0" w:type="dxa"/>
              <w:left w:w="108" w:type="dxa"/>
              <w:bottom w:w="0" w:type="dxa"/>
              <w:right w:w="108" w:type="dxa"/>
            </w:tcMar>
          </w:tcPr>
          <w:p w14:paraId="0EC6A1B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Restricting BT CUs to apply QT-like partitioning structure (also at smaller block sizes)</w:t>
            </w:r>
          </w:p>
        </w:tc>
        <w:tc>
          <w:tcPr>
            <w:tcW w:w="2268" w:type="dxa"/>
            <w:vMerge w:val="restart"/>
            <w:tcMar>
              <w:top w:w="0" w:type="dxa"/>
              <w:left w:w="108" w:type="dxa"/>
              <w:bottom w:w="0" w:type="dxa"/>
              <w:right w:w="108" w:type="dxa"/>
            </w:tcMar>
          </w:tcPr>
          <w:p w14:paraId="0EC6A1B1"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color w:val="000000"/>
              </w:rPr>
              <w:t>W. Ahmad (Ericsson)</w:t>
            </w:r>
          </w:p>
        </w:tc>
      </w:tr>
      <w:tr w:rsidR="008918F7" w14:paraId="0EC6A1B6" w14:textId="77777777">
        <w:trPr>
          <w:trHeight w:val="253"/>
        </w:trPr>
        <w:tc>
          <w:tcPr>
            <w:tcW w:w="709" w:type="dxa"/>
            <w:tcMar>
              <w:top w:w="0" w:type="dxa"/>
              <w:left w:w="108" w:type="dxa"/>
              <w:bottom w:w="0" w:type="dxa"/>
              <w:right w:w="108" w:type="dxa"/>
            </w:tcMar>
          </w:tcPr>
          <w:p w14:paraId="0EC6A1B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1.2c</w:t>
            </w:r>
          </w:p>
        </w:tc>
        <w:tc>
          <w:tcPr>
            <w:tcW w:w="5811" w:type="dxa"/>
            <w:tcMar>
              <w:top w:w="0" w:type="dxa"/>
              <w:left w:w="108" w:type="dxa"/>
              <w:bottom w:w="0" w:type="dxa"/>
              <w:right w:w="108" w:type="dxa"/>
            </w:tcMar>
          </w:tcPr>
          <w:p w14:paraId="0EC6A1B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Restricting BT CUs to apply QT-like partitioning structure (non-normative solution)</w:t>
            </w:r>
          </w:p>
        </w:tc>
        <w:tc>
          <w:tcPr>
            <w:tcW w:w="2268" w:type="dxa"/>
            <w:tcMar>
              <w:top w:w="0" w:type="dxa"/>
              <w:left w:w="108" w:type="dxa"/>
              <w:bottom w:w="0" w:type="dxa"/>
              <w:right w:w="108" w:type="dxa"/>
            </w:tcMar>
          </w:tcPr>
          <w:p w14:paraId="0EC6A1B5"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color w:val="000000"/>
              </w:rPr>
              <w:t>W. Ahmad (Ericsson)</w:t>
            </w:r>
          </w:p>
        </w:tc>
      </w:tr>
    </w:tbl>
    <w:p w14:paraId="0EC6A1B8" w14:textId="77777777" w:rsidR="008918F7" w:rsidRDefault="005D0F4E">
      <w:pPr>
        <w:pStyle w:val="Heading2"/>
        <w:jc w:val="left"/>
        <w:rPr>
          <w:rFonts w:ascii="Times New Roman" w:eastAsia="Times New Roman" w:hAnsi="Times New Roman" w:cs="Times New Roman"/>
        </w:rPr>
      </w:pPr>
      <w:r>
        <w:rPr>
          <w:rFonts w:ascii="Times New Roman" w:eastAsia="Times New Roman" w:hAnsi="Times New Roman" w:cs="Times New Roman"/>
        </w:rPr>
        <w:t>2. Intra prediction</w:t>
      </w:r>
    </w:p>
    <w:p w14:paraId="0EC6A1B9" w14:textId="77777777" w:rsidR="008918F7" w:rsidRDefault="005D0F4E">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2.1: TIMD merge (JVET-AH0075)</w:t>
      </w:r>
    </w:p>
    <w:p w14:paraId="0EC6A1BA"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color w:val="000000"/>
        </w:rPr>
        <w:t>In ECM, TIMD prediction is derived by a fusion of up to 3 intra modes with the smallest SATD cost with the weights corresponding to the template cost.</w:t>
      </w:r>
    </w:p>
    <w:p w14:paraId="0EC6A1BB" w14:textId="77777777" w:rsidR="008918F7" w:rsidRDefault="005D0F4E">
      <w:pPr>
        <w:spacing w:after="240"/>
        <w:jc w:val="both"/>
      </w:pPr>
      <w:r>
        <w:rPr>
          <w:rFonts w:ascii="Times New Roman" w:eastAsia="Times New Roman" w:hAnsi="Times New Roman" w:cs="Times New Roman"/>
          <w:color w:val="000000"/>
        </w:rPr>
        <w:t>In the test, TIMD merge list of size 5 is constructed by adding TIMD information (prediction modes, fusion flag, fusion weights and wide-angle conditions of TIMD modes, MTS transform types) from adjacent and non-adjacent neighbouring blocks shown in the next figure.</w:t>
      </w:r>
    </w:p>
    <w:p w14:paraId="0EC6A1BC"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1C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B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1B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1B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1C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C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2.1</w:t>
            </w:r>
          </w:p>
        </w:tc>
        <w:tc>
          <w:tcPr>
            <w:tcW w:w="5850" w:type="dxa"/>
            <w:tcBorders>
              <w:top w:val="single" w:sz="4" w:space="0" w:color="000000"/>
              <w:left w:val="single" w:sz="4" w:space="0" w:color="000000"/>
              <w:bottom w:val="single" w:sz="4" w:space="0" w:color="000000"/>
              <w:right w:val="single" w:sz="4" w:space="0" w:color="000000"/>
            </w:tcBorders>
          </w:tcPr>
          <w:p w14:paraId="0EC6A1C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TIMD merge</w:t>
            </w:r>
          </w:p>
        </w:tc>
        <w:tc>
          <w:tcPr>
            <w:tcW w:w="2236" w:type="dxa"/>
            <w:tcBorders>
              <w:top w:val="single" w:sz="4" w:space="0" w:color="000000"/>
              <w:left w:val="single" w:sz="4" w:space="0" w:color="000000"/>
              <w:bottom w:val="single" w:sz="4" w:space="0" w:color="000000"/>
              <w:right w:val="single" w:sz="4" w:space="0" w:color="000000"/>
            </w:tcBorders>
          </w:tcPr>
          <w:p w14:paraId="0EC6A1C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Pr>
                <w:rFonts w:ascii="Times New Roman" w:eastAsia="Times New Roman" w:hAnsi="Times New Roman" w:cs="Times New Roman"/>
              </w:rPr>
              <w:t>M. Abdoli (Xiaomi)</w:t>
            </w:r>
          </w:p>
        </w:tc>
      </w:tr>
    </w:tbl>
    <w:p w14:paraId="0EC6A1C5" w14:textId="77777777" w:rsidR="008918F7" w:rsidRDefault="005D0F4E">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2.2: TIMD with enhanced block vectors deployment (JVET-AH0274, JVET-AH0071)</w:t>
      </w:r>
    </w:p>
    <w:p w14:paraId="0EC6A1C6" w14:textId="77777777" w:rsidR="008918F7" w:rsidRDefault="005D0F4E">
      <w:pPr>
        <w:jc w:val="both"/>
      </w:pPr>
      <w:r>
        <w:rPr>
          <w:rFonts w:ascii="Times New Roman" w:eastAsia="Times New Roman" w:hAnsi="Times New Roman" w:cs="Times New Roman"/>
          <w:color w:val="000000"/>
        </w:rPr>
        <w:t xml:space="preserve">This test studies using block vectors for TIMD mode, similar to block vector usage for DIMD and SGPM modes. Specifically, the adjacent, non-adjacent and ARBVP block vector can replace any of the three time regular intra prediction mode according the to the template cost. </w:t>
      </w:r>
    </w:p>
    <w:p w14:paraId="0EC6A1C7"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1C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C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1C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1C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1C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CC" w14:textId="77777777" w:rsidR="008918F7" w:rsidRPr="006D514D" w:rsidRDefault="005D0F4E">
            <w:pPr>
              <w:jc w:val="both"/>
              <w:rPr>
                <w:rFonts w:ascii="Times New Roman" w:eastAsia="Times New Roman" w:hAnsi="Times New Roman" w:cs="Times New Roman"/>
              </w:rPr>
            </w:pPr>
            <w:r>
              <w:rPr>
                <w:rFonts w:ascii="Times New Roman" w:eastAsia="Times New Roman" w:hAnsi="Times New Roman" w:cs="Times New Roman"/>
              </w:rPr>
              <w:t>2.2</w:t>
            </w:r>
            <w:del w:id="77" w:author="Jiaye Fu" w:date="2024-05-24T00:13:00Z">
              <w:r w:rsidDel="006D514D">
                <w:rPr>
                  <w:rFonts w:ascii="Times New Roman" w:eastAsia="Times New Roman" w:hAnsi="Times New Roman" w:cs="Times New Roman"/>
                </w:rPr>
                <w:delText>a</w:delText>
              </w:r>
            </w:del>
          </w:p>
        </w:tc>
        <w:tc>
          <w:tcPr>
            <w:tcW w:w="5850" w:type="dxa"/>
            <w:tcBorders>
              <w:top w:val="single" w:sz="4" w:space="0" w:color="000000"/>
              <w:left w:val="single" w:sz="4" w:space="0" w:color="000000"/>
              <w:bottom w:val="single" w:sz="4" w:space="0" w:color="000000"/>
              <w:right w:val="single" w:sz="4" w:space="0" w:color="000000"/>
            </w:tcBorders>
          </w:tcPr>
          <w:p w14:paraId="0EC6A1C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TIMD with enhanced block vector deployment</w:t>
            </w:r>
          </w:p>
        </w:tc>
        <w:tc>
          <w:tcPr>
            <w:tcW w:w="2236" w:type="dxa"/>
            <w:tcBorders>
              <w:top w:val="single" w:sz="4" w:space="0" w:color="000000"/>
              <w:left w:val="single" w:sz="4" w:space="0" w:color="000000"/>
              <w:bottom w:val="single" w:sz="4" w:space="0" w:color="000000"/>
              <w:right w:val="single" w:sz="4" w:space="0" w:color="000000"/>
            </w:tcBorders>
          </w:tcPr>
          <w:p w14:paraId="10C128C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ins w:id="78" w:author="Jiaye Fu" w:date="2024-05-24T00:16:00Z"/>
                <w:rFonts w:ascii="Times New Roman" w:eastAsiaTheme="minorEastAsia" w:hAnsi="Times New Roman" w:cs="Times New Roman"/>
                <w:lang w:eastAsia="zh-CN"/>
              </w:rPr>
            </w:pPr>
            <w:r>
              <w:rPr>
                <w:rFonts w:ascii="Times New Roman" w:eastAsia="Times New Roman" w:hAnsi="Times New Roman" w:cs="Times New Roman"/>
              </w:rPr>
              <w:t>K. Naser (InterDigital)</w:t>
            </w:r>
          </w:p>
          <w:p w14:paraId="3CCEA9D4" w14:textId="77777777" w:rsidR="006D514D" w:rsidRPr="006D514D" w:rsidRDefault="006D514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ins w:id="79" w:author="Jiaye Fu" w:date="2024-05-24T00:13:00Z"/>
                <w:rFonts w:ascii="Times New Roman" w:eastAsiaTheme="minorEastAsia" w:hAnsi="Times New Roman" w:cs="Times New Roman"/>
                <w:lang w:eastAsia="zh-CN"/>
              </w:rPr>
            </w:pPr>
          </w:p>
          <w:p w14:paraId="0EC6A1CE" w14:textId="7AAA3C46" w:rsidR="006D514D" w:rsidRPr="006D514D" w:rsidRDefault="006D514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ins w:id="80" w:author="Jiaye Fu" w:date="2024-05-24T00:13:00Z">
              <w:r>
                <w:rPr>
                  <w:rFonts w:ascii="Times New Roman" w:eastAsiaTheme="minorEastAsia" w:hAnsi="Times New Roman" w:cs="Times New Roman" w:hint="eastAsia"/>
                  <w:lang w:eastAsia="zh-CN"/>
                </w:rPr>
                <w:t>J. Fu (Peking Univ.)</w:t>
              </w:r>
            </w:ins>
          </w:p>
        </w:tc>
      </w:tr>
      <w:tr w:rsidR="008918F7" w:rsidDel="006D514D" w14:paraId="0EC6A1D3" w14:textId="50DCDBF8">
        <w:trPr>
          <w:trHeight w:val="253"/>
          <w:jc w:val="center"/>
          <w:del w:id="81" w:author="Jiaye Fu" w:date="2024-05-24T00:13:00Z"/>
        </w:trPr>
        <w:tc>
          <w:tcPr>
            <w:tcW w:w="701" w:type="dxa"/>
            <w:tcBorders>
              <w:top w:val="single" w:sz="4" w:space="0" w:color="000000"/>
              <w:left w:val="single" w:sz="4" w:space="0" w:color="000000"/>
              <w:bottom w:val="single" w:sz="4" w:space="0" w:color="000000"/>
              <w:right w:val="single" w:sz="4" w:space="0" w:color="000000"/>
            </w:tcBorders>
          </w:tcPr>
          <w:p w14:paraId="0EC6A1D0" w14:textId="335C7D29" w:rsidR="008918F7" w:rsidDel="006D514D" w:rsidRDefault="005D0F4E">
            <w:pPr>
              <w:jc w:val="both"/>
              <w:rPr>
                <w:del w:id="82" w:author="Jiaye Fu" w:date="2024-05-24T00:13:00Z"/>
                <w:rFonts w:ascii="Times New Roman" w:eastAsia="Times New Roman" w:hAnsi="Times New Roman" w:cs="Times New Roman"/>
              </w:rPr>
            </w:pPr>
            <w:del w:id="83" w:author="Jiaye Fu" w:date="2024-05-24T00:13:00Z">
              <w:r w:rsidDel="006D514D">
                <w:rPr>
                  <w:rFonts w:ascii="Times New Roman" w:eastAsia="Times New Roman" w:hAnsi="Times New Roman" w:cs="Times New Roman"/>
                </w:rPr>
                <w:delText>2.2b</w:delText>
              </w:r>
            </w:del>
          </w:p>
        </w:tc>
        <w:tc>
          <w:tcPr>
            <w:tcW w:w="5850" w:type="dxa"/>
            <w:tcBorders>
              <w:top w:val="single" w:sz="4" w:space="0" w:color="000000"/>
              <w:left w:val="single" w:sz="4" w:space="0" w:color="000000"/>
              <w:bottom w:val="single" w:sz="4" w:space="0" w:color="000000"/>
              <w:right w:val="single" w:sz="4" w:space="0" w:color="000000"/>
            </w:tcBorders>
          </w:tcPr>
          <w:p w14:paraId="0EC6A1D1" w14:textId="20B05439" w:rsidR="008918F7" w:rsidDel="006D514D" w:rsidRDefault="005D0F4E">
            <w:pPr>
              <w:jc w:val="both"/>
              <w:rPr>
                <w:del w:id="84" w:author="Jiaye Fu" w:date="2024-05-24T00:13:00Z"/>
                <w:rFonts w:ascii="Times New Roman" w:eastAsia="Times New Roman" w:hAnsi="Times New Roman" w:cs="Times New Roman"/>
              </w:rPr>
            </w:pPr>
            <w:del w:id="85" w:author="Jiaye Fu" w:date="2024-05-24T00:13:00Z">
              <w:r w:rsidDel="006D514D">
                <w:rPr>
                  <w:rFonts w:ascii="Times New Roman" w:eastAsia="Times New Roman" w:hAnsi="Times New Roman" w:cs="Times New Roman"/>
                </w:rPr>
                <w:delText>IntraTMP extension to TIMD</w:delText>
              </w:r>
            </w:del>
          </w:p>
        </w:tc>
        <w:tc>
          <w:tcPr>
            <w:tcW w:w="2236" w:type="dxa"/>
            <w:tcBorders>
              <w:top w:val="single" w:sz="4" w:space="0" w:color="000000"/>
              <w:left w:val="single" w:sz="4" w:space="0" w:color="000000"/>
              <w:bottom w:val="single" w:sz="4" w:space="0" w:color="000000"/>
              <w:right w:val="single" w:sz="4" w:space="0" w:color="000000"/>
            </w:tcBorders>
          </w:tcPr>
          <w:p w14:paraId="0EC6A1D2" w14:textId="1F63C081"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del w:id="86" w:author="Jiaye Fu" w:date="2024-05-24T00:13:00Z"/>
                <w:rFonts w:ascii="Times New Roman" w:eastAsia="Times New Roman" w:hAnsi="Times New Roman" w:cs="Times New Roman"/>
              </w:rPr>
            </w:pPr>
            <w:del w:id="87" w:author="Jiaye Fu" w:date="2024-05-24T00:13:00Z">
              <w:r w:rsidDel="006D514D">
                <w:rPr>
                  <w:rFonts w:ascii="Times New Roman" w:eastAsia="Times New Roman" w:hAnsi="Times New Roman" w:cs="Times New Roman"/>
                </w:rPr>
                <w:delText>J. Fu (Peking Univ.)</w:delText>
              </w:r>
            </w:del>
          </w:p>
        </w:tc>
      </w:tr>
    </w:tbl>
    <w:p w14:paraId="0EC6A1D5" w14:textId="77777777"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pPr>
      <w:r>
        <w:rPr>
          <w:rFonts w:ascii="Times New Roman" w:eastAsia="Times New Roman" w:hAnsi="Times New Roman" w:cs="Times New Roman"/>
        </w:rPr>
        <w:t>Test 2.3: Combination of TIMD related tests</w:t>
      </w:r>
    </w:p>
    <w:p w14:paraId="0EC6A1D6" w14:textId="77777777" w:rsidR="008918F7" w:rsidRDefault="005D0F4E">
      <w:pPr>
        <w:spacing w:line="360" w:lineRule="auto"/>
        <w:jc w:val="left"/>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1D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D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lastRenderedPageBreak/>
              <w:t>#</w:t>
            </w:r>
          </w:p>
        </w:tc>
        <w:tc>
          <w:tcPr>
            <w:tcW w:w="5850" w:type="dxa"/>
            <w:tcBorders>
              <w:top w:val="single" w:sz="4" w:space="0" w:color="000000"/>
              <w:left w:val="single" w:sz="4" w:space="0" w:color="000000"/>
              <w:bottom w:val="single" w:sz="4" w:space="0" w:color="000000"/>
              <w:right w:val="single" w:sz="4" w:space="0" w:color="000000"/>
            </w:tcBorders>
          </w:tcPr>
          <w:p w14:paraId="0EC6A1D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1D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1E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DB" w14:textId="77777777" w:rsidR="008918F7" w:rsidRPr="006D514D" w:rsidRDefault="005D0F4E">
            <w:pPr>
              <w:jc w:val="both"/>
              <w:rPr>
                <w:rFonts w:ascii="Times New Roman" w:eastAsia="Times New Roman" w:hAnsi="Times New Roman" w:cs="Times New Roman"/>
              </w:rPr>
            </w:pPr>
            <w:r>
              <w:rPr>
                <w:rFonts w:ascii="Times New Roman" w:eastAsia="Times New Roman" w:hAnsi="Times New Roman" w:cs="Times New Roman"/>
              </w:rPr>
              <w:t>2.3</w:t>
            </w:r>
            <w:del w:id="88" w:author="Jiaye Fu" w:date="2024-05-24T00:14:00Z">
              <w:r w:rsidDel="006D514D">
                <w:rPr>
                  <w:rFonts w:ascii="Times New Roman" w:eastAsia="Times New Roman" w:hAnsi="Times New Roman" w:cs="Times New Roman"/>
                </w:rPr>
                <w:delText>a</w:delText>
              </w:r>
            </w:del>
          </w:p>
        </w:tc>
        <w:tc>
          <w:tcPr>
            <w:tcW w:w="5850" w:type="dxa"/>
            <w:tcBorders>
              <w:top w:val="single" w:sz="4" w:space="0" w:color="000000"/>
              <w:left w:val="single" w:sz="4" w:space="0" w:color="000000"/>
              <w:bottom w:val="single" w:sz="4" w:space="0" w:color="000000"/>
              <w:right w:val="single" w:sz="4" w:space="0" w:color="000000"/>
            </w:tcBorders>
          </w:tcPr>
          <w:p w14:paraId="0EC6A1DC" w14:textId="77777777" w:rsidR="008918F7" w:rsidRPr="006D514D" w:rsidRDefault="005D0F4E">
            <w:pPr>
              <w:jc w:val="both"/>
              <w:rPr>
                <w:rFonts w:ascii="Times New Roman" w:eastAsiaTheme="minorEastAsia" w:hAnsi="Times New Roman" w:cs="Times New Roman"/>
                <w:lang w:eastAsia="zh-CN"/>
              </w:rPr>
            </w:pPr>
            <w:r>
              <w:rPr>
                <w:rFonts w:ascii="Times New Roman" w:eastAsia="Times New Roman" w:hAnsi="Times New Roman" w:cs="Times New Roman"/>
              </w:rPr>
              <w:t>Test 2.1 + Test 2.2</w:t>
            </w:r>
            <w:del w:id="89" w:author="Jiaye Fu" w:date="2024-05-24T00:14:00Z">
              <w:r w:rsidDel="006D514D">
                <w:rPr>
                  <w:rFonts w:ascii="Times New Roman" w:eastAsia="Times New Roman" w:hAnsi="Times New Roman" w:cs="Times New Roman"/>
                </w:rPr>
                <w:delText>a</w:delText>
              </w:r>
            </w:del>
          </w:p>
        </w:tc>
        <w:tc>
          <w:tcPr>
            <w:tcW w:w="2236" w:type="dxa"/>
            <w:tcBorders>
              <w:top w:val="single" w:sz="4" w:space="0" w:color="000000"/>
              <w:left w:val="single" w:sz="4" w:space="0" w:color="000000"/>
              <w:bottom w:val="single" w:sz="4" w:space="0" w:color="000000"/>
              <w:right w:val="single" w:sz="4" w:space="0" w:color="000000"/>
            </w:tcBorders>
          </w:tcPr>
          <w:p w14:paraId="0EC6A1DD"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M. Abdoli (Xiaomi)</w:t>
            </w:r>
          </w:p>
          <w:p w14:paraId="0EC6A1DE"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K. Naser</w:t>
            </w:r>
            <w:r w:rsidRPr="000B00F7">
              <w:rPr>
                <w:rFonts w:ascii="Times New Roman" w:eastAsia="Times New Roman" w:hAnsi="Times New Roman" w:cs="Times New Roman"/>
              </w:rPr>
              <w:br/>
              <w:t>(InterDigital)</w:t>
            </w:r>
          </w:p>
          <w:p w14:paraId="0EC6A1D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J. Fu</w:t>
            </w:r>
          </w:p>
          <w:p w14:paraId="0EC6A1E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(Peking Univ.)</w:t>
            </w:r>
          </w:p>
        </w:tc>
      </w:tr>
      <w:tr w:rsidR="008918F7" w:rsidDel="006D514D" w14:paraId="0EC6A1E8" w14:textId="41B2EEF3">
        <w:trPr>
          <w:trHeight w:val="253"/>
          <w:jc w:val="center"/>
          <w:del w:id="90" w:author="Jiaye Fu" w:date="2024-05-24T00:14:00Z"/>
        </w:trPr>
        <w:tc>
          <w:tcPr>
            <w:tcW w:w="701" w:type="dxa"/>
            <w:tcBorders>
              <w:top w:val="single" w:sz="4" w:space="0" w:color="000000"/>
              <w:left w:val="single" w:sz="4" w:space="0" w:color="000000"/>
              <w:bottom w:val="single" w:sz="4" w:space="0" w:color="000000"/>
              <w:right w:val="single" w:sz="4" w:space="0" w:color="000000"/>
            </w:tcBorders>
          </w:tcPr>
          <w:p w14:paraId="0EC6A1E2" w14:textId="74CB4C7D" w:rsidR="008918F7" w:rsidDel="006D514D" w:rsidRDefault="005D0F4E">
            <w:pPr>
              <w:jc w:val="both"/>
              <w:rPr>
                <w:del w:id="91" w:author="Jiaye Fu" w:date="2024-05-24T00:14:00Z"/>
                <w:rFonts w:ascii="Times New Roman" w:eastAsia="Times New Roman" w:hAnsi="Times New Roman" w:cs="Times New Roman"/>
              </w:rPr>
            </w:pPr>
            <w:del w:id="92" w:author="Jiaye Fu" w:date="2024-05-24T00:14:00Z">
              <w:r w:rsidDel="006D514D">
                <w:rPr>
                  <w:rFonts w:ascii="Times New Roman" w:eastAsia="Times New Roman" w:hAnsi="Times New Roman" w:cs="Times New Roman"/>
                </w:rPr>
                <w:delText>2.3b</w:delText>
              </w:r>
            </w:del>
          </w:p>
        </w:tc>
        <w:tc>
          <w:tcPr>
            <w:tcW w:w="5850" w:type="dxa"/>
            <w:tcBorders>
              <w:top w:val="single" w:sz="4" w:space="0" w:color="000000"/>
              <w:left w:val="single" w:sz="4" w:space="0" w:color="000000"/>
              <w:bottom w:val="single" w:sz="4" w:space="0" w:color="000000"/>
              <w:right w:val="single" w:sz="4" w:space="0" w:color="000000"/>
            </w:tcBorders>
          </w:tcPr>
          <w:p w14:paraId="0EC6A1E3" w14:textId="2B784494" w:rsidR="008918F7" w:rsidDel="006D514D" w:rsidRDefault="005D0F4E">
            <w:pPr>
              <w:jc w:val="both"/>
              <w:rPr>
                <w:del w:id="93" w:author="Jiaye Fu" w:date="2024-05-24T00:14:00Z"/>
                <w:rFonts w:ascii="Times New Roman" w:eastAsia="Times New Roman" w:hAnsi="Times New Roman" w:cs="Times New Roman"/>
              </w:rPr>
            </w:pPr>
            <w:del w:id="94" w:author="Jiaye Fu" w:date="2024-05-24T00:14:00Z">
              <w:r w:rsidDel="006D514D">
                <w:rPr>
                  <w:rFonts w:ascii="Times New Roman" w:eastAsia="Times New Roman" w:hAnsi="Times New Roman" w:cs="Times New Roman"/>
                </w:rPr>
                <w:delText>Test 2.1 + Test 2.2b</w:delText>
              </w:r>
            </w:del>
          </w:p>
        </w:tc>
        <w:tc>
          <w:tcPr>
            <w:tcW w:w="2236" w:type="dxa"/>
            <w:tcBorders>
              <w:top w:val="single" w:sz="4" w:space="0" w:color="000000"/>
              <w:left w:val="single" w:sz="4" w:space="0" w:color="000000"/>
              <w:bottom w:val="single" w:sz="4" w:space="0" w:color="000000"/>
              <w:right w:val="single" w:sz="4" w:space="0" w:color="000000"/>
            </w:tcBorders>
          </w:tcPr>
          <w:p w14:paraId="0EC6A1E4" w14:textId="4E334164" w:rsidR="008918F7" w:rsidRPr="006D514D"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95" w:author="Jiaye Fu" w:date="2024-05-24T00:14:00Z"/>
                <w:rFonts w:ascii="Times New Roman" w:eastAsia="Times New Roman" w:hAnsi="Times New Roman" w:cs="Times New Roman"/>
              </w:rPr>
            </w:pPr>
            <w:del w:id="96" w:author="Jiaye Fu" w:date="2024-05-24T00:14:00Z">
              <w:r w:rsidRPr="006D514D" w:rsidDel="006D514D">
                <w:rPr>
                  <w:rFonts w:ascii="Times New Roman" w:eastAsia="Times New Roman" w:hAnsi="Times New Roman" w:cs="Times New Roman"/>
                </w:rPr>
                <w:delText>M. Abdoli (Xiaomi)</w:delText>
              </w:r>
            </w:del>
          </w:p>
          <w:p w14:paraId="0EC6A1E5" w14:textId="5190F168" w:rsidR="008918F7" w:rsidRPr="006D514D"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97" w:author="Jiaye Fu" w:date="2024-05-24T00:14:00Z"/>
                <w:rFonts w:ascii="Times New Roman" w:eastAsia="Times New Roman" w:hAnsi="Times New Roman" w:cs="Times New Roman"/>
              </w:rPr>
            </w:pPr>
            <w:del w:id="98" w:author="Jiaye Fu" w:date="2024-05-24T00:14:00Z">
              <w:r w:rsidRPr="006D514D" w:rsidDel="006D514D">
                <w:rPr>
                  <w:rFonts w:ascii="Times New Roman" w:eastAsia="Times New Roman" w:hAnsi="Times New Roman" w:cs="Times New Roman"/>
                </w:rPr>
                <w:delText>K. Naser</w:delText>
              </w:r>
              <w:r w:rsidRPr="006D514D" w:rsidDel="006D514D">
                <w:rPr>
                  <w:rFonts w:ascii="Times New Roman" w:eastAsia="Times New Roman" w:hAnsi="Times New Roman" w:cs="Times New Roman"/>
                </w:rPr>
                <w:br/>
                <w:delText>(InterDigital)</w:delText>
              </w:r>
            </w:del>
          </w:p>
          <w:p w14:paraId="0EC6A1E6" w14:textId="0814D84B"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99" w:author="Jiaye Fu" w:date="2024-05-24T00:14:00Z"/>
                <w:rFonts w:ascii="Times New Roman" w:eastAsia="Times New Roman" w:hAnsi="Times New Roman" w:cs="Times New Roman"/>
              </w:rPr>
            </w:pPr>
            <w:del w:id="100" w:author="Jiaye Fu" w:date="2024-05-24T00:14:00Z">
              <w:r w:rsidDel="006D514D">
                <w:rPr>
                  <w:rFonts w:ascii="Times New Roman" w:eastAsia="Times New Roman" w:hAnsi="Times New Roman" w:cs="Times New Roman"/>
                </w:rPr>
                <w:delText>J. Fu</w:delText>
              </w:r>
            </w:del>
          </w:p>
          <w:p w14:paraId="0EC6A1E7" w14:textId="627BC7F5" w:rsidR="008918F7" w:rsidDel="006D514D"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del w:id="101" w:author="Jiaye Fu" w:date="2024-05-24T00:14:00Z"/>
                <w:rFonts w:ascii="Times New Roman" w:eastAsia="Times New Roman" w:hAnsi="Times New Roman" w:cs="Times New Roman"/>
              </w:rPr>
            </w:pPr>
            <w:del w:id="102" w:author="Jiaye Fu" w:date="2024-05-24T00:14:00Z">
              <w:r w:rsidDel="006D514D">
                <w:rPr>
                  <w:rFonts w:ascii="Times New Roman" w:eastAsia="Times New Roman" w:hAnsi="Times New Roman" w:cs="Times New Roman"/>
                </w:rPr>
                <w:delText>(Peking Univ.)</w:delText>
              </w:r>
            </w:del>
          </w:p>
        </w:tc>
      </w:tr>
    </w:tbl>
    <w:p w14:paraId="0EC6A1EA" w14:textId="77777777"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Pr>
          <w:rFonts w:ascii="Times New Roman" w:eastAsia="Times New Roman" w:hAnsi="Times New Roman" w:cs="Times New Roman"/>
        </w:rPr>
        <w:t>Test 2.4: Additional TIMD mode with different cost metric (JVET-AH0083)</w:t>
      </w:r>
    </w:p>
    <w:p w14:paraId="0EC6A1E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In this test, an additional TIMD mode is tested. In this coding mode, template costs are calculated with mean removed SAD instead of SATD as in regular TIMD, and the list of candidate TIMD modes is modified. This increases the diversity between the regular and additional TIMD mode.</w:t>
      </w:r>
    </w:p>
    <w:p w14:paraId="0EC6A1EC" w14:textId="77777777" w:rsidR="008918F7" w:rsidRDefault="005D0F4E">
      <w:pPr>
        <w:jc w:val="both"/>
      </w:pPr>
      <w:r>
        <w:rPr>
          <w:rFonts w:ascii="Times New Roman" w:eastAsia="Times New Roman" w:hAnsi="Times New Roman" w:cs="Times New Roman"/>
          <w:color w:val="000000"/>
        </w:rPr>
        <w:t>In Test 2.4a, also the template size is modified with respect to regular TIMD.</w:t>
      </w:r>
    </w:p>
    <w:p w14:paraId="0EC6A1ED" w14:textId="7E850708" w:rsidR="008918F7" w:rsidRDefault="005D0F4E">
      <w:pPr>
        <w:jc w:val="both"/>
      </w:pPr>
      <w:r>
        <w:rPr>
          <w:rFonts w:ascii="Times New Roman" w:eastAsia="Times New Roman" w:hAnsi="Times New Roman" w:cs="Times New Roman"/>
          <w:color w:val="000000"/>
        </w:rPr>
        <w:t>In Test 2.4b, the template size is kept the same as in regular TIMD.</w:t>
      </w:r>
    </w:p>
    <w:p w14:paraId="0EC6A1EE"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1F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E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1F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1F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1F6"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1F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2.4a</w:t>
            </w:r>
          </w:p>
        </w:tc>
        <w:tc>
          <w:tcPr>
            <w:tcW w:w="5850" w:type="dxa"/>
            <w:tcBorders>
              <w:top w:val="single" w:sz="4" w:space="0" w:color="000000"/>
              <w:left w:val="single" w:sz="4" w:space="0" w:color="000000"/>
              <w:bottom w:val="single" w:sz="4" w:space="0" w:color="000000"/>
              <w:right w:val="single" w:sz="4" w:space="0" w:color="000000"/>
            </w:tcBorders>
          </w:tcPr>
          <w:p w14:paraId="0EC6A1F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Additional TIMD mode with different cost metric </w:t>
            </w:r>
          </w:p>
        </w:tc>
        <w:tc>
          <w:tcPr>
            <w:tcW w:w="2236" w:type="dxa"/>
            <w:tcBorders>
              <w:top w:val="single" w:sz="4" w:space="0" w:color="000000"/>
              <w:left w:val="single" w:sz="4" w:space="0" w:color="000000"/>
              <w:bottom w:val="single" w:sz="4" w:space="0" w:color="000000"/>
              <w:right w:val="single" w:sz="4" w:space="0" w:color="000000"/>
            </w:tcBorders>
          </w:tcPr>
          <w:p w14:paraId="0EC6A1F5"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D. Bugdayci Sansli (Nokia)</w:t>
            </w:r>
          </w:p>
        </w:tc>
      </w:tr>
      <w:tr w:rsidR="008918F7" w14:paraId="0EC6A1FA"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EC6A1F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2.4b</w:t>
            </w:r>
          </w:p>
        </w:tc>
        <w:tc>
          <w:tcPr>
            <w:tcW w:w="5850" w:type="dxa"/>
            <w:tcBorders>
              <w:top w:val="single" w:sz="4" w:space="0" w:color="000000"/>
              <w:left w:val="single" w:sz="4" w:space="0" w:color="000000"/>
              <w:bottom w:val="single" w:sz="4" w:space="0" w:color="000000"/>
              <w:right w:val="single" w:sz="4" w:space="0" w:color="000000"/>
            </w:tcBorders>
          </w:tcPr>
          <w:p w14:paraId="0EC6A1F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Additional TIMD mode with different cost metric (no template size change)</w:t>
            </w:r>
          </w:p>
        </w:tc>
        <w:tc>
          <w:tcPr>
            <w:tcW w:w="2236" w:type="dxa"/>
            <w:tcBorders>
              <w:top w:val="single" w:sz="4" w:space="0" w:color="000000"/>
              <w:left w:val="single" w:sz="4" w:space="0" w:color="000000"/>
              <w:bottom w:val="single" w:sz="4" w:space="0" w:color="000000"/>
              <w:right w:val="single" w:sz="4" w:space="0" w:color="000000"/>
            </w:tcBorders>
          </w:tcPr>
          <w:p w14:paraId="0EC6A1F9"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D. Bugdayci Sansli (Nokia)</w:t>
            </w:r>
          </w:p>
        </w:tc>
      </w:tr>
    </w:tbl>
    <w:p w14:paraId="0EC6A1FB" w14:textId="77777777" w:rsidR="008918F7" w:rsidRDefault="005D0F4E">
      <w:pPr>
        <w:pStyle w:val="Heading3"/>
        <w:ind w:left="720" w:hanging="720"/>
        <w:jc w:val="both"/>
        <w:rPr>
          <w:rFonts w:ascii="Times New Roman" w:eastAsia="Times New Roman" w:hAnsi="Times New Roman" w:cs="Times New Roman"/>
        </w:rPr>
      </w:pPr>
      <w:r>
        <w:rPr>
          <w:rFonts w:ascii="Times New Roman" w:eastAsia="Times New Roman" w:hAnsi="Times New Roman" w:cs="Times New Roman"/>
        </w:rPr>
        <w:t>Test 2.5: Intra merge mode (JVET-AH0211)</w:t>
      </w:r>
    </w:p>
    <w:p w14:paraId="0EC6A1FC"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rPr>
        <w:t>A list of intra mode candidates is constructed using the intra modes from the neighbour blocks. A flag is signalled to indicate whether to enable the proposed intra merge mode. If the flag is true, a list index is signalled to indicate which intra merge list is selected. An index is further signalled to indicate which candidate is used for this CU.</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8918F7" w14:paraId="0EC6A200" w14:textId="77777777">
        <w:tc>
          <w:tcPr>
            <w:tcW w:w="709" w:type="dxa"/>
            <w:tcMar>
              <w:top w:w="0" w:type="dxa"/>
              <w:left w:w="108" w:type="dxa"/>
              <w:bottom w:w="0" w:type="dxa"/>
              <w:right w:w="108" w:type="dxa"/>
            </w:tcMar>
          </w:tcPr>
          <w:p w14:paraId="0EC6A1F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0EC6A1F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0EC6A1F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04" w14:textId="77777777">
        <w:tc>
          <w:tcPr>
            <w:tcW w:w="709" w:type="dxa"/>
            <w:tcMar>
              <w:top w:w="0" w:type="dxa"/>
              <w:left w:w="108" w:type="dxa"/>
              <w:bottom w:w="0" w:type="dxa"/>
              <w:right w:w="108" w:type="dxa"/>
            </w:tcMar>
          </w:tcPr>
          <w:p w14:paraId="0EC6A20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2.5a</w:t>
            </w:r>
          </w:p>
        </w:tc>
        <w:tc>
          <w:tcPr>
            <w:tcW w:w="5811" w:type="dxa"/>
            <w:tcMar>
              <w:top w:w="0" w:type="dxa"/>
              <w:left w:w="108" w:type="dxa"/>
              <w:bottom w:w="0" w:type="dxa"/>
              <w:right w:w="108" w:type="dxa"/>
            </w:tcMar>
          </w:tcPr>
          <w:p w14:paraId="0EC6A20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w:t>
            </w:r>
          </w:p>
        </w:tc>
        <w:tc>
          <w:tcPr>
            <w:tcW w:w="2268" w:type="dxa"/>
            <w:tcMar>
              <w:top w:w="0" w:type="dxa"/>
              <w:left w:w="108" w:type="dxa"/>
              <w:bottom w:w="0" w:type="dxa"/>
              <w:right w:w="108" w:type="dxa"/>
            </w:tcMar>
          </w:tcPr>
          <w:p w14:paraId="0EC6A203"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r>
      <w:tr w:rsidR="008918F7" w14:paraId="0EC6A208" w14:textId="77777777">
        <w:tc>
          <w:tcPr>
            <w:tcW w:w="709" w:type="dxa"/>
            <w:tcMar>
              <w:top w:w="0" w:type="dxa"/>
              <w:left w:w="108" w:type="dxa"/>
              <w:bottom w:w="0" w:type="dxa"/>
              <w:right w:w="108" w:type="dxa"/>
            </w:tcMar>
          </w:tcPr>
          <w:p w14:paraId="0EC6A205"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2.5b</w:t>
            </w:r>
          </w:p>
        </w:tc>
        <w:tc>
          <w:tcPr>
            <w:tcW w:w="5811" w:type="dxa"/>
            <w:tcMar>
              <w:top w:w="0" w:type="dxa"/>
              <w:left w:w="108" w:type="dxa"/>
              <w:bottom w:w="0" w:type="dxa"/>
              <w:right w:w="108" w:type="dxa"/>
            </w:tcMar>
          </w:tcPr>
          <w:p w14:paraId="0EC6A20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 without TIMD candidate</w:t>
            </w:r>
          </w:p>
        </w:tc>
        <w:tc>
          <w:tcPr>
            <w:tcW w:w="2268" w:type="dxa"/>
            <w:tcMar>
              <w:top w:w="0" w:type="dxa"/>
              <w:left w:w="108" w:type="dxa"/>
              <w:bottom w:w="0" w:type="dxa"/>
              <w:right w:w="108" w:type="dxa"/>
            </w:tcMar>
          </w:tcPr>
          <w:p w14:paraId="0EC6A207"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r>
      <w:tr w:rsidR="008918F7" w14:paraId="0EC6A20C" w14:textId="77777777">
        <w:trPr>
          <w:trHeight w:val="253"/>
        </w:trPr>
        <w:tc>
          <w:tcPr>
            <w:tcW w:w="709" w:type="dxa"/>
            <w:vMerge w:val="restart"/>
            <w:tcMar>
              <w:top w:w="0" w:type="dxa"/>
              <w:left w:w="108" w:type="dxa"/>
              <w:bottom w:w="0" w:type="dxa"/>
              <w:right w:w="108" w:type="dxa"/>
            </w:tcMar>
          </w:tcPr>
          <w:p w14:paraId="0EC6A20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2.5c</w:t>
            </w:r>
          </w:p>
        </w:tc>
        <w:tc>
          <w:tcPr>
            <w:tcW w:w="5811" w:type="dxa"/>
            <w:vMerge w:val="restart"/>
            <w:tcMar>
              <w:top w:w="0" w:type="dxa"/>
              <w:left w:w="108" w:type="dxa"/>
              <w:bottom w:w="0" w:type="dxa"/>
              <w:right w:w="108" w:type="dxa"/>
            </w:tcMar>
          </w:tcPr>
          <w:p w14:paraId="0EC6A20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Intra merge mode with </w:t>
            </w:r>
            <w:r>
              <w:rPr>
                <w:rFonts w:ascii="Times New Roman" w:eastAsia="Times New Roman" w:hAnsi="Times New Roman" w:cs="Times New Roman"/>
                <w:color w:val="000000"/>
              </w:rPr>
              <w:t>adjacent and non-adjacent neighbours used in current ECM intra tools</w:t>
            </w:r>
          </w:p>
        </w:tc>
        <w:tc>
          <w:tcPr>
            <w:tcW w:w="2268" w:type="dxa"/>
            <w:vMerge w:val="restart"/>
            <w:tcMar>
              <w:top w:w="0" w:type="dxa"/>
              <w:left w:w="108" w:type="dxa"/>
              <w:bottom w:w="0" w:type="dxa"/>
              <w:right w:w="108" w:type="dxa"/>
            </w:tcMar>
          </w:tcPr>
          <w:p w14:paraId="0EC6A20B"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r>
      <w:tr w:rsidR="008918F7" w14:paraId="0EC6A210" w14:textId="77777777">
        <w:trPr>
          <w:trHeight w:val="253"/>
        </w:trPr>
        <w:tc>
          <w:tcPr>
            <w:tcW w:w="709" w:type="dxa"/>
            <w:vMerge w:val="restart"/>
            <w:tcMar>
              <w:top w:w="0" w:type="dxa"/>
              <w:left w:w="108" w:type="dxa"/>
              <w:bottom w:w="0" w:type="dxa"/>
              <w:right w:w="108" w:type="dxa"/>
            </w:tcMar>
          </w:tcPr>
          <w:p w14:paraId="0EC6A20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2.5d</w:t>
            </w:r>
          </w:p>
        </w:tc>
        <w:tc>
          <w:tcPr>
            <w:tcW w:w="5811" w:type="dxa"/>
            <w:vMerge w:val="restart"/>
            <w:tcMar>
              <w:top w:w="0" w:type="dxa"/>
              <w:left w:w="108" w:type="dxa"/>
              <w:bottom w:w="0" w:type="dxa"/>
              <w:right w:w="108" w:type="dxa"/>
            </w:tcMar>
          </w:tcPr>
          <w:p w14:paraId="0EC6A20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 merge mode with larger candidate list</w:t>
            </w:r>
          </w:p>
        </w:tc>
        <w:tc>
          <w:tcPr>
            <w:tcW w:w="2268" w:type="dxa"/>
            <w:vMerge w:val="restart"/>
            <w:tcMar>
              <w:top w:w="0" w:type="dxa"/>
              <w:left w:w="108" w:type="dxa"/>
              <w:bottom w:w="0" w:type="dxa"/>
              <w:right w:w="108" w:type="dxa"/>
            </w:tcMar>
          </w:tcPr>
          <w:p w14:paraId="0EC6A20F" w14:textId="77777777" w:rsidR="008918F7" w:rsidRDefault="005D0F4E">
            <w:pPr>
              <w:contextualSpacing/>
              <w:jc w:val="left"/>
              <w:rPr>
                <w:rFonts w:ascii="Times New Roman" w:eastAsia="Times New Roman" w:hAnsi="Times New Roman" w:cs="Times New Roman"/>
              </w:rPr>
            </w:pPr>
            <w:r>
              <w:rPr>
                <w:rFonts w:ascii="Times New Roman" w:eastAsia="Times New Roman" w:hAnsi="Times New Roman" w:cs="Times New Roman"/>
              </w:rPr>
              <w:t>Y.-J. Chang (Qualcomm)</w:t>
            </w:r>
          </w:p>
        </w:tc>
      </w:tr>
    </w:tbl>
    <w:p w14:paraId="0EC6A211" w14:textId="77777777" w:rsidR="008918F7"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p>
    <w:p w14:paraId="0EC6A212" w14:textId="74C1CD0E"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left"/>
        <w:rPr>
          <w:rFonts w:ascii="Times New Roman" w:eastAsia="Times New Roman" w:hAnsi="Times New Roman" w:cs="Times New Roman"/>
        </w:rPr>
      </w:pPr>
      <w:r>
        <w:rPr>
          <w:rFonts w:ascii="Times New Roman" w:eastAsia="Times New Roman" w:hAnsi="Times New Roman" w:cs="Times New Roman"/>
        </w:rPr>
        <w:t xml:space="preserve">Test 2.6: IntraTMP candidates with overlapping refinement window enhanced </w:t>
      </w:r>
      <w:del w:id="103" w:author="Vadim Seregin" w:date="2024-05-22T14:06:00Z">
        <w:r>
          <w:rPr>
            <w:rFonts w:ascii="Times New Roman" w:eastAsia="Times New Roman" w:hAnsi="Times New Roman" w:cs="Times New Roman"/>
          </w:rPr>
          <w:delText xml:space="preserve"> </w:delText>
        </w:r>
      </w:del>
      <w:r>
        <w:rPr>
          <w:rFonts w:ascii="Times New Roman" w:eastAsia="Times New Roman" w:hAnsi="Times New Roman" w:cs="Times New Roman"/>
        </w:rPr>
        <w:t xml:space="preserve"> (JVET-AH0151)</w:t>
      </w:r>
    </w:p>
    <w:p w14:paraId="0EC6A21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t>IntraTMP introduces a merge candidate list comprising candidates from adjacent and non-adjacent neighbouring PU. In ECM-13.0, the TMP merge list is enriched with the AR-BVP candidates derived from initial BV merge candidates, and additional sparse and refinement lists are also available for the TMP LIC mode.</w:t>
      </w:r>
    </w:p>
    <w:p w14:paraId="0EC6A21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lastRenderedPageBreak/>
        <w:t>Test 2.6a explores a method for clustering the merge candidates whose refinement windows overlap with the sparse candidates or among them, determining a new refinement window comprising the individual refinement windows. The AR-BVP candidate extension using the sparse candidates as guiding BVs will also be explored.</w:t>
      </w:r>
    </w:p>
    <w:p w14:paraId="0EC6A21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rPr>
          <w:rFonts w:ascii="Times New Roman" w:eastAsia="Times New Roman" w:hAnsi="Times New Roman" w:cs="Times New Roman"/>
        </w:rPr>
      </w:pPr>
      <w:r>
        <w:rPr>
          <w:noProof/>
          <w:lang w:val="en-US" w:eastAsia="zh-CN"/>
        </w:rPr>
        <w:drawing>
          <wp:inline distT="0" distB="0" distL="0" distR="0" wp14:anchorId="0EC6A476" wp14:editId="0EC6A477">
            <wp:extent cx="4219216" cy="211606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17"/>
                    <a:stretch/>
                  </pic:blipFill>
                  <pic:spPr bwMode="auto">
                    <a:xfrm>
                      <a:off x="0" y="0"/>
                      <a:ext cx="4219215" cy="2116069"/>
                    </a:xfrm>
                    <a:prstGeom prst="rect">
                      <a:avLst/>
                    </a:prstGeom>
                  </pic:spPr>
                </pic:pic>
              </a:graphicData>
            </a:graphic>
          </wp:inline>
        </w:drawing>
      </w:r>
    </w:p>
    <w:p w14:paraId="0EC6A21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Pr>
          <w:rFonts w:ascii="Times New Roman" w:eastAsia="Times New Roman" w:hAnsi="Times New Roman" w:cs="Times New Roman"/>
        </w:rPr>
        <w:t xml:space="preserve">Test 2.6b explores removing the overlapping between the IntraTMP block vector candidates between the regular LIC and non-LIC lists. Additionally, a new refinement window shape for candidate duplicity removal will be studied. </w:t>
      </w:r>
    </w:p>
    <w:p w14:paraId="0EC6A21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rPr>
          <w:rFonts w:ascii="Times New Roman" w:eastAsia="Times New Roman" w:hAnsi="Times New Roman" w:cs="Times New Roman"/>
        </w:rPr>
      </w:pPr>
      <w:r>
        <w:rPr>
          <w:noProof/>
          <w:lang w:val="en-US" w:eastAsia="zh-CN"/>
        </w:rPr>
        <w:drawing>
          <wp:inline distT="0" distB="0" distL="0" distR="0" wp14:anchorId="0EC6A478" wp14:editId="0EC6A479">
            <wp:extent cx="4565508" cy="247928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8"/>
                    <a:stretch/>
                  </pic:blipFill>
                  <pic:spPr bwMode="auto">
                    <a:xfrm>
                      <a:off x="0" y="0"/>
                      <a:ext cx="4565507" cy="2479281"/>
                    </a:xfrm>
                    <a:prstGeom prst="rect">
                      <a:avLst/>
                    </a:prstGeom>
                  </pic:spPr>
                </pic:pic>
              </a:graphicData>
            </a:graphic>
          </wp:inline>
        </w:drawing>
      </w:r>
    </w:p>
    <w:p w14:paraId="0EC6A21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pPr>
      <w:r>
        <w:rPr>
          <w:rFonts w:ascii="Times New Roman" w:eastAsia="Times New Roman" w:hAnsi="Times New Roman" w:cs="Times New Roman"/>
        </w:rPr>
        <w:t xml:space="preserve">Test 2.6c combines the Test 2.6a and Test 2.6b </w:t>
      </w:r>
    </w:p>
    <w:p w14:paraId="0EC6A21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363"/>
        <w:gridCol w:w="1723"/>
      </w:tblGrid>
      <w:tr w:rsidR="008918F7" w14:paraId="0EC6A21D" w14:textId="77777777" w:rsidTr="00773341">
        <w:tc>
          <w:tcPr>
            <w:tcW w:w="701" w:type="dxa"/>
            <w:tcMar>
              <w:top w:w="0" w:type="dxa"/>
              <w:left w:w="108" w:type="dxa"/>
              <w:bottom w:w="0" w:type="dxa"/>
              <w:right w:w="108" w:type="dxa"/>
            </w:tcMar>
          </w:tcPr>
          <w:p w14:paraId="0EC6A21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w:t>
            </w:r>
          </w:p>
        </w:tc>
        <w:tc>
          <w:tcPr>
            <w:tcW w:w="6363" w:type="dxa"/>
            <w:tcMar>
              <w:top w:w="0" w:type="dxa"/>
              <w:left w:w="108" w:type="dxa"/>
              <w:bottom w:w="0" w:type="dxa"/>
              <w:right w:w="108" w:type="dxa"/>
            </w:tcMar>
          </w:tcPr>
          <w:p w14:paraId="0EC6A21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w:t>
            </w:r>
          </w:p>
        </w:tc>
        <w:tc>
          <w:tcPr>
            <w:tcW w:w="1723" w:type="dxa"/>
            <w:tcMar>
              <w:top w:w="0" w:type="dxa"/>
              <w:left w:w="108" w:type="dxa"/>
              <w:bottom w:w="0" w:type="dxa"/>
              <w:right w:w="108" w:type="dxa"/>
            </w:tcMar>
          </w:tcPr>
          <w:p w14:paraId="0EC6A21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Tester</w:t>
            </w:r>
          </w:p>
        </w:tc>
      </w:tr>
      <w:tr w:rsidR="008918F7" w14:paraId="0EC6A222" w14:textId="77777777" w:rsidTr="00773341">
        <w:trPr>
          <w:trHeight w:val="629"/>
        </w:trPr>
        <w:tc>
          <w:tcPr>
            <w:tcW w:w="701" w:type="dxa"/>
            <w:tcMar>
              <w:top w:w="0" w:type="dxa"/>
              <w:left w:w="108" w:type="dxa"/>
              <w:bottom w:w="0" w:type="dxa"/>
              <w:right w:w="108" w:type="dxa"/>
            </w:tcMar>
          </w:tcPr>
          <w:p w14:paraId="0EC6A21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2.6a</w:t>
            </w:r>
          </w:p>
        </w:tc>
        <w:tc>
          <w:tcPr>
            <w:tcW w:w="6363" w:type="dxa"/>
            <w:tcMar>
              <w:top w:w="0" w:type="dxa"/>
              <w:left w:w="108" w:type="dxa"/>
              <w:bottom w:w="0" w:type="dxa"/>
              <w:right w:w="108" w:type="dxa"/>
            </w:tcMar>
          </w:tcPr>
          <w:p w14:paraId="0EC6A21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IntraTMP merge candidates clustering based on refinement window</w:t>
            </w:r>
          </w:p>
        </w:tc>
        <w:tc>
          <w:tcPr>
            <w:tcW w:w="1723" w:type="dxa"/>
            <w:tcMar>
              <w:top w:w="0" w:type="dxa"/>
              <w:left w:w="108" w:type="dxa"/>
              <w:bottom w:w="0" w:type="dxa"/>
              <w:right w:w="108" w:type="dxa"/>
            </w:tcMar>
          </w:tcPr>
          <w:p w14:paraId="0EC6A22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 xml:space="preserve">D. Ruiz Coll </w:t>
            </w:r>
          </w:p>
          <w:p w14:paraId="0EC6A22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Ofinno</w:t>
            </w:r>
            <w:proofErr w:type="spellEnd"/>
            <w:r>
              <w:rPr>
                <w:rFonts w:ascii="Times New Roman" w:eastAsia="Times New Roman" w:hAnsi="Times New Roman" w:cs="Times New Roman"/>
              </w:rPr>
              <w:t>)</w:t>
            </w:r>
          </w:p>
        </w:tc>
      </w:tr>
      <w:tr w:rsidR="008918F7" w14:paraId="0EC6A227" w14:textId="77777777" w:rsidTr="00773341">
        <w:trPr>
          <w:trHeight w:val="629"/>
        </w:trPr>
        <w:tc>
          <w:tcPr>
            <w:tcW w:w="701" w:type="dxa"/>
            <w:tcMar>
              <w:top w:w="0" w:type="dxa"/>
              <w:left w:w="108" w:type="dxa"/>
              <w:bottom w:w="0" w:type="dxa"/>
              <w:right w:w="108" w:type="dxa"/>
            </w:tcMar>
          </w:tcPr>
          <w:p w14:paraId="0EC6A22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2.6b</w:t>
            </w:r>
          </w:p>
        </w:tc>
        <w:tc>
          <w:tcPr>
            <w:tcW w:w="6363" w:type="dxa"/>
            <w:tcMar>
              <w:top w:w="0" w:type="dxa"/>
              <w:left w:w="108" w:type="dxa"/>
              <w:bottom w:w="0" w:type="dxa"/>
              <w:right w:w="108" w:type="dxa"/>
            </w:tcMar>
          </w:tcPr>
          <w:p w14:paraId="0EC6A22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IntraTMP search area shifting and plus-shape refinement for LIC candidates</w:t>
            </w:r>
          </w:p>
        </w:tc>
        <w:tc>
          <w:tcPr>
            <w:tcW w:w="1723" w:type="dxa"/>
            <w:tcMar>
              <w:top w:w="0" w:type="dxa"/>
              <w:left w:w="108" w:type="dxa"/>
              <w:bottom w:w="0" w:type="dxa"/>
              <w:right w:w="108" w:type="dxa"/>
            </w:tcMar>
          </w:tcPr>
          <w:p w14:paraId="0EC6A22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K. Naser</w:t>
            </w:r>
          </w:p>
          <w:p w14:paraId="0EC6A22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22E" w14:textId="77777777" w:rsidTr="00773341">
        <w:trPr>
          <w:trHeight w:val="629"/>
        </w:trPr>
        <w:tc>
          <w:tcPr>
            <w:tcW w:w="701" w:type="dxa"/>
            <w:tcMar>
              <w:top w:w="0" w:type="dxa"/>
              <w:left w:w="108" w:type="dxa"/>
              <w:bottom w:w="0" w:type="dxa"/>
              <w:right w:w="108" w:type="dxa"/>
            </w:tcMar>
          </w:tcPr>
          <w:p w14:paraId="0EC6A22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2.6c</w:t>
            </w:r>
          </w:p>
        </w:tc>
        <w:tc>
          <w:tcPr>
            <w:tcW w:w="6363" w:type="dxa"/>
            <w:tcMar>
              <w:top w:w="0" w:type="dxa"/>
              <w:left w:w="108" w:type="dxa"/>
              <w:bottom w:w="0" w:type="dxa"/>
              <w:right w:w="108" w:type="dxa"/>
            </w:tcMar>
          </w:tcPr>
          <w:p w14:paraId="0EC6A22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2.6a + Test 2.6b</w:t>
            </w:r>
          </w:p>
        </w:tc>
        <w:tc>
          <w:tcPr>
            <w:tcW w:w="1723" w:type="dxa"/>
            <w:tcMar>
              <w:top w:w="0" w:type="dxa"/>
              <w:left w:w="108" w:type="dxa"/>
              <w:bottom w:w="0" w:type="dxa"/>
              <w:right w:w="108" w:type="dxa"/>
            </w:tcMar>
          </w:tcPr>
          <w:p w14:paraId="0EC6A22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D. Ruiz Coll</w:t>
            </w:r>
          </w:p>
          <w:p w14:paraId="0EC6A22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360" w:lineRule="auto"/>
              <w:contextualSpacing/>
              <w:jc w:val="left"/>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Ofinno</w:t>
            </w:r>
            <w:proofErr w:type="spellEnd"/>
            <w:r>
              <w:rPr>
                <w:rFonts w:ascii="Times New Roman" w:eastAsia="Times New Roman" w:hAnsi="Times New Roman" w:cs="Times New Roman"/>
              </w:rPr>
              <w:t>)</w:t>
            </w:r>
          </w:p>
          <w:p w14:paraId="0EC6A22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lastRenderedPageBreak/>
              <w:t>K. Naser</w:t>
            </w:r>
          </w:p>
          <w:p w14:paraId="0EC6A22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(InterDigital)</w:t>
            </w:r>
          </w:p>
        </w:tc>
      </w:tr>
    </w:tbl>
    <w:p w14:paraId="0EC6A22F" w14:textId="77777777"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left"/>
        <w:rPr>
          <w:rFonts w:ascii="Times New Roman" w:eastAsia="Times New Roman" w:hAnsi="Times New Roman" w:cs="Times New Roman"/>
        </w:rPr>
      </w:pPr>
      <w:r>
        <w:rPr>
          <w:rFonts w:ascii="Times New Roman" w:eastAsia="Times New Roman" w:hAnsi="Times New Roman" w:cs="Times New Roman"/>
        </w:rPr>
        <w:lastRenderedPageBreak/>
        <w:t>Test 2.7: Regularized EIP/CCCM (JVET-AH0095)</w:t>
      </w:r>
    </w:p>
    <w:p w14:paraId="0EC6A230" w14:textId="77777777" w:rsidR="008918F7" w:rsidRDefault="005D0F4E">
      <w:pPr>
        <w:spacing w:after="240"/>
        <w:jc w:val="both"/>
        <w:rPr>
          <w:rFonts w:ascii="Times New Roman" w:eastAsia="Times New Roman" w:hAnsi="Times New Roman" w:cs="Times New Roman"/>
          <w:color w:val="000000"/>
        </w:rPr>
      </w:pPr>
      <w:r>
        <w:rPr>
          <w:rFonts w:ascii="Times New Roman" w:eastAsia="Times New Roman" w:hAnsi="Times New Roman" w:cs="Times New Roman"/>
          <w:color w:val="000000"/>
        </w:rPr>
        <w:t>In ECM, ordinary least squares method is used to solve EIP and CCCM model coefficients. In this test, it is proposed to use regularized least squares method to solve EIP and CCCM model coefficients.</w:t>
      </w:r>
    </w:p>
    <w:p w14:paraId="0EC6A231" w14:textId="77777777" w:rsidR="008918F7" w:rsidRDefault="00F4393F">
      <w:pPr>
        <w:spacing w:after="240"/>
      </w:pPr>
      <m:oMathPara>
        <m:oMath>
          <m:acc>
            <m:accPr>
              <m:ctrlPr>
                <w:rPr>
                  <w:b/>
                  <w:i/>
                </w:rPr>
              </m:ctrlPr>
            </m:accPr>
            <m:e>
              <m:r>
                <m:rPr>
                  <m:sty m:val="bi"/>
                </m:rPr>
                <m:t>β</m:t>
              </m:r>
            </m:e>
          </m:acc>
          <m:r>
            <m:rPr>
              <m:sty m:val="p"/>
            </m:rPr>
            <m:t>=</m:t>
          </m:r>
          <m:sSup>
            <m:sSupPr>
              <m:ctrlPr>
                <w:rPr>
                  <w:i/>
                </w:rPr>
              </m:ctrlPr>
            </m:sSupPr>
            <m:e>
              <m:d>
                <m:dPr>
                  <m:ctrlPr>
                    <w:rPr>
                      <w:i/>
                    </w:rPr>
                  </m:ctrlPr>
                </m:dPr>
                <m:e>
                  <m:sSup>
                    <m:sSupPr>
                      <m:ctrlPr>
                        <w:rPr>
                          <w:i/>
                        </w:rPr>
                      </m:ctrlPr>
                    </m:sSupPr>
                    <m:e>
                      <m:r>
                        <m:rPr>
                          <m:sty m:val="b"/>
                        </m:rPr>
                        <m:t>A</m:t>
                      </m:r>
                    </m:e>
                    <m:sup>
                      <m:r>
                        <m:t>⊤</m:t>
                      </m:r>
                    </m:sup>
                  </m:sSup>
                  <m:r>
                    <m:rPr>
                      <m:sty m:val="b"/>
                    </m:rPr>
                    <m:t>A</m:t>
                  </m:r>
                  <m:r>
                    <m:rPr>
                      <m:sty m:val="p"/>
                    </m:rPr>
                    <m:t>+</m:t>
                  </m:r>
                  <m:r>
                    <m:t>λ</m:t>
                  </m:r>
                  <m:r>
                    <m:rPr>
                      <m:sty m:val="b"/>
                    </m:rPr>
                    <m:t>I</m:t>
                  </m:r>
                </m:e>
              </m:d>
            </m:e>
            <m:sup>
              <m:r>
                <m:rPr>
                  <m:sty m:val="p"/>
                </m:rPr>
                <m:t>-</m:t>
              </m:r>
              <m:r>
                <m:rPr>
                  <m:sty m:val="p"/>
                </m:rPr>
                <m:t>1</m:t>
              </m:r>
            </m:sup>
          </m:sSup>
          <m:sSup>
            <m:sSupPr>
              <m:ctrlPr>
                <w:rPr>
                  <w:i/>
                </w:rPr>
              </m:ctrlPr>
            </m:sSupPr>
            <m:e>
              <m:r>
                <m:rPr>
                  <m:sty m:val="b"/>
                </m:rPr>
                <m:t>A</m:t>
              </m:r>
            </m:e>
            <m:sup>
              <m:r>
                <m:t>⊤</m:t>
              </m:r>
            </m:sup>
          </m:sSup>
          <m:r>
            <m:rPr>
              <m:sty m:val="bi"/>
            </m:rPr>
            <m:t>y</m:t>
          </m:r>
        </m:oMath>
      </m:oMathPara>
    </w:p>
    <w:p w14:paraId="0EC6A23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363"/>
        <w:gridCol w:w="1723"/>
      </w:tblGrid>
      <w:tr w:rsidR="008918F7" w14:paraId="0EC6A236" w14:textId="77777777" w:rsidTr="00773341">
        <w:tc>
          <w:tcPr>
            <w:tcW w:w="701" w:type="dxa"/>
            <w:tcMar>
              <w:top w:w="0" w:type="dxa"/>
              <w:left w:w="108" w:type="dxa"/>
              <w:bottom w:w="0" w:type="dxa"/>
              <w:right w:w="108" w:type="dxa"/>
            </w:tcMar>
          </w:tcPr>
          <w:p w14:paraId="0EC6A23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w:t>
            </w:r>
          </w:p>
        </w:tc>
        <w:tc>
          <w:tcPr>
            <w:tcW w:w="6363" w:type="dxa"/>
            <w:tcMar>
              <w:top w:w="0" w:type="dxa"/>
              <w:left w:w="108" w:type="dxa"/>
              <w:bottom w:w="0" w:type="dxa"/>
              <w:right w:w="108" w:type="dxa"/>
            </w:tcMar>
          </w:tcPr>
          <w:p w14:paraId="0EC6A23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w:t>
            </w:r>
          </w:p>
        </w:tc>
        <w:tc>
          <w:tcPr>
            <w:tcW w:w="1723" w:type="dxa"/>
            <w:tcMar>
              <w:top w:w="0" w:type="dxa"/>
              <w:left w:w="108" w:type="dxa"/>
              <w:bottom w:w="0" w:type="dxa"/>
              <w:right w:w="108" w:type="dxa"/>
            </w:tcMar>
          </w:tcPr>
          <w:p w14:paraId="0EC6A23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Tester</w:t>
            </w:r>
          </w:p>
        </w:tc>
      </w:tr>
      <w:tr w:rsidR="008918F7" w14:paraId="0EC6A23B" w14:textId="77777777" w:rsidTr="00773341">
        <w:trPr>
          <w:trHeight w:val="629"/>
        </w:trPr>
        <w:tc>
          <w:tcPr>
            <w:tcW w:w="701" w:type="dxa"/>
            <w:tcMar>
              <w:top w:w="0" w:type="dxa"/>
              <w:left w:w="108" w:type="dxa"/>
              <w:bottom w:w="0" w:type="dxa"/>
              <w:right w:w="108" w:type="dxa"/>
            </w:tcMar>
          </w:tcPr>
          <w:p w14:paraId="0EC6A23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2.7a</w:t>
            </w:r>
          </w:p>
        </w:tc>
        <w:tc>
          <w:tcPr>
            <w:tcW w:w="6363" w:type="dxa"/>
            <w:tcMar>
              <w:top w:w="0" w:type="dxa"/>
              <w:left w:w="108" w:type="dxa"/>
              <w:bottom w:w="0" w:type="dxa"/>
              <w:right w:w="108" w:type="dxa"/>
            </w:tcMar>
          </w:tcPr>
          <w:p w14:paraId="0EC6A23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Regularized EIP</w:t>
            </w:r>
          </w:p>
        </w:tc>
        <w:tc>
          <w:tcPr>
            <w:tcW w:w="1723" w:type="dxa"/>
            <w:tcMar>
              <w:top w:w="0" w:type="dxa"/>
              <w:left w:w="108" w:type="dxa"/>
              <w:bottom w:w="0" w:type="dxa"/>
              <w:right w:w="108" w:type="dxa"/>
            </w:tcMar>
          </w:tcPr>
          <w:p w14:paraId="0EC6A23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23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(TCL)</w:t>
            </w:r>
          </w:p>
        </w:tc>
      </w:tr>
      <w:tr w:rsidR="008918F7" w14:paraId="0EC6A240" w14:textId="77777777" w:rsidTr="00773341">
        <w:trPr>
          <w:trHeight w:val="629"/>
        </w:trPr>
        <w:tc>
          <w:tcPr>
            <w:tcW w:w="701" w:type="dxa"/>
            <w:tcMar>
              <w:top w:w="0" w:type="dxa"/>
              <w:left w:w="108" w:type="dxa"/>
              <w:bottom w:w="0" w:type="dxa"/>
              <w:right w:w="108" w:type="dxa"/>
            </w:tcMar>
          </w:tcPr>
          <w:p w14:paraId="0EC6A23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2.7b</w:t>
            </w:r>
          </w:p>
        </w:tc>
        <w:tc>
          <w:tcPr>
            <w:tcW w:w="6363" w:type="dxa"/>
            <w:tcMar>
              <w:top w:w="0" w:type="dxa"/>
              <w:left w:w="108" w:type="dxa"/>
              <w:bottom w:w="0" w:type="dxa"/>
              <w:right w:w="108" w:type="dxa"/>
            </w:tcMar>
          </w:tcPr>
          <w:p w14:paraId="0EC6A23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03"/>
              </w:tabs>
              <w:jc w:val="both"/>
              <w:rPr>
                <w:rFonts w:ascii="Times New Roman" w:eastAsia="Times New Roman" w:hAnsi="Times New Roman" w:cs="Times New Roman"/>
              </w:rPr>
            </w:pPr>
            <w:r>
              <w:rPr>
                <w:rFonts w:ascii="Times New Roman" w:eastAsia="Times New Roman" w:hAnsi="Times New Roman" w:cs="Times New Roman"/>
              </w:rPr>
              <w:t>Regularized CCCM</w:t>
            </w:r>
            <w:r>
              <w:tab/>
            </w:r>
          </w:p>
        </w:tc>
        <w:tc>
          <w:tcPr>
            <w:tcW w:w="1723" w:type="dxa"/>
            <w:tcMar>
              <w:top w:w="0" w:type="dxa"/>
              <w:left w:w="108" w:type="dxa"/>
              <w:bottom w:w="0" w:type="dxa"/>
              <w:right w:w="108" w:type="dxa"/>
            </w:tcMar>
          </w:tcPr>
          <w:p w14:paraId="0EC6A23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23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(TCL)</w:t>
            </w:r>
          </w:p>
        </w:tc>
      </w:tr>
      <w:tr w:rsidR="008918F7" w14:paraId="0EC6A245" w14:textId="77777777" w:rsidTr="00773341">
        <w:trPr>
          <w:trHeight w:val="629"/>
        </w:trPr>
        <w:tc>
          <w:tcPr>
            <w:tcW w:w="701" w:type="dxa"/>
            <w:tcMar>
              <w:top w:w="0" w:type="dxa"/>
              <w:left w:w="108" w:type="dxa"/>
              <w:bottom w:w="0" w:type="dxa"/>
              <w:right w:w="108" w:type="dxa"/>
            </w:tcMar>
          </w:tcPr>
          <w:p w14:paraId="0EC6A24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2.7c</w:t>
            </w:r>
          </w:p>
        </w:tc>
        <w:tc>
          <w:tcPr>
            <w:tcW w:w="6363" w:type="dxa"/>
            <w:tcMar>
              <w:top w:w="0" w:type="dxa"/>
              <w:left w:w="108" w:type="dxa"/>
              <w:bottom w:w="0" w:type="dxa"/>
              <w:right w:w="108" w:type="dxa"/>
            </w:tcMar>
          </w:tcPr>
          <w:p w14:paraId="0EC6A24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2.7a + Test 2.7b</w:t>
            </w:r>
          </w:p>
        </w:tc>
        <w:tc>
          <w:tcPr>
            <w:tcW w:w="1723" w:type="dxa"/>
            <w:tcMar>
              <w:top w:w="0" w:type="dxa"/>
              <w:left w:w="108" w:type="dxa"/>
              <w:bottom w:w="0" w:type="dxa"/>
              <w:right w:w="108" w:type="dxa"/>
            </w:tcMar>
          </w:tcPr>
          <w:p w14:paraId="0EC6A24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H. Qin</w:t>
            </w:r>
          </w:p>
          <w:p w14:paraId="0EC6A24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(TCL)</w:t>
            </w:r>
          </w:p>
        </w:tc>
      </w:tr>
    </w:tbl>
    <w:p w14:paraId="0EC6A246" w14:textId="77777777" w:rsidR="008918F7" w:rsidRDefault="005D0F4E">
      <w:pPr>
        <w:spacing w:before="240" w:after="60"/>
        <w:ind w:left="720" w:hanging="720"/>
        <w:jc w:val="both"/>
        <w:outlineLvl w:val="2"/>
        <w:rPr>
          <w:sz w:val="26"/>
        </w:rPr>
      </w:pPr>
      <w:r>
        <w:rPr>
          <w:rFonts w:ascii="Times New Roman" w:eastAsia="Times New Roman" w:hAnsi="Times New Roman" w:cs="Times New Roman"/>
          <w:b/>
          <w:color w:val="000000"/>
          <w:sz w:val="26"/>
        </w:rPr>
        <w:t>Test 2.8: Modifications to Matrix-based intra prediction (JVET-AH0210)</w:t>
      </w:r>
    </w:p>
    <w:p w14:paraId="0EC6A247" w14:textId="77777777" w:rsidR="008918F7" w:rsidRDefault="005D0F4E">
      <w:pPr>
        <w:spacing w:before="0"/>
        <w:jc w:val="both"/>
      </w:pPr>
      <w:r>
        <w:rPr>
          <w:rFonts w:ascii="Times New Roman" w:eastAsia="Times New Roman" w:hAnsi="Times New Roman" w:cs="Times New Roman"/>
          <w:color w:val="000000"/>
        </w:rPr>
        <w:t>In this test, new matrices are designed for the MIP mode in ECM. The matrices are applied to L-shaped causal template and the weights of the matrices are mode and block shape dependent. The trade-off between bd-rate and complexity will be studied.</w:t>
      </w:r>
    </w:p>
    <w:p w14:paraId="0EC6A248" w14:textId="77777777" w:rsidR="008918F7" w:rsidRDefault="005D0F4E">
      <w:pPr>
        <w:spacing w:before="0"/>
        <w:jc w:val="both"/>
      </w:pP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396"/>
        <w:gridCol w:w="1683"/>
      </w:tblGrid>
      <w:tr w:rsidR="008918F7" w14:paraId="0EC6A24C" w14:textId="77777777" w:rsidTr="001436B0">
        <w:tc>
          <w:tcPr>
            <w:tcW w:w="709" w:type="dxa"/>
            <w:tcMar>
              <w:top w:w="0" w:type="dxa"/>
              <w:left w:w="108" w:type="dxa"/>
              <w:bottom w:w="0" w:type="dxa"/>
              <w:right w:w="108" w:type="dxa"/>
            </w:tcMar>
          </w:tcPr>
          <w:p w14:paraId="0EC6A249" w14:textId="77777777" w:rsidR="008918F7" w:rsidRDefault="005D0F4E">
            <w:pPr>
              <w:spacing w:before="0"/>
              <w:jc w:val="both"/>
              <w:rPr>
                <w:sz w:val="24"/>
              </w:rPr>
            </w:pPr>
            <w:r>
              <w:rPr>
                <w:rFonts w:ascii="Times New Roman" w:eastAsia="Times New Roman" w:hAnsi="Times New Roman" w:cs="Times New Roman"/>
                <w:color w:val="000000"/>
              </w:rPr>
              <w:t>#</w:t>
            </w:r>
          </w:p>
        </w:tc>
        <w:tc>
          <w:tcPr>
            <w:tcW w:w="6396" w:type="dxa"/>
            <w:tcMar>
              <w:top w:w="0" w:type="dxa"/>
              <w:left w:w="108" w:type="dxa"/>
              <w:bottom w:w="0" w:type="dxa"/>
              <w:right w:w="108" w:type="dxa"/>
            </w:tcMar>
          </w:tcPr>
          <w:p w14:paraId="0EC6A24A" w14:textId="77777777" w:rsidR="008918F7" w:rsidRDefault="005D0F4E">
            <w:pPr>
              <w:spacing w:before="0"/>
              <w:jc w:val="both"/>
              <w:rPr>
                <w:sz w:val="24"/>
              </w:rPr>
            </w:pPr>
            <w:r>
              <w:rPr>
                <w:rFonts w:ascii="Times New Roman" w:eastAsia="Times New Roman" w:hAnsi="Times New Roman" w:cs="Times New Roman"/>
                <w:color w:val="000000"/>
              </w:rPr>
              <w:t>Test</w:t>
            </w:r>
          </w:p>
        </w:tc>
        <w:tc>
          <w:tcPr>
            <w:tcW w:w="1683" w:type="dxa"/>
            <w:tcMar>
              <w:top w:w="0" w:type="dxa"/>
              <w:left w:w="108" w:type="dxa"/>
              <w:bottom w:w="0" w:type="dxa"/>
              <w:right w:w="108" w:type="dxa"/>
            </w:tcMar>
          </w:tcPr>
          <w:p w14:paraId="0EC6A24B" w14:textId="77777777" w:rsidR="008918F7" w:rsidRDefault="005D0F4E">
            <w:pPr>
              <w:spacing w:before="0"/>
              <w:jc w:val="both"/>
              <w:rPr>
                <w:sz w:val="24"/>
              </w:rPr>
            </w:pPr>
            <w:r>
              <w:rPr>
                <w:rFonts w:ascii="Times New Roman" w:eastAsia="Times New Roman" w:hAnsi="Times New Roman" w:cs="Times New Roman"/>
                <w:color w:val="000000"/>
              </w:rPr>
              <w:t>Tester</w:t>
            </w:r>
          </w:p>
        </w:tc>
      </w:tr>
      <w:tr w:rsidR="008918F7" w14:paraId="0EC6A250" w14:textId="77777777" w:rsidTr="001436B0">
        <w:tc>
          <w:tcPr>
            <w:tcW w:w="709" w:type="dxa"/>
            <w:tcMar>
              <w:top w:w="0" w:type="dxa"/>
              <w:left w:w="108" w:type="dxa"/>
              <w:bottom w:w="0" w:type="dxa"/>
              <w:right w:w="108" w:type="dxa"/>
            </w:tcMar>
          </w:tcPr>
          <w:p w14:paraId="0EC6A24D" w14:textId="77777777" w:rsidR="008918F7" w:rsidRDefault="005D0F4E">
            <w:pPr>
              <w:spacing w:before="0"/>
              <w:jc w:val="both"/>
              <w:rPr>
                <w:sz w:val="24"/>
              </w:rPr>
            </w:pPr>
            <w:r>
              <w:rPr>
                <w:rFonts w:ascii="Times New Roman" w:eastAsia="Times New Roman" w:hAnsi="Times New Roman" w:cs="Times New Roman"/>
                <w:color w:val="000000"/>
              </w:rPr>
              <w:t>2.8a</w:t>
            </w:r>
          </w:p>
        </w:tc>
        <w:tc>
          <w:tcPr>
            <w:tcW w:w="6396" w:type="dxa"/>
            <w:tcMar>
              <w:top w:w="0" w:type="dxa"/>
              <w:left w:w="108" w:type="dxa"/>
              <w:bottom w:w="0" w:type="dxa"/>
              <w:right w:w="108" w:type="dxa"/>
            </w:tcMar>
          </w:tcPr>
          <w:p w14:paraId="0EC6A24E" w14:textId="77777777" w:rsidR="008918F7" w:rsidRDefault="005D0F4E">
            <w:pPr>
              <w:spacing w:before="0"/>
              <w:jc w:val="both"/>
              <w:rPr>
                <w:sz w:val="24"/>
              </w:rPr>
            </w:pPr>
            <w:r>
              <w:rPr>
                <w:rFonts w:ascii="Times New Roman" w:eastAsia="Times New Roman" w:hAnsi="Times New Roman" w:cs="Times New Roman"/>
                <w:color w:val="000000"/>
              </w:rPr>
              <w:t>MIP with mode and block shape dependent matrices.</w:t>
            </w:r>
          </w:p>
        </w:tc>
        <w:tc>
          <w:tcPr>
            <w:tcW w:w="1683" w:type="dxa"/>
            <w:tcMar>
              <w:top w:w="0" w:type="dxa"/>
              <w:left w:w="108" w:type="dxa"/>
              <w:bottom w:w="0" w:type="dxa"/>
              <w:right w:w="108" w:type="dxa"/>
            </w:tcMar>
          </w:tcPr>
          <w:p w14:paraId="0EC6A24F" w14:textId="77777777" w:rsidR="008918F7" w:rsidRDefault="005D0F4E">
            <w:pPr>
              <w:spacing w:before="0"/>
              <w:jc w:val="left"/>
              <w:rPr>
                <w:sz w:val="24"/>
              </w:rPr>
            </w:pPr>
            <w:r>
              <w:rPr>
                <w:rFonts w:ascii="Times New Roman" w:eastAsia="Times New Roman" w:hAnsi="Times New Roman" w:cs="Times New Roman"/>
                <w:color w:val="000000"/>
              </w:rPr>
              <w:t>H. Wang (Qualcomm)</w:t>
            </w:r>
          </w:p>
        </w:tc>
      </w:tr>
      <w:tr w:rsidR="008918F7" w14:paraId="0EC6A254" w14:textId="77777777" w:rsidTr="001436B0">
        <w:tc>
          <w:tcPr>
            <w:tcW w:w="709" w:type="dxa"/>
            <w:tcMar>
              <w:top w:w="0" w:type="dxa"/>
              <w:left w:w="108" w:type="dxa"/>
              <w:bottom w:w="0" w:type="dxa"/>
              <w:right w:w="108" w:type="dxa"/>
            </w:tcMar>
          </w:tcPr>
          <w:p w14:paraId="0EC6A251" w14:textId="77777777" w:rsidR="008918F7" w:rsidRDefault="005D0F4E">
            <w:pPr>
              <w:spacing w:before="0"/>
              <w:jc w:val="both"/>
              <w:rPr>
                <w:sz w:val="24"/>
              </w:rPr>
            </w:pPr>
            <w:r>
              <w:rPr>
                <w:rFonts w:ascii="Times New Roman" w:eastAsia="Times New Roman" w:hAnsi="Times New Roman" w:cs="Times New Roman"/>
                <w:color w:val="000000"/>
              </w:rPr>
              <w:t>2.8b</w:t>
            </w:r>
          </w:p>
        </w:tc>
        <w:tc>
          <w:tcPr>
            <w:tcW w:w="6396" w:type="dxa"/>
            <w:tcMar>
              <w:top w:w="0" w:type="dxa"/>
              <w:left w:w="108" w:type="dxa"/>
              <w:bottom w:w="0" w:type="dxa"/>
              <w:right w:w="108" w:type="dxa"/>
            </w:tcMar>
          </w:tcPr>
          <w:p w14:paraId="0EC6A252" w14:textId="77777777" w:rsidR="008918F7" w:rsidRDefault="005D0F4E">
            <w:pPr>
              <w:spacing w:before="0"/>
              <w:jc w:val="both"/>
              <w:rPr>
                <w:sz w:val="24"/>
              </w:rPr>
            </w:pPr>
            <w:r>
              <w:rPr>
                <w:rFonts w:ascii="Times New Roman" w:eastAsia="Times New Roman" w:hAnsi="Times New Roman" w:cs="Times New Roman"/>
                <w:color w:val="000000"/>
              </w:rPr>
              <w:t xml:space="preserve">MIP with </w:t>
            </w:r>
            <w:proofErr w:type="spellStart"/>
            <w:r>
              <w:rPr>
                <w:rFonts w:ascii="Times New Roman" w:eastAsia="Times New Roman" w:hAnsi="Times New Roman" w:cs="Times New Roman"/>
                <w:color w:val="000000"/>
              </w:rPr>
              <w:t>downsampling</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upsampling</w:t>
            </w:r>
            <w:proofErr w:type="spellEnd"/>
            <w:r>
              <w:rPr>
                <w:rFonts w:ascii="Times New Roman" w:eastAsia="Times New Roman" w:hAnsi="Times New Roman" w:cs="Times New Roman"/>
                <w:color w:val="000000"/>
              </w:rPr>
              <w:t xml:space="preserve"> in the process.</w:t>
            </w:r>
          </w:p>
        </w:tc>
        <w:tc>
          <w:tcPr>
            <w:tcW w:w="1683" w:type="dxa"/>
            <w:tcMar>
              <w:top w:w="0" w:type="dxa"/>
              <w:left w:w="108" w:type="dxa"/>
              <w:bottom w:w="0" w:type="dxa"/>
              <w:right w:w="108" w:type="dxa"/>
            </w:tcMar>
          </w:tcPr>
          <w:p w14:paraId="0EC6A253" w14:textId="77777777" w:rsidR="008918F7" w:rsidRDefault="005D0F4E">
            <w:pPr>
              <w:spacing w:before="0"/>
              <w:jc w:val="left"/>
              <w:rPr>
                <w:sz w:val="24"/>
              </w:rPr>
            </w:pPr>
            <w:r>
              <w:rPr>
                <w:rFonts w:ascii="Times New Roman" w:eastAsia="Times New Roman" w:hAnsi="Times New Roman" w:cs="Times New Roman"/>
                <w:color w:val="000000"/>
              </w:rPr>
              <w:t>H. Wang (Qualcomm)</w:t>
            </w:r>
          </w:p>
        </w:tc>
      </w:tr>
      <w:tr w:rsidR="008918F7" w14:paraId="0EC6A258" w14:textId="77777777" w:rsidTr="001436B0">
        <w:trPr>
          <w:trHeight w:val="253"/>
        </w:trPr>
        <w:tc>
          <w:tcPr>
            <w:tcW w:w="709" w:type="dxa"/>
            <w:tcMar>
              <w:top w:w="0" w:type="dxa"/>
              <w:left w:w="108" w:type="dxa"/>
              <w:bottom w:w="0" w:type="dxa"/>
              <w:right w:w="108" w:type="dxa"/>
            </w:tcMar>
          </w:tcPr>
          <w:p w14:paraId="0EC6A255" w14:textId="77777777" w:rsidR="008918F7" w:rsidRDefault="005D0F4E">
            <w:pPr>
              <w:spacing w:before="0"/>
              <w:jc w:val="both"/>
              <w:rPr>
                <w:sz w:val="24"/>
              </w:rPr>
            </w:pPr>
            <w:r>
              <w:rPr>
                <w:rFonts w:ascii="Times New Roman" w:eastAsia="Times New Roman" w:hAnsi="Times New Roman" w:cs="Times New Roman"/>
                <w:color w:val="000000"/>
              </w:rPr>
              <w:t>2.8c</w:t>
            </w:r>
          </w:p>
        </w:tc>
        <w:tc>
          <w:tcPr>
            <w:tcW w:w="6396" w:type="dxa"/>
            <w:tcMar>
              <w:top w:w="0" w:type="dxa"/>
              <w:left w:w="108" w:type="dxa"/>
              <w:bottom w:w="0" w:type="dxa"/>
              <w:right w:w="108" w:type="dxa"/>
            </w:tcMar>
          </w:tcPr>
          <w:p w14:paraId="0EC6A256" w14:textId="77777777" w:rsidR="008918F7" w:rsidRDefault="005D0F4E">
            <w:pPr>
              <w:spacing w:before="0"/>
              <w:jc w:val="both"/>
              <w:rPr>
                <w:sz w:val="24"/>
              </w:rPr>
            </w:pPr>
            <w:r>
              <w:rPr>
                <w:rFonts w:ascii="Times New Roman" w:eastAsia="Times New Roman" w:hAnsi="Times New Roman" w:cs="Times New Roman"/>
                <w:color w:val="000000"/>
              </w:rPr>
              <w:t>Harmonization of the MIP mode and matrix-based conventional intra modes.</w:t>
            </w:r>
          </w:p>
        </w:tc>
        <w:tc>
          <w:tcPr>
            <w:tcW w:w="1683" w:type="dxa"/>
            <w:tcMar>
              <w:top w:w="0" w:type="dxa"/>
              <w:left w:w="108" w:type="dxa"/>
              <w:bottom w:w="0" w:type="dxa"/>
              <w:right w:w="108" w:type="dxa"/>
            </w:tcMar>
          </w:tcPr>
          <w:p w14:paraId="0EC6A257" w14:textId="77777777" w:rsidR="008918F7" w:rsidRDefault="005D0F4E">
            <w:pPr>
              <w:spacing w:before="0"/>
              <w:jc w:val="left"/>
              <w:rPr>
                <w:sz w:val="24"/>
              </w:rPr>
            </w:pPr>
            <w:r>
              <w:rPr>
                <w:rFonts w:ascii="Times New Roman" w:eastAsia="Times New Roman" w:hAnsi="Times New Roman" w:cs="Times New Roman"/>
                <w:color w:val="000000"/>
              </w:rPr>
              <w:t>H. Wang (Qualcomm)</w:t>
            </w:r>
          </w:p>
        </w:tc>
      </w:tr>
    </w:tbl>
    <w:p w14:paraId="0EC6A259" w14:textId="77777777"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left"/>
        <w:rPr>
          <w:rFonts w:ascii="Times New Roman" w:eastAsia="Times New Roman" w:hAnsi="Times New Roman" w:cs="Times New Roman"/>
        </w:rPr>
      </w:pPr>
      <w:r>
        <w:rPr>
          <w:rFonts w:ascii="Times New Roman" w:eastAsia="Times New Roman" w:hAnsi="Times New Roman" w:cs="Times New Roman"/>
        </w:rPr>
        <w:t>Test 2.9: Derived MIP modes with fusion (JVET-AH0058)</w:t>
      </w:r>
    </w:p>
    <w:p w14:paraId="0EC6A25A" w14:textId="77777777" w:rsidR="008918F7" w:rsidRDefault="005D0F4E">
      <w:pPr>
        <w:spacing w:before="0"/>
        <w:jc w:val="both"/>
      </w:pPr>
      <w:r>
        <w:rPr>
          <w:rFonts w:ascii="Times New Roman" w:eastAsia="Times New Roman" w:hAnsi="Times New Roman" w:cs="Times New Roman"/>
          <w:color w:val="000000"/>
          <w:sz w:val="24"/>
        </w:rPr>
        <w:t xml:space="preserve">In this test, a template-based method is utilized to derive two best MIP modes and transposed flags. Then the proposed method fuses the two derived MIP predictions with weights. For small and non-square blocks, the proposed method applies the DIMD process to the </w:t>
      </w:r>
      <w:proofErr w:type="spellStart"/>
      <w:r>
        <w:rPr>
          <w:rFonts w:ascii="Times New Roman" w:eastAsia="Times New Roman" w:hAnsi="Times New Roman" w:cs="Times New Roman"/>
          <w:color w:val="000000"/>
          <w:sz w:val="24"/>
        </w:rPr>
        <w:t>upsampled</w:t>
      </w:r>
      <w:proofErr w:type="spellEnd"/>
      <w:r>
        <w:rPr>
          <w:rFonts w:ascii="Times New Roman" w:eastAsia="Times New Roman" w:hAnsi="Times New Roman" w:cs="Times New Roman"/>
          <w:color w:val="000000"/>
          <w:sz w:val="24"/>
        </w:rPr>
        <w:t xml:space="preserve"> prediction samples to derive the LFNST transform set.</w:t>
      </w:r>
    </w:p>
    <w:p w14:paraId="0EC6A25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236"/>
        <w:gridCol w:w="1723"/>
      </w:tblGrid>
      <w:tr w:rsidR="008918F7" w14:paraId="0EC6A25F" w14:textId="77777777" w:rsidTr="00773341">
        <w:tc>
          <w:tcPr>
            <w:tcW w:w="828" w:type="dxa"/>
            <w:tcMar>
              <w:top w:w="0" w:type="dxa"/>
              <w:left w:w="108" w:type="dxa"/>
              <w:bottom w:w="0" w:type="dxa"/>
              <w:right w:w="108" w:type="dxa"/>
            </w:tcMar>
          </w:tcPr>
          <w:p w14:paraId="0EC6A25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w:t>
            </w:r>
          </w:p>
        </w:tc>
        <w:tc>
          <w:tcPr>
            <w:tcW w:w="6236" w:type="dxa"/>
            <w:tcMar>
              <w:top w:w="0" w:type="dxa"/>
              <w:left w:w="108" w:type="dxa"/>
              <w:bottom w:w="0" w:type="dxa"/>
              <w:right w:w="108" w:type="dxa"/>
            </w:tcMar>
          </w:tcPr>
          <w:p w14:paraId="0EC6A25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w:t>
            </w:r>
          </w:p>
        </w:tc>
        <w:tc>
          <w:tcPr>
            <w:tcW w:w="1723" w:type="dxa"/>
            <w:tcMar>
              <w:top w:w="0" w:type="dxa"/>
              <w:left w:w="108" w:type="dxa"/>
              <w:bottom w:w="0" w:type="dxa"/>
              <w:right w:w="108" w:type="dxa"/>
            </w:tcMar>
          </w:tcPr>
          <w:p w14:paraId="0EC6A25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Tester</w:t>
            </w:r>
          </w:p>
        </w:tc>
      </w:tr>
      <w:tr w:rsidR="008918F7" w14:paraId="0EC6A264" w14:textId="77777777" w:rsidTr="00773341">
        <w:trPr>
          <w:trHeight w:val="629"/>
        </w:trPr>
        <w:tc>
          <w:tcPr>
            <w:tcW w:w="828" w:type="dxa"/>
            <w:tcMar>
              <w:top w:w="0" w:type="dxa"/>
              <w:left w:w="108" w:type="dxa"/>
              <w:bottom w:w="0" w:type="dxa"/>
              <w:right w:w="108" w:type="dxa"/>
            </w:tcMar>
          </w:tcPr>
          <w:p w14:paraId="0EC6A260" w14:textId="77777777" w:rsidR="008918F7" w:rsidRDefault="005D0F4E">
            <w:pPr>
              <w:spacing w:before="0"/>
              <w:jc w:val="both"/>
            </w:pPr>
            <w:r>
              <w:rPr>
                <w:rFonts w:ascii="Times New Roman" w:eastAsia="Times New Roman" w:hAnsi="Times New Roman" w:cs="Times New Roman"/>
                <w:color w:val="000000"/>
              </w:rPr>
              <w:t>2.9a</w:t>
            </w:r>
          </w:p>
        </w:tc>
        <w:tc>
          <w:tcPr>
            <w:tcW w:w="6236" w:type="dxa"/>
            <w:tcMar>
              <w:top w:w="0" w:type="dxa"/>
              <w:left w:w="108" w:type="dxa"/>
              <w:bottom w:w="0" w:type="dxa"/>
              <w:right w:w="108" w:type="dxa"/>
            </w:tcMar>
          </w:tcPr>
          <w:p w14:paraId="0EC6A261" w14:textId="77777777" w:rsidR="008918F7" w:rsidRDefault="005D0F4E">
            <w:pPr>
              <w:spacing w:before="0"/>
              <w:jc w:val="both"/>
            </w:pPr>
            <w:r>
              <w:rPr>
                <w:rFonts w:ascii="Times New Roman" w:eastAsia="Times New Roman" w:hAnsi="Times New Roman" w:cs="Times New Roman"/>
                <w:color w:val="000000"/>
              </w:rPr>
              <w:t>Derived modes with fusion</w:t>
            </w:r>
          </w:p>
        </w:tc>
        <w:tc>
          <w:tcPr>
            <w:tcW w:w="1723" w:type="dxa"/>
            <w:tcMar>
              <w:top w:w="0" w:type="dxa"/>
              <w:left w:w="108" w:type="dxa"/>
              <w:bottom w:w="0" w:type="dxa"/>
              <w:right w:w="108" w:type="dxa"/>
            </w:tcMar>
          </w:tcPr>
          <w:p w14:paraId="0EC6A262" w14:textId="77777777" w:rsidR="008918F7" w:rsidRDefault="005D0F4E">
            <w:pPr>
              <w:spacing w:before="0"/>
              <w:jc w:val="both"/>
            </w:pPr>
            <w:r>
              <w:rPr>
                <w:rFonts w:ascii="Times New Roman" w:eastAsia="Times New Roman" w:hAnsi="Times New Roman" w:cs="Times New Roman"/>
                <w:color w:val="000000"/>
              </w:rPr>
              <w:t>Z. Xie</w:t>
            </w:r>
          </w:p>
          <w:p w14:paraId="0EC6A263" w14:textId="77777777" w:rsidR="008918F7" w:rsidRDefault="005D0F4E">
            <w:pPr>
              <w:spacing w:before="0"/>
              <w:jc w:val="both"/>
            </w:pPr>
            <w:r>
              <w:rPr>
                <w:rFonts w:ascii="Times New Roman" w:eastAsia="Times New Roman" w:hAnsi="Times New Roman" w:cs="Times New Roman"/>
                <w:color w:val="000000"/>
              </w:rPr>
              <w:t>(OPPO)</w:t>
            </w:r>
          </w:p>
        </w:tc>
      </w:tr>
      <w:tr w:rsidR="008918F7" w14:paraId="0EC6A269" w14:textId="77777777" w:rsidTr="00773341">
        <w:trPr>
          <w:trHeight w:val="629"/>
        </w:trPr>
        <w:tc>
          <w:tcPr>
            <w:tcW w:w="828" w:type="dxa"/>
            <w:tcMar>
              <w:top w:w="0" w:type="dxa"/>
              <w:left w:w="108" w:type="dxa"/>
              <w:bottom w:w="0" w:type="dxa"/>
              <w:right w:w="108" w:type="dxa"/>
            </w:tcMar>
          </w:tcPr>
          <w:p w14:paraId="0EC6A265" w14:textId="77777777" w:rsidR="008918F7" w:rsidRDefault="005D0F4E">
            <w:pPr>
              <w:spacing w:before="0"/>
              <w:jc w:val="both"/>
            </w:pPr>
            <w:r>
              <w:rPr>
                <w:rFonts w:ascii="Times New Roman" w:eastAsia="Times New Roman" w:hAnsi="Times New Roman" w:cs="Times New Roman"/>
                <w:color w:val="000000"/>
              </w:rPr>
              <w:t>2.9b</w:t>
            </w:r>
          </w:p>
        </w:tc>
        <w:tc>
          <w:tcPr>
            <w:tcW w:w="6236" w:type="dxa"/>
            <w:tcMar>
              <w:top w:w="0" w:type="dxa"/>
              <w:left w:w="108" w:type="dxa"/>
              <w:bottom w:w="0" w:type="dxa"/>
              <w:right w:w="108" w:type="dxa"/>
            </w:tcMar>
          </w:tcPr>
          <w:p w14:paraId="0EC6A266" w14:textId="77777777" w:rsidR="008918F7" w:rsidRDefault="005D0F4E">
            <w:pPr>
              <w:spacing w:before="0"/>
              <w:jc w:val="both"/>
            </w:pPr>
            <w:r>
              <w:rPr>
                <w:rFonts w:ascii="Times New Roman" w:eastAsia="Times New Roman" w:hAnsi="Times New Roman" w:cs="Times New Roman"/>
                <w:color w:val="000000"/>
              </w:rPr>
              <w:t xml:space="preserve">MIP-LFNST transform set derivation by </w:t>
            </w:r>
            <w:proofErr w:type="spellStart"/>
            <w:r>
              <w:rPr>
                <w:rFonts w:ascii="Times New Roman" w:eastAsia="Times New Roman" w:hAnsi="Times New Roman" w:cs="Times New Roman"/>
                <w:color w:val="000000"/>
              </w:rPr>
              <w:t>upsampled</w:t>
            </w:r>
            <w:proofErr w:type="spellEnd"/>
            <w:r>
              <w:rPr>
                <w:rFonts w:ascii="Times New Roman" w:eastAsia="Times New Roman" w:hAnsi="Times New Roman" w:cs="Times New Roman"/>
                <w:color w:val="000000"/>
              </w:rPr>
              <w:t xml:space="preserve"> prediction</w:t>
            </w:r>
          </w:p>
        </w:tc>
        <w:tc>
          <w:tcPr>
            <w:tcW w:w="1723" w:type="dxa"/>
            <w:tcMar>
              <w:top w:w="0" w:type="dxa"/>
              <w:left w:w="108" w:type="dxa"/>
              <w:bottom w:w="0" w:type="dxa"/>
              <w:right w:w="108" w:type="dxa"/>
            </w:tcMar>
          </w:tcPr>
          <w:p w14:paraId="0EC6A267" w14:textId="77777777" w:rsidR="008918F7" w:rsidRDefault="005D0F4E">
            <w:pPr>
              <w:spacing w:before="0"/>
              <w:jc w:val="both"/>
            </w:pPr>
            <w:r>
              <w:rPr>
                <w:rFonts w:ascii="Times New Roman" w:eastAsia="Times New Roman" w:hAnsi="Times New Roman" w:cs="Times New Roman"/>
                <w:color w:val="000000"/>
              </w:rPr>
              <w:t>Z. Xie</w:t>
            </w:r>
          </w:p>
          <w:p w14:paraId="0EC6A268" w14:textId="77777777" w:rsidR="008918F7" w:rsidRDefault="005D0F4E">
            <w:pPr>
              <w:spacing w:before="0"/>
              <w:jc w:val="both"/>
            </w:pPr>
            <w:r>
              <w:rPr>
                <w:rFonts w:ascii="Times New Roman" w:eastAsia="Times New Roman" w:hAnsi="Times New Roman" w:cs="Times New Roman"/>
                <w:color w:val="000000"/>
              </w:rPr>
              <w:t>(OPPO)</w:t>
            </w:r>
          </w:p>
        </w:tc>
      </w:tr>
      <w:tr w:rsidR="008918F7" w14:paraId="0EC6A26E" w14:textId="77777777" w:rsidTr="00773341">
        <w:trPr>
          <w:trHeight w:val="629"/>
        </w:trPr>
        <w:tc>
          <w:tcPr>
            <w:tcW w:w="828" w:type="dxa"/>
            <w:tcMar>
              <w:top w:w="0" w:type="dxa"/>
              <w:left w:w="108" w:type="dxa"/>
              <w:bottom w:w="0" w:type="dxa"/>
              <w:right w:w="108" w:type="dxa"/>
            </w:tcMar>
          </w:tcPr>
          <w:p w14:paraId="0EC6A26A" w14:textId="77777777" w:rsidR="008918F7" w:rsidRDefault="005D0F4E">
            <w:pPr>
              <w:spacing w:before="0"/>
              <w:jc w:val="both"/>
            </w:pPr>
            <w:r>
              <w:rPr>
                <w:rFonts w:ascii="Times New Roman" w:eastAsia="Times New Roman" w:hAnsi="Times New Roman" w:cs="Times New Roman"/>
                <w:color w:val="000000"/>
              </w:rPr>
              <w:t>2.9c</w:t>
            </w:r>
          </w:p>
        </w:tc>
        <w:tc>
          <w:tcPr>
            <w:tcW w:w="6236" w:type="dxa"/>
            <w:tcMar>
              <w:top w:w="0" w:type="dxa"/>
              <w:left w:w="108" w:type="dxa"/>
              <w:bottom w:w="0" w:type="dxa"/>
              <w:right w:w="108" w:type="dxa"/>
            </w:tcMar>
          </w:tcPr>
          <w:p w14:paraId="0EC6A26B" w14:textId="77777777" w:rsidR="008918F7" w:rsidRDefault="005D0F4E">
            <w:pPr>
              <w:spacing w:before="0"/>
              <w:jc w:val="both"/>
            </w:pPr>
            <w:r>
              <w:rPr>
                <w:rFonts w:ascii="Times New Roman" w:eastAsia="Times New Roman" w:hAnsi="Times New Roman" w:cs="Times New Roman"/>
                <w:color w:val="000000"/>
              </w:rPr>
              <w:t>Test 2.9a + Test 2.9b</w:t>
            </w:r>
          </w:p>
        </w:tc>
        <w:tc>
          <w:tcPr>
            <w:tcW w:w="1723" w:type="dxa"/>
            <w:tcMar>
              <w:top w:w="0" w:type="dxa"/>
              <w:left w:w="108" w:type="dxa"/>
              <w:bottom w:w="0" w:type="dxa"/>
              <w:right w:w="108" w:type="dxa"/>
            </w:tcMar>
          </w:tcPr>
          <w:p w14:paraId="0EC6A26C" w14:textId="77777777" w:rsidR="008918F7" w:rsidRDefault="005D0F4E">
            <w:pPr>
              <w:spacing w:before="0"/>
              <w:jc w:val="both"/>
            </w:pPr>
            <w:r>
              <w:rPr>
                <w:rFonts w:ascii="Times New Roman" w:eastAsia="Times New Roman" w:hAnsi="Times New Roman" w:cs="Times New Roman"/>
                <w:color w:val="000000"/>
              </w:rPr>
              <w:t>Z. Xie</w:t>
            </w:r>
          </w:p>
          <w:p w14:paraId="0EC6A26D" w14:textId="77777777" w:rsidR="008918F7" w:rsidRDefault="005D0F4E">
            <w:pPr>
              <w:spacing w:before="0"/>
              <w:jc w:val="both"/>
            </w:pPr>
            <w:r>
              <w:rPr>
                <w:rFonts w:ascii="Times New Roman" w:eastAsia="Times New Roman" w:hAnsi="Times New Roman" w:cs="Times New Roman"/>
                <w:color w:val="000000"/>
              </w:rPr>
              <w:t>(OPPO)</w:t>
            </w:r>
          </w:p>
        </w:tc>
      </w:tr>
    </w:tbl>
    <w:p w14:paraId="0EC6A26F" w14:textId="77777777" w:rsidR="008918F7" w:rsidRDefault="008918F7">
      <w:pPr>
        <w:jc w:val="left"/>
      </w:pPr>
    </w:p>
    <w:p w14:paraId="0EC6A270" w14:textId="77777777" w:rsidR="008918F7" w:rsidRDefault="005D0F4E">
      <w:pPr>
        <w:pStyle w:val="Heading2"/>
        <w:jc w:val="left"/>
        <w:rPr>
          <w:rFonts w:ascii="Times New Roman" w:eastAsia="Times New Roman" w:hAnsi="Times New Roman" w:cs="Times New Roman"/>
        </w:rPr>
      </w:pPr>
      <w:r>
        <w:rPr>
          <w:rFonts w:ascii="Times New Roman" w:eastAsia="Times New Roman" w:hAnsi="Times New Roman" w:cs="Times New Roman"/>
        </w:rPr>
        <w:t>3. Inter prediction</w:t>
      </w:r>
    </w:p>
    <w:p w14:paraId="0EC6A271" w14:textId="77777777" w:rsidR="008918F7" w:rsidRDefault="005D0F4E">
      <w:pPr>
        <w:pStyle w:val="Heading3"/>
        <w:jc w:val="both"/>
        <w:rPr>
          <w:rFonts w:ascii="Times New Roman" w:eastAsia="Times New Roman" w:hAnsi="Times New Roman" w:cs="Times New Roman"/>
        </w:rPr>
      </w:pPr>
      <w:r>
        <w:rPr>
          <w:rFonts w:ascii="Times New Roman" w:eastAsia="Times New Roman" w:hAnsi="Times New Roman" w:cs="Times New Roman"/>
          <w:color w:val="000000"/>
        </w:rPr>
        <w:t>Test 3.1: High Accuracy Sample Based BDOF (JVET-AH0178)</w:t>
      </w:r>
    </w:p>
    <w:p w14:paraId="0EC6A272" w14:textId="77777777" w:rsidR="008918F7" w:rsidRDefault="005D0F4E">
      <w:pPr>
        <w:jc w:val="both"/>
      </w:pPr>
      <w:r>
        <w:rPr>
          <w:rFonts w:ascii="Times New Roman" w:eastAsia="Times New Roman" w:hAnsi="Times New Roman" w:cs="Times New Roman"/>
          <w:color w:val="000000"/>
        </w:rPr>
        <w:t>It is proposed to use high accuracy formula for BDOF sample. Specifically, the following formula will be reused:</w:t>
      </w:r>
      <w:r>
        <w:rPr>
          <w:color w:val="000000"/>
        </w:rPr>
        <w:t xml:space="preserve"> </w:t>
      </w:r>
    </w:p>
    <w:p w14:paraId="0EC6A273" w14:textId="77777777" w:rsidR="008918F7" w:rsidRDefault="005D0F4E">
      <w:r>
        <w:rPr>
          <w:color w:val="000000"/>
          <w:sz w:val="21"/>
        </w:rPr>
        <w:t>(</w:t>
      </w:r>
      <w:r>
        <w:rPr>
          <w:rFonts w:ascii="Symbol" w:eastAsia="Symbol" w:hAnsi="Symbol" w:cs="Symbol"/>
          <w:color w:val="000000"/>
          <w:sz w:val="21"/>
        </w:rPr>
        <w:t></w:t>
      </w:r>
      <w:r>
        <w:rPr>
          <w:color w:val="000000"/>
          <w:sz w:val="21"/>
        </w:rPr>
        <w:t xml:space="preserve">Gx.Gx+R1) * </w:t>
      </w:r>
      <w:proofErr w:type="spellStart"/>
      <w:r>
        <w:rPr>
          <w:color w:val="000000"/>
          <w:sz w:val="21"/>
        </w:rPr>
        <w:t>vx</w:t>
      </w:r>
      <w:proofErr w:type="spellEnd"/>
      <w:r>
        <w:rPr>
          <w:color w:val="000000"/>
          <w:sz w:val="21"/>
        </w:rPr>
        <w:t xml:space="preserve"> + </w:t>
      </w:r>
      <w:r>
        <w:rPr>
          <w:rFonts w:ascii="Symbol" w:eastAsia="Symbol" w:hAnsi="Symbol" w:cs="Symbol"/>
          <w:color w:val="000000"/>
          <w:sz w:val="21"/>
        </w:rPr>
        <w:t></w:t>
      </w:r>
      <w:proofErr w:type="spellStart"/>
      <w:r>
        <w:rPr>
          <w:color w:val="000000"/>
          <w:sz w:val="21"/>
        </w:rPr>
        <w:t>Gx.Gy</w:t>
      </w:r>
      <w:proofErr w:type="spellEnd"/>
      <w:r>
        <w:rPr>
          <w:color w:val="000000"/>
          <w:sz w:val="21"/>
        </w:rPr>
        <w:t xml:space="preserve"> * </w:t>
      </w:r>
      <w:proofErr w:type="spellStart"/>
      <w:r>
        <w:rPr>
          <w:color w:val="000000"/>
          <w:sz w:val="21"/>
        </w:rPr>
        <w:t>vy</w:t>
      </w:r>
      <w:proofErr w:type="spellEnd"/>
      <w:r>
        <w:rPr>
          <w:color w:val="000000"/>
          <w:sz w:val="21"/>
        </w:rPr>
        <w:t xml:space="preserve"> = </w:t>
      </w:r>
      <w:r>
        <w:rPr>
          <w:rFonts w:ascii="Symbol" w:eastAsia="Symbol" w:hAnsi="Symbol" w:cs="Symbol"/>
          <w:color w:val="000000"/>
          <w:sz w:val="21"/>
        </w:rPr>
        <w:t></w:t>
      </w:r>
      <w:proofErr w:type="spellStart"/>
      <w:proofErr w:type="gramStart"/>
      <w:r>
        <w:rPr>
          <w:color w:val="000000"/>
          <w:sz w:val="21"/>
        </w:rPr>
        <w:t>dI</w:t>
      </w:r>
      <w:proofErr w:type="spellEnd"/>
      <w:r>
        <w:rPr>
          <w:color w:val="000000"/>
          <w:sz w:val="21"/>
        </w:rPr>
        <w:t xml:space="preserve"> .</w:t>
      </w:r>
      <w:proofErr w:type="gramEnd"/>
      <w:r>
        <w:rPr>
          <w:color w:val="000000"/>
          <w:sz w:val="21"/>
        </w:rPr>
        <w:t xml:space="preserve"> Gx - </w:t>
      </w:r>
      <w:proofErr w:type="spellStart"/>
      <w:proofErr w:type="gramStart"/>
      <w:r>
        <w:rPr>
          <w:color w:val="000000"/>
          <w:sz w:val="21"/>
        </w:rPr>
        <w:t>dM</w:t>
      </w:r>
      <w:proofErr w:type="spellEnd"/>
      <w:r>
        <w:rPr>
          <w:color w:val="000000"/>
          <w:sz w:val="21"/>
        </w:rPr>
        <w:t xml:space="preserve"> .</w:t>
      </w:r>
      <w:proofErr w:type="gramEnd"/>
      <w:r>
        <w:rPr>
          <w:color w:val="000000"/>
          <w:sz w:val="21"/>
        </w:rPr>
        <w:t xml:space="preserve"> </w:t>
      </w:r>
      <w:r>
        <w:rPr>
          <w:rFonts w:ascii="Symbol" w:eastAsia="Symbol" w:hAnsi="Symbol" w:cs="Symbol"/>
          <w:color w:val="000000"/>
          <w:sz w:val="21"/>
        </w:rPr>
        <w:t></w:t>
      </w:r>
      <w:r>
        <w:rPr>
          <w:color w:val="000000"/>
          <w:sz w:val="21"/>
        </w:rPr>
        <w:t>Gx</w:t>
      </w:r>
    </w:p>
    <w:p w14:paraId="0EC6A274" w14:textId="77777777" w:rsidR="008918F7" w:rsidRDefault="005D0F4E">
      <w:r>
        <w:rPr>
          <w:rFonts w:ascii="Symbol" w:eastAsia="Symbol" w:hAnsi="Symbol" w:cs="Symbol"/>
          <w:color w:val="000000"/>
          <w:sz w:val="21"/>
        </w:rPr>
        <w:t></w:t>
      </w:r>
      <w:proofErr w:type="spellStart"/>
      <w:r>
        <w:rPr>
          <w:color w:val="000000"/>
          <w:sz w:val="21"/>
        </w:rPr>
        <w:t>Gx.Gy</w:t>
      </w:r>
      <w:proofErr w:type="spellEnd"/>
      <w:r>
        <w:rPr>
          <w:color w:val="000000"/>
          <w:sz w:val="21"/>
        </w:rPr>
        <w:t xml:space="preserve"> * </w:t>
      </w:r>
      <w:proofErr w:type="spellStart"/>
      <w:r>
        <w:rPr>
          <w:color w:val="000000"/>
          <w:sz w:val="21"/>
        </w:rPr>
        <w:t>vx</w:t>
      </w:r>
      <w:proofErr w:type="spellEnd"/>
      <w:r>
        <w:rPr>
          <w:color w:val="000000"/>
          <w:sz w:val="21"/>
        </w:rPr>
        <w:t xml:space="preserve"> + (</w:t>
      </w:r>
      <w:r>
        <w:rPr>
          <w:rFonts w:ascii="Symbol" w:eastAsia="Symbol" w:hAnsi="Symbol" w:cs="Symbol"/>
          <w:color w:val="000000"/>
          <w:sz w:val="21"/>
        </w:rPr>
        <w:t></w:t>
      </w:r>
      <w:r>
        <w:rPr>
          <w:color w:val="000000"/>
          <w:sz w:val="21"/>
        </w:rPr>
        <w:t xml:space="preserve">Gy.Gy+R1) * </w:t>
      </w:r>
      <w:proofErr w:type="spellStart"/>
      <w:r>
        <w:rPr>
          <w:color w:val="000000"/>
          <w:sz w:val="21"/>
        </w:rPr>
        <w:t>vy</w:t>
      </w:r>
      <w:proofErr w:type="spellEnd"/>
      <w:r>
        <w:rPr>
          <w:color w:val="000000"/>
          <w:sz w:val="21"/>
        </w:rPr>
        <w:t xml:space="preserve"> = </w:t>
      </w:r>
      <w:r>
        <w:rPr>
          <w:rFonts w:ascii="Symbol" w:eastAsia="Symbol" w:hAnsi="Symbol" w:cs="Symbol"/>
          <w:color w:val="000000"/>
          <w:sz w:val="21"/>
        </w:rPr>
        <w:t></w:t>
      </w:r>
      <w:proofErr w:type="spellStart"/>
      <w:proofErr w:type="gramStart"/>
      <w:r>
        <w:rPr>
          <w:color w:val="000000"/>
          <w:sz w:val="21"/>
        </w:rPr>
        <w:t>dI</w:t>
      </w:r>
      <w:proofErr w:type="spellEnd"/>
      <w:r>
        <w:rPr>
          <w:color w:val="000000"/>
          <w:sz w:val="21"/>
        </w:rPr>
        <w:t xml:space="preserve"> .</w:t>
      </w:r>
      <w:proofErr w:type="gramEnd"/>
      <w:r>
        <w:rPr>
          <w:color w:val="000000"/>
          <w:sz w:val="21"/>
        </w:rPr>
        <w:t xml:space="preserve"> </w:t>
      </w:r>
      <w:proofErr w:type="spellStart"/>
      <w:r>
        <w:rPr>
          <w:color w:val="000000"/>
          <w:sz w:val="21"/>
        </w:rPr>
        <w:t>Gy</w:t>
      </w:r>
      <w:proofErr w:type="spellEnd"/>
      <w:r>
        <w:rPr>
          <w:color w:val="000000"/>
          <w:sz w:val="21"/>
        </w:rPr>
        <w:t xml:space="preserve"> - </w:t>
      </w:r>
      <w:proofErr w:type="spellStart"/>
      <w:proofErr w:type="gramStart"/>
      <w:r>
        <w:rPr>
          <w:color w:val="000000"/>
          <w:sz w:val="21"/>
        </w:rPr>
        <w:t>dM</w:t>
      </w:r>
      <w:proofErr w:type="spellEnd"/>
      <w:r>
        <w:rPr>
          <w:color w:val="000000"/>
          <w:sz w:val="21"/>
        </w:rPr>
        <w:t xml:space="preserve"> .</w:t>
      </w:r>
      <w:proofErr w:type="gramEnd"/>
      <w:r>
        <w:rPr>
          <w:color w:val="000000"/>
          <w:sz w:val="21"/>
        </w:rPr>
        <w:t xml:space="preserve"> </w:t>
      </w:r>
      <w:r>
        <w:rPr>
          <w:rFonts w:ascii="Symbol" w:eastAsia="Symbol" w:hAnsi="Symbol" w:cs="Symbol"/>
          <w:color w:val="000000"/>
          <w:sz w:val="21"/>
        </w:rPr>
        <w:t></w:t>
      </w:r>
      <w:proofErr w:type="spellStart"/>
      <w:r>
        <w:rPr>
          <w:color w:val="000000"/>
          <w:sz w:val="21"/>
        </w:rPr>
        <w:t>Gy</w:t>
      </w:r>
      <w:proofErr w:type="spellEnd"/>
    </w:p>
    <w:p w14:paraId="0EC6A275"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color w:val="000000"/>
          <w:sz w:val="21"/>
        </w:rPr>
        <w:t>In the test a, the summation is a weighted sum, and in test b, no weight is used for the summation.</w:t>
      </w:r>
    </w:p>
    <w:p w14:paraId="0EC6A276" w14:textId="77777777" w:rsidR="008918F7" w:rsidRDefault="005D0F4E">
      <w:pPr>
        <w:spacing w:after="240"/>
        <w:jc w:val="both"/>
        <w:rPr>
          <w:rFonts w:ascii="Times New Roman" w:eastAsia="Times New Roman" w:hAnsi="Times New Roman" w:cs="Times New Roman"/>
          <w:b/>
          <w:i/>
          <w:sz w:val="20"/>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7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77"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78"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79"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7F"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7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3.1a</w:t>
            </w:r>
          </w:p>
        </w:tc>
        <w:tc>
          <w:tcPr>
            <w:tcW w:w="5850" w:type="dxa"/>
            <w:tcBorders>
              <w:top w:val="single" w:sz="4" w:space="0" w:color="000000"/>
              <w:left w:val="single" w:sz="4" w:space="0" w:color="000000"/>
              <w:bottom w:val="single" w:sz="4" w:space="0" w:color="000000"/>
              <w:right w:val="single" w:sz="4" w:space="0" w:color="000000"/>
            </w:tcBorders>
          </w:tcPr>
          <w:p w14:paraId="0EC6A27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High accuracy sample based BDOF</w:t>
            </w:r>
          </w:p>
        </w:tc>
        <w:tc>
          <w:tcPr>
            <w:tcW w:w="2236" w:type="dxa"/>
            <w:tcBorders>
              <w:top w:val="single" w:sz="4" w:space="0" w:color="000000"/>
              <w:left w:val="single" w:sz="4" w:space="0" w:color="000000"/>
              <w:bottom w:val="single" w:sz="4" w:space="0" w:color="000000"/>
              <w:right w:val="single" w:sz="4" w:space="0" w:color="000000"/>
            </w:tcBorders>
          </w:tcPr>
          <w:p w14:paraId="0EC6A27D"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color w:val="000000"/>
              </w:rPr>
              <w:t>M. Salehifar</w:t>
            </w:r>
          </w:p>
          <w:p w14:paraId="0EC6A27E" w14:textId="77777777" w:rsidR="008918F7" w:rsidRDefault="005D0F4E">
            <w:pPr>
              <w:spacing w:before="0"/>
              <w:jc w:val="left"/>
            </w:pPr>
            <w:r>
              <w:rPr>
                <w:rFonts w:ascii="Times New Roman" w:eastAsia="Times New Roman" w:hAnsi="Times New Roman" w:cs="Times New Roman"/>
                <w:color w:val="000000"/>
              </w:rPr>
              <w:t>(Bytedance)</w:t>
            </w:r>
          </w:p>
        </w:tc>
      </w:tr>
      <w:tr w:rsidR="008918F7" w14:paraId="0EC6A28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8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3.1b</w:t>
            </w:r>
          </w:p>
        </w:tc>
        <w:tc>
          <w:tcPr>
            <w:tcW w:w="5850" w:type="dxa"/>
            <w:tcBorders>
              <w:top w:val="single" w:sz="4" w:space="0" w:color="000000"/>
              <w:left w:val="single" w:sz="4" w:space="0" w:color="000000"/>
              <w:bottom w:val="single" w:sz="4" w:space="0" w:color="000000"/>
              <w:right w:val="single" w:sz="4" w:space="0" w:color="000000"/>
            </w:tcBorders>
          </w:tcPr>
          <w:p w14:paraId="0EC6A28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 xml:space="preserve">High accuracy sample based BDOF with no weight </w:t>
            </w:r>
          </w:p>
        </w:tc>
        <w:tc>
          <w:tcPr>
            <w:tcW w:w="2236" w:type="dxa"/>
            <w:tcBorders>
              <w:top w:val="single" w:sz="4" w:space="0" w:color="000000"/>
              <w:left w:val="single" w:sz="4" w:space="0" w:color="000000"/>
              <w:bottom w:val="single" w:sz="4" w:space="0" w:color="000000"/>
              <w:right w:val="single" w:sz="4" w:space="0" w:color="000000"/>
            </w:tcBorders>
          </w:tcPr>
          <w:p w14:paraId="0EC6A282"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color w:val="000000"/>
              </w:rPr>
              <w:t>M. Salehifar</w:t>
            </w:r>
          </w:p>
          <w:p w14:paraId="0EC6A283" w14:textId="77777777" w:rsidR="008918F7" w:rsidRDefault="005D0F4E">
            <w:pPr>
              <w:spacing w:before="0"/>
              <w:jc w:val="left"/>
            </w:pPr>
            <w:r>
              <w:rPr>
                <w:rFonts w:ascii="Times New Roman" w:eastAsia="Times New Roman" w:hAnsi="Times New Roman" w:cs="Times New Roman"/>
                <w:color w:val="000000"/>
              </w:rPr>
              <w:t>(Bytedance)</w:t>
            </w:r>
          </w:p>
        </w:tc>
      </w:tr>
    </w:tbl>
    <w:p w14:paraId="0EC6A286" w14:textId="77777777" w:rsidR="008918F7" w:rsidRDefault="005D0F4E">
      <w:pPr>
        <w:pStyle w:val="Heading3"/>
        <w:jc w:val="both"/>
        <w:rPr>
          <w:rFonts w:ascii="Times New Roman" w:eastAsia="Times New Roman" w:hAnsi="Times New Roman" w:cs="Times New Roman"/>
          <w:color w:val="000000"/>
        </w:rPr>
      </w:pPr>
      <w:r>
        <w:rPr>
          <w:rFonts w:ascii="Times New Roman" w:eastAsia="Times New Roman" w:hAnsi="Times New Roman" w:cs="Times New Roman"/>
          <w:color w:val="000000"/>
        </w:rPr>
        <w:t>Test 3.2: Temporal BV for IBC merge list construction (JVET-AH0059)</w:t>
      </w:r>
    </w:p>
    <w:p w14:paraId="0EC6A287" w14:textId="77777777" w:rsidR="008918F7" w:rsidRDefault="005D0F4E">
      <w:pPr>
        <w:spacing w:before="0"/>
        <w:jc w:val="both"/>
        <w:rPr>
          <w:rFonts w:ascii="Times New Roman" w:eastAsia="Times New Roman" w:hAnsi="Times New Roman" w:cs="Times New Roman"/>
          <w:color w:val="000000"/>
        </w:rPr>
      </w:pPr>
      <w:r>
        <w:rPr>
          <w:rFonts w:ascii="Times New Roman" w:eastAsia="Times New Roman" w:hAnsi="Times New Roman" w:cs="Times New Roman"/>
          <w:color w:val="000000"/>
        </w:rPr>
        <w:t>In this test, the BVs from the collocated pictures are used as the additional candidates for constructing the IBC/AMVP merge list. The BVs can be obtained from the collocated positions and shifted collocated positions in the collocated pictures.</w:t>
      </w:r>
    </w:p>
    <w:p w14:paraId="0EC6A288" w14:textId="77777777" w:rsidR="008918F7" w:rsidRDefault="005D0F4E">
      <w:pPr>
        <w:spacing w:after="240"/>
        <w:jc w:val="both"/>
        <w:rPr>
          <w:rFonts w:ascii="Times New Roman" w:eastAsia="Times New Roman" w:hAnsi="Times New Roman" w:cs="Times New Roman"/>
          <w:b/>
          <w:i/>
          <w:sz w:val="20"/>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8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89"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8A"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8B"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93"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8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3.2</w:t>
            </w:r>
          </w:p>
        </w:tc>
        <w:tc>
          <w:tcPr>
            <w:tcW w:w="5850" w:type="dxa"/>
            <w:tcBorders>
              <w:top w:val="single" w:sz="4" w:space="0" w:color="000000"/>
              <w:left w:val="single" w:sz="4" w:space="0" w:color="000000"/>
              <w:bottom w:val="single" w:sz="4" w:space="0" w:color="000000"/>
              <w:right w:val="single" w:sz="4" w:space="0" w:color="000000"/>
            </w:tcBorders>
          </w:tcPr>
          <w:p w14:paraId="0EC6A28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Temporal BV for IBC merge list construction</w:t>
            </w:r>
          </w:p>
        </w:tc>
        <w:tc>
          <w:tcPr>
            <w:tcW w:w="2236" w:type="dxa"/>
            <w:tcBorders>
              <w:top w:val="single" w:sz="4" w:space="0" w:color="000000"/>
              <w:left w:val="single" w:sz="4" w:space="0" w:color="000000"/>
              <w:bottom w:val="single" w:sz="4" w:space="0" w:color="000000"/>
              <w:right w:val="single" w:sz="4" w:space="0" w:color="000000"/>
            </w:tcBorders>
          </w:tcPr>
          <w:p w14:paraId="0EC6A28F"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L. Xu</w:t>
            </w:r>
          </w:p>
          <w:p w14:paraId="0EC6A290" w14:textId="77777777" w:rsidR="008918F7" w:rsidRDefault="005D0F4E">
            <w:pPr>
              <w:spacing w:before="0" w:line="360" w:lineRule="auto"/>
              <w:jc w:val="left"/>
              <w:rPr>
                <w:rFonts w:ascii="Times New Roman" w:eastAsia="Times New Roman" w:hAnsi="Times New Roman" w:cs="Times New Roman"/>
              </w:rPr>
            </w:pPr>
            <w:r>
              <w:rPr>
                <w:rFonts w:ascii="Times New Roman" w:eastAsia="Times New Roman" w:hAnsi="Times New Roman" w:cs="Times New Roman"/>
              </w:rPr>
              <w:t>(OPPO)</w:t>
            </w:r>
          </w:p>
          <w:p w14:paraId="0EC6A291"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N. Zhang</w:t>
            </w:r>
          </w:p>
          <w:p w14:paraId="0EC6A292"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(Bytedance)</w:t>
            </w:r>
          </w:p>
        </w:tc>
      </w:tr>
    </w:tbl>
    <w:p w14:paraId="0F735CA7" w14:textId="77777777" w:rsidR="006975B6" w:rsidRDefault="006975B6">
      <w:pPr>
        <w:spacing w:before="0"/>
        <w:jc w:val="both"/>
        <w:rPr>
          <w:rFonts w:ascii="Times New Roman" w:eastAsia="Times New Roman" w:hAnsi="Times New Roman" w:cs="Times New Roman"/>
          <w:b/>
          <w:color w:val="000000"/>
          <w:sz w:val="26"/>
        </w:rPr>
      </w:pPr>
    </w:p>
    <w:p w14:paraId="0EC6A294" w14:textId="18B26903" w:rsidR="008918F7" w:rsidRDefault="005D0F4E">
      <w:pPr>
        <w:spacing w:before="0"/>
        <w:jc w:val="both"/>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 xml:space="preserve">Test 3.3: </w:t>
      </w:r>
      <w:r>
        <w:rPr>
          <w:rFonts w:ascii="Times New Roman" w:eastAsia="Times New Roman" w:hAnsi="Times New Roman" w:cs="Times New Roman"/>
          <w:b/>
          <w:sz w:val="26"/>
        </w:rPr>
        <w:t>GPM with inter prediction and IBC (JVET-AH0091)</w:t>
      </w:r>
    </w:p>
    <w:p w14:paraId="0EC6A295" w14:textId="77777777" w:rsidR="008918F7" w:rsidRDefault="005D0F4E" w:rsidP="00C441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color w:val="000000"/>
        </w:rPr>
        <w:t>GPM with inter prediction and intra block copy (GPM-Inter-IBC) is proposed. In GPM-Inter-IBC, the two sub-partitions divided geometrically are predicted using inter prediction and IBC, individually. To generate the prediction signal of IBC, an IBC candidate list is constructed, and the index of the selected block vector is signalled. The prediction signal of IBC for one sub-partition can be blended with regular GPM, GPM-MMVD, and GPM-Affine for the other sub-partition.</w:t>
      </w:r>
    </w:p>
    <w:p w14:paraId="0EC6A296" w14:textId="313FF991" w:rsidR="008918F7" w:rsidRDefault="005D0F4E" w:rsidP="00C441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Test 3.3a, GPM-Inter-IBC is tested. In </w:t>
      </w:r>
      <w:r w:rsidR="00C441E7">
        <w:rPr>
          <w:rFonts w:ascii="Times New Roman" w:eastAsia="Times New Roman" w:hAnsi="Times New Roman" w:cs="Times New Roman"/>
          <w:color w:val="000000"/>
        </w:rPr>
        <w:t>T</w:t>
      </w:r>
      <w:r>
        <w:rPr>
          <w:rFonts w:ascii="Times New Roman" w:eastAsia="Times New Roman" w:hAnsi="Times New Roman" w:cs="Times New Roman"/>
          <w:color w:val="000000"/>
        </w:rPr>
        <w:t>est 3.3b, the combination of Test 3.2 and Test 3.2a is tested.</w:t>
      </w:r>
    </w:p>
    <w:p w14:paraId="0EC6A297" w14:textId="77777777" w:rsidR="008918F7" w:rsidRDefault="005D0F4E">
      <w:pPr>
        <w:spacing w:after="240"/>
        <w:jc w:val="both"/>
        <w:rPr>
          <w:rFonts w:ascii="Times New Roman" w:eastAsia="Times New Roman" w:hAnsi="Times New Roman" w:cs="Times New Roman"/>
          <w:b/>
          <w:i/>
          <w:sz w:val="20"/>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9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98"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99"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9A"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A0"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9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3.3a</w:t>
            </w:r>
          </w:p>
        </w:tc>
        <w:tc>
          <w:tcPr>
            <w:tcW w:w="5850" w:type="dxa"/>
            <w:tcBorders>
              <w:top w:val="single" w:sz="4" w:space="0" w:color="000000"/>
              <w:left w:val="single" w:sz="4" w:space="0" w:color="000000"/>
              <w:bottom w:val="single" w:sz="4" w:space="0" w:color="000000"/>
              <w:right w:val="single" w:sz="4" w:space="0" w:color="000000"/>
            </w:tcBorders>
          </w:tcPr>
          <w:p w14:paraId="0EC6A29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GPM with inter prediction and IBC</w:t>
            </w:r>
          </w:p>
        </w:tc>
        <w:tc>
          <w:tcPr>
            <w:tcW w:w="2236" w:type="dxa"/>
            <w:tcBorders>
              <w:top w:val="single" w:sz="4" w:space="0" w:color="000000"/>
              <w:left w:val="single" w:sz="4" w:space="0" w:color="000000"/>
              <w:bottom w:val="single" w:sz="4" w:space="0" w:color="000000"/>
              <w:right w:val="single" w:sz="4" w:space="0" w:color="000000"/>
            </w:tcBorders>
          </w:tcPr>
          <w:p w14:paraId="0EC6A29E" w14:textId="77777777" w:rsidR="008918F7" w:rsidRDefault="005D0F4E">
            <w:pPr>
              <w:spacing w:before="0"/>
              <w:jc w:val="left"/>
            </w:pPr>
            <w:r>
              <w:rPr>
                <w:rFonts w:ascii="Times New Roman" w:eastAsia="Times New Roman" w:hAnsi="Times New Roman" w:cs="Times New Roman"/>
                <w:color w:val="000000"/>
              </w:rPr>
              <w:t>Y. Wang</w:t>
            </w:r>
          </w:p>
          <w:p w14:paraId="0EC6A29F" w14:textId="77777777" w:rsidR="008918F7" w:rsidRDefault="005D0F4E">
            <w:pPr>
              <w:spacing w:before="0"/>
              <w:jc w:val="left"/>
            </w:pPr>
            <w:r>
              <w:rPr>
                <w:rFonts w:ascii="Times New Roman" w:eastAsia="Times New Roman" w:hAnsi="Times New Roman" w:cs="Times New Roman"/>
                <w:color w:val="000000"/>
              </w:rPr>
              <w:t>(Bytedance)</w:t>
            </w:r>
          </w:p>
        </w:tc>
      </w:tr>
      <w:tr w:rsidR="008918F7" w14:paraId="0EC6A2A8"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A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3.3b</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2A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3.2 + Test 3.3a</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2A3" w14:textId="77777777" w:rsidR="008918F7" w:rsidRDefault="005D0F4E">
            <w:pPr>
              <w:spacing w:before="0"/>
              <w:jc w:val="left"/>
            </w:pPr>
            <w:r>
              <w:rPr>
                <w:rFonts w:ascii="Times New Roman" w:eastAsia="Times New Roman" w:hAnsi="Times New Roman" w:cs="Times New Roman"/>
                <w:color w:val="000000"/>
              </w:rPr>
              <w:t>Y. Wang</w:t>
            </w:r>
          </w:p>
          <w:p w14:paraId="0EC6A2A4" w14:textId="77777777" w:rsidR="008918F7" w:rsidRDefault="005D0F4E">
            <w:pPr>
              <w:spacing w:before="0"/>
              <w:jc w:val="left"/>
            </w:pPr>
            <w:r>
              <w:rPr>
                <w:rFonts w:ascii="Times New Roman" w:eastAsia="Times New Roman" w:hAnsi="Times New Roman" w:cs="Times New Roman"/>
                <w:color w:val="000000"/>
              </w:rPr>
              <w:t>(Bytedance)</w:t>
            </w:r>
          </w:p>
          <w:p w14:paraId="0EC6A2A5" w14:textId="77777777" w:rsidR="008918F7" w:rsidRDefault="008918F7">
            <w:pPr>
              <w:spacing w:before="0"/>
              <w:jc w:val="left"/>
              <w:rPr>
                <w:rFonts w:ascii="Times New Roman" w:eastAsia="Times New Roman" w:hAnsi="Times New Roman" w:cs="Times New Roman"/>
              </w:rPr>
            </w:pPr>
          </w:p>
          <w:p w14:paraId="0EC6A2A6"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lastRenderedPageBreak/>
              <w:t>L. Xu</w:t>
            </w:r>
          </w:p>
          <w:p w14:paraId="0EC6A2A7"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(OPPO)</w:t>
            </w:r>
          </w:p>
        </w:tc>
      </w:tr>
    </w:tbl>
    <w:p w14:paraId="5ABC2735" w14:textId="77777777" w:rsidR="006975B6" w:rsidRDefault="006975B6">
      <w:pPr>
        <w:spacing w:before="0"/>
        <w:jc w:val="both"/>
        <w:rPr>
          <w:rFonts w:ascii="Times New Roman" w:eastAsia="Times New Roman" w:hAnsi="Times New Roman" w:cs="Times New Roman"/>
          <w:b/>
          <w:color w:val="000000"/>
          <w:sz w:val="26"/>
        </w:rPr>
      </w:pPr>
    </w:p>
    <w:p w14:paraId="0EC6A2A9" w14:textId="3AF16BAA" w:rsidR="008918F7" w:rsidRDefault="005D0F4E">
      <w:pPr>
        <w:spacing w:before="0"/>
        <w:jc w:val="both"/>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3.4: MVP extension (JVET-AH0213)</w:t>
      </w:r>
    </w:p>
    <w:p w14:paraId="0EC6A2AA" w14:textId="77777777" w:rsidR="008918F7" w:rsidRDefault="005D0F4E" w:rsidP="00C441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C441E7">
        <w:rPr>
          <w:rFonts w:ascii="Times New Roman" w:eastAsia="Times New Roman" w:hAnsi="Times New Roman" w:cs="Times New Roman"/>
          <w:color w:val="000000"/>
        </w:rPr>
        <w:t xml:space="preserve">In this test, it adds merge, TMVP and </w:t>
      </w:r>
      <w:proofErr w:type="spellStart"/>
      <w:r w:rsidRPr="00C441E7">
        <w:rPr>
          <w:rFonts w:ascii="Times New Roman" w:eastAsia="Times New Roman" w:hAnsi="Times New Roman" w:cs="Times New Roman"/>
          <w:color w:val="000000"/>
        </w:rPr>
        <w:t>SbTMVP</w:t>
      </w:r>
      <w:proofErr w:type="spellEnd"/>
      <w:r w:rsidRPr="00C441E7">
        <w:rPr>
          <w:rFonts w:ascii="Times New Roman" w:eastAsia="Times New Roman" w:hAnsi="Times New Roman" w:cs="Times New Roman"/>
          <w:color w:val="000000"/>
        </w:rPr>
        <w:t xml:space="preserve"> candidates with alternative reference indices, and bi-TMVP candidates based on motion trajectory crossing the current block.</w:t>
      </w:r>
    </w:p>
    <w:p w14:paraId="0EC6A2A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b/>
          <w:i/>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A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AC"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AD"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AE"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B4"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B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3.4a</w:t>
            </w:r>
          </w:p>
        </w:tc>
        <w:tc>
          <w:tcPr>
            <w:tcW w:w="5850" w:type="dxa"/>
            <w:tcBorders>
              <w:top w:val="single" w:sz="4" w:space="0" w:color="000000"/>
              <w:left w:val="single" w:sz="4" w:space="0" w:color="000000"/>
              <w:bottom w:val="single" w:sz="4" w:space="0" w:color="000000"/>
              <w:right w:val="single" w:sz="4" w:space="0" w:color="000000"/>
            </w:tcBorders>
          </w:tcPr>
          <w:p w14:paraId="0EC6A2B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Merge candidates with alternative reference indices</w:t>
            </w:r>
          </w:p>
        </w:tc>
        <w:tc>
          <w:tcPr>
            <w:tcW w:w="2236" w:type="dxa"/>
            <w:tcBorders>
              <w:top w:val="single" w:sz="4" w:space="0" w:color="000000"/>
              <w:left w:val="single" w:sz="4" w:space="0" w:color="000000"/>
              <w:bottom w:val="single" w:sz="4" w:space="0" w:color="000000"/>
              <w:right w:val="single" w:sz="4" w:space="0" w:color="000000"/>
            </w:tcBorders>
          </w:tcPr>
          <w:p w14:paraId="0EC6A2B2"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2B3" w14:textId="77777777" w:rsidR="008918F7" w:rsidRDefault="005D0F4E">
            <w:pPr>
              <w:spacing w:before="0"/>
              <w:jc w:val="left"/>
            </w:pPr>
            <w:r>
              <w:rPr>
                <w:rFonts w:ascii="Times New Roman" w:eastAsia="Times New Roman" w:hAnsi="Times New Roman" w:cs="Times New Roman"/>
                <w:color w:val="000000"/>
              </w:rPr>
              <w:t>(Qualcomm)</w:t>
            </w:r>
          </w:p>
        </w:tc>
      </w:tr>
      <w:tr w:rsidR="008918F7" w14:paraId="0EC6A2B9"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B5"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3.4b</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2B6"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Additional TMVP and </w:t>
            </w:r>
            <w:proofErr w:type="spellStart"/>
            <w:r>
              <w:rPr>
                <w:rFonts w:ascii="Times New Roman" w:eastAsia="Times New Roman" w:hAnsi="Times New Roman" w:cs="Times New Roman"/>
              </w:rPr>
              <w:t>SbTMVP</w:t>
            </w:r>
            <w:proofErr w:type="spellEnd"/>
            <w:r>
              <w:rPr>
                <w:rFonts w:ascii="Times New Roman" w:eastAsia="Times New Roman" w:hAnsi="Times New Roman" w:cs="Times New Roman"/>
              </w:rPr>
              <w:t xml:space="preserve"> candidates</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2B7"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2B8" w14:textId="77777777" w:rsidR="008918F7" w:rsidRDefault="005D0F4E">
            <w:pPr>
              <w:spacing w:before="0"/>
              <w:jc w:val="left"/>
            </w:pPr>
            <w:r>
              <w:rPr>
                <w:rFonts w:ascii="Times New Roman" w:eastAsia="Times New Roman" w:hAnsi="Times New Roman" w:cs="Times New Roman"/>
                <w:color w:val="000000"/>
              </w:rPr>
              <w:t>(Qualcomm)</w:t>
            </w:r>
          </w:p>
        </w:tc>
      </w:tr>
      <w:tr w:rsidR="008918F7" w14:paraId="0EC6A2BE"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B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3.4c</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2B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 Additional bi-TMVP candidates</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2BC"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2BD" w14:textId="77777777" w:rsidR="008918F7" w:rsidRDefault="005D0F4E">
            <w:pPr>
              <w:spacing w:before="0"/>
              <w:jc w:val="left"/>
            </w:pPr>
            <w:r>
              <w:rPr>
                <w:rFonts w:ascii="Times New Roman" w:eastAsia="Times New Roman" w:hAnsi="Times New Roman" w:cs="Times New Roman"/>
                <w:color w:val="000000"/>
              </w:rPr>
              <w:t>(Qualcomm)</w:t>
            </w:r>
          </w:p>
        </w:tc>
      </w:tr>
      <w:tr w:rsidR="008918F7" w14:paraId="0EC6A2C3"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B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3.4d</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2C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Test3.4a + Test 3.4b + Test 3.4c</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2C1" w14:textId="77777777" w:rsidR="008918F7" w:rsidRDefault="005D0F4E">
            <w:pPr>
              <w:spacing w:before="0"/>
              <w:jc w:val="left"/>
            </w:pPr>
            <w:r>
              <w:rPr>
                <w:rFonts w:ascii="Times New Roman" w:eastAsia="Times New Roman" w:hAnsi="Times New Roman" w:cs="Times New Roman"/>
              </w:rPr>
              <w:t>Z</w:t>
            </w:r>
            <w:r>
              <w:rPr>
                <w:rFonts w:ascii="Times New Roman" w:eastAsia="Times New Roman" w:hAnsi="Times New Roman" w:cs="Times New Roman"/>
                <w:color w:val="000000"/>
              </w:rPr>
              <w:t>. Zhang</w:t>
            </w:r>
          </w:p>
          <w:p w14:paraId="0EC6A2C2" w14:textId="77777777" w:rsidR="008918F7" w:rsidRDefault="005D0F4E">
            <w:pPr>
              <w:spacing w:before="0"/>
              <w:jc w:val="left"/>
            </w:pPr>
            <w:r>
              <w:rPr>
                <w:rFonts w:ascii="Times New Roman" w:eastAsia="Times New Roman" w:hAnsi="Times New Roman" w:cs="Times New Roman"/>
                <w:color w:val="000000"/>
              </w:rPr>
              <w:t>(Qualcomm)</w:t>
            </w:r>
          </w:p>
        </w:tc>
      </w:tr>
    </w:tbl>
    <w:p w14:paraId="0EC6A2C4" w14:textId="0D4BACF0" w:rsidR="008918F7" w:rsidRDefault="005D0F4E">
      <w:pPr>
        <w:pStyle w:val="Heading3"/>
        <w:jc w:val="both"/>
        <w:rPr>
          <w:rFonts w:ascii="Times New Roman" w:eastAsia="Times New Roman" w:hAnsi="Times New Roman" w:cs="Times New Roman"/>
        </w:rPr>
      </w:pPr>
      <w:r>
        <w:rPr>
          <w:rFonts w:ascii="Times New Roman" w:eastAsia="Times New Roman" w:hAnsi="Times New Roman" w:cs="Times New Roman"/>
          <w:color w:val="000000"/>
        </w:rPr>
        <w:t>Test 3.5: Additional chained motion vector prediction candidates (JVET-AH0116)</w:t>
      </w:r>
    </w:p>
    <w:p w14:paraId="0EC6A2C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Some additional chained motion vector prediction (CMVP) candidates are introduced in the pairwise/initial merge candidate list. The maximum size of the pairwise/initial merge candidate list is increased. It will reserve some positions for the CMVP candidates.</w:t>
      </w:r>
    </w:p>
    <w:p w14:paraId="0EC6A2C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pPr>
      <w:r>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C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C7"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C8"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C9"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CF"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C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3.5a</w:t>
            </w:r>
          </w:p>
        </w:tc>
        <w:tc>
          <w:tcPr>
            <w:tcW w:w="5850" w:type="dxa"/>
            <w:tcBorders>
              <w:top w:val="single" w:sz="4" w:space="0" w:color="000000"/>
              <w:left w:val="single" w:sz="4" w:space="0" w:color="000000"/>
              <w:bottom w:val="single" w:sz="4" w:space="0" w:color="000000"/>
              <w:right w:val="single" w:sz="4" w:space="0" w:color="000000"/>
            </w:tcBorders>
          </w:tcPr>
          <w:p w14:paraId="0EC6A2C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Additional CMVP candidates introduced in the pairwise merge candidate list.</w:t>
            </w:r>
          </w:p>
        </w:tc>
        <w:tc>
          <w:tcPr>
            <w:tcW w:w="2236" w:type="dxa"/>
            <w:tcBorders>
              <w:top w:val="single" w:sz="4" w:space="0" w:color="000000"/>
              <w:left w:val="single" w:sz="4" w:space="0" w:color="000000"/>
              <w:bottom w:val="single" w:sz="4" w:space="0" w:color="000000"/>
              <w:right w:val="single" w:sz="4" w:space="0" w:color="000000"/>
            </w:tcBorders>
          </w:tcPr>
          <w:p w14:paraId="0EC6A2C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pPr>
            <w:r>
              <w:rPr>
                <w:rFonts w:ascii="Times New Roman" w:eastAsia="Times New Roman" w:hAnsi="Times New Roman" w:cs="Times New Roman"/>
                <w:color w:val="000000"/>
              </w:rPr>
              <w:t>N. Zhang</w:t>
            </w:r>
          </w:p>
          <w:p w14:paraId="0EC6A2C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pPr>
            <w:r>
              <w:rPr>
                <w:rFonts w:ascii="Times New Roman" w:eastAsia="Times New Roman" w:hAnsi="Times New Roman" w:cs="Times New Roman"/>
                <w:color w:val="000000"/>
              </w:rPr>
              <w:t>(Bytedance)</w:t>
            </w:r>
          </w:p>
        </w:tc>
      </w:tr>
      <w:tr w:rsidR="008918F7" w14:paraId="0EC6A2D4"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D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3.5b</w:t>
            </w:r>
          </w:p>
        </w:tc>
        <w:tc>
          <w:tcPr>
            <w:tcW w:w="5850" w:type="dxa"/>
            <w:tcBorders>
              <w:top w:val="single" w:sz="4" w:space="0" w:color="000000"/>
              <w:left w:val="single" w:sz="4" w:space="0" w:color="000000"/>
              <w:bottom w:val="single" w:sz="4" w:space="0" w:color="000000"/>
              <w:right w:val="single" w:sz="4" w:space="0" w:color="000000"/>
            </w:tcBorders>
          </w:tcPr>
          <w:p w14:paraId="0EC6A2D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pPr>
            <w:r>
              <w:rPr>
                <w:rFonts w:ascii="Times New Roman" w:eastAsia="Times New Roman" w:hAnsi="Times New Roman" w:cs="Times New Roman"/>
                <w:color w:val="000000"/>
              </w:rPr>
              <w:t>Additional CMVP candidates introduced in the initial merge candidate list.</w:t>
            </w:r>
          </w:p>
        </w:tc>
        <w:tc>
          <w:tcPr>
            <w:tcW w:w="2236" w:type="dxa"/>
            <w:tcBorders>
              <w:top w:val="single" w:sz="4" w:space="0" w:color="000000"/>
              <w:left w:val="single" w:sz="4" w:space="0" w:color="000000"/>
              <w:bottom w:val="single" w:sz="4" w:space="0" w:color="000000"/>
              <w:right w:val="single" w:sz="4" w:space="0" w:color="000000"/>
            </w:tcBorders>
          </w:tcPr>
          <w:p w14:paraId="0EC6A2D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pPr>
            <w:r>
              <w:rPr>
                <w:rFonts w:ascii="Times New Roman" w:eastAsia="Times New Roman" w:hAnsi="Times New Roman" w:cs="Times New Roman"/>
                <w:color w:val="000000"/>
              </w:rPr>
              <w:t>N. Zhang</w:t>
            </w:r>
          </w:p>
          <w:p w14:paraId="0EC6A2D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pPr>
            <w:r>
              <w:rPr>
                <w:rFonts w:ascii="Times New Roman" w:eastAsia="Times New Roman" w:hAnsi="Times New Roman" w:cs="Times New Roman"/>
                <w:color w:val="000000"/>
              </w:rPr>
              <w:t>(Bytedance)</w:t>
            </w:r>
          </w:p>
        </w:tc>
      </w:tr>
    </w:tbl>
    <w:p w14:paraId="0EC6A2D6" w14:textId="77777777" w:rsidR="008918F7" w:rsidRDefault="005D0F4E">
      <w:pPr>
        <w:pStyle w:val="Heading3"/>
        <w:jc w:val="left"/>
        <w:rPr>
          <w:rFonts w:ascii="Times New Roman" w:eastAsia="Times New Roman" w:hAnsi="Times New Roman" w:cs="Times New Roman"/>
          <w:color w:val="000000"/>
        </w:rPr>
      </w:pPr>
      <w:r>
        <w:rPr>
          <w:rFonts w:ascii="Times New Roman" w:eastAsia="Times New Roman" w:hAnsi="Times New Roman" w:cs="Times New Roman"/>
          <w:color w:val="000000"/>
        </w:rPr>
        <w:t>Test 3.6: Adaptive cost function selection in merge mode (JVET-AH0215)</w:t>
      </w:r>
    </w:p>
    <w:p w14:paraId="0EC6A2D7"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This test examines the</w:t>
      </w:r>
      <w:r>
        <w:rPr>
          <w:rFonts w:ascii="Times New Roman" w:eastAsia="Times New Roman" w:hAnsi="Times New Roman" w:cs="Times New Roman"/>
          <w:color w:val="000000"/>
        </w:rPr>
        <w:t xml:space="preserve"> merge index-based cost function selection in merge mode for motion vector refinement process. Alternating between two cost functions, which are selected based on the parity of the merge index, allows for the refinement of the merge candidates in a merge list with different cost functions. </w:t>
      </w:r>
    </w:p>
    <w:p w14:paraId="0EC6A2D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pPr>
      <w:r>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D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D9"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DA"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DB"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E1"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DD" w14:textId="77777777" w:rsidR="008918F7" w:rsidRDefault="005D0F4E">
            <w:pPr>
              <w:rPr>
                <w:rFonts w:ascii="Times New Roman" w:eastAsia="Times New Roman" w:hAnsi="Times New Roman" w:cs="Times New Roman"/>
              </w:rPr>
            </w:pPr>
            <w:r>
              <w:rPr>
                <w:rFonts w:ascii="Times New Roman" w:eastAsia="Times New Roman" w:hAnsi="Times New Roman" w:cs="Times New Roman"/>
              </w:rPr>
              <w:t>3.6</w:t>
            </w:r>
          </w:p>
        </w:tc>
        <w:tc>
          <w:tcPr>
            <w:tcW w:w="5850" w:type="dxa"/>
            <w:tcBorders>
              <w:top w:val="single" w:sz="4" w:space="0" w:color="000000"/>
              <w:left w:val="single" w:sz="4" w:space="0" w:color="000000"/>
              <w:bottom w:val="single" w:sz="4" w:space="0" w:color="000000"/>
              <w:right w:val="single" w:sz="4" w:space="0" w:color="000000"/>
            </w:tcBorders>
          </w:tcPr>
          <w:p w14:paraId="0EC6A2DE"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Adaptive cost function selection in merge mode</w:t>
            </w:r>
          </w:p>
        </w:tc>
        <w:tc>
          <w:tcPr>
            <w:tcW w:w="2236" w:type="dxa"/>
            <w:tcBorders>
              <w:top w:val="single" w:sz="4" w:space="0" w:color="000000"/>
              <w:left w:val="single" w:sz="4" w:space="0" w:color="000000"/>
              <w:bottom w:val="single" w:sz="4" w:space="0" w:color="000000"/>
              <w:right w:val="single" w:sz="4" w:space="0" w:color="000000"/>
            </w:tcBorders>
          </w:tcPr>
          <w:p w14:paraId="0EC6A2DF"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K. Cui</w:t>
            </w:r>
          </w:p>
          <w:p w14:paraId="0EC6A2E0"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(Qualcomm)</w:t>
            </w:r>
          </w:p>
        </w:tc>
      </w:tr>
    </w:tbl>
    <w:p w14:paraId="0EC6A2E2" w14:textId="77777777" w:rsidR="008918F7" w:rsidRDefault="005D0F4E">
      <w:pPr>
        <w:pStyle w:val="Heading3"/>
        <w:jc w:val="left"/>
        <w:rPr>
          <w:rFonts w:ascii="Times New Roman" w:eastAsia="Times New Roman" w:hAnsi="Times New Roman" w:cs="Times New Roman"/>
          <w:color w:val="000000"/>
        </w:rPr>
      </w:pPr>
      <w:r>
        <w:rPr>
          <w:rFonts w:ascii="Times New Roman" w:eastAsia="Times New Roman" w:hAnsi="Times New Roman" w:cs="Times New Roman"/>
          <w:color w:val="000000"/>
        </w:rPr>
        <w:t>Test 3.7: TMVP for chained motion vector prediction (JVET-AH0183)</w:t>
      </w:r>
    </w:p>
    <w:p w14:paraId="0EC6A2E3" w14:textId="77777777" w:rsidR="008918F7" w:rsidRDefault="005D0F4E">
      <w:pPr>
        <w:jc w:val="left"/>
      </w:pPr>
      <w:r>
        <w:rPr>
          <w:rFonts w:ascii="Times New Roman" w:eastAsia="Times New Roman" w:hAnsi="Times New Roman" w:cs="Times New Roman"/>
        </w:rPr>
        <w:t xml:space="preserve">In this test, it </w:t>
      </w:r>
      <w:r>
        <w:rPr>
          <w:rFonts w:ascii="Times New Roman" w:eastAsia="Times New Roman" w:hAnsi="Times New Roman" w:cs="Times New Roman"/>
          <w:color w:val="000000"/>
        </w:rPr>
        <w:t xml:space="preserve">adds TMVP with zero reference index if the existed TMVP reference index is not zero. When deriving CMVP from a TMVP merge candidate, the TMVP candidate will be scaled to the zero </w:t>
      </w:r>
      <w:r>
        <w:rPr>
          <w:rFonts w:ascii="Times New Roman" w:eastAsia="Times New Roman" w:hAnsi="Times New Roman" w:cs="Times New Roman"/>
          <w:color w:val="000000"/>
        </w:rPr>
        <w:lastRenderedPageBreak/>
        <w:t xml:space="preserve">reference index. The scaled motion vector is stored and used to derive the CMVP candidates. Besides, CMVP is also extended to </w:t>
      </w:r>
      <w:proofErr w:type="spellStart"/>
      <w:r>
        <w:rPr>
          <w:rFonts w:ascii="Times New Roman" w:eastAsia="Times New Roman" w:hAnsi="Times New Roman" w:cs="Times New Roman"/>
          <w:color w:val="000000"/>
        </w:rPr>
        <w:t>BMmerge</w:t>
      </w:r>
      <w:proofErr w:type="spellEnd"/>
      <w:r>
        <w:rPr>
          <w:rFonts w:ascii="Times New Roman" w:eastAsia="Times New Roman" w:hAnsi="Times New Roman" w:cs="Times New Roman"/>
          <w:color w:val="000000"/>
        </w:rPr>
        <w:t xml:space="preserve"> mode.</w:t>
      </w:r>
    </w:p>
    <w:p w14:paraId="0EC6A2E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pPr>
      <w:r>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E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E5"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E6"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E7"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ED"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E9" w14:textId="77777777" w:rsidR="008918F7" w:rsidRDefault="005D0F4E">
            <w:pPr>
              <w:rPr>
                <w:rFonts w:ascii="Times New Roman" w:eastAsia="Times New Roman" w:hAnsi="Times New Roman" w:cs="Times New Roman"/>
              </w:rPr>
            </w:pPr>
            <w:r>
              <w:rPr>
                <w:rFonts w:ascii="Times New Roman" w:eastAsia="Times New Roman" w:hAnsi="Times New Roman" w:cs="Times New Roman"/>
              </w:rPr>
              <w:t>3.7</w:t>
            </w:r>
          </w:p>
        </w:tc>
        <w:tc>
          <w:tcPr>
            <w:tcW w:w="5850" w:type="dxa"/>
            <w:tcBorders>
              <w:top w:val="single" w:sz="4" w:space="0" w:color="000000"/>
              <w:left w:val="single" w:sz="4" w:space="0" w:color="000000"/>
              <w:bottom w:val="single" w:sz="4" w:space="0" w:color="000000"/>
              <w:right w:val="single" w:sz="4" w:space="0" w:color="000000"/>
            </w:tcBorders>
          </w:tcPr>
          <w:p w14:paraId="0EC6A2EA"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TMVP for chained motion vector prediction</w:t>
            </w:r>
          </w:p>
        </w:tc>
        <w:tc>
          <w:tcPr>
            <w:tcW w:w="2236" w:type="dxa"/>
            <w:tcBorders>
              <w:top w:val="single" w:sz="4" w:space="0" w:color="000000"/>
              <w:left w:val="single" w:sz="4" w:space="0" w:color="000000"/>
              <w:bottom w:val="single" w:sz="4" w:space="0" w:color="000000"/>
              <w:right w:val="single" w:sz="4" w:space="0" w:color="000000"/>
            </w:tcBorders>
          </w:tcPr>
          <w:p w14:paraId="0EC6A2EB"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P.-H. Lin</w:t>
            </w:r>
          </w:p>
          <w:p w14:paraId="0EC6A2EC"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(Qualcomm)</w:t>
            </w:r>
          </w:p>
        </w:tc>
      </w:tr>
    </w:tbl>
    <w:p w14:paraId="0EC6A2EE" w14:textId="77777777" w:rsidR="008918F7" w:rsidRDefault="005D0F4E">
      <w:pPr>
        <w:pStyle w:val="Heading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Pr>
          <w:rFonts w:ascii="Times New Roman" w:eastAsia="Times New Roman" w:hAnsi="Times New Roman" w:cs="Times New Roman"/>
        </w:rPr>
        <w:t>Test 3.8: GPM-affine with MMVD and TM (JVET-AH0222)</w:t>
      </w:r>
    </w:p>
    <w:p w14:paraId="0EC6A2EF" w14:textId="77777777" w:rsidR="008918F7" w:rsidRDefault="005D0F4E">
      <w:pPr>
        <w:spacing w:after="240"/>
        <w:jc w:val="both"/>
      </w:pPr>
      <w:r>
        <w:rPr>
          <w:rFonts w:ascii="Times New Roman" w:eastAsia="Times New Roman" w:hAnsi="Times New Roman" w:cs="Times New Roman"/>
          <w:color w:val="000000"/>
        </w:rPr>
        <w:t>In this test, GPM-affine is combined with GPM-MMVD and GPM-TM. With GPM-affine-MMVD, an MV offset is added to all CPMVs of an affine candidate and the modified CPMVs are used for predicting a GPM sub-partition. The signalling of the affine candidate and the MV offset is the same as GPM-affine and GPM-MMVD. With GPM-affine-TM, an affine candidate could be refined by template matching using the same method in affine mode. A GPM sub-partition can be predicted by GPM-affine-TM or GPM-TM.</w:t>
      </w:r>
    </w:p>
    <w:p w14:paraId="0EC6A2F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pPr>
      <w:r>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2F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2F1"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EC6A2F2"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EC6A2F3" w14:textId="77777777" w:rsidR="008918F7" w:rsidRDefault="005D0F4E">
            <w:pPr>
              <w:spacing w:line="60" w:lineRule="atLeast"/>
              <w:jc w:val="both"/>
              <w:rPr>
                <w:rFonts w:ascii="Times New Roman" w:eastAsia="Times New Roman" w:hAnsi="Times New Roman" w:cs="Times New Roman"/>
              </w:rPr>
            </w:pPr>
            <w:r>
              <w:rPr>
                <w:rFonts w:ascii="Times New Roman" w:eastAsia="Times New Roman" w:hAnsi="Times New Roman" w:cs="Times New Roman"/>
                <w:color w:val="000000"/>
              </w:rPr>
              <w:t>Tester</w:t>
            </w:r>
          </w:p>
        </w:tc>
      </w:tr>
      <w:tr w:rsidR="008918F7" w14:paraId="0EC6A2F9"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EC6A2F5" w14:textId="77777777" w:rsidR="008918F7" w:rsidRDefault="005D0F4E">
            <w:pPr>
              <w:rPr>
                <w:rFonts w:ascii="Times New Roman" w:eastAsia="Times New Roman" w:hAnsi="Times New Roman" w:cs="Times New Roman"/>
              </w:rPr>
            </w:pPr>
            <w:r>
              <w:rPr>
                <w:rFonts w:ascii="Times New Roman" w:eastAsia="Times New Roman" w:hAnsi="Times New Roman" w:cs="Times New Roman"/>
              </w:rPr>
              <w:t>3.8a</w:t>
            </w:r>
          </w:p>
        </w:tc>
        <w:tc>
          <w:tcPr>
            <w:tcW w:w="5850" w:type="dxa"/>
            <w:tcBorders>
              <w:top w:val="single" w:sz="4" w:space="0" w:color="000000"/>
              <w:left w:val="single" w:sz="4" w:space="0" w:color="000000"/>
              <w:bottom w:val="single" w:sz="4" w:space="0" w:color="000000"/>
              <w:right w:val="single" w:sz="4" w:space="0" w:color="000000"/>
            </w:tcBorders>
          </w:tcPr>
          <w:p w14:paraId="0EC6A2F6" w14:textId="77777777" w:rsidR="008918F7" w:rsidRDefault="005D0F4E">
            <w:pPr>
              <w:jc w:val="both"/>
            </w:pPr>
            <w:r>
              <w:rPr>
                <w:rFonts w:ascii="Times New Roman" w:eastAsia="Times New Roman" w:hAnsi="Times New Roman" w:cs="Times New Roman"/>
                <w:color w:val="000000"/>
              </w:rPr>
              <w:t>GPM-affine with MMVD</w:t>
            </w:r>
          </w:p>
        </w:tc>
        <w:tc>
          <w:tcPr>
            <w:tcW w:w="2236" w:type="dxa"/>
            <w:tcBorders>
              <w:top w:val="single" w:sz="4" w:space="0" w:color="000000"/>
              <w:left w:val="single" w:sz="4" w:space="0" w:color="000000"/>
              <w:bottom w:val="single" w:sz="4" w:space="0" w:color="000000"/>
              <w:right w:val="single" w:sz="4" w:space="0" w:color="000000"/>
            </w:tcBorders>
          </w:tcPr>
          <w:p w14:paraId="0EC6A2F7" w14:textId="77777777" w:rsidR="008918F7" w:rsidRDefault="005D0F4E">
            <w:pPr>
              <w:spacing w:before="0"/>
              <w:jc w:val="left"/>
            </w:pPr>
            <w:r>
              <w:rPr>
                <w:rFonts w:ascii="Times New Roman" w:eastAsia="Times New Roman" w:hAnsi="Times New Roman" w:cs="Times New Roman"/>
                <w:color w:val="000000"/>
              </w:rPr>
              <w:t>Y. Wang</w:t>
            </w:r>
          </w:p>
          <w:p w14:paraId="0EC6A2F8" w14:textId="77777777" w:rsidR="008918F7" w:rsidRDefault="005D0F4E">
            <w:pPr>
              <w:spacing w:before="0"/>
              <w:jc w:val="left"/>
            </w:pPr>
            <w:r>
              <w:rPr>
                <w:rFonts w:ascii="Times New Roman" w:eastAsia="Times New Roman" w:hAnsi="Times New Roman" w:cs="Times New Roman"/>
                <w:color w:val="000000"/>
              </w:rPr>
              <w:t>(Bytedance)</w:t>
            </w:r>
          </w:p>
        </w:tc>
      </w:tr>
      <w:tr w:rsidR="008918F7" w14:paraId="0EC6A2FE"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FA" w14:textId="77777777" w:rsidR="008918F7" w:rsidRDefault="005D0F4E">
            <w:pPr>
              <w:rPr>
                <w:rFonts w:ascii="Times New Roman" w:eastAsia="Times New Roman" w:hAnsi="Times New Roman" w:cs="Times New Roman"/>
              </w:rPr>
            </w:pPr>
            <w:r>
              <w:rPr>
                <w:rFonts w:ascii="Times New Roman" w:eastAsia="Times New Roman" w:hAnsi="Times New Roman" w:cs="Times New Roman"/>
              </w:rPr>
              <w:t>3.8b</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2FB" w14:textId="77777777" w:rsidR="008918F7" w:rsidRDefault="005D0F4E">
            <w:pPr>
              <w:jc w:val="both"/>
            </w:pPr>
            <w:r>
              <w:rPr>
                <w:rFonts w:ascii="Times New Roman" w:eastAsia="Times New Roman" w:hAnsi="Times New Roman" w:cs="Times New Roman"/>
                <w:color w:val="000000"/>
              </w:rPr>
              <w:t>GPM-affine with TM</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2FC" w14:textId="77777777" w:rsidR="008918F7" w:rsidRDefault="005D0F4E">
            <w:pPr>
              <w:spacing w:before="0"/>
              <w:jc w:val="left"/>
            </w:pPr>
            <w:r>
              <w:rPr>
                <w:rFonts w:ascii="Times New Roman" w:eastAsia="Times New Roman" w:hAnsi="Times New Roman" w:cs="Times New Roman"/>
                <w:color w:val="000000"/>
              </w:rPr>
              <w:t>Y. Wang</w:t>
            </w:r>
          </w:p>
          <w:p w14:paraId="0EC6A2FD" w14:textId="77777777" w:rsidR="008918F7" w:rsidRDefault="005D0F4E">
            <w:pPr>
              <w:spacing w:before="0"/>
              <w:jc w:val="left"/>
            </w:pPr>
            <w:r>
              <w:rPr>
                <w:rFonts w:ascii="Times New Roman" w:eastAsia="Times New Roman" w:hAnsi="Times New Roman" w:cs="Times New Roman"/>
                <w:color w:val="000000"/>
              </w:rPr>
              <w:t>(Bytedance)</w:t>
            </w:r>
          </w:p>
        </w:tc>
      </w:tr>
      <w:tr w:rsidR="008918F7" w14:paraId="0EC6A303" w14:textId="77777777">
        <w:trPr>
          <w:trHeight w:val="507"/>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2FF" w14:textId="77777777" w:rsidR="008918F7" w:rsidRDefault="005D0F4E">
            <w:pPr>
              <w:rPr>
                <w:rFonts w:ascii="Times New Roman" w:eastAsia="Times New Roman" w:hAnsi="Times New Roman" w:cs="Times New Roman"/>
              </w:rPr>
            </w:pPr>
            <w:r>
              <w:rPr>
                <w:rFonts w:ascii="Times New Roman" w:eastAsia="Times New Roman" w:hAnsi="Times New Roman" w:cs="Times New Roman"/>
              </w:rPr>
              <w:t>3.8c</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300" w14:textId="77777777" w:rsidR="008918F7" w:rsidRDefault="005D0F4E">
            <w:pPr>
              <w:jc w:val="left"/>
              <w:rPr>
                <w:rFonts w:ascii="Times New Roman" w:eastAsia="Times New Roman" w:hAnsi="Times New Roman" w:cs="Times New Roman"/>
              </w:rPr>
            </w:pPr>
            <w:r>
              <w:rPr>
                <w:rFonts w:ascii="Times New Roman" w:eastAsia="Times New Roman" w:hAnsi="Times New Roman" w:cs="Times New Roman"/>
              </w:rPr>
              <w:t>Test 3.8a + Test 3.8b</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301" w14:textId="77777777" w:rsidR="008918F7" w:rsidRDefault="005D0F4E">
            <w:pPr>
              <w:spacing w:before="0"/>
              <w:jc w:val="left"/>
            </w:pPr>
            <w:r>
              <w:rPr>
                <w:rFonts w:ascii="Times New Roman" w:eastAsia="Times New Roman" w:hAnsi="Times New Roman" w:cs="Times New Roman"/>
                <w:color w:val="000000"/>
              </w:rPr>
              <w:t>Y. Wang</w:t>
            </w:r>
          </w:p>
          <w:p w14:paraId="0EC6A302" w14:textId="77777777" w:rsidR="008918F7" w:rsidRDefault="005D0F4E">
            <w:pPr>
              <w:spacing w:before="0"/>
              <w:jc w:val="left"/>
            </w:pPr>
            <w:r>
              <w:rPr>
                <w:rFonts w:ascii="Times New Roman" w:eastAsia="Times New Roman" w:hAnsi="Times New Roman" w:cs="Times New Roman"/>
                <w:color w:val="000000"/>
              </w:rPr>
              <w:t>(Bytedance)</w:t>
            </w:r>
          </w:p>
        </w:tc>
      </w:tr>
    </w:tbl>
    <w:p w14:paraId="0EC6A304" w14:textId="77777777" w:rsidR="008918F7" w:rsidRDefault="005D0F4E">
      <w:pPr>
        <w:spacing w:before="240" w:after="60"/>
        <w:ind w:left="720" w:hanging="720"/>
        <w:jc w:val="both"/>
        <w:outlineLvl w:val="2"/>
        <w:rPr>
          <w:sz w:val="26"/>
        </w:rPr>
      </w:pPr>
      <w:r>
        <w:rPr>
          <w:rFonts w:ascii="Times New Roman" w:eastAsia="Times New Roman" w:hAnsi="Times New Roman" w:cs="Times New Roman"/>
          <w:b/>
          <w:color w:val="000000"/>
          <w:sz w:val="26"/>
        </w:rPr>
        <w:t>Test 3.9: Affine candidates derived from temporal collocated pictures (JVET-AH0208)</w:t>
      </w:r>
    </w:p>
    <w:p w14:paraId="0EC6A305" w14:textId="77777777" w:rsidR="008918F7" w:rsidRDefault="005D0F4E">
      <w:pPr>
        <w:jc w:val="both"/>
      </w:pPr>
      <w:r>
        <w:rPr>
          <w:rFonts w:ascii="Times New Roman" w:eastAsia="Times New Roman" w:hAnsi="Times New Roman" w:cs="Times New Roman"/>
          <w:color w:val="000000"/>
        </w:rPr>
        <w:t xml:space="preserve">In the test, affine candidates derive from temporal collocated pictures are inserted into the affine merge list. Specifically, by the method, the affine candidates are derived from the temporally scaled control point motion vectors from the temporal collocated pictures. </w:t>
      </w:r>
    </w:p>
    <w:p w14:paraId="0EC6A306" w14:textId="77777777" w:rsidR="008918F7" w:rsidRDefault="005D0F4E">
      <w:pPr>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6224"/>
        <w:gridCol w:w="1862"/>
      </w:tblGrid>
      <w:tr w:rsidR="008918F7" w14:paraId="0EC6A30A" w14:textId="77777777" w:rsidTr="001436B0">
        <w:tc>
          <w:tcPr>
            <w:tcW w:w="701" w:type="dxa"/>
            <w:tcMar>
              <w:top w:w="0" w:type="dxa"/>
              <w:left w:w="108" w:type="dxa"/>
              <w:bottom w:w="0" w:type="dxa"/>
              <w:right w:w="108" w:type="dxa"/>
            </w:tcMar>
          </w:tcPr>
          <w:p w14:paraId="0EC6A307" w14:textId="77777777" w:rsidR="008918F7" w:rsidRDefault="005D0F4E">
            <w:pPr>
              <w:jc w:val="both"/>
            </w:pPr>
            <w:r>
              <w:rPr>
                <w:rFonts w:ascii="Times New Roman" w:eastAsia="Times New Roman" w:hAnsi="Times New Roman" w:cs="Times New Roman"/>
                <w:color w:val="000000"/>
              </w:rPr>
              <w:t>#</w:t>
            </w:r>
          </w:p>
        </w:tc>
        <w:tc>
          <w:tcPr>
            <w:tcW w:w="6224" w:type="dxa"/>
            <w:tcMar>
              <w:top w:w="0" w:type="dxa"/>
              <w:left w:w="108" w:type="dxa"/>
              <w:bottom w:w="0" w:type="dxa"/>
              <w:right w:w="108" w:type="dxa"/>
            </w:tcMar>
          </w:tcPr>
          <w:p w14:paraId="0EC6A308" w14:textId="77777777" w:rsidR="008918F7" w:rsidRDefault="005D0F4E">
            <w:pPr>
              <w:jc w:val="both"/>
            </w:pPr>
            <w:r>
              <w:rPr>
                <w:rFonts w:ascii="Times New Roman" w:eastAsia="Times New Roman" w:hAnsi="Times New Roman" w:cs="Times New Roman"/>
                <w:color w:val="000000"/>
              </w:rPr>
              <w:t>Test</w:t>
            </w:r>
          </w:p>
        </w:tc>
        <w:tc>
          <w:tcPr>
            <w:tcW w:w="1862" w:type="dxa"/>
            <w:tcMar>
              <w:top w:w="0" w:type="dxa"/>
              <w:left w:w="108" w:type="dxa"/>
              <w:bottom w:w="0" w:type="dxa"/>
              <w:right w:w="108" w:type="dxa"/>
            </w:tcMar>
          </w:tcPr>
          <w:p w14:paraId="0EC6A309" w14:textId="77777777" w:rsidR="008918F7" w:rsidRDefault="005D0F4E">
            <w:pPr>
              <w:jc w:val="both"/>
            </w:pPr>
            <w:r>
              <w:rPr>
                <w:rFonts w:ascii="Times New Roman" w:eastAsia="Times New Roman" w:hAnsi="Times New Roman" w:cs="Times New Roman"/>
                <w:color w:val="000000"/>
              </w:rPr>
              <w:t>Tester</w:t>
            </w:r>
          </w:p>
        </w:tc>
      </w:tr>
      <w:tr w:rsidR="008918F7" w14:paraId="0EC6A30F" w14:textId="77777777" w:rsidTr="001436B0">
        <w:trPr>
          <w:trHeight w:val="507"/>
        </w:trPr>
        <w:tc>
          <w:tcPr>
            <w:tcW w:w="701" w:type="dxa"/>
            <w:tcMar>
              <w:top w:w="0" w:type="dxa"/>
              <w:left w:w="108" w:type="dxa"/>
              <w:bottom w:w="0" w:type="dxa"/>
              <w:right w:w="108" w:type="dxa"/>
            </w:tcMar>
          </w:tcPr>
          <w:p w14:paraId="0EC6A30B" w14:textId="77777777" w:rsidR="008918F7" w:rsidRDefault="005D0F4E">
            <w:pPr>
              <w:jc w:val="both"/>
            </w:pPr>
            <w:r>
              <w:rPr>
                <w:rFonts w:ascii="Times New Roman" w:eastAsia="Times New Roman" w:hAnsi="Times New Roman" w:cs="Times New Roman"/>
                <w:color w:val="000000"/>
              </w:rPr>
              <w:t>3.9</w:t>
            </w:r>
          </w:p>
        </w:tc>
        <w:tc>
          <w:tcPr>
            <w:tcW w:w="6224" w:type="dxa"/>
            <w:tcMar>
              <w:top w:w="0" w:type="dxa"/>
              <w:left w:w="108" w:type="dxa"/>
              <w:bottom w:w="0" w:type="dxa"/>
              <w:right w:w="108" w:type="dxa"/>
            </w:tcMar>
          </w:tcPr>
          <w:p w14:paraId="0EC6A30C" w14:textId="77777777" w:rsidR="008918F7" w:rsidRDefault="005D0F4E">
            <w:pPr>
              <w:jc w:val="both"/>
            </w:pPr>
            <w:r>
              <w:rPr>
                <w:rFonts w:ascii="Times New Roman" w:eastAsia="Times New Roman" w:hAnsi="Times New Roman" w:cs="Times New Roman"/>
                <w:color w:val="000000"/>
              </w:rPr>
              <w:t>Affine candidates derived from temporal collocated pictures</w:t>
            </w:r>
          </w:p>
        </w:tc>
        <w:tc>
          <w:tcPr>
            <w:tcW w:w="1862" w:type="dxa"/>
            <w:tcMar>
              <w:top w:w="0" w:type="dxa"/>
              <w:left w:w="108" w:type="dxa"/>
              <w:bottom w:w="0" w:type="dxa"/>
              <w:right w:w="108" w:type="dxa"/>
            </w:tcMar>
          </w:tcPr>
          <w:p w14:paraId="0EC6A30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rPr>
                <w:rFonts w:ascii="Times New Roman" w:eastAsia="Times New Roman" w:hAnsi="Times New Roman" w:cs="Times New Roman"/>
                <w:color w:val="000000"/>
              </w:rPr>
            </w:pPr>
            <w:r>
              <w:rPr>
                <w:rFonts w:ascii="Times New Roman" w:eastAsia="Times New Roman" w:hAnsi="Times New Roman" w:cs="Times New Roman"/>
              </w:rPr>
              <w:t>C. Ma</w:t>
            </w:r>
          </w:p>
          <w:p w14:paraId="0EC6A30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rPr>
                <w:rFonts w:ascii="Times New Roman" w:eastAsia="Times New Roman" w:hAnsi="Times New Roman" w:cs="Times New Roman"/>
                <w:color w:val="000000"/>
              </w:rPr>
            </w:pPr>
            <w:r>
              <w:rPr>
                <w:rFonts w:ascii="Times New Roman" w:eastAsia="Times New Roman" w:hAnsi="Times New Roman" w:cs="Times New Roman"/>
              </w:rPr>
              <w:t>(Kwai)</w:t>
            </w:r>
          </w:p>
        </w:tc>
      </w:tr>
    </w:tbl>
    <w:p w14:paraId="0EC6A310" w14:textId="77777777" w:rsidR="008918F7" w:rsidRDefault="005D0F4E">
      <w:pPr>
        <w:spacing w:before="240" w:after="60"/>
        <w:ind w:left="720" w:hanging="720"/>
        <w:jc w:val="both"/>
        <w:outlineLvl w:val="2"/>
        <w:rPr>
          <w:sz w:val="26"/>
        </w:rPr>
      </w:pPr>
      <w:r>
        <w:rPr>
          <w:rFonts w:ascii="Times New Roman" w:eastAsia="Times New Roman" w:hAnsi="Times New Roman" w:cs="Times New Roman"/>
          <w:b/>
          <w:color w:val="000000"/>
          <w:sz w:val="26"/>
        </w:rPr>
        <w:t>Test 3.10: Sharp motion compensation filter for bi-prediction (JVET-AH0141)</w:t>
      </w:r>
    </w:p>
    <w:p w14:paraId="0EC6A311" w14:textId="77777777" w:rsidR="008918F7" w:rsidRDefault="005D0F4E">
      <w:pPr>
        <w:jc w:val="both"/>
      </w:pPr>
      <w:r>
        <w:rPr>
          <w:rFonts w:ascii="Times New Roman" w:eastAsia="Times New Roman" w:hAnsi="Times New Roman" w:cs="Times New Roman"/>
          <w:color w:val="000000"/>
        </w:rPr>
        <w:t xml:space="preserve">In the test, a new luma motion compensation (MC) filter is used for bi-predicted blocks, while the existing MC filter is still used for </w:t>
      </w:r>
      <w:proofErr w:type="spellStart"/>
      <w:r>
        <w:rPr>
          <w:rFonts w:ascii="Times New Roman" w:eastAsia="Times New Roman" w:hAnsi="Times New Roman" w:cs="Times New Roman"/>
          <w:color w:val="000000"/>
        </w:rPr>
        <w:t>uni</w:t>
      </w:r>
      <w:proofErr w:type="spellEnd"/>
      <w:r>
        <w:rPr>
          <w:rFonts w:ascii="Times New Roman" w:eastAsia="Times New Roman" w:hAnsi="Times New Roman" w:cs="Times New Roman"/>
          <w:color w:val="000000"/>
        </w:rPr>
        <w:t>-predicted blocks. The tested filter uses the same number of filter taps and coefficient precision as the existing MC filter for luma, but has sharper filter properties.</w:t>
      </w:r>
    </w:p>
    <w:p w14:paraId="0EC6A312" w14:textId="77777777" w:rsidR="008918F7" w:rsidRDefault="005D0F4E">
      <w:pPr>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6224"/>
        <w:gridCol w:w="1862"/>
      </w:tblGrid>
      <w:tr w:rsidR="008918F7" w14:paraId="0EC6A316" w14:textId="77777777" w:rsidTr="001436B0">
        <w:tc>
          <w:tcPr>
            <w:tcW w:w="701" w:type="dxa"/>
            <w:tcMar>
              <w:top w:w="0" w:type="dxa"/>
              <w:left w:w="108" w:type="dxa"/>
              <w:bottom w:w="0" w:type="dxa"/>
              <w:right w:w="108" w:type="dxa"/>
            </w:tcMar>
          </w:tcPr>
          <w:p w14:paraId="0EC6A313" w14:textId="77777777" w:rsidR="008918F7" w:rsidRDefault="005D0F4E">
            <w:pPr>
              <w:jc w:val="both"/>
            </w:pPr>
            <w:r>
              <w:rPr>
                <w:rFonts w:ascii="Times New Roman" w:eastAsia="Times New Roman" w:hAnsi="Times New Roman" w:cs="Times New Roman"/>
                <w:color w:val="000000"/>
              </w:rPr>
              <w:t>#</w:t>
            </w:r>
          </w:p>
        </w:tc>
        <w:tc>
          <w:tcPr>
            <w:tcW w:w="6224" w:type="dxa"/>
            <w:tcMar>
              <w:top w:w="0" w:type="dxa"/>
              <w:left w:w="108" w:type="dxa"/>
              <w:bottom w:w="0" w:type="dxa"/>
              <w:right w:w="108" w:type="dxa"/>
            </w:tcMar>
          </w:tcPr>
          <w:p w14:paraId="0EC6A314" w14:textId="77777777" w:rsidR="008918F7" w:rsidRDefault="005D0F4E">
            <w:pPr>
              <w:jc w:val="both"/>
            </w:pPr>
            <w:r>
              <w:rPr>
                <w:rFonts w:ascii="Times New Roman" w:eastAsia="Times New Roman" w:hAnsi="Times New Roman" w:cs="Times New Roman"/>
                <w:color w:val="000000"/>
              </w:rPr>
              <w:t>Test</w:t>
            </w:r>
          </w:p>
        </w:tc>
        <w:tc>
          <w:tcPr>
            <w:tcW w:w="1862" w:type="dxa"/>
            <w:tcMar>
              <w:top w:w="0" w:type="dxa"/>
              <w:left w:w="108" w:type="dxa"/>
              <w:bottom w:w="0" w:type="dxa"/>
              <w:right w:w="108" w:type="dxa"/>
            </w:tcMar>
          </w:tcPr>
          <w:p w14:paraId="0EC6A315" w14:textId="77777777" w:rsidR="008918F7" w:rsidRDefault="005D0F4E">
            <w:pPr>
              <w:jc w:val="both"/>
            </w:pPr>
            <w:r>
              <w:rPr>
                <w:rFonts w:ascii="Times New Roman" w:eastAsia="Times New Roman" w:hAnsi="Times New Roman" w:cs="Times New Roman"/>
                <w:color w:val="000000"/>
              </w:rPr>
              <w:t>Tester</w:t>
            </w:r>
          </w:p>
        </w:tc>
      </w:tr>
      <w:tr w:rsidR="008918F7" w14:paraId="0EC6A31A" w14:textId="77777777" w:rsidTr="001436B0">
        <w:trPr>
          <w:trHeight w:val="507"/>
        </w:trPr>
        <w:tc>
          <w:tcPr>
            <w:tcW w:w="701" w:type="dxa"/>
            <w:tcMar>
              <w:top w:w="0" w:type="dxa"/>
              <w:left w:w="108" w:type="dxa"/>
              <w:bottom w:w="0" w:type="dxa"/>
              <w:right w:w="108" w:type="dxa"/>
            </w:tcMar>
          </w:tcPr>
          <w:p w14:paraId="0EC6A31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3.10</w:t>
            </w:r>
          </w:p>
        </w:tc>
        <w:tc>
          <w:tcPr>
            <w:tcW w:w="6224" w:type="dxa"/>
            <w:tcMar>
              <w:top w:w="0" w:type="dxa"/>
              <w:left w:w="108" w:type="dxa"/>
              <w:bottom w:w="0" w:type="dxa"/>
              <w:right w:w="108" w:type="dxa"/>
            </w:tcMar>
          </w:tcPr>
          <w:p w14:paraId="0EC6A318"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Sharp motion compensation filter for bi-prediction</w:t>
            </w:r>
          </w:p>
        </w:tc>
        <w:tc>
          <w:tcPr>
            <w:tcW w:w="1862" w:type="dxa"/>
            <w:tcMar>
              <w:top w:w="0" w:type="dxa"/>
              <w:left w:w="108" w:type="dxa"/>
              <w:bottom w:w="0" w:type="dxa"/>
              <w:right w:w="108" w:type="dxa"/>
            </w:tcMar>
          </w:tcPr>
          <w:p w14:paraId="0EC6A319" w14:textId="77777777" w:rsidR="008918F7" w:rsidRDefault="005D0F4E">
            <w:pPr>
              <w:spacing w:before="0"/>
              <w:jc w:val="left"/>
              <w:rPr>
                <w:rFonts w:ascii="Times New Roman" w:eastAsia="Times New Roman" w:hAnsi="Times New Roman" w:cs="Times New Roman"/>
              </w:rPr>
            </w:pPr>
            <w:r>
              <w:rPr>
                <w:rFonts w:ascii="Times New Roman" w:eastAsia="Times New Roman" w:hAnsi="Times New Roman" w:cs="Times New Roman"/>
              </w:rPr>
              <w:t>J. Samuelsson-Allendes (Sharp)</w:t>
            </w:r>
          </w:p>
        </w:tc>
      </w:tr>
    </w:tbl>
    <w:p w14:paraId="0EC6A31B" w14:textId="77777777" w:rsidR="008918F7" w:rsidRDefault="005D0F4E">
      <w:pPr>
        <w:pStyle w:val="Heading2"/>
        <w:jc w:val="left"/>
        <w:rPr>
          <w:rFonts w:ascii="Times New Roman" w:eastAsia="Times New Roman" w:hAnsi="Times New Roman" w:cs="Times New Roman"/>
        </w:rPr>
      </w:pPr>
      <w:r>
        <w:rPr>
          <w:rFonts w:ascii="Times New Roman" w:eastAsia="Times New Roman" w:hAnsi="Times New Roman" w:cs="Times New Roman"/>
        </w:rPr>
        <w:lastRenderedPageBreak/>
        <w:t>4. Transform and coefficients coding</w:t>
      </w:r>
    </w:p>
    <w:p w14:paraId="0EC6A31C" w14:textId="77777777" w:rsidR="008918F7" w:rsidRDefault="005D0F4E">
      <w:pPr>
        <w:pStyle w:val="Heading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Pr>
          <w:rFonts w:ascii="Times New Roman" w:eastAsia="Times New Roman" w:hAnsi="Times New Roman" w:cs="Times New Roman"/>
        </w:rPr>
        <w:t>Test 4.1 Improvements on inter LFNST/NSPT (JVET-AH0219)</w:t>
      </w:r>
    </w:p>
    <w:p w14:paraId="0EC6A31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 xml:space="preserve">In Test 4.1a, </w:t>
      </w:r>
      <w:r>
        <w:rPr>
          <w:rFonts w:ascii="Times New Roman" w:eastAsia="Times New Roman" w:hAnsi="Times New Roman" w:cs="Times New Roman"/>
          <w:color w:val="000000"/>
        </w:rPr>
        <w:t>the LFNST/NSPT transform set for</w:t>
      </w:r>
      <w:r>
        <w:rPr>
          <w:rFonts w:ascii="Times New Roman" w:eastAsia="Times New Roman" w:hAnsi="Times New Roman" w:cs="Times New Roman"/>
        </w:rPr>
        <w:t xml:space="preserve"> a GPM-coded block </w:t>
      </w:r>
      <w:r>
        <w:rPr>
          <w:rFonts w:ascii="Times New Roman" w:eastAsia="Times New Roman" w:hAnsi="Times New Roman" w:cs="Times New Roman"/>
          <w:color w:val="000000"/>
        </w:rPr>
        <w:t>is selected out of multiple candidate sets, which corresponds to multiple intra prediction modes (IPM).</w:t>
      </w:r>
      <w:r>
        <w:rPr>
          <w:rFonts w:ascii="Times New Roman" w:eastAsia="Times New Roman" w:hAnsi="Times New Roman" w:cs="Times New Roman"/>
        </w:rPr>
        <w:t xml:space="preserve"> A CU level flag indicating the IPM index is signalled.</w:t>
      </w:r>
    </w:p>
    <w:p w14:paraId="0EC6A31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In Test 4.1b, a CU level LFNST/NSPT index is signalled for an SBT-coded block. When LFNST/NSPT is applied to an SBT-coded CU, the TU with non</w:t>
      </w:r>
      <w:del w:id="104" w:author="Vadim Seregin" w:date="2024-05-22T14:06:00Z">
        <w:r>
          <w:rPr>
            <w:rFonts w:ascii="Times New Roman" w:eastAsia="Times New Roman" w:hAnsi="Times New Roman" w:cs="Times New Roman"/>
          </w:rPr>
          <w:delText xml:space="preserve"> </w:delText>
        </w:r>
      </w:del>
      <w:r>
        <w:rPr>
          <w:rFonts w:ascii="Times New Roman" w:eastAsia="Times New Roman" w:hAnsi="Times New Roman" w:cs="Times New Roman"/>
        </w:rPr>
        <w:t>zero residual will perform LFNST/NSPT.</w:t>
      </w:r>
    </w:p>
    <w:p w14:paraId="0EC6A31F"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32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32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32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32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32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vAlign w:val="center"/>
          </w:tcPr>
          <w:p w14:paraId="0EC6A32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4.1a</w:t>
            </w:r>
          </w:p>
        </w:tc>
        <w:tc>
          <w:tcPr>
            <w:tcW w:w="5850" w:type="dxa"/>
            <w:tcBorders>
              <w:top w:val="single" w:sz="4" w:space="0" w:color="000000"/>
              <w:left w:val="single" w:sz="4" w:space="0" w:color="000000"/>
              <w:bottom w:val="single" w:sz="4" w:space="0" w:color="000000"/>
              <w:right w:val="single" w:sz="4" w:space="0" w:color="000000"/>
            </w:tcBorders>
            <w:vAlign w:val="center"/>
          </w:tcPr>
          <w:p w14:paraId="0EC6A325"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Multiple kernel set selection for inter LFNST/NSPT</w:t>
            </w:r>
          </w:p>
        </w:tc>
        <w:tc>
          <w:tcPr>
            <w:tcW w:w="2236" w:type="dxa"/>
            <w:tcBorders>
              <w:top w:val="single" w:sz="4" w:space="0" w:color="000000"/>
              <w:left w:val="single" w:sz="4" w:space="0" w:color="000000"/>
              <w:bottom w:val="single" w:sz="4" w:space="0" w:color="000000"/>
              <w:right w:val="single" w:sz="4" w:space="0" w:color="000000"/>
            </w:tcBorders>
            <w:vAlign w:val="center"/>
          </w:tcPr>
          <w:p w14:paraId="0EC6A326"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327"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r>
      <w:tr w:rsidR="008918F7" w14:paraId="0EC6A32D"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vAlign w:val="center"/>
          </w:tcPr>
          <w:p w14:paraId="0EC6A32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4.1b</w:t>
            </w:r>
          </w:p>
        </w:tc>
        <w:tc>
          <w:tcPr>
            <w:tcW w:w="5850" w:type="dxa"/>
            <w:tcBorders>
              <w:top w:val="single" w:sz="4" w:space="0" w:color="000000"/>
              <w:left w:val="single" w:sz="4" w:space="0" w:color="000000"/>
              <w:bottom w:val="single" w:sz="4" w:space="0" w:color="000000"/>
              <w:right w:val="single" w:sz="4" w:space="0" w:color="000000"/>
            </w:tcBorders>
            <w:vAlign w:val="center"/>
          </w:tcPr>
          <w:p w14:paraId="0EC6A32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LFNST/NSPT for SBT-coded blocks</w:t>
            </w:r>
          </w:p>
        </w:tc>
        <w:tc>
          <w:tcPr>
            <w:tcW w:w="2236" w:type="dxa"/>
            <w:tcBorders>
              <w:top w:val="single" w:sz="4" w:space="0" w:color="000000"/>
              <w:left w:val="single" w:sz="4" w:space="0" w:color="000000"/>
              <w:bottom w:val="single" w:sz="4" w:space="0" w:color="000000"/>
              <w:right w:val="single" w:sz="4" w:space="0" w:color="000000"/>
            </w:tcBorders>
            <w:vAlign w:val="center"/>
          </w:tcPr>
          <w:p w14:paraId="0EC6A32B"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32C"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r>
      <w:tr w:rsidR="008918F7" w14:paraId="0EC6A332"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vAlign w:val="center"/>
          </w:tcPr>
          <w:p w14:paraId="0EC6A32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4.1c</w:t>
            </w:r>
          </w:p>
        </w:tc>
        <w:tc>
          <w:tcPr>
            <w:tcW w:w="5850" w:type="dxa"/>
            <w:vMerge w:val="restart"/>
            <w:tcBorders>
              <w:top w:val="single" w:sz="4" w:space="0" w:color="000000"/>
              <w:left w:val="single" w:sz="4" w:space="0" w:color="000000"/>
              <w:bottom w:val="single" w:sz="4" w:space="0" w:color="000000"/>
              <w:right w:val="single" w:sz="4" w:space="0" w:color="000000"/>
            </w:tcBorders>
            <w:vAlign w:val="center"/>
          </w:tcPr>
          <w:p w14:paraId="0EC6A32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 4.1a + Test 4.1b</w:t>
            </w:r>
          </w:p>
        </w:tc>
        <w:tc>
          <w:tcPr>
            <w:tcW w:w="2236" w:type="dxa"/>
            <w:vMerge w:val="restart"/>
            <w:tcBorders>
              <w:top w:val="single" w:sz="4" w:space="0" w:color="000000"/>
              <w:left w:val="single" w:sz="4" w:space="0" w:color="000000"/>
              <w:bottom w:val="single" w:sz="4" w:space="0" w:color="000000"/>
              <w:right w:val="single" w:sz="4" w:space="0" w:color="000000"/>
            </w:tcBorders>
            <w:vAlign w:val="center"/>
          </w:tcPr>
          <w:p w14:paraId="0EC6A330"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L. Zhao</w:t>
            </w:r>
          </w:p>
          <w:p w14:paraId="0EC6A331"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(Bytedance)</w:t>
            </w:r>
          </w:p>
        </w:tc>
      </w:tr>
    </w:tbl>
    <w:p w14:paraId="0EC6A333" w14:textId="77777777" w:rsidR="008918F7" w:rsidRDefault="008918F7">
      <w:pPr>
        <w:spacing w:before="0"/>
        <w:jc w:val="both"/>
        <w:rPr>
          <w:rFonts w:ascii="Times New Roman" w:eastAsia="Times New Roman" w:hAnsi="Times New Roman" w:cs="Times New Roman"/>
          <w:color w:val="000000"/>
        </w:rPr>
      </w:pPr>
    </w:p>
    <w:p w14:paraId="0EC6A334" w14:textId="77777777" w:rsidR="008918F7" w:rsidRDefault="005D0F4E">
      <w:pPr>
        <w:pStyle w:val="Heading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sz w:val="21"/>
        </w:rPr>
      </w:pPr>
      <w:r>
        <w:rPr>
          <w:rFonts w:ascii="Times New Roman" w:eastAsia="Times New Roman" w:hAnsi="Times New Roman" w:cs="Times New Roman"/>
        </w:rPr>
        <w:t>Test 4.2: Shifting quantization center (JVET-AH0063)</w:t>
      </w:r>
    </w:p>
    <w:p w14:paraId="0EC6A335"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In this test, shifting quantization center is applied in the transform skip mode. For DQ, the quantization level k of individual quantizer instead of the quantization indices of DQ is used to derive the shifting amount as follows.</w:t>
      </w:r>
    </w:p>
    <w:p w14:paraId="0EC6A336" w14:textId="77777777" w:rsidR="008918F7" w:rsidRDefault="00F4393F">
      <w:pPr>
        <w:rPr>
          <w:i/>
        </w:rPr>
      </w:pPr>
      <m:oMath>
        <m:acc>
          <m:accPr>
            <m:ctrlPr>
              <w:rPr>
                <w:i/>
              </w:rPr>
            </m:ctrlPr>
          </m:accPr>
          <m:e>
            <m:r>
              <m:t>x</m:t>
            </m:r>
          </m:e>
        </m:acc>
        <m:r>
          <m:t>=</m:t>
        </m:r>
      </m:oMath>
      <w:r w:rsidR="005D0F4E">
        <w:rPr>
          <w:rFonts w:ascii="Times New Roman" w:eastAsia="Times New Roman" w:hAnsi="Times New Roman" w:cs="Times New Roman"/>
          <w:color w:val="000000"/>
        </w:rPr>
        <w:t>((1024-</w:t>
      </w:r>
      <m:oMath>
        <m:sSub>
          <m:sSubPr>
            <m:ctrlPr>
              <w:rPr>
                <w:i/>
              </w:rPr>
            </m:ctrlPr>
          </m:sSubPr>
          <m:e>
            <m:r>
              <m:rPr>
                <m:sty m:val="p"/>
              </m:rPr>
              <m:t>T</m:t>
            </m:r>
          </m:e>
          <m:sub>
            <m:r>
              <m:rPr>
                <m:sty m:val="p"/>
              </m:rPr>
              <m:t>i</m:t>
            </m:r>
          </m:sub>
        </m:sSub>
        <m:r>
          <m:rPr>
            <m:sty m:val="p"/>
          </m:rPr>
          <m:t>[|k|]</m:t>
        </m:r>
      </m:oMath>
      <w:r w:rsidR="005D0F4E">
        <w:rPr>
          <w:rFonts w:ascii="Times New Roman" w:eastAsia="Times New Roman" w:hAnsi="Times New Roman" w:cs="Times New Roman"/>
          <w:color w:val="000000"/>
        </w:rPr>
        <w:t>)*</w:t>
      </w:r>
      <m:oMath>
        <m:sSubSup>
          <m:sSubSupPr>
            <m:ctrlPr>
              <w:rPr>
                <w:i/>
              </w:rPr>
            </m:ctrlPr>
          </m:sSubSupPr>
          <m:e>
            <m:r>
              <m:t>Q</m:t>
            </m:r>
          </m:e>
          <m:sub>
            <m:r>
              <m:t>i</m:t>
            </m:r>
          </m:sub>
          <m:sup>
            <m:r>
              <m:t>-</m:t>
            </m:r>
            <m:r>
              <m:t>1</m:t>
            </m:r>
          </m:sup>
        </m:sSubSup>
      </m:oMath>
      <w:r w:rsidR="005D0F4E">
        <w:rPr>
          <w:rFonts w:ascii="Times New Roman" w:eastAsia="Times New Roman" w:hAnsi="Times New Roman" w:cs="Times New Roman"/>
          <w:color w:val="000000"/>
        </w:rPr>
        <w:t xml:space="preserve">(k) + </w:t>
      </w:r>
      <m:oMath>
        <m:sSub>
          <m:sSubPr>
            <m:ctrlPr>
              <w:rPr>
                <w:i/>
              </w:rPr>
            </m:ctrlPr>
          </m:sSubPr>
          <m:e>
            <m:r>
              <m:rPr>
                <m:sty m:val="p"/>
              </m:rPr>
              <m:t>T</m:t>
            </m:r>
          </m:e>
          <m:sub>
            <m:r>
              <m:rPr>
                <m:sty m:val="p"/>
              </m:rPr>
              <m:t>i</m:t>
            </m:r>
          </m:sub>
        </m:sSub>
        <m:r>
          <m:rPr>
            <m:sty m:val="p"/>
          </m:rPr>
          <m:t>[|k|]</m:t>
        </m:r>
      </m:oMath>
      <w:r w:rsidR="005D0F4E">
        <w:rPr>
          <w:rFonts w:ascii="Times New Roman" w:eastAsia="Times New Roman" w:hAnsi="Times New Roman" w:cs="Times New Roman"/>
          <w:color w:val="000000"/>
        </w:rPr>
        <w:t>)*</w:t>
      </w:r>
      <m:oMath>
        <m:sSubSup>
          <m:sSubSupPr>
            <m:ctrlPr>
              <w:rPr>
                <w:i/>
              </w:rPr>
            </m:ctrlPr>
          </m:sSubSupPr>
          <m:e>
            <m:r>
              <m:t>Q</m:t>
            </m:r>
          </m:e>
          <m:sub>
            <m:r>
              <m:t>i</m:t>
            </m:r>
          </m:sub>
          <m:sup>
            <m:r>
              <m:t>-</m:t>
            </m:r>
            <m:r>
              <m:t>1</m:t>
            </m:r>
          </m:sup>
        </m:sSubSup>
      </m:oMath>
      <w:r w:rsidR="005D0F4E">
        <w:rPr>
          <w:rFonts w:ascii="Times New Roman" w:eastAsia="Times New Roman" w:hAnsi="Times New Roman" w:cs="Times New Roman"/>
          <w:color w:val="000000"/>
        </w:rPr>
        <w:t xml:space="preserve">(k’))&gt;&gt;10   if  </w:t>
      </w:r>
      <m:oMath>
        <m:sSub>
          <m:sSubPr>
            <m:ctrlPr>
              <w:rPr>
                <w:i/>
              </w:rPr>
            </m:ctrlPr>
          </m:sSubPr>
          <m:e>
            <m:r>
              <m:rPr>
                <m:sty m:val="p"/>
              </m:rPr>
              <m:t>|T</m:t>
            </m:r>
          </m:e>
          <m:sub>
            <m:r>
              <m:rPr>
                <m:sty m:val="p"/>
              </m:rPr>
              <m:t>i</m:t>
            </m:r>
          </m:sub>
        </m:sSub>
        <m:r>
          <m:rPr>
            <m:sty m:val="p"/>
          </m:rPr>
          <m:t>|&gt;</m:t>
        </m:r>
      </m:oMath>
      <w:r w:rsidR="005D0F4E">
        <w:rPr>
          <w:rFonts w:ascii="Times New Roman" w:eastAsia="Times New Roman" w:hAnsi="Times New Roman" w:cs="Times New Roman"/>
          <w:color w:val="000000"/>
        </w:rPr>
        <w:t>|k|&gt;0</w:t>
      </w:r>
    </w:p>
    <w:p w14:paraId="0EC6A337" w14:textId="71BFA37F" w:rsidR="008918F7" w:rsidRDefault="005D0F4E">
      <w:pPr>
        <w:jc w:val="left"/>
        <w:rPr>
          <w:rFonts w:ascii="Times New Roman" w:eastAsia="Times New Roman" w:hAnsi="Times New Roman" w:cs="Times New Roman"/>
          <w:color w:val="000000"/>
        </w:rPr>
      </w:pPr>
      <w:r>
        <w:rPr>
          <w:rFonts w:ascii="Times New Roman" w:eastAsia="Times New Roman" w:hAnsi="Times New Roman" w:cs="Times New Roman"/>
          <w:color w:val="000000"/>
        </w:rPr>
        <w:t xml:space="preserve">where i indicates the Q0 or Q1, x is the dequantized coefficient, |Ti| is the size of the lookup table, </w:t>
      </w:r>
      <w:del w:id="105" w:author="Vadim Seregin" w:date="2024-05-22T14:16:00Z">
        <w:r>
          <w:rPr>
            <w:rFonts w:ascii="Times New Roman" w:eastAsia="Times New Roman" w:hAnsi="Times New Roman" w:cs="Times New Roman"/>
            <w:color w:val="000000"/>
          </w:rPr>
          <w:delText xml:space="preserve"> </w:delText>
        </w:r>
      </w:del>
      <w:r>
        <w:rPr>
          <w:rFonts w:ascii="Times New Roman" w:eastAsia="Times New Roman" w:hAnsi="Times New Roman" w:cs="Times New Roman"/>
          <w:color w:val="000000"/>
        </w:rPr>
        <w:t xml:space="preserve"> </w:t>
      </w:r>
      <m:oMath>
        <m:sSubSup>
          <m:sSubSupPr>
            <m:ctrlPr>
              <w:rPr>
                <w:i/>
              </w:rPr>
            </m:ctrlPr>
          </m:sSubSupPr>
          <m:e>
            <m:r>
              <m:t>Q</m:t>
            </m:r>
          </m:e>
          <m:sub>
            <m:r>
              <m:t>i</m:t>
            </m:r>
          </m:sub>
          <m:sup>
            <m:r>
              <m:t>-1</m:t>
            </m:r>
          </m:sup>
        </m:sSubSup>
        <m:r>
          <m:t>(k)</m:t>
        </m:r>
      </m:oMath>
      <w:r>
        <w:rPr>
          <w:rFonts w:ascii="Times New Roman" w:eastAsia="Times New Roman" w:hAnsi="Times New Roman" w:cs="Times New Roman"/>
          <w:color w:val="000000"/>
        </w:rPr>
        <w:t xml:space="preserve"> is the dequantized value of the quantization level k from quantizer Qi, k’ is the auxiliary quantization level that can be calculated as k’=k+(k&gt;0 ?</w:t>
      </w:r>
      <w:proofErr w:type="gramStart"/>
      <w:r>
        <w:rPr>
          <w:rFonts w:ascii="Times New Roman" w:eastAsia="Times New Roman" w:hAnsi="Times New Roman" w:cs="Times New Roman"/>
          <w:color w:val="000000"/>
        </w:rPr>
        <w:t>1:-</w:t>
      </w:r>
      <w:proofErr w:type="gramEnd"/>
      <w:r>
        <w:rPr>
          <w:rFonts w:ascii="Times New Roman" w:eastAsia="Times New Roman" w:hAnsi="Times New Roman" w:cs="Times New Roman"/>
          <w:color w:val="000000"/>
        </w:rPr>
        <w:t>1).          </w:t>
      </w:r>
      <w:r>
        <w:rPr>
          <w:color w:val="000000"/>
        </w:rPr>
        <w:t>                                         </w:t>
      </w:r>
    </w:p>
    <w:p w14:paraId="0EC6A338" w14:textId="77777777" w:rsidR="008918F7" w:rsidRDefault="005D0F4E">
      <w:pPr>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33C" w14:textId="77777777" w:rsidTr="006975B6">
        <w:tc>
          <w:tcPr>
            <w:tcW w:w="701" w:type="dxa"/>
            <w:tcMar>
              <w:top w:w="0" w:type="dxa"/>
              <w:left w:w="108" w:type="dxa"/>
              <w:bottom w:w="0" w:type="dxa"/>
              <w:right w:w="108" w:type="dxa"/>
            </w:tcMar>
          </w:tcPr>
          <w:p w14:paraId="0EC6A339" w14:textId="77777777" w:rsidR="008918F7" w:rsidRDefault="005D0F4E">
            <w:pPr>
              <w:jc w:val="both"/>
            </w:pPr>
            <w:r>
              <w:rPr>
                <w:rFonts w:ascii="Times New Roman" w:eastAsia="Times New Roman" w:hAnsi="Times New Roman" w:cs="Times New Roman"/>
                <w:color w:val="000000"/>
              </w:rPr>
              <w:t>#</w:t>
            </w:r>
          </w:p>
        </w:tc>
        <w:tc>
          <w:tcPr>
            <w:tcW w:w="5850" w:type="dxa"/>
            <w:tcMar>
              <w:top w:w="0" w:type="dxa"/>
              <w:left w:w="108" w:type="dxa"/>
              <w:bottom w:w="0" w:type="dxa"/>
              <w:right w:w="108" w:type="dxa"/>
            </w:tcMar>
          </w:tcPr>
          <w:p w14:paraId="0EC6A33A"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33B" w14:textId="77777777" w:rsidR="008918F7" w:rsidRDefault="005D0F4E">
            <w:pPr>
              <w:jc w:val="both"/>
            </w:pPr>
            <w:r>
              <w:rPr>
                <w:rFonts w:ascii="Times New Roman" w:eastAsia="Times New Roman" w:hAnsi="Times New Roman" w:cs="Times New Roman"/>
                <w:color w:val="000000"/>
              </w:rPr>
              <w:t>Tester</w:t>
            </w:r>
          </w:p>
        </w:tc>
      </w:tr>
      <w:tr w:rsidR="008918F7" w14:paraId="0EC6A341" w14:textId="77777777" w:rsidTr="006975B6">
        <w:trPr>
          <w:trHeight w:val="629"/>
        </w:trPr>
        <w:tc>
          <w:tcPr>
            <w:tcW w:w="701" w:type="dxa"/>
            <w:tcMar>
              <w:top w:w="0" w:type="dxa"/>
              <w:left w:w="108" w:type="dxa"/>
              <w:bottom w:w="0" w:type="dxa"/>
              <w:right w:w="108" w:type="dxa"/>
            </w:tcMar>
          </w:tcPr>
          <w:p w14:paraId="0EC6A33D" w14:textId="77777777" w:rsidR="008918F7" w:rsidRDefault="005D0F4E">
            <w:pPr>
              <w:jc w:val="both"/>
            </w:pPr>
            <w:r>
              <w:rPr>
                <w:rFonts w:ascii="Times New Roman" w:eastAsia="Times New Roman" w:hAnsi="Times New Roman" w:cs="Times New Roman"/>
                <w:color w:val="000000"/>
              </w:rPr>
              <w:t>4.2a</w:t>
            </w:r>
          </w:p>
        </w:tc>
        <w:tc>
          <w:tcPr>
            <w:tcW w:w="5850" w:type="dxa"/>
            <w:tcMar>
              <w:top w:w="0" w:type="dxa"/>
              <w:left w:w="108" w:type="dxa"/>
              <w:bottom w:w="0" w:type="dxa"/>
              <w:right w:w="108" w:type="dxa"/>
            </w:tcMar>
          </w:tcPr>
          <w:p w14:paraId="0EC6A33E" w14:textId="77777777" w:rsidR="008918F7" w:rsidRDefault="005D0F4E">
            <w:pPr>
              <w:jc w:val="both"/>
            </w:pPr>
            <w:r>
              <w:rPr>
                <w:rFonts w:ascii="Times New Roman" w:eastAsia="Times New Roman" w:hAnsi="Times New Roman" w:cs="Times New Roman"/>
                <w:color w:val="000000"/>
              </w:rPr>
              <w:t>Shifting quantization center for transform skip coefficient</w:t>
            </w:r>
          </w:p>
        </w:tc>
        <w:tc>
          <w:tcPr>
            <w:tcW w:w="2236" w:type="dxa"/>
            <w:tcMar>
              <w:top w:w="0" w:type="dxa"/>
              <w:left w:w="108" w:type="dxa"/>
              <w:bottom w:w="0" w:type="dxa"/>
              <w:right w:w="108" w:type="dxa"/>
            </w:tcMar>
          </w:tcPr>
          <w:p w14:paraId="0EC6A33F" w14:textId="0FA30126" w:rsidR="008918F7" w:rsidRDefault="005D0F4E">
            <w:pPr>
              <w:spacing w:before="0"/>
              <w:jc w:val="both"/>
              <w:rPr>
                <w:del w:id="106" w:author="Vadim Seregin" w:date="2024-05-22T14:16:00Z"/>
              </w:rPr>
            </w:pPr>
            <w:del w:id="107" w:author="Vadim Seregin" w:date="2024-05-22T14:16:00Z">
              <w:r>
                <w:rPr>
                  <w:rFonts w:ascii="Times New Roman" w:eastAsia="Times New Roman" w:hAnsi="Times New Roman" w:cs="Times New Roman"/>
                  <w:color w:val="000000"/>
                </w:rPr>
                <w:delText>OPPO</w:delText>
              </w:r>
            </w:del>
          </w:p>
          <w:p w14:paraId="597894C8" w14:textId="77777777" w:rsidR="008918F7" w:rsidRDefault="005D0F4E">
            <w:pPr>
              <w:spacing w:before="0"/>
              <w:jc w:val="both"/>
              <w:rPr>
                <w:ins w:id="108" w:author="Vadim Seregin" w:date="2024-05-22T14:16:00Z"/>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340" w14:textId="569354F2" w:rsidR="008918F7" w:rsidRDefault="008E4D12">
            <w:pPr>
              <w:spacing w:before="0"/>
              <w:jc w:val="both"/>
            </w:pPr>
            <w:ins w:id="109" w:author="Vadim Seregin" w:date="2024-05-22T14:16:00Z">
              <w:r>
                <w:rPr>
                  <w:rFonts w:eastAsia="Times New Roman"/>
                  <w:color w:val="000000"/>
                </w:rPr>
                <w:t>(</w:t>
              </w:r>
              <w:r>
                <w:rPr>
                  <w:rFonts w:ascii="Times New Roman" w:eastAsia="Times New Roman" w:hAnsi="Times New Roman" w:cs="Times New Roman"/>
                  <w:color w:val="000000"/>
                </w:rPr>
                <w:t>OPPO</w:t>
              </w:r>
              <w:r>
                <w:rPr>
                  <w:color w:val="000000"/>
                </w:rPr>
                <w:t>)</w:t>
              </w:r>
            </w:ins>
          </w:p>
        </w:tc>
      </w:tr>
      <w:tr w:rsidR="008918F7" w14:paraId="0EC6A346" w14:textId="77777777" w:rsidTr="006975B6">
        <w:trPr>
          <w:trHeight w:val="629"/>
        </w:trPr>
        <w:tc>
          <w:tcPr>
            <w:tcW w:w="701" w:type="dxa"/>
            <w:tcMar>
              <w:top w:w="0" w:type="dxa"/>
              <w:left w:w="108" w:type="dxa"/>
              <w:bottom w:w="0" w:type="dxa"/>
              <w:right w:w="108" w:type="dxa"/>
            </w:tcMar>
          </w:tcPr>
          <w:p w14:paraId="0EC6A342" w14:textId="77777777" w:rsidR="008918F7" w:rsidRDefault="005D0F4E">
            <w:pPr>
              <w:jc w:val="both"/>
            </w:pPr>
            <w:r>
              <w:rPr>
                <w:rFonts w:ascii="Times New Roman" w:eastAsia="Times New Roman" w:hAnsi="Times New Roman" w:cs="Times New Roman"/>
                <w:color w:val="000000"/>
              </w:rPr>
              <w:t>4.2b</w:t>
            </w:r>
          </w:p>
        </w:tc>
        <w:tc>
          <w:tcPr>
            <w:tcW w:w="5850" w:type="dxa"/>
            <w:tcMar>
              <w:top w:w="0" w:type="dxa"/>
              <w:left w:w="108" w:type="dxa"/>
              <w:bottom w:w="0" w:type="dxa"/>
              <w:right w:w="108" w:type="dxa"/>
            </w:tcMar>
          </w:tcPr>
          <w:p w14:paraId="0EC6A343" w14:textId="77777777" w:rsidR="008918F7" w:rsidRDefault="005D0F4E">
            <w:pPr>
              <w:jc w:val="both"/>
            </w:pPr>
            <w:r>
              <w:rPr>
                <w:rFonts w:ascii="Times New Roman" w:eastAsia="Times New Roman" w:hAnsi="Times New Roman" w:cs="Times New Roman"/>
                <w:color w:val="000000"/>
              </w:rPr>
              <w:t xml:space="preserve">Shifting quantization amount derived from quantization level of </w:t>
            </w:r>
            <w:r>
              <w:rPr>
                <w:color w:val="000000"/>
              </w:rPr>
              <w:t xml:space="preserve">individual </w:t>
            </w:r>
            <w:r>
              <w:rPr>
                <w:rFonts w:ascii="Times New Roman" w:eastAsia="Times New Roman" w:hAnsi="Times New Roman" w:cs="Times New Roman"/>
                <w:color w:val="000000"/>
              </w:rPr>
              <w:t>quantizer</w:t>
            </w:r>
          </w:p>
        </w:tc>
        <w:tc>
          <w:tcPr>
            <w:tcW w:w="2236" w:type="dxa"/>
            <w:tcMar>
              <w:top w:w="0" w:type="dxa"/>
              <w:left w:w="108" w:type="dxa"/>
              <w:bottom w:w="0" w:type="dxa"/>
              <w:right w:w="108" w:type="dxa"/>
            </w:tcMar>
          </w:tcPr>
          <w:p w14:paraId="0EC6A344" w14:textId="050F0EA6" w:rsidR="008918F7" w:rsidRDefault="005D0F4E">
            <w:pPr>
              <w:spacing w:before="0"/>
              <w:jc w:val="both"/>
              <w:rPr>
                <w:del w:id="110" w:author="Vadim Seregin" w:date="2024-05-22T14:16:00Z"/>
              </w:rPr>
            </w:pPr>
            <w:del w:id="111" w:author="Vadim Seregin" w:date="2024-05-22T14:16:00Z">
              <w:r>
                <w:rPr>
                  <w:rFonts w:ascii="Times New Roman" w:eastAsia="Times New Roman" w:hAnsi="Times New Roman" w:cs="Times New Roman"/>
                  <w:color w:val="000000"/>
                </w:rPr>
                <w:delText>OPPO</w:delText>
              </w:r>
            </w:del>
          </w:p>
          <w:p w14:paraId="506FC6B0" w14:textId="77777777" w:rsidR="008918F7" w:rsidRDefault="005D0F4E">
            <w:pPr>
              <w:spacing w:before="0"/>
              <w:jc w:val="both"/>
              <w:rPr>
                <w:ins w:id="112" w:author="Vadim Seregin" w:date="2024-05-22T14:16:00Z"/>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345" w14:textId="7A9D4E78" w:rsidR="008918F7" w:rsidRDefault="008E4D12">
            <w:pPr>
              <w:spacing w:before="0"/>
              <w:jc w:val="both"/>
            </w:pPr>
            <w:ins w:id="113" w:author="Vadim Seregin" w:date="2024-05-22T14:16:00Z">
              <w:r>
                <w:rPr>
                  <w:rFonts w:eastAsia="Times New Roman"/>
                  <w:color w:val="000000"/>
                </w:rPr>
                <w:t>(</w:t>
              </w:r>
              <w:r>
                <w:rPr>
                  <w:rFonts w:ascii="Times New Roman" w:eastAsia="Times New Roman" w:hAnsi="Times New Roman" w:cs="Times New Roman"/>
                  <w:color w:val="000000"/>
                </w:rPr>
                <w:t>OPPO</w:t>
              </w:r>
              <w:r>
                <w:rPr>
                  <w:color w:val="000000"/>
                </w:rPr>
                <w:t>)</w:t>
              </w:r>
            </w:ins>
          </w:p>
        </w:tc>
      </w:tr>
      <w:tr w:rsidR="008918F7" w14:paraId="0EC6A34B" w14:textId="77777777" w:rsidTr="006975B6">
        <w:trPr>
          <w:trHeight w:val="629"/>
        </w:trPr>
        <w:tc>
          <w:tcPr>
            <w:tcW w:w="701" w:type="dxa"/>
            <w:tcMar>
              <w:top w:w="0" w:type="dxa"/>
              <w:left w:w="108" w:type="dxa"/>
              <w:bottom w:w="0" w:type="dxa"/>
              <w:right w:w="108" w:type="dxa"/>
            </w:tcMar>
          </w:tcPr>
          <w:p w14:paraId="0EC6A347" w14:textId="77777777" w:rsidR="008918F7" w:rsidRDefault="005D0F4E">
            <w:pPr>
              <w:jc w:val="both"/>
            </w:pPr>
            <w:r>
              <w:rPr>
                <w:rFonts w:ascii="Times New Roman" w:eastAsia="Times New Roman" w:hAnsi="Times New Roman" w:cs="Times New Roman"/>
                <w:color w:val="000000"/>
              </w:rPr>
              <w:t>4.2c</w:t>
            </w:r>
          </w:p>
        </w:tc>
        <w:tc>
          <w:tcPr>
            <w:tcW w:w="5850" w:type="dxa"/>
            <w:tcMar>
              <w:top w:w="0" w:type="dxa"/>
              <w:left w:w="108" w:type="dxa"/>
              <w:bottom w:w="0" w:type="dxa"/>
              <w:right w:w="108" w:type="dxa"/>
            </w:tcMar>
          </w:tcPr>
          <w:p w14:paraId="0EC6A348" w14:textId="77777777" w:rsidR="008918F7" w:rsidRDefault="005D0F4E">
            <w:pPr>
              <w:jc w:val="both"/>
            </w:pPr>
            <w:r>
              <w:rPr>
                <w:rFonts w:ascii="Times New Roman" w:eastAsia="Times New Roman" w:hAnsi="Times New Roman" w:cs="Times New Roman"/>
                <w:color w:val="000000"/>
              </w:rPr>
              <w:t>Test 4.2a + Test 4.2b</w:t>
            </w:r>
          </w:p>
        </w:tc>
        <w:tc>
          <w:tcPr>
            <w:tcW w:w="2236" w:type="dxa"/>
            <w:tcMar>
              <w:top w:w="0" w:type="dxa"/>
              <w:left w:w="108" w:type="dxa"/>
              <w:bottom w:w="0" w:type="dxa"/>
              <w:right w:w="108" w:type="dxa"/>
            </w:tcMar>
          </w:tcPr>
          <w:p w14:paraId="0EC6A349" w14:textId="788E1F1E" w:rsidR="008918F7" w:rsidRDefault="005D0F4E">
            <w:pPr>
              <w:spacing w:before="0"/>
              <w:jc w:val="both"/>
              <w:rPr>
                <w:del w:id="114" w:author="Vadim Seregin" w:date="2024-05-22T14:16:00Z"/>
              </w:rPr>
            </w:pPr>
            <w:del w:id="115" w:author="Vadim Seregin" w:date="2024-05-22T14:16:00Z">
              <w:r>
                <w:rPr>
                  <w:rFonts w:ascii="Times New Roman" w:eastAsia="Times New Roman" w:hAnsi="Times New Roman" w:cs="Times New Roman"/>
                  <w:color w:val="000000"/>
                </w:rPr>
                <w:delText>OPPO</w:delText>
              </w:r>
            </w:del>
          </w:p>
          <w:p w14:paraId="173C75A9" w14:textId="77777777" w:rsidR="008918F7" w:rsidRDefault="005D0F4E">
            <w:pPr>
              <w:spacing w:before="0"/>
              <w:jc w:val="both"/>
              <w:rPr>
                <w:ins w:id="116" w:author="Vadim Seregin" w:date="2024-05-22T14:16:00Z"/>
                <w:rFonts w:ascii="Times New Roman" w:eastAsia="Times New Roman" w:hAnsi="Times New Roman" w:cs="Times New Roman"/>
                <w:color w:val="000000"/>
              </w:rPr>
            </w:pPr>
            <w:r>
              <w:rPr>
                <w:rFonts w:ascii="Times New Roman" w:eastAsia="Times New Roman" w:hAnsi="Times New Roman" w:cs="Times New Roman"/>
                <w:color w:val="000000"/>
              </w:rPr>
              <w:t>Y. Yu</w:t>
            </w:r>
          </w:p>
          <w:p w14:paraId="0EC6A34A" w14:textId="1DF2E74F" w:rsidR="008918F7" w:rsidRDefault="008E4D12">
            <w:pPr>
              <w:spacing w:before="0"/>
              <w:jc w:val="both"/>
            </w:pPr>
            <w:ins w:id="117" w:author="Vadim Seregin" w:date="2024-05-22T14:16:00Z">
              <w:r>
                <w:rPr>
                  <w:rFonts w:eastAsia="Times New Roman"/>
                  <w:color w:val="000000"/>
                </w:rPr>
                <w:t>(</w:t>
              </w:r>
              <w:r>
                <w:rPr>
                  <w:rFonts w:ascii="Times New Roman" w:eastAsia="Times New Roman" w:hAnsi="Times New Roman" w:cs="Times New Roman"/>
                  <w:color w:val="000000"/>
                </w:rPr>
                <w:t>OPPO</w:t>
              </w:r>
              <w:r>
                <w:rPr>
                  <w:color w:val="000000"/>
                </w:rPr>
                <w:t>)</w:t>
              </w:r>
            </w:ins>
          </w:p>
        </w:tc>
      </w:tr>
    </w:tbl>
    <w:p w14:paraId="0EC6A34C" w14:textId="77777777" w:rsidR="008918F7" w:rsidRDefault="008918F7">
      <w:pPr>
        <w:spacing w:before="0"/>
        <w:jc w:val="both"/>
      </w:pPr>
    </w:p>
    <w:p w14:paraId="0EC6A34D" w14:textId="77777777" w:rsidR="008918F7" w:rsidRDefault="005D0F4E">
      <w:pPr>
        <w:pStyle w:val="Heading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sz w:val="22"/>
        </w:rPr>
      </w:pPr>
      <w:r>
        <w:rPr>
          <w:rFonts w:ascii="Times New Roman" w:eastAsia="Times New Roman" w:hAnsi="Times New Roman" w:cs="Times New Roman"/>
        </w:rPr>
        <w:t xml:space="preserve">Test 4.3 16 States </w:t>
      </w:r>
      <w:proofErr w:type="gramStart"/>
      <w:r>
        <w:rPr>
          <w:rFonts w:ascii="Times New Roman" w:eastAsia="Times New Roman" w:hAnsi="Times New Roman" w:cs="Times New Roman"/>
        </w:rPr>
        <w:t>TCQ  (</w:t>
      </w:r>
      <w:proofErr w:type="gramEnd"/>
      <w:r>
        <w:rPr>
          <w:rFonts w:ascii="Times New Roman" w:eastAsia="Times New Roman" w:hAnsi="Times New Roman" w:cs="Times New Roman"/>
        </w:rPr>
        <w:t>JVET-AH0079)</w:t>
      </w:r>
    </w:p>
    <w:p w14:paraId="0EC6A34E" w14:textId="77777777" w:rsidR="008918F7" w:rsidRDefault="005D0F4E">
      <w:pPr>
        <w:jc w:val="both"/>
      </w:pPr>
      <w:r>
        <w:rPr>
          <w:rFonts w:ascii="Times New Roman" w:eastAsia="Times New Roman" w:hAnsi="Times New Roman" w:cs="Times New Roman"/>
          <w:color w:val="000000"/>
        </w:rPr>
        <w:t xml:space="preserve">In this test, the number of the number of Trellis Coded Quantization (TCQ) states in dependent quantization (DQ) is increased. The number of states is increased from 8 to 16, where the 8 new states use similar transition rules as the original ones. </w:t>
      </w:r>
    </w:p>
    <w:p w14:paraId="0EC6A34F" w14:textId="77777777" w:rsidR="008918F7" w:rsidRDefault="005D0F4E">
      <w:pPr>
        <w:jc w:val="both"/>
      </w:pPr>
      <w:r>
        <w:rPr>
          <w:rFonts w:ascii="Times New Roman" w:eastAsia="Times New Roman" w:hAnsi="Times New Roman" w:cs="Times New Roman"/>
          <w:color w:val="000000"/>
        </w:rPr>
        <w:lastRenderedPageBreak/>
        <w:t xml:space="preserve">16 states are used and the following state to state transition table where default scalar quantizers are </w:t>
      </w:r>
      <w:r>
        <w:rPr>
          <w:rFonts w:ascii="Times New Roman" w:eastAsia="Times New Roman" w:hAnsi="Times New Roman" w:cs="Times New Roman"/>
          <w:color w:val="000000"/>
        </w:rPr>
        <w:br/>
        <w:t>Q</w:t>
      </w:r>
      <w:r>
        <w:rPr>
          <w:rFonts w:ascii="Times New Roman" w:eastAsia="Times New Roman" w:hAnsi="Times New Roman" w:cs="Times New Roman"/>
          <w:color w:val="000000"/>
          <w:sz w:val="18"/>
          <w:vertAlign w:val="subscript"/>
        </w:rPr>
        <w:t>0</w:t>
      </w:r>
      <w:r>
        <w:rPr>
          <w:rFonts w:ascii="Times New Roman" w:eastAsia="Times New Roman" w:hAnsi="Times New Roman" w:cs="Times New Roman"/>
          <w:color w:val="000000"/>
        </w:rPr>
        <w:t xml:space="preserve"> and Q</w:t>
      </w:r>
      <w:r>
        <w:rPr>
          <w:rFonts w:ascii="Times New Roman" w:eastAsia="Times New Roman" w:hAnsi="Times New Roman" w:cs="Times New Roman"/>
          <w:color w:val="000000"/>
          <w:sz w:val="18"/>
          <w:vertAlign w:val="subscript"/>
        </w:rPr>
        <w:t>1</w:t>
      </w:r>
      <w:r>
        <w:rPr>
          <w:rFonts w:ascii="Times New Roman" w:eastAsia="Times New Roman" w:hAnsi="Times New Roman" w:cs="Times New Roman"/>
          <w:color w:val="000000"/>
        </w:rPr>
        <w:t>. The transition depends on the current state and the parity of the quantization index to be either even or odd shown by </w:t>
      </w:r>
      <w:proofErr w:type="spellStart"/>
      <w:r>
        <w:rPr>
          <w:rFonts w:ascii="Times New Roman" w:eastAsia="Times New Roman" w:hAnsi="Times New Roman" w:cs="Times New Roman"/>
          <w:color w:val="000000"/>
        </w:rPr>
        <w:t>p</w:t>
      </w:r>
      <w:r>
        <w:rPr>
          <w:rFonts w:ascii="Times New Roman" w:eastAsia="Times New Roman" w:hAnsi="Times New Roman" w:cs="Times New Roman"/>
          <w:color w:val="000000"/>
          <w:sz w:val="18"/>
          <w:vertAlign w:val="subscript"/>
        </w:rPr>
        <w:t>n</w:t>
      </w:r>
      <w:proofErr w:type="spellEnd"/>
      <w:r>
        <w:rPr>
          <w:rFonts w:ascii="Times New Roman" w:eastAsia="Times New Roman" w:hAnsi="Times New Roman" w:cs="Times New Roman"/>
          <w:color w:val="000000"/>
        </w:rPr>
        <w:t xml:space="preserve">=0 or </w:t>
      </w:r>
      <w:proofErr w:type="spellStart"/>
      <w:r>
        <w:rPr>
          <w:rFonts w:ascii="Times New Roman" w:eastAsia="Times New Roman" w:hAnsi="Times New Roman" w:cs="Times New Roman"/>
          <w:color w:val="000000"/>
        </w:rPr>
        <w:t>p</w:t>
      </w:r>
      <w:r>
        <w:rPr>
          <w:rFonts w:ascii="Times New Roman" w:eastAsia="Times New Roman" w:hAnsi="Times New Roman" w:cs="Times New Roman"/>
          <w:color w:val="000000"/>
          <w:sz w:val="18"/>
          <w:vertAlign w:val="subscript"/>
        </w:rPr>
        <w:t>n</w:t>
      </w:r>
      <w:proofErr w:type="spellEnd"/>
      <w:r>
        <w:rPr>
          <w:rFonts w:ascii="Times New Roman" w:eastAsia="Times New Roman" w:hAnsi="Times New Roman" w:cs="Times New Roman"/>
          <w:color w:val="000000"/>
        </w:rPr>
        <w:t>=1 respectively. </w:t>
      </w:r>
    </w:p>
    <w:p w14:paraId="0EC6A350" w14:textId="77777777" w:rsidR="008918F7" w:rsidRDefault="005D0F4E">
      <w:pPr>
        <w:jc w:val="both"/>
      </w:pPr>
      <w:r>
        <w:rPr>
          <w:rFonts w:ascii="Times New Roman" w:eastAsia="Times New Roman" w:hAnsi="Times New Roman" w:cs="Times New Roman"/>
          <w:color w:val="000000"/>
          <w:sz w:val="24"/>
        </w:rPr>
        <w:t>An example of transition set that is not achievable by the current 8-states TCQ will be shown.</w:t>
      </w:r>
    </w:p>
    <w:p w14:paraId="0EC6A351" w14:textId="77777777" w:rsidR="008918F7" w:rsidRDefault="005D0F4E">
      <w:pPr>
        <w:jc w:val="both"/>
      </w:pPr>
      <w:r>
        <w:rPr>
          <w:rFonts w:ascii="Times New Roman" w:eastAsia="Times New Roman" w:hAnsi="Times New Roman" w:cs="Times New Roman"/>
          <w:color w:val="000000"/>
        </w:rPr>
        <w:t> </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41"/>
        <w:gridCol w:w="1068"/>
        <w:gridCol w:w="1321"/>
      </w:tblGrid>
      <w:tr w:rsidR="008918F7" w14:paraId="0EC6A355" w14:textId="77777777" w:rsidTr="006975B6">
        <w:trPr>
          <w:trHeight w:val="254"/>
          <w:jc w:val="center"/>
        </w:trPr>
        <w:tc>
          <w:tcPr>
            <w:tcW w:w="1139" w:type="dxa"/>
            <w:vMerge w:val="restart"/>
            <w:tcMar>
              <w:top w:w="0" w:type="dxa"/>
              <w:left w:w="108" w:type="dxa"/>
              <w:bottom w:w="0" w:type="dxa"/>
              <w:right w:w="108" w:type="dxa"/>
            </w:tcMar>
          </w:tcPr>
          <w:p w14:paraId="0EC6A352" w14:textId="77777777" w:rsidR="008918F7" w:rsidRDefault="005D0F4E">
            <w:r>
              <w:rPr>
                <w:rFonts w:ascii="Times New Roman" w:eastAsia="Times New Roman" w:hAnsi="Times New Roman" w:cs="Times New Roman"/>
                <w:color w:val="000000"/>
                <w:sz w:val="24"/>
              </w:rPr>
              <w:t xml:space="preserve">state </w:t>
            </w:r>
          </w:p>
        </w:tc>
        <w:tc>
          <w:tcPr>
            <w:tcW w:w="1441" w:type="dxa"/>
            <w:vMerge w:val="restart"/>
            <w:tcMar>
              <w:top w:w="0" w:type="dxa"/>
              <w:left w:w="108" w:type="dxa"/>
              <w:bottom w:w="0" w:type="dxa"/>
              <w:right w:w="108" w:type="dxa"/>
            </w:tcMar>
          </w:tcPr>
          <w:p w14:paraId="0EC6A353" w14:textId="77777777" w:rsidR="008918F7" w:rsidRDefault="005D0F4E">
            <w:r>
              <w:rPr>
                <w:rFonts w:ascii="Times New Roman" w:eastAsia="Times New Roman" w:hAnsi="Times New Roman" w:cs="Times New Roman"/>
                <w:color w:val="000000"/>
                <w:sz w:val="24"/>
              </w:rPr>
              <w:t>quantizer used</w:t>
            </w:r>
          </w:p>
        </w:tc>
        <w:tc>
          <w:tcPr>
            <w:tcW w:w="2389" w:type="dxa"/>
            <w:gridSpan w:val="2"/>
            <w:noWrap/>
            <w:tcMar>
              <w:top w:w="0" w:type="dxa"/>
              <w:left w:w="108" w:type="dxa"/>
              <w:bottom w:w="0" w:type="dxa"/>
              <w:right w:w="108" w:type="dxa"/>
            </w:tcMar>
          </w:tcPr>
          <w:p w14:paraId="0EC6A354" w14:textId="77777777" w:rsidR="008918F7" w:rsidRDefault="005D0F4E">
            <w:r>
              <w:rPr>
                <w:rFonts w:ascii="Times New Roman" w:eastAsia="Times New Roman" w:hAnsi="Times New Roman" w:cs="Times New Roman"/>
                <w:color w:val="000000"/>
                <w:sz w:val="24"/>
              </w:rPr>
              <w:t xml:space="preserve">next state </w:t>
            </w:r>
          </w:p>
        </w:tc>
      </w:tr>
      <w:tr w:rsidR="008918F7" w14:paraId="0EC6A35A" w14:textId="77777777" w:rsidTr="006975B6">
        <w:trPr>
          <w:trHeight w:val="261"/>
          <w:jc w:val="center"/>
        </w:trPr>
        <w:tc>
          <w:tcPr>
            <w:tcW w:w="0" w:type="auto"/>
            <w:vMerge/>
          </w:tcPr>
          <w:p w14:paraId="0EC6A356" w14:textId="77777777" w:rsidR="008918F7" w:rsidRDefault="008918F7"/>
        </w:tc>
        <w:tc>
          <w:tcPr>
            <w:tcW w:w="0" w:type="auto"/>
            <w:vMerge/>
          </w:tcPr>
          <w:p w14:paraId="0EC6A357" w14:textId="77777777" w:rsidR="008918F7" w:rsidRDefault="008918F7"/>
        </w:tc>
        <w:tc>
          <w:tcPr>
            <w:tcW w:w="1068" w:type="dxa"/>
            <w:noWrap/>
            <w:tcMar>
              <w:top w:w="0" w:type="dxa"/>
              <w:left w:w="108" w:type="dxa"/>
              <w:bottom w:w="0" w:type="dxa"/>
              <w:right w:w="108" w:type="dxa"/>
            </w:tcMar>
          </w:tcPr>
          <w:p w14:paraId="0EC6A358" w14:textId="77777777" w:rsidR="008918F7" w:rsidRDefault="005D0F4E">
            <w:pPr>
              <w:spacing w:before="0"/>
            </w:pPr>
            <w:proofErr w:type="spellStart"/>
            <w:r>
              <w:rPr>
                <w:rFonts w:ascii="Times New Roman" w:eastAsia="Times New Roman" w:hAnsi="Times New Roman" w:cs="Times New Roman"/>
                <w:color w:val="000000"/>
              </w:rPr>
              <w:t>p</w:t>
            </w:r>
            <w:r>
              <w:rPr>
                <w:rFonts w:ascii="Times New Roman" w:eastAsia="Times New Roman" w:hAnsi="Times New Roman" w:cs="Times New Roman"/>
                <w:color w:val="000000"/>
                <w:sz w:val="18"/>
                <w:vertAlign w:val="subscript"/>
              </w:rPr>
              <w:t>n</w:t>
            </w:r>
            <w:proofErr w:type="spellEnd"/>
            <w:r>
              <w:rPr>
                <w:rFonts w:ascii="Times New Roman" w:eastAsia="Times New Roman" w:hAnsi="Times New Roman" w:cs="Times New Roman"/>
                <w:color w:val="000000"/>
                <w:sz w:val="18"/>
                <w:vertAlign w:val="subscript"/>
              </w:rPr>
              <w:t xml:space="preserve"> </w:t>
            </w:r>
            <w:r>
              <w:rPr>
                <w:rFonts w:ascii="Times New Roman" w:eastAsia="Times New Roman" w:hAnsi="Times New Roman" w:cs="Times New Roman"/>
                <w:color w:val="000000"/>
              </w:rPr>
              <w:t>= 0</w:t>
            </w:r>
          </w:p>
        </w:tc>
        <w:tc>
          <w:tcPr>
            <w:tcW w:w="1321" w:type="dxa"/>
            <w:noWrap/>
            <w:tcMar>
              <w:top w:w="0" w:type="dxa"/>
              <w:left w:w="108" w:type="dxa"/>
              <w:bottom w:w="0" w:type="dxa"/>
              <w:right w:w="108" w:type="dxa"/>
            </w:tcMar>
          </w:tcPr>
          <w:p w14:paraId="0EC6A359" w14:textId="77777777" w:rsidR="008918F7" w:rsidRDefault="005D0F4E">
            <w:pPr>
              <w:spacing w:before="0"/>
            </w:pPr>
            <w:proofErr w:type="spellStart"/>
            <w:r>
              <w:rPr>
                <w:rFonts w:ascii="Times New Roman" w:eastAsia="Times New Roman" w:hAnsi="Times New Roman" w:cs="Times New Roman"/>
                <w:color w:val="000000"/>
              </w:rPr>
              <w:t>p</w:t>
            </w:r>
            <w:r>
              <w:rPr>
                <w:rFonts w:ascii="Times New Roman" w:eastAsia="Times New Roman" w:hAnsi="Times New Roman" w:cs="Times New Roman"/>
                <w:color w:val="000000"/>
                <w:sz w:val="18"/>
                <w:vertAlign w:val="subscript"/>
              </w:rPr>
              <w:t>n</w:t>
            </w:r>
            <w:proofErr w:type="spellEnd"/>
            <w:r>
              <w:rPr>
                <w:rFonts w:ascii="Times New Roman" w:eastAsia="Times New Roman" w:hAnsi="Times New Roman" w:cs="Times New Roman"/>
                <w:color w:val="000000"/>
                <w:sz w:val="18"/>
                <w:vertAlign w:val="subscript"/>
              </w:rPr>
              <w:t xml:space="preserve"> </w:t>
            </w:r>
            <w:r>
              <w:rPr>
                <w:rFonts w:ascii="Times New Roman" w:eastAsia="Times New Roman" w:hAnsi="Times New Roman" w:cs="Times New Roman"/>
                <w:color w:val="000000"/>
              </w:rPr>
              <w:t>= 1</w:t>
            </w:r>
          </w:p>
        </w:tc>
      </w:tr>
      <w:tr w:rsidR="008918F7" w14:paraId="0EC6A35F" w14:textId="77777777" w:rsidTr="006975B6">
        <w:trPr>
          <w:trHeight w:val="386"/>
          <w:jc w:val="center"/>
        </w:trPr>
        <w:tc>
          <w:tcPr>
            <w:tcW w:w="1139" w:type="dxa"/>
            <w:noWrap/>
            <w:tcMar>
              <w:top w:w="0" w:type="dxa"/>
              <w:left w:w="108" w:type="dxa"/>
              <w:bottom w:w="0" w:type="dxa"/>
              <w:right w:w="108" w:type="dxa"/>
            </w:tcMar>
          </w:tcPr>
          <w:p w14:paraId="0EC6A35B" w14:textId="77777777" w:rsidR="008918F7" w:rsidRDefault="005D0F4E">
            <w:r>
              <w:rPr>
                <w:rFonts w:ascii="Times New Roman" w:eastAsia="Times New Roman" w:hAnsi="Times New Roman" w:cs="Times New Roman"/>
                <w:color w:val="000000"/>
              </w:rPr>
              <w:t>0</w:t>
            </w:r>
          </w:p>
        </w:tc>
        <w:tc>
          <w:tcPr>
            <w:tcW w:w="1441" w:type="dxa"/>
            <w:tcMar>
              <w:top w:w="0" w:type="dxa"/>
              <w:left w:w="108" w:type="dxa"/>
              <w:bottom w:w="0" w:type="dxa"/>
              <w:right w:w="108" w:type="dxa"/>
            </w:tcMar>
          </w:tcPr>
          <w:p w14:paraId="0EC6A35C"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5D" w14:textId="77777777" w:rsidR="008918F7" w:rsidRDefault="005D0F4E">
            <w:r>
              <w:rPr>
                <w:rFonts w:ascii="Times New Roman" w:eastAsia="Times New Roman" w:hAnsi="Times New Roman" w:cs="Times New Roman"/>
                <w:color w:val="000000"/>
              </w:rPr>
              <w:t>0</w:t>
            </w:r>
          </w:p>
        </w:tc>
        <w:tc>
          <w:tcPr>
            <w:tcW w:w="1321" w:type="dxa"/>
            <w:noWrap/>
            <w:tcMar>
              <w:top w:w="0" w:type="dxa"/>
              <w:left w:w="108" w:type="dxa"/>
              <w:bottom w:w="0" w:type="dxa"/>
              <w:right w:w="108" w:type="dxa"/>
            </w:tcMar>
          </w:tcPr>
          <w:p w14:paraId="0EC6A35E" w14:textId="77777777" w:rsidR="008918F7" w:rsidRDefault="005D0F4E">
            <w:r>
              <w:rPr>
                <w:rFonts w:ascii="Times New Roman" w:eastAsia="Times New Roman" w:hAnsi="Times New Roman" w:cs="Times New Roman"/>
                <w:color w:val="000000"/>
              </w:rPr>
              <w:t>2</w:t>
            </w:r>
          </w:p>
        </w:tc>
      </w:tr>
      <w:tr w:rsidR="008918F7" w14:paraId="0EC6A364" w14:textId="77777777" w:rsidTr="006975B6">
        <w:trPr>
          <w:trHeight w:val="386"/>
          <w:jc w:val="center"/>
        </w:trPr>
        <w:tc>
          <w:tcPr>
            <w:tcW w:w="1139" w:type="dxa"/>
            <w:noWrap/>
            <w:tcMar>
              <w:top w:w="0" w:type="dxa"/>
              <w:left w:w="108" w:type="dxa"/>
              <w:bottom w:w="0" w:type="dxa"/>
              <w:right w:w="108" w:type="dxa"/>
            </w:tcMar>
          </w:tcPr>
          <w:p w14:paraId="0EC6A360" w14:textId="77777777" w:rsidR="008918F7" w:rsidRDefault="005D0F4E">
            <w:r>
              <w:rPr>
                <w:rFonts w:ascii="Times New Roman" w:eastAsia="Times New Roman" w:hAnsi="Times New Roman" w:cs="Times New Roman"/>
                <w:color w:val="000000"/>
              </w:rPr>
              <w:t>1</w:t>
            </w:r>
          </w:p>
        </w:tc>
        <w:tc>
          <w:tcPr>
            <w:tcW w:w="1441" w:type="dxa"/>
            <w:tcMar>
              <w:top w:w="0" w:type="dxa"/>
              <w:left w:w="108" w:type="dxa"/>
              <w:bottom w:w="0" w:type="dxa"/>
              <w:right w:w="108" w:type="dxa"/>
            </w:tcMar>
          </w:tcPr>
          <w:p w14:paraId="0EC6A361"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62" w14:textId="77777777" w:rsidR="008918F7" w:rsidRDefault="005D0F4E">
            <w:r>
              <w:rPr>
                <w:rFonts w:ascii="Times New Roman" w:eastAsia="Times New Roman" w:hAnsi="Times New Roman" w:cs="Times New Roman"/>
                <w:color w:val="000000"/>
              </w:rPr>
              <w:t>5</w:t>
            </w:r>
          </w:p>
        </w:tc>
        <w:tc>
          <w:tcPr>
            <w:tcW w:w="1321" w:type="dxa"/>
            <w:noWrap/>
            <w:tcMar>
              <w:top w:w="0" w:type="dxa"/>
              <w:left w:w="108" w:type="dxa"/>
              <w:bottom w:w="0" w:type="dxa"/>
              <w:right w:w="108" w:type="dxa"/>
            </w:tcMar>
          </w:tcPr>
          <w:p w14:paraId="0EC6A363" w14:textId="77777777" w:rsidR="008918F7" w:rsidRDefault="005D0F4E">
            <w:r>
              <w:rPr>
                <w:rFonts w:ascii="Times New Roman" w:eastAsia="Times New Roman" w:hAnsi="Times New Roman" w:cs="Times New Roman"/>
                <w:color w:val="000000"/>
              </w:rPr>
              <w:t>7</w:t>
            </w:r>
          </w:p>
        </w:tc>
      </w:tr>
      <w:tr w:rsidR="008918F7" w14:paraId="0EC6A369" w14:textId="77777777" w:rsidTr="006975B6">
        <w:trPr>
          <w:trHeight w:val="386"/>
          <w:jc w:val="center"/>
        </w:trPr>
        <w:tc>
          <w:tcPr>
            <w:tcW w:w="1139" w:type="dxa"/>
            <w:noWrap/>
            <w:tcMar>
              <w:top w:w="0" w:type="dxa"/>
              <w:left w:w="108" w:type="dxa"/>
              <w:bottom w:w="0" w:type="dxa"/>
              <w:right w:w="108" w:type="dxa"/>
            </w:tcMar>
          </w:tcPr>
          <w:p w14:paraId="0EC6A365" w14:textId="77777777" w:rsidR="008918F7" w:rsidRDefault="005D0F4E">
            <w:r>
              <w:rPr>
                <w:rFonts w:ascii="Times New Roman" w:eastAsia="Times New Roman" w:hAnsi="Times New Roman" w:cs="Times New Roman"/>
                <w:color w:val="000000"/>
              </w:rPr>
              <w:t>2</w:t>
            </w:r>
          </w:p>
        </w:tc>
        <w:tc>
          <w:tcPr>
            <w:tcW w:w="1441" w:type="dxa"/>
            <w:tcMar>
              <w:top w:w="0" w:type="dxa"/>
              <w:left w:w="108" w:type="dxa"/>
              <w:bottom w:w="0" w:type="dxa"/>
              <w:right w:w="108" w:type="dxa"/>
            </w:tcMar>
          </w:tcPr>
          <w:p w14:paraId="0EC6A366"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67" w14:textId="77777777" w:rsidR="008918F7" w:rsidRDefault="005D0F4E">
            <w:r>
              <w:rPr>
                <w:rFonts w:ascii="Times New Roman" w:eastAsia="Times New Roman" w:hAnsi="Times New Roman" w:cs="Times New Roman"/>
                <w:color w:val="000000"/>
              </w:rPr>
              <w:t>1</w:t>
            </w:r>
          </w:p>
        </w:tc>
        <w:tc>
          <w:tcPr>
            <w:tcW w:w="1321" w:type="dxa"/>
            <w:noWrap/>
            <w:tcMar>
              <w:top w:w="0" w:type="dxa"/>
              <w:left w:w="108" w:type="dxa"/>
              <w:bottom w:w="0" w:type="dxa"/>
              <w:right w:w="108" w:type="dxa"/>
            </w:tcMar>
          </w:tcPr>
          <w:p w14:paraId="0EC6A368" w14:textId="77777777" w:rsidR="008918F7" w:rsidRDefault="005D0F4E">
            <w:r>
              <w:rPr>
                <w:rFonts w:ascii="Times New Roman" w:eastAsia="Times New Roman" w:hAnsi="Times New Roman" w:cs="Times New Roman"/>
                <w:color w:val="000000"/>
              </w:rPr>
              <w:t>3</w:t>
            </w:r>
          </w:p>
        </w:tc>
      </w:tr>
      <w:tr w:rsidR="008918F7" w14:paraId="0EC6A36E" w14:textId="77777777" w:rsidTr="006975B6">
        <w:trPr>
          <w:trHeight w:val="386"/>
          <w:jc w:val="center"/>
        </w:trPr>
        <w:tc>
          <w:tcPr>
            <w:tcW w:w="1139" w:type="dxa"/>
            <w:noWrap/>
            <w:tcMar>
              <w:top w:w="0" w:type="dxa"/>
              <w:left w:w="108" w:type="dxa"/>
              <w:bottom w:w="0" w:type="dxa"/>
              <w:right w:w="108" w:type="dxa"/>
            </w:tcMar>
          </w:tcPr>
          <w:p w14:paraId="0EC6A36A" w14:textId="77777777" w:rsidR="008918F7" w:rsidRDefault="005D0F4E">
            <w:r>
              <w:rPr>
                <w:rFonts w:ascii="Times New Roman" w:eastAsia="Times New Roman" w:hAnsi="Times New Roman" w:cs="Times New Roman"/>
                <w:color w:val="000000"/>
              </w:rPr>
              <w:t>3</w:t>
            </w:r>
          </w:p>
        </w:tc>
        <w:tc>
          <w:tcPr>
            <w:tcW w:w="1441" w:type="dxa"/>
            <w:tcMar>
              <w:top w:w="0" w:type="dxa"/>
              <w:left w:w="108" w:type="dxa"/>
              <w:bottom w:w="0" w:type="dxa"/>
              <w:right w:w="108" w:type="dxa"/>
            </w:tcMar>
          </w:tcPr>
          <w:p w14:paraId="0EC6A36B"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6C" w14:textId="77777777" w:rsidR="008918F7" w:rsidRDefault="005D0F4E">
            <w:r>
              <w:rPr>
                <w:rFonts w:ascii="Times New Roman" w:eastAsia="Times New Roman" w:hAnsi="Times New Roman" w:cs="Times New Roman"/>
                <w:color w:val="000000"/>
              </w:rPr>
              <w:t>6</w:t>
            </w:r>
          </w:p>
        </w:tc>
        <w:tc>
          <w:tcPr>
            <w:tcW w:w="1321" w:type="dxa"/>
            <w:noWrap/>
            <w:tcMar>
              <w:top w:w="0" w:type="dxa"/>
              <w:left w:w="108" w:type="dxa"/>
              <w:bottom w:w="0" w:type="dxa"/>
              <w:right w:w="108" w:type="dxa"/>
            </w:tcMar>
          </w:tcPr>
          <w:p w14:paraId="0EC6A36D" w14:textId="77777777" w:rsidR="008918F7" w:rsidRDefault="005D0F4E">
            <w:r>
              <w:rPr>
                <w:rFonts w:ascii="Times New Roman" w:eastAsia="Times New Roman" w:hAnsi="Times New Roman" w:cs="Times New Roman"/>
                <w:color w:val="000000"/>
              </w:rPr>
              <w:t>4</w:t>
            </w:r>
          </w:p>
        </w:tc>
      </w:tr>
      <w:tr w:rsidR="008918F7" w14:paraId="0EC6A373" w14:textId="77777777" w:rsidTr="006975B6">
        <w:trPr>
          <w:trHeight w:val="386"/>
          <w:jc w:val="center"/>
        </w:trPr>
        <w:tc>
          <w:tcPr>
            <w:tcW w:w="1139" w:type="dxa"/>
            <w:noWrap/>
            <w:tcMar>
              <w:top w:w="0" w:type="dxa"/>
              <w:left w:w="108" w:type="dxa"/>
              <w:bottom w:w="0" w:type="dxa"/>
              <w:right w:w="108" w:type="dxa"/>
            </w:tcMar>
          </w:tcPr>
          <w:p w14:paraId="0EC6A36F" w14:textId="77777777" w:rsidR="008918F7" w:rsidRDefault="005D0F4E">
            <w:r>
              <w:rPr>
                <w:rFonts w:ascii="Times New Roman" w:eastAsia="Times New Roman" w:hAnsi="Times New Roman" w:cs="Times New Roman"/>
                <w:color w:val="000000"/>
              </w:rPr>
              <w:t>4</w:t>
            </w:r>
          </w:p>
        </w:tc>
        <w:tc>
          <w:tcPr>
            <w:tcW w:w="1441" w:type="dxa"/>
            <w:tcMar>
              <w:top w:w="0" w:type="dxa"/>
              <w:left w:w="108" w:type="dxa"/>
              <w:bottom w:w="0" w:type="dxa"/>
              <w:right w:w="108" w:type="dxa"/>
            </w:tcMar>
          </w:tcPr>
          <w:p w14:paraId="0EC6A370"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71" w14:textId="77777777" w:rsidR="008918F7" w:rsidRDefault="005D0F4E">
            <w:r>
              <w:rPr>
                <w:rFonts w:ascii="Times New Roman" w:eastAsia="Times New Roman" w:hAnsi="Times New Roman" w:cs="Times New Roman"/>
                <w:color w:val="000000"/>
              </w:rPr>
              <w:t>10</w:t>
            </w:r>
          </w:p>
        </w:tc>
        <w:tc>
          <w:tcPr>
            <w:tcW w:w="1321" w:type="dxa"/>
            <w:noWrap/>
            <w:tcMar>
              <w:top w:w="0" w:type="dxa"/>
              <w:left w:w="108" w:type="dxa"/>
              <w:bottom w:w="0" w:type="dxa"/>
              <w:right w:w="108" w:type="dxa"/>
            </w:tcMar>
          </w:tcPr>
          <w:p w14:paraId="0EC6A372" w14:textId="77777777" w:rsidR="008918F7" w:rsidRDefault="005D0F4E">
            <w:r>
              <w:rPr>
                <w:rFonts w:ascii="Times New Roman" w:eastAsia="Times New Roman" w:hAnsi="Times New Roman" w:cs="Times New Roman"/>
                <w:color w:val="000000"/>
              </w:rPr>
              <w:t>8</w:t>
            </w:r>
          </w:p>
        </w:tc>
      </w:tr>
      <w:tr w:rsidR="008918F7" w14:paraId="0EC6A378" w14:textId="77777777" w:rsidTr="006975B6">
        <w:trPr>
          <w:trHeight w:val="386"/>
          <w:jc w:val="center"/>
        </w:trPr>
        <w:tc>
          <w:tcPr>
            <w:tcW w:w="1139" w:type="dxa"/>
            <w:noWrap/>
            <w:tcMar>
              <w:top w:w="0" w:type="dxa"/>
              <w:left w:w="108" w:type="dxa"/>
              <w:bottom w:w="0" w:type="dxa"/>
              <w:right w:w="108" w:type="dxa"/>
            </w:tcMar>
          </w:tcPr>
          <w:p w14:paraId="0EC6A374" w14:textId="77777777" w:rsidR="008918F7" w:rsidRDefault="005D0F4E">
            <w:r>
              <w:rPr>
                <w:rFonts w:ascii="Times New Roman" w:eastAsia="Times New Roman" w:hAnsi="Times New Roman" w:cs="Times New Roman"/>
                <w:color w:val="000000"/>
              </w:rPr>
              <w:t>5</w:t>
            </w:r>
          </w:p>
        </w:tc>
        <w:tc>
          <w:tcPr>
            <w:tcW w:w="1441" w:type="dxa"/>
            <w:tcMar>
              <w:top w:w="0" w:type="dxa"/>
              <w:left w:w="108" w:type="dxa"/>
              <w:bottom w:w="0" w:type="dxa"/>
              <w:right w:w="108" w:type="dxa"/>
            </w:tcMar>
          </w:tcPr>
          <w:p w14:paraId="0EC6A375"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76" w14:textId="77777777" w:rsidR="008918F7" w:rsidRDefault="005D0F4E">
            <w:r>
              <w:rPr>
                <w:rFonts w:ascii="Times New Roman" w:eastAsia="Times New Roman" w:hAnsi="Times New Roman" w:cs="Times New Roman"/>
                <w:color w:val="000000"/>
              </w:rPr>
              <w:t>12</w:t>
            </w:r>
          </w:p>
        </w:tc>
        <w:tc>
          <w:tcPr>
            <w:tcW w:w="1321" w:type="dxa"/>
            <w:noWrap/>
            <w:tcMar>
              <w:top w:w="0" w:type="dxa"/>
              <w:left w:w="108" w:type="dxa"/>
              <w:bottom w:w="0" w:type="dxa"/>
              <w:right w:w="108" w:type="dxa"/>
            </w:tcMar>
          </w:tcPr>
          <w:p w14:paraId="0EC6A377" w14:textId="77777777" w:rsidR="008918F7" w:rsidRDefault="005D0F4E">
            <w:r>
              <w:rPr>
                <w:rFonts w:ascii="Times New Roman" w:eastAsia="Times New Roman" w:hAnsi="Times New Roman" w:cs="Times New Roman"/>
                <w:color w:val="000000"/>
              </w:rPr>
              <w:t>14</w:t>
            </w:r>
          </w:p>
        </w:tc>
      </w:tr>
      <w:tr w:rsidR="008918F7" w14:paraId="0EC6A37D" w14:textId="77777777" w:rsidTr="006975B6">
        <w:trPr>
          <w:trHeight w:val="386"/>
          <w:jc w:val="center"/>
        </w:trPr>
        <w:tc>
          <w:tcPr>
            <w:tcW w:w="1139" w:type="dxa"/>
            <w:noWrap/>
            <w:tcMar>
              <w:top w:w="0" w:type="dxa"/>
              <w:left w:w="108" w:type="dxa"/>
              <w:bottom w:w="0" w:type="dxa"/>
              <w:right w:w="108" w:type="dxa"/>
            </w:tcMar>
          </w:tcPr>
          <w:p w14:paraId="0EC6A379" w14:textId="77777777" w:rsidR="008918F7" w:rsidRDefault="005D0F4E">
            <w:r>
              <w:rPr>
                <w:rFonts w:ascii="Times New Roman" w:eastAsia="Times New Roman" w:hAnsi="Times New Roman" w:cs="Times New Roman"/>
                <w:color w:val="000000"/>
              </w:rPr>
              <w:t>6</w:t>
            </w:r>
          </w:p>
        </w:tc>
        <w:tc>
          <w:tcPr>
            <w:tcW w:w="1441" w:type="dxa"/>
            <w:tcMar>
              <w:top w:w="0" w:type="dxa"/>
              <w:left w:w="108" w:type="dxa"/>
              <w:bottom w:w="0" w:type="dxa"/>
              <w:right w:w="108" w:type="dxa"/>
            </w:tcMar>
          </w:tcPr>
          <w:p w14:paraId="0EC6A37A"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7B" w14:textId="77777777" w:rsidR="008918F7" w:rsidRDefault="005D0F4E">
            <w:r>
              <w:rPr>
                <w:rFonts w:ascii="Times New Roman" w:eastAsia="Times New Roman" w:hAnsi="Times New Roman" w:cs="Times New Roman"/>
                <w:color w:val="000000"/>
              </w:rPr>
              <w:t>11</w:t>
            </w:r>
          </w:p>
        </w:tc>
        <w:tc>
          <w:tcPr>
            <w:tcW w:w="1321" w:type="dxa"/>
            <w:noWrap/>
            <w:tcMar>
              <w:top w:w="0" w:type="dxa"/>
              <w:left w:w="108" w:type="dxa"/>
              <w:bottom w:w="0" w:type="dxa"/>
              <w:right w:w="108" w:type="dxa"/>
            </w:tcMar>
          </w:tcPr>
          <w:p w14:paraId="0EC6A37C" w14:textId="77777777" w:rsidR="008918F7" w:rsidRDefault="005D0F4E">
            <w:r>
              <w:rPr>
                <w:rFonts w:ascii="Times New Roman" w:eastAsia="Times New Roman" w:hAnsi="Times New Roman" w:cs="Times New Roman"/>
                <w:color w:val="000000"/>
              </w:rPr>
              <w:t>9</w:t>
            </w:r>
          </w:p>
        </w:tc>
      </w:tr>
      <w:tr w:rsidR="008918F7" w14:paraId="0EC6A382" w14:textId="77777777" w:rsidTr="006975B6">
        <w:trPr>
          <w:trHeight w:val="386"/>
          <w:jc w:val="center"/>
        </w:trPr>
        <w:tc>
          <w:tcPr>
            <w:tcW w:w="1139" w:type="dxa"/>
            <w:noWrap/>
            <w:tcMar>
              <w:top w:w="0" w:type="dxa"/>
              <w:left w:w="108" w:type="dxa"/>
              <w:bottom w:w="0" w:type="dxa"/>
              <w:right w:w="108" w:type="dxa"/>
            </w:tcMar>
          </w:tcPr>
          <w:p w14:paraId="0EC6A37E" w14:textId="77777777" w:rsidR="008918F7" w:rsidRDefault="005D0F4E">
            <w:r>
              <w:rPr>
                <w:rFonts w:ascii="Times New Roman" w:eastAsia="Times New Roman" w:hAnsi="Times New Roman" w:cs="Times New Roman"/>
                <w:color w:val="000000"/>
              </w:rPr>
              <w:t>7</w:t>
            </w:r>
          </w:p>
        </w:tc>
        <w:tc>
          <w:tcPr>
            <w:tcW w:w="1441" w:type="dxa"/>
            <w:tcMar>
              <w:top w:w="0" w:type="dxa"/>
              <w:left w:w="108" w:type="dxa"/>
              <w:bottom w:w="0" w:type="dxa"/>
              <w:right w:w="108" w:type="dxa"/>
            </w:tcMar>
          </w:tcPr>
          <w:p w14:paraId="0EC6A37F"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80" w14:textId="77777777" w:rsidR="008918F7" w:rsidRDefault="005D0F4E">
            <w:r>
              <w:rPr>
                <w:rFonts w:ascii="Times New Roman" w:eastAsia="Times New Roman" w:hAnsi="Times New Roman" w:cs="Times New Roman"/>
                <w:color w:val="000000"/>
              </w:rPr>
              <w:t>15</w:t>
            </w:r>
          </w:p>
        </w:tc>
        <w:tc>
          <w:tcPr>
            <w:tcW w:w="1321" w:type="dxa"/>
            <w:noWrap/>
            <w:tcMar>
              <w:top w:w="0" w:type="dxa"/>
              <w:left w:w="108" w:type="dxa"/>
              <w:bottom w:w="0" w:type="dxa"/>
              <w:right w:w="108" w:type="dxa"/>
            </w:tcMar>
          </w:tcPr>
          <w:p w14:paraId="0EC6A381" w14:textId="77777777" w:rsidR="008918F7" w:rsidRDefault="005D0F4E">
            <w:r>
              <w:rPr>
                <w:rFonts w:ascii="Times New Roman" w:eastAsia="Times New Roman" w:hAnsi="Times New Roman" w:cs="Times New Roman"/>
                <w:color w:val="000000"/>
              </w:rPr>
              <w:t>13</w:t>
            </w:r>
          </w:p>
        </w:tc>
      </w:tr>
      <w:tr w:rsidR="008918F7" w14:paraId="0EC6A387" w14:textId="77777777" w:rsidTr="006975B6">
        <w:trPr>
          <w:trHeight w:val="386"/>
          <w:jc w:val="center"/>
        </w:trPr>
        <w:tc>
          <w:tcPr>
            <w:tcW w:w="1139" w:type="dxa"/>
            <w:noWrap/>
            <w:tcMar>
              <w:top w:w="0" w:type="dxa"/>
              <w:left w:w="108" w:type="dxa"/>
              <w:bottom w:w="0" w:type="dxa"/>
              <w:right w:w="108" w:type="dxa"/>
            </w:tcMar>
          </w:tcPr>
          <w:p w14:paraId="0EC6A383" w14:textId="77777777" w:rsidR="008918F7" w:rsidRDefault="005D0F4E">
            <w:r>
              <w:rPr>
                <w:rFonts w:ascii="Times New Roman" w:eastAsia="Times New Roman" w:hAnsi="Times New Roman" w:cs="Times New Roman"/>
                <w:color w:val="000000"/>
              </w:rPr>
              <w:t>8</w:t>
            </w:r>
          </w:p>
        </w:tc>
        <w:tc>
          <w:tcPr>
            <w:tcW w:w="1441" w:type="dxa"/>
            <w:tcMar>
              <w:top w:w="0" w:type="dxa"/>
              <w:left w:w="108" w:type="dxa"/>
              <w:bottom w:w="0" w:type="dxa"/>
              <w:right w:w="108" w:type="dxa"/>
            </w:tcMar>
          </w:tcPr>
          <w:p w14:paraId="0EC6A384"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85" w14:textId="77777777" w:rsidR="008918F7" w:rsidRDefault="005D0F4E">
            <w:r>
              <w:rPr>
                <w:rFonts w:ascii="Times New Roman" w:eastAsia="Times New Roman" w:hAnsi="Times New Roman" w:cs="Times New Roman"/>
                <w:color w:val="000000"/>
              </w:rPr>
              <w:t>8</w:t>
            </w:r>
          </w:p>
        </w:tc>
        <w:tc>
          <w:tcPr>
            <w:tcW w:w="1321" w:type="dxa"/>
            <w:noWrap/>
            <w:tcMar>
              <w:top w:w="0" w:type="dxa"/>
              <w:left w:w="108" w:type="dxa"/>
              <w:bottom w:w="0" w:type="dxa"/>
              <w:right w:w="108" w:type="dxa"/>
            </w:tcMar>
          </w:tcPr>
          <w:p w14:paraId="0EC6A386" w14:textId="77777777" w:rsidR="008918F7" w:rsidRDefault="005D0F4E">
            <w:r>
              <w:rPr>
                <w:rFonts w:ascii="Times New Roman" w:eastAsia="Times New Roman" w:hAnsi="Times New Roman" w:cs="Times New Roman"/>
                <w:color w:val="000000"/>
              </w:rPr>
              <w:t>10</w:t>
            </w:r>
          </w:p>
        </w:tc>
      </w:tr>
      <w:tr w:rsidR="008918F7" w14:paraId="0EC6A38C" w14:textId="77777777" w:rsidTr="006975B6">
        <w:trPr>
          <w:trHeight w:val="386"/>
          <w:jc w:val="center"/>
        </w:trPr>
        <w:tc>
          <w:tcPr>
            <w:tcW w:w="1139" w:type="dxa"/>
            <w:noWrap/>
            <w:tcMar>
              <w:top w:w="0" w:type="dxa"/>
              <w:left w:w="108" w:type="dxa"/>
              <w:bottom w:w="0" w:type="dxa"/>
              <w:right w:w="108" w:type="dxa"/>
            </w:tcMar>
          </w:tcPr>
          <w:p w14:paraId="0EC6A388" w14:textId="77777777" w:rsidR="008918F7" w:rsidRDefault="005D0F4E">
            <w:r>
              <w:rPr>
                <w:rFonts w:ascii="Times New Roman" w:eastAsia="Times New Roman" w:hAnsi="Times New Roman" w:cs="Times New Roman"/>
                <w:color w:val="000000"/>
              </w:rPr>
              <w:t>9</w:t>
            </w:r>
          </w:p>
        </w:tc>
        <w:tc>
          <w:tcPr>
            <w:tcW w:w="1441" w:type="dxa"/>
            <w:tcMar>
              <w:top w:w="0" w:type="dxa"/>
              <w:left w:w="108" w:type="dxa"/>
              <w:bottom w:w="0" w:type="dxa"/>
              <w:right w:w="108" w:type="dxa"/>
            </w:tcMar>
          </w:tcPr>
          <w:p w14:paraId="0EC6A389"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8A" w14:textId="77777777" w:rsidR="008918F7" w:rsidRDefault="005D0F4E">
            <w:r>
              <w:rPr>
                <w:rFonts w:ascii="Times New Roman" w:eastAsia="Times New Roman" w:hAnsi="Times New Roman" w:cs="Times New Roman"/>
                <w:color w:val="000000"/>
              </w:rPr>
              <w:t>13</w:t>
            </w:r>
          </w:p>
        </w:tc>
        <w:tc>
          <w:tcPr>
            <w:tcW w:w="1321" w:type="dxa"/>
            <w:noWrap/>
            <w:tcMar>
              <w:top w:w="0" w:type="dxa"/>
              <w:left w:w="108" w:type="dxa"/>
              <w:bottom w:w="0" w:type="dxa"/>
              <w:right w:w="108" w:type="dxa"/>
            </w:tcMar>
          </w:tcPr>
          <w:p w14:paraId="0EC6A38B" w14:textId="77777777" w:rsidR="008918F7" w:rsidRDefault="005D0F4E">
            <w:r>
              <w:rPr>
                <w:rFonts w:ascii="Times New Roman" w:eastAsia="Times New Roman" w:hAnsi="Times New Roman" w:cs="Times New Roman"/>
                <w:color w:val="000000"/>
              </w:rPr>
              <w:t>15</w:t>
            </w:r>
          </w:p>
        </w:tc>
      </w:tr>
      <w:tr w:rsidR="008918F7" w14:paraId="0EC6A391" w14:textId="77777777" w:rsidTr="006975B6">
        <w:trPr>
          <w:trHeight w:val="386"/>
          <w:jc w:val="center"/>
        </w:trPr>
        <w:tc>
          <w:tcPr>
            <w:tcW w:w="1139" w:type="dxa"/>
            <w:noWrap/>
            <w:tcMar>
              <w:top w:w="0" w:type="dxa"/>
              <w:left w:w="108" w:type="dxa"/>
              <w:bottom w:w="0" w:type="dxa"/>
              <w:right w:w="108" w:type="dxa"/>
            </w:tcMar>
          </w:tcPr>
          <w:p w14:paraId="0EC6A38D" w14:textId="77777777" w:rsidR="008918F7" w:rsidRDefault="005D0F4E">
            <w:r>
              <w:rPr>
                <w:rFonts w:ascii="Times New Roman" w:eastAsia="Times New Roman" w:hAnsi="Times New Roman" w:cs="Times New Roman"/>
                <w:color w:val="000000"/>
              </w:rPr>
              <w:t>10</w:t>
            </w:r>
          </w:p>
        </w:tc>
        <w:tc>
          <w:tcPr>
            <w:tcW w:w="1441" w:type="dxa"/>
            <w:tcMar>
              <w:top w:w="0" w:type="dxa"/>
              <w:left w:w="108" w:type="dxa"/>
              <w:bottom w:w="0" w:type="dxa"/>
              <w:right w:w="108" w:type="dxa"/>
            </w:tcMar>
          </w:tcPr>
          <w:p w14:paraId="0EC6A38E"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8F" w14:textId="77777777" w:rsidR="008918F7" w:rsidRDefault="005D0F4E">
            <w:r>
              <w:rPr>
                <w:rFonts w:ascii="Times New Roman" w:eastAsia="Times New Roman" w:hAnsi="Times New Roman" w:cs="Times New Roman"/>
                <w:color w:val="000000"/>
              </w:rPr>
              <w:t>9</w:t>
            </w:r>
          </w:p>
        </w:tc>
        <w:tc>
          <w:tcPr>
            <w:tcW w:w="1321" w:type="dxa"/>
            <w:noWrap/>
            <w:tcMar>
              <w:top w:w="0" w:type="dxa"/>
              <w:left w:w="108" w:type="dxa"/>
              <w:bottom w:w="0" w:type="dxa"/>
              <w:right w:w="108" w:type="dxa"/>
            </w:tcMar>
          </w:tcPr>
          <w:p w14:paraId="0EC6A390" w14:textId="77777777" w:rsidR="008918F7" w:rsidRDefault="005D0F4E">
            <w:r>
              <w:rPr>
                <w:rFonts w:ascii="Times New Roman" w:eastAsia="Times New Roman" w:hAnsi="Times New Roman" w:cs="Times New Roman"/>
                <w:color w:val="000000"/>
              </w:rPr>
              <w:t>11</w:t>
            </w:r>
          </w:p>
        </w:tc>
      </w:tr>
      <w:tr w:rsidR="008918F7" w14:paraId="0EC6A396" w14:textId="77777777" w:rsidTr="006975B6">
        <w:trPr>
          <w:trHeight w:val="386"/>
          <w:jc w:val="center"/>
        </w:trPr>
        <w:tc>
          <w:tcPr>
            <w:tcW w:w="1139" w:type="dxa"/>
            <w:noWrap/>
            <w:tcMar>
              <w:top w:w="0" w:type="dxa"/>
              <w:left w:w="108" w:type="dxa"/>
              <w:bottom w:w="0" w:type="dxa"/>
              <w:right w:w="108" w:type="dxa"/>
            </w:tcMar>
          </w:tcPr>
          <w:p w14:paraId="0EC6A392" w14:textId="77777777" w:rsidR="008918F7" w:rsidRDefault="005D0F4E">
            <w:r>
              <w:rPr>
                <w:rFonts w:ascii="Times New Roman" w:eastAsia="Times New Roman" w:hAnsi="Times New Roman" w:cs="Times New Roman"/>
                <w:color w:val="000000"/>
              </w:rPr>
              <w:t>11</w:t>
            </w:r>
          </w:p>
        </w:tc>
        <w:tc>
          <w:tcPr>
            <w:tcW w:w="1441" w:type="dxa"/>
            <w:tcMar>
              <w:top w:w="0" w:type="dxa"/>
              <w:left w:w="108" w:type="dxa"/>
              <w:bottom w:w="0" w:type="dxa"/>
              <w:right w:w="108" w:type="dxa"/>
            </w:tcMar>
          </w:tcPr>
          <w:p w14:paraId="0EC6A393"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94" w14:textId="77777777" w:rsidR="008918F7" w:rsidRDefault="005D0F4E">
            <w:r>
              <w:rPr>
                <w:rFonts w:ascii="Times New Roman" w:eastAsia="Times New Roman" w:hAnsi="Times New Roman" w:cs="Times New Roman"/>
                <w:color w:val="000000"/>
              </w:rPr>
              <w:t>14</w:t>
            </w:r>
          </w:p>
        </w:tc>
        <w:tc>
          <w:tcPr>
            <w:tcW w:w="1321" w:type="dxa"/>
            <w:noWrap/>
            <w:tcMar>
              <w:top w:w="0" w:type="dxa"/>
              <w:left w:w="108" w:type="dxa"/>
              <w:bottom w:w="0" w:type="dxa"/>
              <w:right w:w="108" w:type="dxa"/>
            </w:tcMar>
          </w:tcPr>
          <w:p w14:paraId="0EC6A395" w14:textId="77777777" w:rsidR="008918F7" w:rsidRDefault="005D0F4E">
            <w:r>
              <w:rPr>
                <w:rFonts w:ascii="Times New Roman" w:eastAsia="Times New Roman" w:hAnsi="Times New Roman" w:cs="Times New Roman"/>
                <w:color w:val="000000"/>
              </w:rPr>
              <w:t>12</w:t>
            </w:r>
          </w:p>
        </w:tc>
      </w:tr>
      <w:tr w:rsidR="008918F7" w14:paraId="0EC6A39B" w14:textId="77777777" w:rsidTr="006975B6">
        <w:trPr>
          <w:trHeight w:val="386"/>
          <w:jc w:val="center"/>
        </w:trPr>
        <w:tc>
          <w:tcPr>
            <w:tcW w:w="1139" w:type="dxa"/>
            <w:noWrap/>
            <w:tcMar>
              <w:top w:w="0" w:type="dxa"/>
              <w:left w:w="108" w:type="dxa"/>
              <w:bottom w:w="0" w:type="dxa"/>
              <w:right w:w="108" w:type="dxa"/>
            </w:tcMar>
          </w:tcPr>
          <w:p w14:paraId="0EC6A397" w14:textId="77777777" w:rsidR="008918F7" w:rsidRDefault="005D0F4E">
            <w:r>
              <w:rPr>
                <w:rFonts w:ascii="Times New Roman" w:eastAsia="Times New Roman" w:hAnsi="Times New Roman" w:cs="Times New Roman"/>
                <w:color w:val="000000"/>
              </w:rPr>
              <w:t>12</w:t>
            </w:r>
          </w:p>
        </w:tc>
        <w:tc>
          <w:tcPr>
            <w:tcW w:w="1441" w:type="dxa"/>
            <w:tcMar>
              <w:top w:w="0" w:type="dxa"/>
              <w:left w:w="108" w:type="dxa"/>
              <w:bottom w:w="0" w:type="dxa"/>
              <w:right w:w="108" w:type="dxa"/>
            </w:tcMar>
          </w:tcPr>
          <w:p w14:paraId="0EC6A398"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99" w14:textId="77777777" w:rsidR="008918F7" w:rsidRDefault="005D0F4E">
            <w:r>
              <w:rPr>
                <w:rFonts w:ascii="Times New Roman" w:eastAsia="Times New Roman" w:hAnsi="Times New Roman" w:cs="Times New Roman"/>
                <w:color w:val="000000"/>
              </w:rPr>
              <w:t>2</w:t>
            </w:r>
          </w:p>
        </w:tc>
        <w:tc>
          <w:tcPr>
            <w:tcW w:w="1321" w:type="dxa"/>
            <w:noWrap/>
            <w:tcMar>
              <w:top w:w="0" w:type="dxa"/>
              <w:left w:w="108" w:type="dxa"/>
              <w:bottom w:w="0" w:type="dxa"/>
              <w:right w:w="108" w:type="dxa"/>
            </w:tcMar>
          </w:tcPr>
          <w:p w14:paraId="0EC6A39A" w14:textId="77777777" w:rsidR="008918F7" w:rsidRDefault="005D0F4E">
            <w:r>
              <w:rPr>
                <w:rFonts w:ascii="Times New Roman" w:eastAsia="Times New Roman" w:hAnsi="Times New Roman" w:cs="Times New Roman"/>
                <w:color w:val="000000"/>
              </w:rPr>
              <w:t>0</w:t>
            </w:r>
          </w:p>
        </w:tc>
      </w:tr>
      <w:tr w:rsidR="008918F7" w14:paraId="0EC6A3A0" w14:textId="77777777" w:rsidTr="006975B6">
        <w:trPr>
          <w:trHeight w:val="386"/>
          <w:jc w:val="center"/>
        </w:trPr>
        <w:tc>
          <w:tcPr>
            <w:tcW w:w="1139" w:type="dxa"/>
            <w:noWrap/>
            <w:tcMar>
              <w:top w:w="0" w:type="dxa"/>
              <w:left w:w="108" w:type="dxa"/>
              <w:bottom w:w="0" w:type="dxa"/>
              <w:right w:w="108" w:type="dxa"/>
            </w:tcMar>
          </w:tcPr>
          <w:p w14:paraId="0EC6A39C" w14:textId="77777777" w:rsidR="008918F7" w:rsidRDefault="005D0F4E">
            <w:r>
              <w:rPr>
                <w:rFonts w:ascii="Times New Roman" w:eastAsia="Times New Roman" w:hAnsi="Times New Roman" w:cs="Times New Roman"/>
                <w:color w:val="000000"/>
              </w:rPr>
              <w:t>13</w:t>
            </w:r>
          </w:p>
        </w:tc>
        <w:tc>
          <w:tcPr>
            <w:tcW w:w="1441" w:type="dxa"/>
            <w:tcMar>
              <w:top w:w="0" w:type="dxa"/>
              <w:left w:w="108" w:type="dxa"/>
              <w:bottom w:w="0" w:type="dxa"/>
              <w:right w:w="108" w:type="dxa"/>
            </w:tcMar>
          </w:tcPr>
          <w:p w14:paraId="0EC6A39D"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9E" w14:textId="77777777" w:rsidR="008918F7" w:rsidRDefault="005D0F4E">
            <w:r>
              <w:rPr>
                <w:rFonts w:ascii="Times New Roman" w:eastAsia="Times New Roman" w:hAnsi="Times New Roman" w:cs="Times New Roman"/>
                <w:color w:val="000000"/>
              </w:rPr>
              <w:t>4</w:t>
            </w:r>
          </w:p>
        </w:tc>
        <w:tc>
          <w:tcPr>
            <w:tcW w:w="1321" w:type="dxa"/>
            <w:noWrap/>
            <w:tcMar>
              <w:top w:w="0" w:type="dxa"/>
              <w:left w:w="108" w:type="dxa"/>
              <w:bottom w:w="0" w:type="dxa"/>
              <w:right w:w="108" w:type="dxa"/>
            </w:tcMar>
          </w:tcPr>
          <w:p w14:paraId="0EC6A39F" w14:textId="77777777" w:rsidR="008918F7" w:rsidRDefault="005D0F4E">
            <w:r>
              <w:rPr>
                <w:rFonts w:ascii="Times New Roman" w:eastAsia="Times New Roman" w:hAnsi="Times New Roman" w:cs="Times New Roman"/>
                <w:color w:val="000000"/>
              </w:rPr>
              <w:t>6</w:t>
            </w:r>
          </w:p>
        </w:tc>
      </w:tr>
      <w:tr w:rsidR="008918F7" w14:paraId="0EC6A3A5" w14:textId="77777777" w:rsidTr="006975B6">
        <w:trPr>
          <w:trHeight w:val="386"/>
          <w:jc w:val="center"/>
        </w:trPr>
        <w:tc>
          <w:tcPr>
            <w:tcW w:w="1139" w:type="dxa"/>
            <w:noWrap/>
            <w:tcMar>
              <w:top w:w="0" w:type="dxa"/>
              <w:left w:w="108" w:type="dxa"/>
              <w:bottom w:w="0" w:type="dxa"/>
              <w:right w:w="108" w:type="dxa"/>
            </w:tcMar>
          </w:tcPr>
          <w:p w14:paraId="0EC6A3A1" w14:textId="77777777" w:rsidR="008918F7" w:rsidRDefault="005D0F4E">
            <w:r>
              <w:rPr>
                <w:rFonts w:ascii="Times New Roman" w:eastAsia="Times New Roman" w:hAnsi="Times New Roman" w:cs="Times New Roman"/>
                <w:color w:val="000000"/>
              </w:rPr>
              <w:t>14</w:t>
            </w:r>
          </w:p>
        </w:tc>
        <w:tc>
          <w:tcPr>
            <w:tcW w:w="1441" w:type="dxa"/>
            <w:tcMar>
              <w:top w:w="0" w:type="dxa"/>
              <w:left w:w="108" w:type="dxa"/>
              <w:bottom w:w="0" w:type="dxa"/>
              <w:right w:w="108" w:type="dxa"/>
            </w:tcMar>
          </w:tcPr>
          <w:p w14:paraId="0EC6A3A2"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0</w:t>
            </w:r>
          </w:p>
        </w:tc>
        <w:tc>
          <w:tcPr>
            <w:tcW w:w="1068" w:type="dxa"/>
            <w:noWrap/>
            <w:tcMar>
              <w:top w:w="0" w:type="dxa"/>
              <w:left w:w="108" w:type="dxa"/>
              <w:bottom w:w="0" w:type="dxa"/>
              <w:right w:w="108" w:type="dxa"/>
            </w:tcMar>
          </w:tcPr>
          <w:p w14:paraId="0EC6A3A3" w14:textId="77777777" w:rsidR="008918F7" w:rsidRDefault="005D0F4E">
            <w:r>
              <w:rPr>
                <w:rFonts w:ascii="Times New Roman" w:eastAsia="Times New Roman" w:hAnsi="Times New Roman" w:cs="Times New Roman"/>
                <w:color w:val="000000"/>
              </w:rPr>
              <w:t>3</w:t>
            </w:r>
          </w:p>
        </w:tc>
        <w:tc>
          <w:tcPr>
            <w:tcW w:w="1321" w:type="dxa"/>
            <w:noWrap/>
            <w:tcMar>
              <w:top w:w="0" w:type="dxa"/>
              <w:left w:w="108" w:type="dxa"/>
              <w:bottom w:w="0" w:type="dxa"/>
              <w:right w:w="108" w:type="dxa"/>
            </w:tcMar>
          </w:tcPr>
          <w:p w14:paraId="0EC6A3A4" w14:textId="77777777" w:rsidR="008918F7" w:rsidRDefault="005D0F4E">
            <w:r>
              <w:rPr>
                <w:rFonts w:ascii="Times New Roman" w:eastAsia="Times New Roman" w:hAnsi="Times New Roman" w:cs="Times New Roman"/>
                <w:color w:val="000000"/>
              </w:rPr>
              <w:t>1</w:t>
            </w:r>
          </w:p>
        </w:tc>
      </w:tr>
      <w:tr w:rsidR="008918F7" w14:paraId="0EC6A3AA" w14:textId="77777777" w:rsidTr="006975B6">
        <w:trPr>
          <w:trHeight w:val="188"/>
          <w:jc w:val="center"/>
        </w:trPr>
        <w:tc>
          <w:tcPr>
            <w:tcW w:w="1139" w:type="dxa"/>
            <w:noWrap/>
            <w:tcMar>
              <w:top w:w="0" w:type="dxa"/>
              <w:left w:w="108" w:type="dxa"/>
              <w:bottom w:w="0" w:type="dxa"/>
              <w:right w:w="108" w:type="dxa"/>
            </w:tcMar>
          </w:tcPr>
          <w:p w14:paraId="0EC6A3A6" w14:textId="77777777" w:rsidR="008918F7" w:rsidRDefault="005D0F4E">
            <w:r>
              <w:rPr>
                <w:rFonts w:ascii="Times New Roman" w:eastAsia="Times New Roman" w:hAnsi="Times New Roman" w:cs="Times New Roman"/>
                <w:color w:val="000000"/>
              </w:rPr>
              <w:t>15</w:t>
            </w:r>
          </w:p>
        </w:tc>
        <w:tc>
          <w:tcPr>
            <w:tcW w:w="1441" w:type="dxa"/>
            <w:tcMar>
              <w:top w:w="0" w:type="dxa"/>
              <w:left w:w="108" w:type="dxa"/>
              <w:bottom w:w="0" w:type="dxa"/>
              <w:right w:w="108" w:type="dxa"/>
            </w:tcMar>
          </w:tcPr>
          <w:p w14:paraId="0EC6A3A7" w14:textId="77777777" w:rsidR="008918F7" w:rsidRDefault="005D0F4E">
            <w:pPr>
              <w:spacing w:before="0"/>
            </w:pPr>
            <w:r>
              <w:rPr>
                <w:rFonts w:ascii="Times New Roman" w:eastAsia="Times New Roman" w:hAnsi="Times New Roman" w:cs="Times New Roman"/>
                <w:color w:val="000000"/>
              </w:rPr>
              <w:t>Q</w:t>
            </w:r>
            <w:r>
              <w:rPr>
                <w:rFonts w:ascii="Times New Roman" w:eastAsia="Times New Roman" w:hAnsi="Times New Roman" w:cs="Times New Roman"/>
                <w:color w:val="000000"/>
                <w:sz w:val="18"/>
                <w:vertAlign w:val="subscript"/>
              </w:rPr>
              <w:t>1</w:t>
            </w:r>
          </w:p>
        </w:tc>
        <w:tc>
          <w:tcPr>
            <w:tcW w:w="1068" w:type="dxa"/>
            <w:noWrap/>
            <w:tcMar>
              <w:top w:w="0" w:type="dxa"/>
              <w:left w:w="108" w:type="dxa"/>
              <w:bottom w:w="0" w:type="dxa"/>
              <w:right w:w="108" w:type="dxa"/>
            </w:tcMar>
          </w:tcPr>
          <w:p w14:paraId="0EC6A3A8" w14:textId="77777777" w:rsidR="008918F7" w:rsidRDefault="005D0F4E">
            <w:r>
              <w:rPr>
                <w:rFonts w:ascii="Times New Roman" w:eastAsia="Times New Roman" w:hAnsi="Times New Roman" w:cs="Times New Roman"/>
                <w:color w:val="000000"/>
              </w:rPr>
              <w:t>7</w:t>
            </w:r>
          </w:p>
        </w:tc>
        <w:tc>
          <w:tcPr>
            <w:tcW w:w="1321" w:type="dxa"/>
            <w:noWrap/>
            <w:tcMar>
              <w:top w:w="0" w:type="dxa"/>
              <w:left w:w="108" w:type="dxa"/>
              <w:bottom w:w="0" w:type="dxa"/>
              <w:right w:w="108" w:type="dxa"/>
            </w:tcMar>
          </w:tcPr>
          <w:p w14:paraId="0EC6A3A9" w14:textId="77777777" w:rsidR="008918F7" w:rsidRDefault="005D0F4E">
            <w:r>
              <w:rPr>
                <w:rFonts w:ascii="Times New Roman" w:eastAsia="Times New Roman" w:hAnsi="Times New Roman" w:cs="Times New Roman"/>
                <w:color w:val="000000"/>
              </w:rPr>
              <w:t>5</w:t>
            </w:r>
          </w:p>
        </w:tc>
      </w:tr>
    </w:tbl>
    <w:p w14:paraId="0EC6A3AB" w14:textId="77777777" w:rsidR="008918F7" w:rsidRDefault="008918F7">
      <w:pPr>
        <w:rPr>
          <w:rFonts w:ascii="Times New Roman" w:eastAsia="Times New Roman" w:hAnsi="Times New Roman" w:cs="Times New Roman"/>
          <w:b/>
          <w:i/>
          <w:color w:val="000000"/>
        </w:rPr>
      </w:pPr>
    </w:p>
    <w:p w14:paraId="0EC6A3A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In order to control the encoder complexity, different switching mechanism between default 8 and proposed 16 states TCQ will be tested.</w:t>
      </w:r>
    </w:p>
    <w:p w14:paraId="0EC6A3AD" w14:textId="77777777" w:rsidR="008918F7" w:rsidRDefault="005D0F4E">
      <w:pPr>
        <w:jc w:val="left"/>
      </w:pPr>
      <w:r>
        <w:rPr>
          <w:rFonts w:ascii="Times New Roman" w:eastAsia="Times New Roman" w:hAnsi="Times New Roman" w:cs="Times New Roman"/>
          <w:b/>
          <w:i/>
          <w:color w:val="000000"/>
        </w:rPr>
        <w:t>List of tests to be performed</w:t>
      </w:r>
      <w:r>
        <w:rPr>
          <w:rFonts w:ascii="Times New Roman" w:eastAsia="Times New Roman" w:hAnsi="Times New Roman" w:cs="Times New Roman"/>
          <w:color w:val="000000"/>
        </w:rPr>
        <w:t>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3B1" w14:textId="77777777" w:rsidTr="006975B6">
        <w:tc>
          <w:tcPr>
            <w:tcW w:w="701" w:type="dxa"/>
            <w:tcMar>
              <w:top w:w="0" w:type="dxa"/>
              <w:left w:w="108" w:type="dxa"/>
              <w:bottom w:w="0" w:type="dxa"/>
              <w:right w:w="108" w:type="dxa"/>
            </w:tcMar>
          </w:tcPr>
          <w:p w14:paraId="0EC6A3AE" w14:textId="77777777" w:rsidR="008918F7" w:rsidRDefault="005D0F4E">
            <w:pPr>
              <w:jc w:val="both"/>
            </w:pPr>
            <w:r>
              <w:rPr>
                <w:rFonts w:ascii="Times New Roman" w:eastAsia="Times New Roman" w:hAnsi="Times New Roman" w:cs="Times New Roman"/>
                <w:color w:val="000000"/>
              </w:rPr>
              <w:t>#</w:t>
            </w:r>
          </w:p>
        </w:tc>
        <w:tc>
          <w:tcPr>
            <w:tcW w:w="5850" w:type="dxa"/>
            <w:tcMar>
              <w:top w:w="0" w:type="dxa"/>
              <w:left w:w="108" w:type="dxa"/>
              <w:bottom w:w="0" w:type="dxa"/>
              <w:right w:w="108" w:type="dxa"/>
            </w:tcMar>
          </w:tcPr>
          <w:p w14:paraId="0EC6A3AF"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3B0" w14:textId="77777777" w:rsidR="008918F7" w:rsidRDefault="005D0F4E">
            <w:pPr>
              <w:jc w:val="both"/>
            </w:pPr>
            <w:r>
              <w:rPr>
                <w:rFonts w:ascii="Times New Roman" w:eastAsia="Times New Roman" w:hAnsi="Times New Roman" w:cs="Times New Roman"/>
                <w:color w:val="000000"/>
              </w:rPr>
              <w:t>Tester</w:t>
            </w:r>
          </w:p>
        </w:tc>
      </w:tr>
      <w:tr w:rsidR="008918F7" w14:paraId="0EC6A3B6" w14:textId="77777777" w:rsidTr="006975B6">
        <w:trPr>
          <w:trHeight w:val="629"/>
        </w:trPr>
        <w:tc>
          <w:tcPr>
            <w:tcW w:w="701" w:type="dxa"/>
            <w:tcMar>
              <w:top w:w="0" w:type="dxa"/>
              <w:left w:w="108" w:type="dxa"/>
              <w:bottom w:w="0" w:type="dxa"/>
              <w:right w:w="108" w:type="dxa"/>
            </w:tcMar>
          </w:tcPr>
          <w:p w14:paraId="0EC6A3B2" w14:textId="77777777" w:rsidR="008918F7" w:rsidRDefault="005D0F4E">
            <w:pPr>
              <w:jc w:val="both"/>
            </w:pPr>
            <w:r>
              <w:rPr>
                <w:rFonts w:ascii="Times New Roman" w:eastAsia="Times New Roman" w:hAnsi="Times New Roman" w:cs="Times New Roman"/>
                <w:color w:val="000000"/>
              </w:rPr>
              <w:t>4.3</w:t>
            </w:r>
          </w:p>
        </w:tc>
        <w:tc>
          <w:tcPr>
            <w:tcW w:w="5850" w:type="dxa"/>
            <w:tcMar>
              <w:top w:w="0" w:type="dxa"/>
              <w:left w:w="108" w:type="dxa"/>
              <w:bottom w:w="0" w:type="dxa"/>
              <w:right w:w="108" w:type="dxa"/>
            </w:tcMar>
          </w:tcPr>
          <w:p w14:paraId="0EC6A3B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16 states TCQ</w:t>
            </w:r>
          </w:p>
        </w:tc>
        <w:tc>
          <w:tcPr>
            <w:tcW w:w="2236" w:type="dxa"/>
            <w:tcMar>
              <w:top w:w="0" w:type="dxa"/>
              <w:left w:w="108" w:type="dxa"/>
              <w:bottom w:w="0" w:type="dxa"/>
              <w:right w:w="108" w:type="dxa"/>
            </w:tcMar>
          </w:tcPr>
          <w:p w14:paraId="0EC6A3B4" w14:textId="77777777" w:rsidR="008918F7" w:rsidRDefault="005D0F4E">
            <w:pPr>
              <w:spacing w:before="0"/>
              <w:jc w:val="both"/>
            </w:pPr>
            <w:r>
              <w:rPr>
                <w:rFonts w:ascii="Times New Roman" w:eastAsia="Times New Roman" w:hAnsi="Times New Roman" w:cs="Times New Roman"/>
                <w:color w:val="000000"/>
              </w:rPr>
              <w:t>M. Balcilar</w:t>
            </w:r>
          </w:p>
          <w:p w14:paraId="0EC6A3B5" w14:textId="77777777" w:rsidR="008918F7" w:rsidRDefault="005D0F4E">
            <w:pPr>
              <w:spacing w:before="0"/>
              <w:jc w:val="both"/>
            </w:pPr>
            <w:r>
              <w:rPr>
                <w:rFonts w:ascii="Times New Roman" w:eastAsia="Times New Roman" w:hAnsi="Times New Roman" w:cs="Times New Roman"/>
                <w:color w:val="000000"/>
              </w:rPr>
              <w:t>(InterDigital)</w:t>
            </w:r>
          </w:p>
        </w:tc>
      </w:tr>
    </w:tbl>
    <w:p w14:paraId="0EC6A3B7" w14:textId="77777777"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ind w:left="720" w:hanging="720"/>
        <w:jc w:val="both"/>
        <w:outlineLvl w:val="2"/>
        <w:rPr>
          <w:sz w:val="26"/>
        </w:rPr>
      </w:pPr>
      <w:r>
        <w:rPr>
          <w:rFonts w:ascii="Times New Roman" w:eastAsia="Times New Roman" w:hAnsi="Times New Roman" w:cs="Times New Roman"/>
          <w:b/>
          <w:color w:val="000000"/>
          <w:sz w:val="26"/>
        </w:rPr>
        <w:t>Test 4.4 Multiple Transform Set Selection for intra LFNST/NSPT (JVET-AH0347)</w:t>
      </w:r>
    </w:p>
    <w:p w14:paraId="0EC6A3B8" w14:textId="77777777"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jc w:val="both"/>
      </w:pPr>
      <w:r>
        <w:rPr>
          <w:rFonts w:ascii="Times New Roman" w:eastAsia="Times New Roman" w:hAnsi="Times New Roman" w:cs="Times New Roman"/>
          <w:color w:val="000000"/>
        </w:rPr>
        <w:t>In this test, the multiple transform set selection (MTSS) method for intra blocks coded with LFNST/NSPT is investigated. In the MTSS method, CUs coded with DIMD/TIMD/SGPM/MIP/EIP/ITMP modes can choose an alternative LFNST/NSPT transform set. The transform set selection is signalled in the bit</w:t>
      </w:r>
      <w:del w:id="118" w:author="Vadim Seregin" w:date="2024-05-22T09:49:00Z">
        <w:r w:rsidDel="002C5CC9">
          <w:rPr>
            <w:rFonts w:ascii="Times New Roman" w:eastAsia="Times New Roman" w:hAnsi="Times New Roman" w:cs="Times New Roman"/>
            <w:color w:val="000000"/>
          </w:rPr>
          <w:delText>-</w:delText>
        </w:r>
      </w:del>
      <w:r>
        <w:rPr>
          <w:rFonts w:ascii="Times New Roman" w:eastAsia="Times New Roman" w:hAnsi="Times New Roman" w:cs="Times New Roman"/>
          <w:color w:val="000000"/>
        </w:rPr>
        <w:t>stream.</w:t>
      </w:r>
    </w:p>
    <w:p w14:paraId="0EC6A3B9" w14:textId="77777777"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jc w:val="both"/>
      </w:pPr>
      <w:r>
        <w:rPr>
          <w:rFonts w:ascii="Times New Roman" w:eastAsia="Times New Roman" w:hAnsi="Times New Roman" w:cs="Times New Roman"/>
          <w:color w:val="000000"/>
        </w:rPr>
        <w:t>The highest possible gain as well as the compression vs. complexity trade-off are investigated.</w:t>
      </w:r>
    </w:p>
    <w:p w14:paraId="0EC6A3BA" w14:textId="77777777"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3BE" w14:textId="77777777" w:rsidTr="006975B6">
        <w:tc>
          <w:tcPr>
            <w:tcW w:w="701" w:type="dxa"/>
            <w:tcMar>
              <w:top w:w="0" w:type="dxa"/>
              <w:left w:w="108" w:type="dxa"/>
              <w:bottom w:w="0" w:type="dxa"/>
              <w:right w:w="108" w:type="dxa"/>
            </w:tcMar>
          </w:tcPr>
          <w:p w14:paraId="0EC6A3BB" w14:textId="77777777" w:rsidR="008918F7" w:rsidRDefault="005D0F4E">
            <w:pPr>
              <w:jc w:val="both"/>
            </w:pPr>
            <w:r>
              <w:rPr>
                <w:rFonts w:ascii="Times New Roman" w:eastAsia="Times New Roman" w:hAnsi="Times New Roman" w:cs="Times New Roman"/>
                <w:color w:val="000000"/>
              </w:rPr>
              <w:lastRenderedPageBreak/>
              <w:t>#</w:t>
            </w:r>
          </w:p>
        </w:tc>
        <w:tc>
          <w:tcPr>
            <w:tcW w:w="5850" w:type="dxa"/>
            <w:tcMar>
              <w:top w:w="0" w:type="dxa"/>
              <w:left w:w="108" w:type="dxa"/>
              <w:bottom w:w="0" w:type="dxa"/>
              <w:right w:w="108" w:type="dxa"/>
            </w:tcMar>
          </w:tcPr>
          <w:p w14:paraId="0EC6A3BC"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3BD" w14:textId="77777777" w:rsidR="008918F7" w:rsidRDefault="005D0F4E">
            <w:pPr>
              <w:jc w:val="both"/>
            </w:pPr>
            <w:r>
              <w:rPr>
                <w:rFonts w:ascii="Times New Roman" w:eastAsia="Times New Roman" w:hAnsi="Times New Roman" w:cs="Times New Roman"/>
                <w:color w:val="000000"/>
              </w:rPr>
              <w:t>Tester</w:t>
            </w:r>
          </w:p>
        </w:tc>
      </w:tr>
      <w:tr w:rsidR="008918F7" w14:paraId="0EC6A3C9" w14:textId="77777777" w:rsidTr="006975B6">
        <w:trPr>
          <w:trHeight w:val="507"/>
        </w:trPr>
        <w:tc>
          <w:tcPr>
            <w:tcW w:w="701" w:type="dxa"/>
            <w:tcMar>
              <w:top w:w="0" w:type="dxa"/>
              <w:left w:w="108" w:type="dxa"/>
              <w:bottom w:w="0" w:type="dxa"/>
              <w:right w:w="108" w:type="dxa"/>
            </w:tcMar>
          </w:tcPr>
          <w:p w14:paraId="0EC6A3B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4.4a</w:t>
            </w:r>
          </w:p>
        </w:tc>
        <w:tc>
          <w:tcPr>
            <w:tcW w:w="5850" w:type="dxa"/>
            <w:tcMar>
              <w:top w:w="0" w:type="dxa"/>
              <w:left w:w="108" w:type="dxa"/>
              <w:bottom w:w="0" w:type="dxa"/>
              <w:right w:w="108" w:type="dxa"/>
            </w:tcMar>
          </w:tcPr>
          <w:p w14:paraId="0EC6A3C0" w14:textId="173A8AFF"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 xml:space="preserve">Multiple </w:t>
            </w:r>
            <w:ins w:id="119" w:author="Vadim Seregin" w:date="2024-05-22T14:30:00Z">
              <w:r>
                <w:rPr>
                  <w:rFonts w:ascii="Times New Roman" w:eastAsia="Times New Roman" w:hAnsi="Times New Roman" w:cs="Times New Roman"/>
                </w:rPr>
                <w:t>t</w:t>
              </w:r>
            </w:ins>
            <w:del w:id="120" w:author="Vadim Seregin" w:date="2024-05-22T14:30:00Z">
              <w:r w:rsidDel="005D0F4E">
                <w:rPr>
                  <w:rFonts w:ascii="Times New Roman" w:eastAsia="Times New Roman" w:hAnsi="Times New Roman" w:cs="Times New Roman"/>
                </w:rPr>
                <w:delText>T</w:delText>
              </w:r>
            </w:del>
            <w:r>
              <w:rPr>
                <w:rFonts w:ascii="Times New Roman" w:eastAsia="Times New Roman" w:hAnsi="Times New Roman" w:cs="Times New Roman"/>
              </w:rPr>
              <w:t xml:space="preserve">ransform </w:t>
            </w:r>
            <w:ins w:id="121" w:author="Vadim Seregin" w:date="2024-05-28T09:35:00Z">
              <w:r w:rsidR="000B00F7">
                <w:rPr>
                  <w:rFonts w:ascii="Times New Roman" w:eastAsia="Times New Roman" w:hAnsi="Times New Roman" w:cs="Times New Roman"/>
                </w:rPr>
                <w:t>s</w:t>
              </w:r>
            </w:ins>
            <w:del w:id="122" w:author="Vadim Seregin" w:date="2024-05-22T14:30:00Z">
              <w:r w:rsidDel="005D0F4E">
                <w:rPr>
                  <w:rFonts w:ascii="Times New Roman" w:eastAsia="Times New Roman" w:hAnsi="Times New Roman" w:cs="Times New Roman"/>
                </w:rPr>
                <w:delText>S</w:delText>
              </w:r>
            </w:del>
            <w:r>
              <w:rPr>
                <w:rFonts w:ascii="Times New Roman" w:eastAsia="Times New Roman" w:hAnsi="Times New Roman" w:cs="Times New Roman"/>
              </w:rPr>
              <w:t xml:space="preserve">et </w:t>
            </w:r>
            <w:del w:id="123" w:author="Vadim Seregin" w:date="2024-05-22T14:30:00Z">
              <w:r w:rsidDel="005D0F4E">
                <w:rPr>
                  <w:rFonts w:ascii="Times New Roman" w:eastAsia="Times New Roman" w:hAnsi="Times New Roman" w:cs="Times New Roman"/>
                </w:rPr>
                <w:delText>S</w:delText>
              </w:r>
            </w:del>
            <w:ins w:id="124" w:author="Vadim Seregin" w:date="2024-05-28T09:35:00Z">
              <w:r w:rsidR="000B00F7">
                <w:rPr>
                  <w:rFonts w:ascii="Times New Roman" w:eastAsia="Times New Roman" w:hAnsi="Times New Roman" w:cs="Times New Roman"/>
                </w:rPr>
                <w:t>s</w:t>
              </w:r>
            </w:ins>
            <w:r>
              <w:rPr>
                <w:rFonts w:ascii="Times New Roman" w:eastAsia="Times New Roman" w:hAnsi="Times New Roman" w:cs="Times New Roman"/>
              </w:rPr>
              <w:t>election for intra LFNST/NSPT without complexity reduction</w:t>
            </w:r>
          </w:p>
        </w:tc>
        <w:tc>
          <w:tcPr>
            <w:tcW w:w="2236" w:type="dxa"/>
            <w:tcMar>
              <w:top w:w="0" w:type="dxa"/>
              <w:left w:w="108" w:type="dxa"/>
              <w:bottom w:w="0" w:type="dxa"/>
              <w:right w:w="108" w:type="dxa"/>
            </w:tcMar>
          </w:tcPr>
          <w:p w14:paraId="0EC6A3C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F. Wang</w:t>
            </w:r>
          </w:p>
          <w:p w14:paraId="0EC6A3C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(OPPO)</w:t>
            </w:r>
          </w:p>
          <w:p w14:paraId="0EC6A3C3" w14:textId="77777777" w:rsidR="008918F7"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p>
          <w:p w14:paraId="0EC6A3C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L. Zhao</w:t>
            </w:r>
          </w:p>
          <w:p w14:paraId="0EC6A3C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(Bytedance)</w:t>
            </w:r>
          </w:p>
          <w:p w14:paraId="0EC6A3C6" w14:textId="77777777" w:rsidR="008918F7" w:rsidRDefault="008918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p>
          <w:p w14:paraId="0EC6A3C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M. Coban</w:t>
            </w:r>
          </w:p>
          <w:p w14:paraId="0EC6A3C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(Qualcomm)</w:t>
            </w:r>
          </w:p>
        </w:tc>
      </w:tr>
      <w:tr w:rsidR="008918F7" w14:paraId="0EC6A3CE" w14:textId="77777777" w:rsidTr="006975B6">
        <w:trPr>
          <w:trHeight w:val="507"/>
        </w:trPr>
        <w:tc>
          <w:tcPr>
            <w:tcW w:w="701" w:type="dxa"/>
            <w:tcMar>
              <w:top w:w="0" w:type="dxa"/>
              <w:left w:w="108" w:type="dxa"/>
              <w:bottom w:w="0" w:type="dxa"/>
              <w:right w:w="108" w:type="dxa"/>
            </w:tcMar>
          </w:tcPr>
          <w:p w14:paraId="0EC6A3C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4.4b</w:t>
            </w:r>
          </w:p>
        </w:tc>
        <w:tc>
          <w:tcPr>
            <w:tcW w:w="5850" w:type="dxa"/>
            <w:tcMar>
              <w:top w:w="0" w:type="dxa"/>
              <w:left w:w="108" w:type="dxa"/>
              <w:bottom w:w="0" w:type="dxa"/>
              <w:right w:w="108" w:type="dxa"/>
            </w:tcMar>
          </w:tcPr>
          <w:p w14:paraId="0EC6A3C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Test 4.4a with CU size restriction</w:t>
            </w:r>
          </w:p>
        </w:tc>
        <w:tc>
          <w:tcPr>
            <w:tcW w:w="2236" w:type="dxa"/>
            <w:tcMar>
              <w:top w:w="0" w:type="dxa"/>
              <w:left w:w="108" w:type="dxa"/>
              <w:bottom w:w="0" w:type="dxa"/>
              <w:right w:w="108" w:type="dxa"/>
            </w:tcMar>
          </w:tcPr>
          <w:p w14:paraId="0EC6A3C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F. Wang</w:t>
            </w:r>
          </w:p>
          <w:p w14:paraId="0EC6A3C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(OPPO)</w:t>
            </w:r>
          </w:p>
        </w:tc>
      </w:tr>
      <w:tr w:rsidR="008918F7" w14:paraId="0EC6A3D3" w14:textId="77777777" w:rsidTr="006975B6">
        <w:trPr>
          <w:trHeight w:val="507"/>
        </w:trPr>
        <w:tc>
          <w:tcPr>
            <w:tcW w:w="701" w:type="dxa"/>
            <w:tcMar>
              <w:top w:w="0" w:type="dxa"/>
              <w:left w:w="108" w:type="dxa"/>
              <w:bottom w:w="0" w:type="dxa"/>
              <w:right w:w="108" w:type="dxa"/>
            </w:tcMar>
          </w:tcPr>
          <w:p w14:paraId="0EC6A3C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4.4c</w:t>
            </w:r>
          </w:p>
        </w:tc>
        <w:tc>
          <w:tcPr>
            <w:tcW w:w="5850" w:type="dxa"/>
            <w:tcMar>
              <w:top w:w="0" w:type="dxa"/>
              <w:left w:w="108" w:type="dxa"/>
              <w:bottom w:w="0" w:type="dxa"/>
              <w:right w:w="108" w:type="dxa"/>
            </w:tcMar>
          </w:tcPr>
          <w:p w14:paraId="0EC6A3D0"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4.4a with implicit kernel derivation</w:t>
            </w:r>
          </w:p>
        </w:tc>
        <w:tc>
          <w:tcPr>
            <w:tcW w:w="2236" w:type="dxa"/>
            <w:tcMar>
              <w:top w:w="0" w:type="dxa"/>
              <w:left w:w="108" w:type="dxa"/>
              <w:bottom w:w="0" w:type="dxa"/>
              <w:right w:w="108" w:type="dxa"/>
            </w:tcMar>
          </w:tcPr>
          <w:p w14:paraId="0EC6A3D1"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C. Bonnineau</w:t>
            </w:r>
          </w:p>
          <w:p w14:paraId="0EC6A3D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3D8" w14:textId="77777777" w:rsidTr="006975B6">
        <w:trPr>
          <w:trHeight w:val="507"/>
        </w:trPr>
        <w:tc>
          <w:tcPr>
            <w:tcW w:w="701" w:type="dxa"/>
            <w:tcMar>
              <w:top w:w="0" w:type="dxa"/>
              <w:left w:w="108" w:type="dxa"/>
              <w:bottom w:w="0" w:type="dxa"/>
              <w:right w:w="108" w:type="dxa"/>
            </w:tcMar>
          </w:tcPr>
          <w:p w14:paraId="0EC6A3D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Pr>
                <w:rFonts w:ascii="Times New Roman" w:eastAsia="Times New Roman" w:hAnsi="Times New Roman" w:cs="Times New Roman"/>
              </w:rPr>
              <w:t>4.4d</w:t>
            </w:r>
          </w:p>
        </w:tc>
        <w:tc>
          <w:tcPr>
            <w:tcW w:w="5850" w:type="dxa"/>
            <w:tcMar>
              <w:top w:w="0" w:type="dxa"/>
              <w:left w:w="108" w:type="dxa"/>
              <w:bottom w:w="0" w:type="dxa"/>
              <w:right w:w="108" w:type="dxa"/>
            </w:tcMar>
          </w:tcPr>
          <w:p w14:paraId="0EC6A3D5"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4.4b with implicit kernel derivation</w:t>
            </w:r>
          </w:p>
        </w:tc>
        <w:tc>
          <w:tcPr>
            <w:tcW w:w="2236" w:type="dxa"/>
            <w:tcMar>
              <w:top w:w="0" w:type="dxa"/>
              <w:left w:w="108" w:type="dxa"/>
              <w:bottom w:w="0" w:type="dxa"/>
              <w:right w:w="108" w:type="dxa"/>
            </w:tcMar>
          </w:tcPr>
          <w:p w14:paraId="0EC6A3D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C. Bonnineau</w:t>
            </w:r>
          </w:p>
          <w:p w14:paraId="0EC6A3D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Pr>
                <w:rFonts w:ascii="Times New Roman" w:eastAsia="Times New Roman" w:hAnsi="Times New Roman" w:cs="Times New Roman"/>
              </w:rPr>
              <w:t>(InterDigital)</w:t>
            </w:r>
          </w:p>
        </w:tc>
      </w:tr>
      <w:tr w:rsidR="008918F7" w14:paraId="0EC6A3DD" w14:textId="77777777" w:rsidTr="006975B6">
        <w:trPr>
          <w:trHeight w:val="507"/>
        </w:trPr>
        <w:tc>
          <w:tcPr>
            <w:tcW w:w="701" w:type="dxa"/>
            <w:tcMar>
              <w:top w:w="0" w:type="dxa"/>
              <w:left w:w="108" w:type="dxa"/>
              <w:bottom w:w="0" w:type="dxa"/>
              <w:right w:w="108" w:type="dxa"/>
            </w:tcMar>
          </w:tcPr>
          <w:p w14:paraId="0EC6A3D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4.4e</w:t>
            </w:r>
          </w:p>
        </w:tc>
        <w:tc>
          <w:tcPr>
            <w:tcW w:w="5850" w:type="dxa"/>
            <w:tcMar>
              <w:top w:w="0" w:type="dxa"/>
              <w:left w:w="108" w:type="dxa"/>
              <w:bottom w:w="0" w:type="dxa"/>
              <w:right w:w="108" w:type="dxa"/>
            </w:tcMar>
          </w:tcPr>
          <w:p w14:paraId="0EC6A3DA"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4.4a with reduced number of transform candidates</w:t>
            </w:r>
          </w:p>
        </w:tc>
        <w:tc>
          <w:tcPr>
            <w:tcW w:w="2236" w:type="dxa"/>
            <w:tcMar>
              <w:top w:w="0" w:type="dxa"/>
              <w:left w:w="108" w:type="dxa"/>
              <w:bottom w:w="0" w:type="dxa"/>
              <w:right w:w="108" w:type="dxa"/>
            </w:tcMar>
          </w:tcPr>
          <w:p w14:paraId="0EC6A3DB"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M. Coban</w:t>
            </w:r>
          </w:p>
          <w:p w14:paraId="0EC6A3D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Pr>
                <w:rFonts w:ascii="Times New Roman" w:eastAsia="Times New Roman" w:hAnsi="Times New Roman" w:cs="Times New Roman"/>
              </w:rPr>
              <w:t>(Qualcomm)</w:t>
            </w:r>
          </w:p>
        </w:tc>
      </w:tr>
      <w:tr w:rsidR="00005A34" w14:paraId="326F1C54" w14:textId="77777777" w:rsidTr="006975B6">
        <w:trPr>
          <w:trHeight w:val="507"/>
          <w:ins w:id="125" w:author="王凡(Fan Wang)" w:date="2024-05-23T14:11:00Z"/>
        </w:trPr>
        <w:tc>
          <w:tcPr>
            <w:tcW w:w="701" w:type="dxa"/>
            <w:tcMar>
              <w:top w:w="0" w:type="dxa"/>
              <w:left w:w="108" w:type="dxa"/>
              <w:bottom w:w="0" w:type="dxa"/>
              <w:right w:w="108" w:type="dxa"/>
            </w:tcMar>
          </w:tcPr>
          <w:p w14:paraId="7900DC08" w14:textId="623D2DA1" w:rsidR="00005A34" w:rsidRPr="000B00F7" w:rsidRDefault="00005A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ins w:id="126" w:author="王凡(Fan Wang)" w:date="2024-05-23T14:11:00Z"/>
                <w:rFonts w:ascii="Times New Roman" w:eastAsia="Times New Roman" w:hAnsi="Times New Roman" w:cs="Times New Roman"/>
              </w:rPr>
            </w:pPr>
            <w:ins w:id="127" w:author="王凡(Fan Wang)" w:date="2024-05-23T14:12:00Z">
              <w:r>
                <w:rPr>
                  <w:rFonts w:ascii="Times New Roman" w:eastAsiaTheme="minorEastAsia" w:hAnsi="Times New Roman" w:cs="Times New Roman" w:hint="eastAsia"/>
                  <w:lang w:eastAsia="zh-CN"/>
                </w:rPr>
                <w:t>4</w:t>
              </w:r>
              <w:r>
                <w:rPr>
                  <w:rFonts w:ascii="Times New Roman" w:eastAsiaTheme="minorEastAsia" w:hAnsi="Times New Roman" w:cs="Times New Roman"/>
                  <w:lang w:eastAsia="zh-CN"/>
                </w:rPr>
                <w:t>.4f</w:t>
              </w:r>
            </w:ins>
          </w:p>
        </w:tc>
        <w:tc>
          <w:tcPr>
            <w:tcW w:w="5850" w:type="dxa"/>
            <w:tcMar>
              <w:top w:w="0" w:type="dxa"/>
              <w:left w:w="108" w:type="dxa"/>
              <w:bottom w:w="0" w:type="dxa"/>
              <w:right w:w="108" w:type="dxa"/>
            </w:tcMar>
          </w:tcPr>
          <w:p w14:paraId="310613A5" w14:textId="61C36FCB" w:rsidR="00005A34" w:rsidRPr="000B00F7" w:rsidRDefault="00005A34">
            <w:pPr>
              <w:jc w:val="both"/>
              <w:rPr>
                <w:ins w:id="128" w:author="王凡(Fan Wang)" w:date="2024-05-23T14:11:00Z"/>
                <w:rFonts w:ascii="Times New Roman" w:eastAsia="Times New Roman" w:hAnsi="Times New Roman" w:cs="Times New Roman"/>
                <w:color w:val="000000"/>
              </w:rPr>
            </w:pPr>
            <w:ins w:id="129" w:author="王凡(Fan Wang)" w:date="2024-05-23T14:12:00Z">
              <w:r>
                <w:rPr>
                  <w:rFonts w:ascii="Times New Roman" w:eastAsiaTheme="minorEastAsia" w:hAnsi="Times New Roman" w:cs="Times New Roman" w:hint="eastAsia"/>
                  <w:color w:val="000000"/>
                  <w:lang w:eastAsia="zh-CN"/>
                </w:rPr>
                <w:t>T</w:t>
              </w:r>
              <w:r>
                <w:rPr>
                  <w:rFonts w:ascii="Times New Roman" w:eastAsiaTheme="minorEastAsia" w:hAnsi="Times New Roman" w:cs="Times New Roman"/>
                  <w:color w:val="000000"/>
                  <w:lang w:eastAsia="zh-CN"/>
                </w:rPr>
                <w:t>est 4.1c from the previous EE</w:t>
              </w:r>
            </w:ins>
          </w:p>
        </w:tc>
        <w:tc>
          <w:tcPr>
            <w:tcW w:w="2236" w:type="dxa"/>
            <w:tcMar>
              <w:top w:w="0" w:type="dxa"/>
              <w:left w:w="108" w:type="dxa"/>
              <w:bottom w:w="0" w:type="dxa"/>
              <w:right w:w="108" w:type="dxa"/>
            </w:tcMar>
          </w:tcPr>
          <w:p w14:paraId="30C0A791" w14:textId="77777777" w:rsidR="00005A34" w:rsidRDefault="00005A34" w:rsidP="00005A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ins w:id="130" w:author="王凡(Fan Wang)" w:date="2024-05-23T14:12:00Z"/>
                <w:rFonts w:ascii="Times New Roman" w:eastAsia="Times New Roman" w:hAnsi="Times New Roman" w:cs="Times New Roman"/>
              </w:rPr>
            </w:pPr>
            <w:ins w:id="131" w:author="王凡(Fan Wang)" w:date="2024-05-23T14:12:00Z">
              <w:r>
                <w:rPr>
                  <w:rFonts w:ascii="Times New Roman" w:eastAsia="Times New Roman" w:hAnsi="Times New Roman" w:cs="Times New Roman"/>
                </w:rPr>
                <w:t>F. Wang</w:t>
              </w:r>
            </w:ins>
          </w:p>
          <w:p w14:paraId="512C7AC8" w14:textId="69E93C11" w:rsidR="00005A34" w:rsidRDefault="00005A34" w:rsidP="00005A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ins w:id="132" w:author="王凡(Fan Wang)" w:date="2024-05-23T14:11:00Z"/>
                <w:rFonts w:ascii="Times New Roman" w:eastAsia="Times New Roman" w:hAnsi="Times New Roman" w:cs="Times New Roman"/>
              </w:rPr>
            </w:pPr>
            <w:ins w:id="133" w:author="王凡(Fan Wang)" w:date="2024-05-23T14:12:00Z">
              <w:r>
                <w:rPr>
                  <w:rFonts w:ascii="Times New Roman" w:eastAsia="Times New Roman" w:hAnsi="Times New Roman" w:cs="Times New Roman"/>
                </w:rPr>
                <w:t>(OPPO)</w:t>
              </w:r>
            </w:ins>
          </w:p>
        </w:tc>
      </w:tr>
    </w:tbl>
    <w:p w14:paraId="0EC6A3DF" w14:textId="7F058F6D"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ind w:left="720" w:hanging="720"/>
        <w:jc w:val="both"/>
      </w:pPr>
      <w:r>
        <w:rPr>
          <w:rFonts w:ascii="Times New Roman" w:eastAsia="Times New Roman" w:hAnsi="Times New Roman" w:cs="Times New Roman"/>
          <w:b/>
          <w:color w:val="000000"/>
          <w:sz w:val="26"/>
        </w:rPr>
        <w:t>Test 4.5 Multiple transform set selection for</w:t>
      </w:r>
      <w:ins w:id="134" w:author="Vadim Seregin" w:date="2024-05-22T09:48:00Z">
        <w:r w:rsidR="0097213A">
          <w:rPr>
            <w:rFonts w:ascii="Times New Roman" w:eastAsia="Times New Roman" w:hAnsi="Times New Roman" w:cs="Times New Roman"/>
            <w:b/>
            <w:color w:val="000000"/>
            <w:sz w:val="26"/>
          </w:rPr>
          <w:t xml:space="preserve"> </w:t>
        </w:r>
      </w:ins>
      <w:r>
        <w:rPr>
          <w:rFonts w:ascii="Times New Roman" w:eastAsia="Times New Roman" w:hAnsi="Times New Roman" w:cs="Times New Roman"/>
          <w:b/>
          <w:color w:val="000000"/>
          <w:sz w:val="26"/>
        </w:rPr>
        <w:t>intra MTS (JVET-AH0307)</w:t>
      </w:r>
    </w:p>
    <w:p w14:paraId="0EC6A3E0" w14:textId="5F43D401"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rPr>
        <w:t xml:space="preserve">In this test, multiple transform set selection </w:t>
      </w:r>
      <w:del w:id="135" w:author="Vadim Seregin" w:date="2024-05-22T14:17:00Z">
        <w:r>
          <w:rPr>
            <w:rFonts w:ascii="Times New Roman" w:eastAsia="Times New Roman" w:hAnsi="Times New Roman" w:cs="Times New Roman"/>
          </w:rPr>
          <w:delText xml:space="preserve"> </w:delText>
        </w:r>
      </w:del>
      <w:r>
        <w:rPr>
          <w:rFonts w:ascii="Times New Roman" w:eastAsia="Times New Roman" w:hAnsi="Times New Roman" w:cs="Times New Roman"/>
        </w:rPr>
        <w:t xml:space="preserve">applied to explicit intra MTS is investigated. Specifically, </w:t>
      </w:r>
      <w:del w:id="136" w:author="Charles Bonnineau" w:date="2024-05-24T10:51:00Z">
        <w:r w:rsidDel="00A10B78">
          <w:rPr>
            <w:rFonts w:ascii="Times New Roman" w:eastAsia="Times New Roman" w:hAnsi="Times New Roman" w:cs="Times New Roman"/>
          </w:rPr>
          <w:delText>the planar</w:delText>
        </w:r>
      </w:del>
      <w:ins w:id="137" w:author="Charles Bonnineau" w:date="2024-05-24T10:51:00Z">
        <w:r w:rsidR="00A10B78">
          <w:rPr>
            <w:rFonts w:ascii="Times New Roman" w:eastAsia="Times New Roman" w:hAnsi="Times New Roman" w:cs="Times New Roman"/>
          </w:rPr>
          <w:t>an alternative</w:t>
        </w:r>
      </w:ins>
      <w:r>
        <w:rPr>
          <w:rFonts w:ascii="Times New Roman" w:eastAsia="Times New Roman" w:hAnsi="Times New Roman" w:cs="Times New Roman"/>
        </w:rPr>
        <w:t xml:space="preserve"> transform set of the explicit intra MTS lookup-table is considered in addition to the initial transform set for several non-directional intra modes.</w:t>
      </w:r>
    </w:p>
    <w:p w14:paraId="0EC6A3E1" w14:textId="77777777" w:rsidR="008918F7" w:rsidRDefault="005D0F4E">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after="240"/>
        <w:jc w:val="both"/>
      </w:pPr>
      <w:r>
        <w:rPr>
          <w:rFonts w:ascii="Times New Roman" w:eastAsia="Times New Roman" w:hAnsi="Times New Roman" w:cs="Times New Roman"/>
          <w:b/>
          <w:i/>
          <w:color w:val="000000"/>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3E5" w14:textId="77777777" w:rsidTr="006975B6">
        <w:tc>
          <w:tcPr>
            <w:tcW w:w="701" w:type="dxa"/>
            <w:tcMar>
              <w:top w:w="0" w:type="dxa"/>
              <w:left w:w="108" w:type="dxa"/>
              <w:bottom w:w="0" w:type="dxa"/>
              <w:right w:w="108" w:type="dxa"/>
            </w:tcMar>
          </w:tcPr>
          <w:p w14:paraId="0EC6A3E2" w14:textId="77777777" w:rsidR="008918F7" w:rsidRDefault="005D0F4E">
            <w:pPr>
              <w:jc w:val="both"/>
            </w:pPr>
            <w:r>
              <w:rPr>
                <w:rFonts w:ascii="Times New Roman" w:eastAsia="Times New Roman" w:hAnsi="Times New Roman" w:cs="Times New Roman"/>
                <w:color w:val="000000"/>
              </w:rPr>
              <w:t>#</w:t>
            </w:r>
          </w:p>
        </w:tc>
        <w:tc>
          <w:tcPr>
            <w:tcW w:w="5850" w:type="dxa"/>
            <w:tcMar>
              <w:top w:w="0" w:type="dxa"/>
              <w:left w:w="108" w:type="dxa"/>
              <w:bottom w:w="0" w:type="dxa"/>
              <w:right w:w="108" w:type="dxa"/>
            </w:tcMar>
          </w:tcPr>
          <w:p w14:paraId="0EC6A3E3"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3E4" w14:textId="77777777" w:rsidR="008918F7" w:rsidRDefault="005D0F4E">
            <w:pPr>
              <w:jc w:val="both"/>
            </w:pPr>
            <w:r>
              <w:rPr>
                <w:rFonts w:ascii="Times New Roman" w:eastAsia="Times New Roman" w:hAnsi="Times New Roman" w:cs="Times New Roman"/>
                <w:color w:val="000000"/>
              </w:rPr>
              <w:t>Tester</w:t>
            </w:r>
          </w:p>
        </w:tc>
      </w:tr>
      <w:tr w:rsidR="008918F7" w14:paraId="0EC6A3E9" w14:textId="77777777" w:rsidTr="006975B6">
        <w:trPr>
          <w:trHeight w:val="507"/>
        </w:trPr>
        <w:tc>
          <w:tcPr>
            <w:tcW w:w="701" w:type="dxa"/>
            <w:tcMar>
              <w:top w:w="0" w:type="dxa"/>
              <w:left w:w="108" w:type="dxa"/>
              <w:bottom w:w="0" w:type="dxa"/>
              <w:right w:w="108" w:type="dxa"/>
            </w:tcMar>
          </w:tcPr>
          <w:p w14:paraId="0EC6A3E6" w14:textId="3AD22404"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4.5</w:t>
            </w:r>
            <w:ins w:id="138" w:author="Charles Bonnineau" w:date="2024-05-24T10:52:00Z">
              <w:r w:rsidR="00AF0036">
                <w:rPr>
                  <w:rFonts w:ascii="Times New Roman" w:eastAsia="Times New Roman" w:hAnsi="Times New Roman" w:cs="Times New Roman"/>
                  <w:color w:val="000000"/>
                </w:rPr>
                <w:t>a</w:t>
              </w:r>
            </w:ins>
          </w:p>
        </w:tc>
        <w:tc>
          <w:tcPr>
            <w:tcW w:w="5850" w:type="dxa"/>
            <w:tcMar>
              <w:top w:w="0" w:type="dxa"/>
              <w:left w:w="108" w:type="dxa"/>
              <w:bottom w:w="0" w:type="dxa"/>
              <w:right w:w="108" w:type="dxa"/>
            </w:tcMar>
          </w:tcPr>
          <w:p w14:paraId="0EC6A3E7"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Multiple transform set selection for intra MTS</w:t>
            </w:r>
          </w:p>
        </w:tc>
        <w:tc>
          <w:tcPr>
            <w:tcW w:w="2236" w:type="dxa"/>
            <w:tcMar>
              <w:top w:w="0" w:type="dxa"/>
              <w:left w:w="108" w:type="dxa"/>
              <w:bottom w:w="0" w:type="dxa"/>
              <w:right w:w="108" w:type="dxa"/>
            </w:tcMar>
          </w:tcPr>
          <w:p w14:paraId="0EC6A3E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
              <w:rPr>
                <w:rFonts w:ascii="Times New Roman" w:eastAsia="Times New Roman" w:hAnsi="Times New Roman" w:cs="Times New Roman"/>
                <w:color w:val="000000"/>
              </w:rPr>
              <w:t>C. Bonnineau (InterDigital)</w:t>
            </w:r>
          </w:p>
        </w:tc>
      </w:tr>
      <w:tr w:rsidR="00AF0036" w14:paraId="18218721" w14:textId="77777777" w:rsidTr="006975B6">
        <w:trPr>
          <w:trHeight w:val="507"/>
          <w:ins w:id="139" w:author="Charles Bonnineau" w:date="2024-05-24T10:52:00Z"/>
        </w:trPr>
        <w:tc>
          <w:tcPr>
            <w:tcW w:w="701" w:type="dxa"/>
            <w:tcMar>
              <w:top w:w="0" w:type="dxa"/>
              <w:left w:w="108" w:type="dxa"/>
              <w:bottom w:w="0" w:type="dxa"/>
              <w:right w:w="108" w:type="dxa"/>
            </w:tcMar>
          </w:tcPr>
          <w:p w14:paraId="44ED83E7" w14:textId="13136859" w:rsidR="00AF0036" w:rsidRDefault="00AF00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ins w:id="140" w:author="Charles Bonnineau" w:date="2024-05-24T10:52:00Z"/>
                <w:rFonts w:ascii="Times New Roman" w:eastAsia="Times New Roman" w:hAnsi="Times New Roman" w:cs="Times New Roman"/>
                <w:color w:val="000000"/>
              </w:rPr>
            </w:pPr>
            <w:ins w:id="141" w:author="Charles Bonnineau" w:date="2024-05-24T10:52:00Z">
              <w:r>
                <w:rPr>
                  <w:rFonts w:ascii="Times New Roman" w:eastAsia="Times New Roman" w:hAnsi="Times New Roman" w:cs="Times New Roman"/>
                  <w:color w:val="000000"/>
                </w:rPr>
                <w:t>4.5b</w:t>
              </w:r>
            </w:ins>
          </w:p>
        </w:tc>
        <w:tc>
          <w:tcPr>
            <w:tcW w:w="5850" w:type="dxa"/>
            <w:tcMar>
              <w:top w:w="0" w:type="dxa"/>
              <w:left w:w="108" w:type="dxa"/>
              <w:bottom w:w="0" w:type="dxa"/>
              <w:right w:w="108" w:type="dxa"/>
            </w:tcMar>
          </w:tcPr>
          <w:p w14:paraId="66EA0277" w14:textId="5360B3F3" w:rsidR="00AF0036" w:rsidRDefault="00AF00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ins w:id="142" w:author="Charles Bonnineau" w:date="2024-05-24T10:52:00Z"/>
                <w:rFonts w:ascii="Times New Roman" w:eastAsia="Times New Roman" w:hAnsi="Times New Roman" w:cs="Times New Roman"/>
                <w:color w:val="000000"/>
              </w:rPr>
            </w:pPr>
            <w:ins w:id="143" w:author="Charles Bonnineau" w:date="2024-05-24T10:52:00Z">
              <w:r>
                <w:rPr>
                  <w:rFonts w:ascii="Times New Roman" w:eastAsia="Times New Roman" w:hAnsi="Times New Roman" w:cs="Times New Roman"/>
                  <w:color w:val="000000"/>
                </w:rPr>
                <w:t>Test 4.4a + Test 4.5a</w:t>
              </w:r>
            </w:ins>
          </w:p>
        </w:tc>
        <w:tc>
          <w:tcPr>
            <w:tcW w:w="2236" w:type="dxa"/>
            <w:tcMar>
              <w:top w:w="0" w:type="dxa"/>
              <w:left w:w="108" w:type="dxa"/>
              <w:bottom w:w="0" w:type="dxa"/>
              <w:right w:w="108" w:type="dxa"/>
            </w:tcMar>
          </w:tcPr>
          <w:p w14:paraId="3A6D8F5C" w14:textId="08A0F92C" w:rsidR="00AF0036" w:rsidRDefault="00AF00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rPr>
                <w:ins w:id="144" w:author="Charles Bonnineau" w:date="2024-05-24T10:52:00Z"/>
                <w:rFonts w:ascii="Times New Roman" w:eastAsia="Times New Roman" w:hAnsi="Times New Roman" w:cs="Times New Roman"/>
                <w:color w:val="000000"/>
              </w:rPr>
            </w:pPr>
            <w:ins w:id="145" w:author="Charles Bonnineau" w:date="2024-05-24T10:52:00Z">
              <w:r>
                <w:rPr>
                  <w:rFonts w:ascii="Times New Roman" w:eastAsia="Times New Roman" w:hAnsi="Times New Roman" w:cs="Times New Roman"/>
                  <w:color w:val="000000"/>
                </w:rPr>
                <w:t>C. Bonnineau (InterDigital)</w:t>
              </w:r>
            </w:ins>
          </w:p>
        </w:tc>
      </w:tr>
    </w:tbl>
    <w:p w14:paraId="0EC6A3EB" w14:textId="77777777" w:rsidR="008918F7" w:rsidRDefault="005D0F4E">
      <w:pPr>
        <w:pStyle w:val="Heading2"/>
        <w:jc w:val="left"/>
        <w:rPr>
          <w:rFonts w:ascii="Times New Roman" w:eastAsia="Times New Roman" w:hAnsi="Times New Roman" w:cs="Times New Roman"/>
        </w:rPr>
      </w:pPr>
      <w:r>
        <w:rPr>
          <w:rFonts w:ascii="Times New Roman" w:eastAsia="Times New Roman" w:hAnsi="Times New Roman" w:cs="Times New Roman"/>
        </w:rPr>
        <w:t>5. In-loop filtering</w:t>
      </w:r>
    </w:p>
    <w:p w14:paraId="0EC6A3EC" w14:textId="77777777" w:rsidR="008918F7" w:rsidRDefault="005D0F4E">
      <w:pPr>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5.1: Modifications in ALF syntax (JVET-AH0163)</w:t>
      </w:r>
    </w:p>
    <w:p w14:paraId="0EC6A3ED" w14:textId="77777777" w:rsidR="008918F7" w:rsidRDefault="005D0F4E">
      <w:pPr>
        <w:jc w:val="both"/>
        <w:rPr>
          <w:rFonts w:ascii="Times New Roman" w:eastAsia="Times New Roman" w:hAnsi="Times New Roman" w:cs="Times New Roman"/>
          <w:sz w:val="20"/>
          <w:szCs w:val="20"/>
        </w:rPr>
      </w:pPr>
      <w:r>
        <w:rPr>
          <w:rFonts w:ascii="Times New Roman" w:eastAsia="Times New Roman" w:hAnsi="Times New Roman" w:cs="Times New Roman"/>
          <w:color w:val="000000"/>
        </w:rPr>
        <w:t>In this test, modifications in ALF syntax are tested both at APS and CTU levels. At APS level (Test 5.1b), modifications impact filter coefficient encoding, with the introduction of LUTs that specify an Exp-Golomb order for each coefficient. APS modifications also impact how luma class-to-filter maps are signalled, with predictive coding of filter indices. At CTU level (Test 5.1c), lists of most probable candidates are created for ALF APS, luma filter set and chroma filter, based on neighbouring CTUs. In addition, an encoder-only change is tested with the modification of ALF RDO criterion (Test 5.1a).</w:t>
      </w:r>
    </w:p>
    <w:p w14:paraId="0EC6A3EE"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3F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3E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3F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3F1"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3F7"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EC6A3F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5.1a</w:t>
            </w:r>
          </w:p>
        </w:tc>
        <w:tc>
          <w:tcPr>
            <w:tcW w:w="5850" w:type="dxa"/>
            <w:tcBorders>
              <w:top w:val="single" w:sz="4" w:space="0" w:color="000000"/>
              <w:left w:val="single" w:sz="4" w:space="0" w:color="000000"/>
              <w:bottom w:val="single" w:sz="4" w:space="0" w:color="000000"/>
              <w:right w:val="single" w:sz="4" w:space="0" w:color="000000"/>
            </w:tcBorders>
          </w:tcPr>
          <w:p w14:paraId="0EC6A3F4"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Modification of ALF RDO criterion</w:t>
            </w:r>
          </w:p>
        </w:tc>
        <w:tc>
          <w:tcPr>
            <w:tcW w:w="2236" w:type="dxa"/>
            <w:tcBorders>
              <w:top w:val="single" w:sz="4" w:space="0" w:color="000000"/>
              <w:left w:val="single" w:sz="4" w:space="0" w:color="000000"/>
              <w:bottom w:val="single" w:sz="4" w:space="0" w:color="000000"/>
              <w:right w:val="single" w:sz="4" w:space="0" w:color="000000"/>
            </w:tcBorders>
          </w:tcPr>
          <w:p w14:paraId="0EC6A3F5"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3F6"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3FC"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3F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lastRenderedPageBreak/>
              <w:t>5.1b</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3F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Modification of ALF APS syntax</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3FA"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3FB"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401"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3FD"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5.1c</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3F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Modification of CTU-level ALF syntax</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3FF"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400"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406"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40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5.1d</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403"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 5.1b + Test 5.1c</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404"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405"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r>
      <w:tr w:rsidR="008918F7" w14:paraId="0EC6A40B"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40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5.1e</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408"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 5.1a + Test 5.1d</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409"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G. Boisson</w:t>
            </w:r>
          </w:p>
          <w:p w14:paraId="0EC6A40A"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rPr>
              <w:t>(InterDigital)</w:t>
            </w:r>
          </w:p>
        </w:tc>
      </w:tr>
    </w:tbl>
    <w:p w14:paraId="0EC6A40C" w14:textId="77777777" w:rsidR="008918F7" w:rsidRDefault="005D0F4E">
      <w:pPr>
        <w:spacing w:before="240" w:after="60"/>
        <w:ind w:left="720" w:hanging="720"/>
        <w:jc w:val="both"/>
        <w:outlineLvl w:val="2"/>
        <w:rPr>
          <w:rFonts w:ascii="Times New Roman" w:eastAsia="Times New Roman" w:hAnsi="Times New Roman" w:cs="Times New Roman"/>
          <w:b/>
          <w:color w:val="000000"/>
          <w:sz w:val="26"/>
        </w:rPr>
      </w:pPr>
      <w:r>
        <w:rPr>
          <w:rFonts w:ascii="Times New Roman" w:eastAsia="Times New Roman" w:hAnsi="Times New Roman" w:cs="Times New Roman"/>
          <w:b/>
          <w:color w:val="000000"/>
          <w:sz w:val="26"/>
        </w:rPr>
        <w:t>Test 5.2: ALF residuals scaling (JVET-AH0170)</w:t>
      </w:r>
    </w:p>
    <w:p w14:paraId="0EC6A40D" w14:textId="77777777" w:rsidR="008918F7" w:rsidRDefault="005D0F4E" w:rsidP="006975B6">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this test, it is proposed scaling of ALF residuals. It is proposed to signal luma scaling factors to be applied on the non-fixed APS-ALF correction residuals. Different scaling factors may be associated with different group of class indexes. </w:t>
      </w:r>
    </w:p>
    <w:p w14:paraId="0EC6A40E" w14:textId="77777777" w:rsidR="008918F7" w:rsidRDefault="005D0F4E">
      <w:pPr>
        <w:jc w:val="both"/>
      </w:pPr>
      <w:r>
        <w:rPr>
          <w:rFonts w:ascii="Times New Roman" w:eastAsia="Times New Roman" w:hAnsi="Times New Roman" w:cs="Times New Roman"/>
          <w:color w:val="000000"/>
        </w:rPr>
        <w:t>For each alternative filter set of each APS-ALF used in the current slice:</w:t>
      </w:r>
    </w:p>
    <w:p w14:paraId="0EC6A40F" w14:textId="77777777" w:rsidR="008918F7" w:rsidRDefault="005D0F4E">
      <w:pPr>
        <w:numPr>
          <w:ilvl w:val="0"/>
          <w:numId w:val="8"/>
        </w:numPr>
        <w:jc w:val="both"/>
      </w:pPr>
      <w:r>
        <w:rPr>
          <w:rFonts w:ascii="Times New Roman" w:eastAsia="Times New Roman" w:hAnsi="Times New Roman" w:cs="Times New Roman"/>
          <w:color w:val="000000"/>
        </w:rPr>
        <w:t xml:space="preserve">an index </w:t>
      </w:r>
      <w:proofErr w:type="spellStart"/>
      <w:r>
        <w:rPr>
          <w:rFonts w:ascii="Times New Roman" w:eastAsia="Times New Roman" w:hAnsi="Times New Roman" w:cs="Times New Roman"/>
          <w:color w:val="000000"/>
        </w:rPr>
        <w:t>idxGroup</w:t>
      </w:r>
      <w:proofErr w:type="spellEnd"/>
      <w:r>
        <w:rPr>
          <w:rFonts w:ascii="Times New Roman" w:eastAsia="Times New Roman" w:hAnsi="Times New Roman" w:cs="Times New Roman"/>
          <w:color w:val="000000"/>
        </w:rPr>
        <w:t xml:space="preserve"> signals the number </w:t>
      </w:r>
      <w:proofErr w:type="spellStart"/>
      <w:r>
        <w:rPr>
          <w:rFonts w:ascii="Times New Roman" w:eastAsia="Times New Roman" w:hAnsi="Times New Roman" w:cs="Times New Roman"/>
          <w:color w:val="000000"/>
        </w:rPr>
        <w:t>num_sc</w:t>
      </w:r>
      <w:proofErr w:type="spellEnd"/>
      <w:r>
        <w:rPr>
          <w:rFonts w:ascii="Times New Roman" w:eastAsia="Times New Roman" w:hAnsi="Times New Roman" w:cs="Times New Roman"/>
          <w:color w:val="000000"/>
        </w:rPr>
        <w:t xml:space="preserve"> of scaling factors (</w:t>
      </w:r>
      <w:proofErr w:type="spellStart"/>
      <w:r>
        <w:rPr>
          <w:rFonts w:ascii="Times New Roman" w:eastAsia="Times New Roman" w:hAnsi="Times New Roman" w:cs="Times New Roman"/>
          <w:color w:val="000000"/>
        </w:rPr>
        <w:t>num_sc</w:t>
      </w:r>
      <w:proofErr w:type="spellEnd"/>
      <w:r>
        <w:rPr>
          <w:rFonts w:ascii="Times New Roman" w:eastAsia="Times New Roman" w:hAnsi="Times New Roman" w:cs="Times New Roman"/>
          <w:color w:val="000000"/>
        </w:rPr>
        <w:t xml:space="preserve"> = 1 &lt;&lt; </w:t>
      </w:r>
      <w:proofErr w:type="spellStart"/>
      <w:r>
        <w:rPr>
          <w:rFonts w:ascii="Times New Roman" w:eastAsia="Times New Roman" w:hAnsi="Times New Roman" w:cs="Times New Roman"/>
          <w:color w:val="000000"/>
        </w:rPr>
        <w:t>idxGroup</w:t>
      </w:r>
      <w:proofErr w:type="spellEnd"/>
      <w:r>
        <w:rPr>
          <w:rFonts w:ascii="Times New Roman" w:eastAsia="Times New Roman" w:hAnsi="Times New Roman" w:cs="Times New Roman"/>
          <w:color w:val="000000"/>
        </w:rPr>
        <w:t>). One scaling factor is associated to one group of consecutive classes.</w:t>
      </w:r>
    </w:p>
    <w:p w14:paraId="0EC6A410" w14:textId="77777777" w:rsidR="008918F7" w:rsidRDefault="005D0F4E">
      <w:pPr>
        <w:numPr>
          <w:ilvl w:val="0"/>
          <w:numId w:val="8"/>
        </w:numPr>
        <w:spacing w:before="0"/>
        <w:jc w:val="both"/>
      </w:pPr>
      <w:proofErr w:type="spellStart"/>
      <w:r>
        <w:rPr>
          <w:rFonts w:ascii="Times New Roman" w:eastAsia="Times New Roman" w:hAnsi="Times New Roman" w:cs="Times New Roman"/>
          <w:color w:val="000000"/>
        </w:rPr>
        <w:t>num_sc</w:t>
      </w:r>
      <w:proofErr w:type="spellEnd"/>
      <w:r>
        <w:rPr>
          <w:rFonts w:ascii="Times New Roman" w:eastAsia="Times New Roman" w:hAnsi="Times New Roman" w:cs="Times New Roman"/>
          <w:color w:val="000000"/>
        </w:rPr>
        <w:t xml:space="preserve"> scaling factors indexes </w:t>
      </w:r>
      <w:proofErr w:type="gramStart"/>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idxScale</w:t>
      </w:r>
      <w:proofErr w:type="spellEnd"/>
      <w:proofErr w:type="gramEnd"/>
      <w:r>
        <w:rPr>
          <w:rFonts w:ascii="Times New Roman" w:eastAsia="Times New Roman" w:hAnsi="Times New Roman" w:cs="Times New Roman"/>
          <w:color w:val="000000"/>
        </w:rPr>
        <w:t xml:space="preserve">[n] ) are coded. The scaling factor </w:t>
      </w:r>
      <w:proofErr w:type="spellStart"/>
      <w:r>
        <w:rPr>
          <w:rFonts w:ascii="Times New Roman" w:eastAsia="Times New Roman" w:hAnsi="Times New Roman" w:cs="Times New Roman"/>
          <w:color w:val="000000"/>
        </w:rPr>
        <w:t>idxScale</w:t>
      </w:r>
      <w:proofErr w:type="spellEnd"/>
      <w:r>
        <w:rPr>
          <w:rFonts w:ascii="Times New Roman" w:eastAsia="Times New Roman" w:hAnsi="Times New Roman" w:cs="Times New Roman"/>
          <w:color w:val="000000"/>
        </w:rPr>
        <w:t>[n] is associated to n</w:t>
      </w:r>
      <w:r>
        <w:rPr>
          <w:rFonts w:ascii="Times New Roman" w:eastAsia="Times New Roman" w:hAnsi="Times New Roman" w:cs="Times New Roman"/>
          <w:color w:val="000000"/>
          <w:sz w:val="18"/>
          <w:vertAlign w:val="superscript"/>
        </w:rPr>
        <w:t>th</w:t>
      </w:r>
      <w:r>
        <w:rPr>
          <w:rFonts w:ascii="Times New Roman" w:eastAsia="Times New Roman" w:hAnsi="Times New Roman" w:cs="Times New Roman"/>
          <w:color w:val="000000"/>
        </w:rPr>
        <w:t xml:space="preserve"> group of classes. Then a scaling factor index </w:t>
      </w:r>
      <w:proofErr w:type="spellStart"/>
      <w:r>
        <w:rPr>
          <w:rFonts w:ascii="Times New Roman" w:eastAsia="Times New Roman" w:hAnsi="Times New Roman" w:cs="Times New Roman"/>
          <w:color w:val="000000"/>
        </w:rPr>
        <w:t>sfi</w:t>
      </w:r>
      <w:proofErr w:type="spellEnd"/>
      <w:r>
        <w:rPr>
          <w:rFonts w:ascii="Times New Roman" w:eastAsia="Times New Roman" w:hAnsi="Times New Roman" w:cs="Times New Roman"/>
          <w:color w:val="000000"/>
        </w:rPr>
        <w:t xml:space="preserve">[c] is derived for each of the 25 class indexes ‘c’. </w:t>
      </w:r>
    </w:p>
    <w:p w14:paraId="0EC6A411" w14:textId="77777777" w:rsidR="008918F7" w:rsidRDefault="005D0F4E">
      <w:pPr>
        <w:spacing w:before="0"/>
        <w:ind w:left="720"/>
        <w:jc w:val="both"/>
      </w:pPr>
      <w:r>
        <w:rPr>
          <w:rFonts w:ascii="Times New Roman" w:eastAsia="Times New Roman" w:hAnsi="Times New Roman" w:cs="Times New Roman"/>
          <w:color w:val="000000"/>
        </w:rPr>
        <w:t>For example:</w:t>
      </w:r>
    </w:p>
    <w:p w14:paraId="0EC6A412" w14:textId="77777777" w:rsidR="008918F7" w:rsidRDefault="005D0F4E">
      <w:pPr>
        <w:ind w:left="1080"/>
      </w:pPr>
      <w:proofErr w:type="spellStart"/>
      <w:r>
        <w:rPr>
          <w:rFonts w:ascii="Times New Roman" w:eastAsia="Times New Roman" w:hAnsi="Times New Roman" w:cs="Times New Roman"/>
          <w:color w:val="000000"/>
        </w:rPr>
        <w:t>sfi</w:t>
      </w:r>
      <w:proofErr w:type="spellEnd"/>
      <w:r>
        <w:rPr>
          <w:rFonts w:ascii="Times New Roman" w:eastAsia="Times New Roman" w:hAnsi="Times New Roman" w:cs="Times New Roman"/>
          <w:color w:val="000000"/>
        </w:rPr>
        <w:t>[.]=3333333333333333333333333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idxGroup</w:t>
      </w:r>
      <w:proofErr w:type="spellEnd"/>
      <w:r>
        <w:rPr>
          <w:rFonts w:ascii="Times New Roman" w:eastAsia="Times New Roman" w:hAnsi="Times New Roman" w:cs="Times New Roman"/>
          <w:color w:val="000000"/>
        </w:rPr>
        <w:t xml:space="preserve"> = 0, </w:t>
      </w:r>
      <w:proofErr w:type="spellStart"/>
      <w:r>
        <w:rPr>
          <w:rFonts w:ascii="Times New Roman" w:eastAsia="Times New Roman" w:hAnsi="Times New Roman" w:cs="Times New Roman"/>
          <w:color w:val="000000"/>
        </w:rPr>
        <w:t>idxScale</w:t>
      </w:r>
      <w:proofErr w:type="spellEnd"/>
      <w:r>
        <w:rPr>
          <w:rFonts w:ascii="Times New Roman" w:eastAsia="Times New Roman" w:hAnsi="Times New Roman" w:cs="Times New Roman"/>
          <w:color w:val="000000"/>
        </w:rPr>
        <w:t>={3}              }</w:t>
      </w:r>
    </w:p>
    <w:p w14:paraId="0EC6A413" w14:textId="77777777" w:rsidR="008918F7" w:rsidRDefault="005D0F4E">
      <w:pPr>
        <w:ind w:left="1080"/>
      </w:pPr>
      <w:proofErr w:type="spellStart"/>
      <w:r>
        <w:rPr>
          <w:rFonts w:ascii="Times New Roman" w:eastAsia="Times New Roman" w:hAnsi="Times New Roman" w:cs="Times New Roman"/>
          <w:color w:val="000000"/>
        </w:rPr>
        <w:t>sfi</w:t>
      </w:r>
      <w:proofErr w:type="spellEnd"/>
      <w:r>
        <w:rPr>
          <w:rFonts w:ascii="Times New Roman" w:eastAsia="Times New Roman" w:hAnsi="Times New Roman" w:cs="Times New Roman"/>
          <w:color w:val="000000"/>
        </w:rPr>
        <w:t>[.]=0000000000004444444444444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idxGroup</w:t>
      </w:r>
      <w:proofErr w:type="spellEnd"/>
      <w:r>
        <w:rPr>
          <w:rFonts w:ascii="Times New Roman" w:eastAsia="Times New Roman" w:hAnsi="Times New Roman" w:cs="Times New Roman"/>
          <w:color w:val="000000"/>
        </w:rPr>
        <w:t xml:space="preserve"> = 1, </w:t>
      </w:r>
      <w:proofErr w:type="spellStart"/>
      <w:r>
        <w:rPr>
          <w:rFonts w:ascii="Times New Roman" w:eastAsia="Times New Roman" w:hAnsi="Times New Roman" w:cs="Times New Roman"/>
          <w:color w:val="000000"/>
        </w:rPr>
        <w:t>idxScale</w:t>
      </w:r>
      <w:proofErr w:type="spellEnd"/>
      <w:r>
        <w:rPr>
          <w:rFonts w:ascii="Times New Roman" w:eastAsia="Times New Roman" w:hAnsi="Times New Roman" w:cs="Times New Roman"/>
          <w:color w:val="000000"/>
        </w:rPr>
        <w:t>={0,4}           }</w:t>
      </w:r>
    </w:p>
    <w:p w14:paraId="0EC6A414" w14:textId="77777777" w:rsidR="008918F7" w:rsidRDefault="005D0F4E">
      <w:pPr>
        <w:ind w:left="1080"/>
      </w:pPr>
      <w:proofErr w:type="spellStart"/>
      <w:r>
        <w:rPr>
          <w:rFonts w:ascii="Times New Roman" w:eastAsia="Times New Roman" w:hAnsi="Times New Roman" w:cs="Times New Roman"/>
          <w:color w:val="000000"/>
        </w:rPr>
        <w:t>sfi</w:t>
      </w:r>
      <w:proofErr w:type="spellEnd"/>
      <w:r>
        <w:rPr>
          <w:rFonts w:ascii="Times New Roman" w:eastAsia="Times New Roman" w:hAnsi="Times New Roman" w:cs="Times New Roman"/>
          <w:color w:val="000000"/>
        </w:rPr>
        <w:t>[.]=0000004444442222221111111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idxGroup</w:t>
      </w:r>
      <w:proofErr w:type="spellEnd"/>
      <w:r>
        <w:rPr>
          <w:rFonts w:ascii="Times New Roman" w:eastAsia="Times New Roman" w:hAnsi="Times New Roman" w:cs="Times New Roman"/>
          <w:color w:val="000000"/>
        </w:rPr>
        <w:t xml:space="preserve"> = 2, </w:t>
      </w:r>
      <w:proofErr w:type="spellStart"/>
      <w:r>
        <w:rPr>
          <w:rFonts w:ascii="Times New Roman" w:eastAsia="Times New Roman" w:hAnsi="Times New Roman" w:cs="Times New Roman"/>
          <w:color w:val="000000"/>
        </w:rPr>
        <w:t>idxScale</w:t>
      </w:r>
      <w:proofErr w:type="spellEnd"/>
      <w:r>
        <w:rPr>
          <w:rFonts w:ascii="Times New Roman" w:eastAsia="Times New Roman" w:hAnsi="Times New Roman" w:cs="Times New Roman"/>
          <w:color w:val="000000"/>
        </w:rPr>
        <w:t>={0,4,2,1}     }</w:t>
      </w:r>
    </w:p>
    <w:p w14:paraId="0EC6A415" w14:textId="77777777" w:rsidR="008918F7" w:rsidRDefault="005D0F4E">
      <w:pPr>
        <w:numPr>
          <w:ilvl w:val="0"/>
          <w:numId w:val="9"/>
        </w:numPr>
        <w:jc w:val="both"/>
      </w:pPr>
      <w:r>
        <w:rPr>
          <w:rFonts w:ascii="Times New Roman" w:eastAsia="Times New Roman" w:hAnsi="Times New Roman" w:cs="Times New Roman"/>
          <w:color w:val="000000"/>
        </w:rPr>
        <w:t>the mapping scaling factors indexes to scaling factors is derived using pre-defined tables of scaling values tab[].</w:t>
      </w:r>
    </w:p>
    <w:p w14:paraId="0EC6A416" w14:textId="77777777" w:rsidR="008918F7" w:rsidRDefault="005D0F4E">
      <w:pPr>
        <w:numPr>
          <w:ilvl w:val="0"/>
          <w:numId w:val="10"/>
        </w:numPr>
        <w:jc w:val="both"/>
        <w:rPr>
          <w:rFonts w:ascii="Times New Roman" w:eastAsia="Times New Roman" w:hAnsi="Times New Roman" w:cs="Times New Roman"/>
        </w:rPr>
      </w:pPr>
      <w:r>
        <w:rPr>
          <w:rFonts w:ascii="Times New Roman" w:eastAsia="Times New Roman" w:hAnsi="Times New Roman" w:cs="Times New Roman"/>
          <w:color w:val="000000"/>
        </w:rPr>
        <w:t xml:space="preserve">the ALF correction </w:t>
      </w:r>
      <w:proofErr w:type="spellStart"/>
      <w:r>
        <w:rPr>
          <w:rFonts w:ascii="Times New Roman" w:eastAsia="Times New Roman" w:hAnsi="Times New Roman" w:cs="Times New Roman"/>
          <w:color w:val="000000"/>
        </w:rPr>
        <w:t>corr</w:t>
      </w:r>
      <w:proofErr w:type="spellEnd"/>
      <w:r>
        <w:rPr>
          <w:rFonts w:ascii="Times New Roman" w:eastAsia="Times New Roman" w:hAnsi="Times New Roman" w:cs="Times New Roman"/>
          <w:color w:val="000000"/>
        </w:rPr>
        <w:t>(s) is scaled using the scaling factor associated to the class index of the sample (class(s)) and added to the reconstructed sample:</w:t>
      </w:r>
    </w:p>
    <w:p w14:paraId="0EC6A417" w14:textId="77777777" w:rsidR="008918F7" w:rsidRDefault="005D0F4E">
      <w:pPr>
        <w:ind w:left="360"/>
      </w:pPr>
      <w:r>
        <w:rPr>
          <w:rFonts w:ascii="Times New Roman" w:eastAsia="Times New Roman" w:hAnsi="Times New Roman" w:cs="Times New Roman"/>
          <w:color w:val="000000"/>
        </w:rPr>
        <w:t xml:space="preserve">rec’(s) = rec(s) + </w:t>
      </w:r>
      <w:proofErr w:type="gramStart"/>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corr</w:t>
      </w:r>
      <w:proofErr w:type="spellEnd"/>
      <w:proofErr w:type="gramEnd"/>
      <w:r>
        <w:rPr>
          <w:rFonts w:ascii="Times New Roman" w:eastAsia="Times New Roman" w:hAnsi="Times New Roman" w:cs="Times New Roman"/>
          <w:color w:val="000000"/>
        </w:rPr>
        <w:t xml:space="preserve">(s) * tab[ </w:t>
      </w:r>
      <w:proofErr w:type="spellStart"/>
      <w:r>
        <w:rPr>
          <w:rFonts w:ascii="Times New Roman" w:eastAsia="Times New Roman" w:hAnsi="Times New Roman" w:cs="Times New Roman"/>
          <w:color w:val="000000"/>
        </w:rPr>
        <w:t>sfi</w:t>
      </w:r>
      <w:proofErr w:type="spellEnd"/>
      <w:r>
        <w:rPr>
          <w:rFonts w:ascii="Times New Roman" w:eastAsia="Times New Roman" w:hAnsi="Times New Roman" w:cs="Times New Roman"/>
          <w:color w:val="000000"/>
        </w:rPr>
        <w:t>[ class(s) ] ] + 4 ) &gt;&gt; 3</w:t>
      </w:r>
    </w:p>
    <w:p w14:paraId="0EC6A41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b/>
          <w:i/>
          <w:color w:val="000000"/>
        </w:rPr>
      </w:pPr>
      <w:r>
        <w:rPr>
          <w:rFonts w:ascii="Times New Roman" w:eastAsia="Times New Roman" w:hAnsi="Times New Roman" w:cs="Times New Roman"/>
          <w:b/>
          <w:i/>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41C" w14:textId="77777777" w:rsidTr="006975B6">
        <w:tc>
          <w:tcPr>
            <w:tcW w:w="701" w:type="dxa"/>
            <w:tcMar>
              <w:top w:w="0" w:type="dxa"/>
              <w:left w:w="108" w:type="dxa"/>
              <w:bottom w:w="0" w:type="dxa"/>
              <w:right w:w="108" w:type="dxa"/>
            </w:tcMar>
          </w:tcPr>
          <w:p w14:paraId="0EC6A419" w14:textId="77777777" w:rsidR="008918F7" w:rsidRDefault="005D0F4E">
            <w:pPr>
              <w:jc w:val="both"/>
            </w:pPr>
            <w:r>
              <w:rPr>
                <w:rFonts w:ascii="Times New Roman" w:eastAsia="Times New Roman" w:hAnsi="Times New Roman" w:cs="Times New Roman"/>
                <w:color w:val="000000"/>
              </w:rPr>
              <w:t>#</w:t>
            </w:r>
          </w:p>
        </w:tc>
        <w:tc>
          <w:tcPr>
            <w:tcW w:w="5850" w:type="dxa"/>
            <w:tcMar>
              <w:top w:w="0" w:type="dxa"/>
              <w:left w:w="108" w:type="dxa"/>
              <w:bottom w:w="0" w:type="dxa"/>
              <w:right w:w="108" w:type="dxa"/>
            </w:tcMar>
          </w:tcPr>
          <w:p w14:paraId="0EC6A41A"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41B" w14:textId="77777777" w:rsidR="008918F7" w:rsidRDefault="005D0F4E">
            <w:pPr>
              <w:jc w:val="both"/>
            </w:pPr>
            <w:r>
              <w:rPr>
                <w:rFonts w:ascii="Times New Roman" w:eastAsia="Times New Roman" w:hAnsi="Times New Roman" w:cs="Times New Roman"/>
                <w:color w:val="000000"/>
              </w:rPr>
              <w:t>Tester</w:t>
            </w:r>
          </w:p>
        </w:tc>
      </w:tr>
      <w:tr w:rsidR="008918F7" w14:paraId="0EC6A421" w14:textId="77777777" w:rsidTr="006975B6">
        <w:trPr>
          <w:trHeight w:val="629"/>
        </w:trPr>
        <w:tc>
          <w:tcPr>
            <w:tcW w:w="701" w:type="dxa"/>
            <w:tcMar>
              <w:top w:w="0" w:type="dxa"/>
              <w:left w:w="108" w:type="dxa"/>
              <w:bottom w:w="0" w:type="dxa"/>
              <w:right w:w="108" w:type="dxa"/>
            </w:tcMar>
          </w:tcPr>
          <w:p w14:paraId="0EC6A41D" w14:textId="77777777" w:rsidR="008918F7" w:rsidRDefault="005D0F4E">
            <w:pPr>
              <w:jc w:val="both"/>
            </w:pPr>
            <w:r>
              <w:rPr>
                <w:rFonts w:ascii="Times New Roman" w:eastAsia="Times New Roman" w:hAnsi="Times New Roman" w:cs="Times New Roman"/>
                <w:color w:val="000000"/>
              </w:rPr>
              <w:t>5.2</w:t>
            </w:r>
          </w:p>
        </w:tc>
        <w:tc>
          <w:tcPr>
            <w:tcW w:w="5850" w:type="dxa"/>
            <w:tcMar>
              <w:top w:w="0" w:type="dxa"/>
              <w:left w:w="108" w:type="dxa"/>
              <w:bottom w:w="0" w:type="dxa"/>
              <w:right w:w="108" w:type="dxa"/>
            </w:tcMar>
          </w:tcPr>
          <w:p w14:paraId="0EC6A41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pPr>
            <w:r>
              <w:rPr>
                <w:rFonts w:ascii="Times New Roman" w:eastAsia="Times New Roman" w:hAnsi="Times New Roman" w:cs="Times New Roman"/>
                <w:color w:val="000000"/>
              </w:rPr>
              <w:t>ALF residuals scaling</w:t>
            </w:r>
          </w:p>
        </w:tc>
        <w:tc>
          <w:tcPr>
            <w:tcW w:w="2236" w:type="dxa"/>
            <w:tcMar>
              <w:top w:w="0" w:type="dxa"/>
              <w:left w:w="108" w:type="dxa"/>
              <w:bottom w:w="0" w:type="dxa"/>
              <w:right w:w="108" w:type="dxa"/>
            </w:tcMar>
          </w:tcPr>
          <w:p w14:paraId="0EC6A41F" w14:textId="77777777" w:rsidR="008918F7" w:rsidRDefault="005D0F4E">
            <w:pPr>
              <w:spacing w:before="0"/>
              <w:jc w:val="both"/>
            </w:pPr>
            <w:r>
              <w:rPr>
                <w:rFonts w:ascii="Times New Roman" w:eastAsia="Times New Roman" w:hAnsi="Times New Roman" w:cs="Times New Roman"/>
                <w:color w:val="000000"/>
              </w:rPr>
              <w:t>P. Bordes</w:t>
            </w:r>
          </w:p>
          <w:p w14:paraId="0EC6A420" w14:textId="77777777" w:rsidR="008918F7" w:rsidRDefault="005D0F4E">
            <w:pPr>
              <w:spacing w:before="0"/>
              <w:jc w:val="both"/>
            </w:pPr>
            <w:r>
              <w:rPr>
                <w:rFonts w:ascii="Times New Roman" w:eastAsia="Times New Roman" w:hAnsi="Times New Roman" w:cs="Times New Roman"/>
                <w:color w:val="000000"/>
              </w:rPr>
              <w:t>(InterDigital)</w:t>
            </w:r>
          </w:p>
        </w:tc>
      </w:tr>
    </w:tbl>
    <w:p w14:paraId="0EC6A422"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rPr>
          <w:rFonts w:ascii="Times New Roman" w:eastAsia="Times New Roman" w:hAnsi="Times New Roman" w:cs="Times New Roman"/>
          <w:b/>
          <w:color w:val="000000"/>
          <w:sz w:val="26"/>
        </w:rPr>
      </w:pPr>
      <w:r>
        <w:rPr>
          <w:rFonts w:ascii="Times New Roman" w:eastAsia="Times New Roman" w:hAnsi="Times New Roman" w:cs="Times New Roman"/>
          <w:b/>
          <w:sz w:val="26"/>
        </w:rPr>
        <w:t>Test 5.3: CCALF with chroma inputs (JVET-AH0061, JVET-AH0062 and JVET-AH0275)</w:t>
      </w:r>
    </w:p>
    <w:p w14:paraId="0EC6A42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Chroma signals at different stages of the chroma in-loop filtering process have been proposed to be additional inputs to CCALF. These various chroma signals, in combination with the new filter taps, can be used individually or jointly in the new CCALF. The particular chroma signals shown in the table below will be evaluated in this test.</w:t>
      </w:r>
    </w:p>
    <w:p w14:paraId="0EC6A42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color w:val="000000"/>
        </w:rPr>
      </w:pPr>
      <w:r>
        <w:rPr>
          <w:rFonts w:ascii="Times New Roman" w:eastAsia="Times New Roman" w:hAnsi="Times New Roman" w:cs="Times New Roman"/>
          <w:b/>
          <w:i/>
        </w:rPr>
        <w:t>List of tests to be performed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850"/>
        <w:gridCol w:w="2236"/>
      </w:tblGrid>
      <w:tr w:rsidR="008918F7" w14:paraId="0EC6A428" w14:textId="77777777" w:rsidTr="006975B6">
        <w:tc>
          <w:tcPr>
            <w:tcW w:w="701" w:type="dxa"/>
            <w:tcMar>
              <w:top w:w="0" w:type="dxa"/>
              <w:left w:w="108" w:type="dxa"/>
              <w:bottom w:w="0" w:type="dxa"/>
              <w:right w:w="108" w:type="dxa"/>
            </w:tcMar>
          </w:tcPr>
          <w:p w14:paraId="0EC6A425" w14:textId="77777777" w:rsidR="008918F7" w:rsidRDefault="005D0F4E">
            <w:pPr>
              <w:jc w:val="both"/>
            </w:pPr>
            <w:r>
              <w:rPr>
                <w:rFonts w:ascii="Times New Roman" w:eastAsia="Times New Roman" w:hAnsi="Times New Roman" w:cs="Times New Roman"/>
                <w:color w:val="000000"/>
              </w:rPr>
              <w:lastRenderedPageBreak/>
              <w:t>#</w:t>
            </w:r>
          </w:p>
        </w:tc>
        <w:tc>
          <w:tcPr>
            <w:tcW w:w="5850" w:type="dxa"/>
            <w:tcMar>
              <w:top w:w="0" w:type="dxa"/>
              <w:left w:w="108" w:type="dxa"/>
              <w:bottom w:w="0" w:type="dxa"/>
              <w:right w:w="108" w:type="dxa"/>
            </w:tcMar>
          </w:tcPr>
          <w:p w14:paraId="0EC6A426" w14:textId="77777777" w:rsidR="008918F7" w:rsidRDefault="005D0F4E">
            <w:pPr>
              <w:jc w:val="both"/>
            </w:pPr>
            <w:r>
              <w:rPr>
                <w:rFonts w:ascii="Times New Roman" w:eastAsia="Times New Roman" w:hAnsi="Times New Roman" w:cs="Times New Roman"/>
                <w:color w:val="000000"/>
              </w:rPr>
              <w:t>Test</w:t>
            </w:r>
          </w:p>
        </w:tc>
        <w:tc>
          <w:tcPr>
            <w:tcW w:w="2236" w:type="dxa"/>
            <w:tcMar>
              <w:top w:w="0" w:type="dxa"/>
              <w:left w:w="108" w:type="dxa"/>
              <w:bottom w:w="0" w:type="dxa"/>
              <w:right w:w="108" w:type="dxa"/>
            </w:tcMar>
          </w:tcPr>
          <w:p w14:paraId="0EC6A427" w14:textId="77777777" w:rsidR="008918F7" w:rsidRDefault="005D0F4E">
            <w:pPr>
              <w:jc w:val="both"/>
            </w:pPr>
            <w:r>
              <w:rPr>
                <w:rFonts w:ascii="Times New Roman" w:eastAsia="Times New Roman" w:hAnsi="Times New Roman" w:cs="Times New Roman"/>
                <w:color w:val="000000"/>
              </w:rPr>
              <w:t>Tester</w:t>
            </w:r>
          </w:p>
        </w:tc>
      </w:tr>
      <w:tr w:rsidR="008918F7" w:rsidRPr="00A10B78" w14:paraId="0EC6A42D" w14:textId="77777777" w:rsidTr="006975B6">
        <w:trPr>
          <w:trHeight w:val="629"/>
        </w:trPr>
        <w:tc>
          <w:tcPr>
            <w:tcW w:w="701" w:type="dxa"/>
            <w:vMerge w:val="restart"/>
            <w:tcMar>
              <w:top w:w="0" w:type="dxa"/>
              <w:left w:w="108" w:type="dxa"/>
              <w:bottom w:w="0" w:type="dxa"/>
              <w:right w:w="108" w:type="dxa"/>
            </w:tcMar>
          </w:tcPr>
          <w:p w14:paraId="0EC6A42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5.3a</w:t>
            </w:r>
          </w:p>
        </w:tc>
        <w:tc>
          <w:tcPr>
            <w:tcW w:w="5850" w:type="dxa"/>
            <w:vMerge w:val="restart"/>
            <w:tcMar>
              <w:top w:w="0" w:type="dxa"/>
              <w:left w:w="108" w:type="dxa"/>
              <w:bottom w:w="0" w:type="dxa"/>
              <w:right w:w="108" w:type="dxa"/>
            </w:tcMar>
          </w:tcPr>
          <w:p w14:paraId="0EC6A42A"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SAO outputs</w:t>
            </w:r>
          </w:p>
        </w:tc>
        <w:tc>
          <w:tcPr>
            <w:tcW w:w="2236" w:type="dxa"/>
            <w:vMerge w:val="restart"/>
            <w:tcMar>
              <w:top w:w="0" w:type="dxa"/>
              <w:left w:w="108" w:type="dxa"/>
              <w:bottom w:w="0" w:type="dxa"/>
              <w:right w:w="108" w:type="dxa"/>
            </w:tcMar>
          </w:tcPr>
          <w:p w14:paraId="0EC6A42B"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Z. Dai, N. Song</w:t>
            </w:r>
          </w:p>
          <w:p w14:paraId="0EC6A42C"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 xml:space="preserve"> (OPPO)</w:t>
            </w:r>
          </w:p>
        </w:tc>
      </w:tr>
      <w:tr w:rsidR="008918F7" w:rsidRPr="00A10B78" w14:paraId="0EC6A432" w14:textId="77777777" w:rsidTr="006975B6">
        <w:trPr>
          <w:trHeight w:val="629"/>
        </w:trPr>
        <w:tc>
          <w:tcPr>
            <w:tcW w:w="701" w:type="dxa"/>
            <w:vMerge w:val="restart"/>
            <w:tcMar>
              <w:top w:w="0" w:type="dxa"/>
              <w:left w:w="108" w:type="dxa"/>
              <w:bottom w:w="0" w:type="dxa"/>
              <w:right w:w="108" w:type="dxa"/>
            </w:tcMar>
          </w:tcPr>
          <w:p w14:paraId="0EC6A42E"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5.3b</w:t>
            </w:r>
          </w:p>
        </w:tc>
        <w:tc>
          <w:tcPr>
            <w:tcW w:w="5850" w:type="dxa"/>
            <w:vMerge w:val="restart"/>
            <w:tcMar>
              <w:top w:w="0" w:type="dxa"/>
              <w:left w:w="108" w:type="dxa"/>
              <w:bottom w:w="0" w:type="dxa"/>
              <w:right w:w="108" w:type="dxa"/>
            </w:tcMar>
          </w:tcPr>
          <w:p w14:paraId="0EC6A42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fixed filter outputs</w:t>
            </w:r>
          </w:p>
        </w:tc>
        <w:tc>
          <w:tcPr>
            <w:tcW w:w="2236" w:type="dxa"/>
            <w:vMerge w:val="restart"/>
            <w:tcMar>
              <w:top w:w="0" w:type="dxa"/>
              <w:left w:w="108" w:type="dxa"/>
              <w:bottom w:w="0" w:type="dxa"/>
              <w:right w:w="108" w:type="dxa"/>
            </w:tcMar>
          </w:tcPr>
          <w:p w14:paraId="0EC6A430"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 xml:space="preserve">Z. Dai, N. Song </w:t>
            </w:r>
          </w:p>
          <w:p w14:paraId="0EC6A431"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(OPPO)</w:t>
            </w:r>
          </w:p>
        </w:tc>
      </w:tr>
      <w:tr w:rsidR="008918F7" w14:paraId="0EC6A437" w14:textId="77777777" w:rsidTr="006975B6">
        <w:trPr>
          <w:trHeight w:val="629"/>
        </w:trPr>
        <w:tc>
          <w:tcPr>
            <w:tcW w:w="701" w:type="dxa"/>
            <w:vMerge w:val="restart"/>
            <w:tcMar>
              <w:top w:w="0" w:type="dxa"/>
              <w:left w:w="108" w:type="dxa"/>
              <w:bottom w:w="0" w:type="dxa"/>
              <w:right w:w="108" w:type="dxa"/>
            </w:tcMar>
          </w:tcPr>
          <w:p w14:paraId="0EC6A433"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5.3c</w:t>
            </w:r>
          </w:p>
        </w:tc>
        <w:tc>
          <w:tcPr>
            <w:tcW w:w="5850" w:type="dxa"/>
            <w:vMerge w:val="restart"/>
            <w:tcMar>
              <w:top w:w="0" w:type="dxa"/>
              <w:left w:w="108" w:type="dxa"/>
              <w:bottom w:w="0" w:type="dxa"/>
              <w:right w:w="108" w:type="dxa"/>
            </w:tcMar>
          </w:tcPr>
          <w:p w14:paraId="0EC6A43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CCALF with chroma ALF outputs</w:t>
            </w:r>
          </w:p>
        </w:tc>
        <w:tc>
          <w:tcPr>
            <w:tcW w:w="2236" w:type="dxa"/>
            <w:vMerge w:val="restart"/>
            <w:tcMar>
              <w:top w:w="0" w:type="dxa"/>
              <w:left w:w="108" w:type="dxa"/>
              <w:bottom w:w="0" w:type="dxa"/>
              <w:right w:w="108" w:type="dxa"/>
            </w:tcMar>
          </w:tcPr>
          <w:p w14:paraId="0EC6A435"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N. Hu</w:t>
            </w:r>
          </w:p>
          <w:p w14:paraId="0EC6A436"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(Qualcomm)</w:t>
            </w:r>
          </w:p>
        </w:tc>
      </w:tr>
      <w:tr w:rsidR="008918F7" w14:paraId="0EC6A43E" w14:textId="77777777" w:rsidTr="006975B6">
        <w:trPr>
          <w:trHeight w:val="629"/>
        </w:trPr>
        <w:tc>
          <w:tcPr>
            <w:tcW w:w="701" w:type="dxa"/>
            <w:vMerge w:val="restart"/>
            <w:tcMar>
              <w:top w:w="0" w:type="dxa"/>
              <w:left w:w="108" w:type="dxa"/>
              <w:bottom w:w="0" w:type="dxa"/>
              <w:right w:w="108" w:type="dxa"/>
            </w:tcMar>
          </w:tcPr>
          <w:p w14:paraId="0EC6A43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5.3d</w:t>
            </w:r>
          </w:p>
        </w:tc>
        <w:tc>
          <w:tcPr>
            <w:tcW w:w="5850" w:type="dxa"/>
            <w:vMerge w:val="restart"/>
            <w:tcMar>
              <w:top w:w="0" w:type="dxa"/>
              <w:left w:w="108" w:type="dxa"/>
              <w:bottom w:w="0" w:type="dxa"/>
              <w:right w:w="108" w:type="dxa"/>
            </w:tcMar>
          </w:tcPr>
          <w:p w14:paraId="0EC6A439"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5.3a + Test 5.3b + Test 5.3c</w:t>
            </w:r>
          </w:p>
        </w:tc>
        <w:tc>
          <w:tcPr>
            <w:tcW w:w="2236" w:type="dxa"/>
            <w:vMerge w:val="restart"/>
            <w:tcMar>
              <w:top w:w="0" w:type="dxa"/>
              <w:left w:w="108" w:type="dxa"/>
              <w:bottom w:w="0" w:type="dxa"/>
              <w:right w:w="108" w:type="dxa"/>
            </w:tcMar>
          </w:tcPr>
          <w:p w14:paraId="0EC6A43A"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N. Hu</w:t>
            </w:r>
          </w:p>
          <w:p w14:paraId="0EC6A43B"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360" w:lineRule="auto"/>
              <w:contextualSpacing/>
              <w:jc w:val="left"/>
              <w:rPr>
                <w:rFonts w:ascii="Times New Roman" w:eastAsia="Times New Roman" w:hAnsi="Times New Roman" w:cs="Times New Roman"/>
              </w:rPr>
            </w:pPr>
            <w:r w:rsidRPr="000B00F7">
              <w:rPr>
                <w:rFonts w:ascii="Times New Roman" w:eastAsia="Times New Roman" w:hAnsi="Times New Roman" w:cs="Times New Roman"/>
              </w:rPr>
              <w:t xml:space="preserve">(Qualcomm) </w:t>
            </w:r>
          </w:p>
          <w:p w14:paraId="0EC6A43C"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Z. Dai, N. Song</w:t>
            </w:r>
          </w:p>
          <w:p w14:paraId="0EC6A43D"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(OPPO)</w:t>
            </w:r>
          </w:p>
        </w:tc>
      </w:tr>
      <w:tr w:rsidR="008918F7" w14:paraId="0EC6A445" w14:textId="77777777" w:rsidTr="006975B6">
        <w:trPr>
          <w:trHeight w:val="629"/>
        </w:trPr>
        <w:tc>
          <w:tcPr>
            <w:tcW w:w="701" w:type="dxa"/>
            <w:tcMar>
              <w:top w:w="0" w:type="dxa"/>
              <w:left w:w="108" w:type="dxa"/>
              <w:bottom w:w="0" w:type="dxa"/>
              <w:right w:w="108" w:type="dxa"/>
            </w:tcMar>
          </w:tcPr>
          <w:p w14:paraId="0EC6A43F"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5.3e</w:t>
            </w:r>
          </w:p>
        </w:tc>
        <w:tc>
          <w:tcPr>
            <w:tcW w:w="5850" w:type="dxa"/>
            <w:tcMar>
              <w:top w:w="0" w:type="dxa"/>
              <w:left w:w="108" w:type="dxa"/>
              <w:bottom w:w="0" w:type="dxa"/>
              <w:right w:w="108" w:type="dxa"/>
            </w:tcMar>
          </w:tcPr>
          <w:p w14:paraId="0EC6A440"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Pr>
                <w:rFonts w:ascii="Times New Roman" w:eastAsia="Times New Roman" w:hAnsi="Times New Roman" w:cs="Times New Roman"/>
              </w:rPr>
              <w:t>Test 5.3a + Test 5.3c</w:t>
            </w:r>
          </w:p>
        </w:tc>
        <w:tc>
          <w:tcPr>
            <w:tcW w:w="2236" w:type="dxa"/>
            <w:tcMar>
              <w:top w:w="0" w:type="dxa"/>
              <w:left w:w="108" w:type="dxa"/>
              <w:bottom w:w="0" w:type="dxa"/>
              <w:right w:w="108" w:type="dxa"/>
            </w:tcMar>
          </w:tcPr>
          <w:p w14:paraId="0EC6A441"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N. Hu</w:t>
            </w:r>
          </w:p>
          <w:p w14:paraId="0EC6A442"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360" w:lineRule="auto"/>
              <w:contextualSpacing/>
              <w:jc w:val="left"/>
              <w:rPr>
                <w:rFonts w:ascii="Times New Roman" w:eastAsia="Times New Roman" w:hAnsi="Times New Roman" w:cs="Times New Roman"/>
              </w:rPr>
            </w:pPr>
            <w:r w:rsidRPr="000B00F7">
              <w:rPr>
                <w:rFonts w:ascii="Times New Roman" w:eastAsia="Times New Roman" w:hAnsi="Times New Roman" w:cs="Times New Roman"/>
              </w:rPr>
              <w:t xml:space="preserve">(Qualcomm) </w:t>
            </w:r>
          </w:p>
          <w:p w14:paraId="0EC6A443" w14:textId="77777777" w:rsidR="008918F7" w:rsidRPr="000B00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0B00F7">
              <w:rPr>
                <w:rFonts w:ascii="Times New Roman" w:eastAsia="Times New Roman" w:hAnsi="Times New Roman" w:cs="Times New Roman"/>
              </w:rPr>
              <w:t>Z. Dai, N. Song</w:t>
            </w:r>
          </w:p>
          <w:p w14:paraId="0EC6A44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rPr>
              <w:t>(OPPO)</w:t>
            </w:r>
          </w:p>
        </w:tc>
      </w:tr>
    </w:tbl>
    <w:p w14:paraId="0EC6A447" w14:textId="77777777" w:rsidR="008918F7" w:rsidRDefault="005D0F4E">
      <w:pPr>
        <w:pStyle w:val="Heading2"/>
        <w:jc w:val="left"/>
        <w:rPr>
          <w:rFonts w:ascii="Times New Roman" w:eastAsia="Times New Roman" w:hAnsi="Times New Roman" w:cs="Times New Roman"/>
        </w:rPr>
      </w:pPr>
      <w:r>
        <w:rPr>
          <w:rFonts w:ascii="Times New Roman" w:eastAsia="Times New Roman" w:hAnsi="Times New Roman" w:cs="Times New Roman"/>
        </w:rPr>
        <w:t>6. Entropy coding</w:t>
      </w:r>
    </w:p>
    <w:p w14:paraId="0EC6A448" w14:textId="77777777" w:rsidR="008918F7" w:rsidRDefault="005D0F4E">
      <w:pPr>
        <w:spacing w:before="240" w:after="60"/>
        <w:ind w:left="720" w:hanging="720"/>
        <w:jc w:val="both"/>
        <w:outlineLvl w:val="2"/>
        <w:rPr>
          <w:rFonts w:ascii="Times New Roman" w:eastAsia="Times New Roman" w:hAnsi="Times New Roman" w:cs="Times New Roman"/>
        </w:rPr>
      </w:pPr>
      <w:r>
        <w:rPr>
          <w:rFonts w:ascii="Times New Roman" w:eastAsia="Times New Roman" w:hAnsi="Times New Roman" w:cs="Times New Roman"/>
          <w:b/>
          <w:color w:val="000000"/>
          <w:sz w:val="26"/>
        </w:rPr>
        <w:t xml:space="preserve">Test 6.1: </w:t>
      </w:r>
      <w:r>
        <w:rPr>
          <w:rStyle w:val="Heading2Char"/>
          <w:rFonts w:ascii="Times New Roman" w:eastAsia="Times New Roman" w:hAnsi="Times New Roman" w:cs="Times New Roman"/>
        </w:rPr>
        <w:t>Extended entropy coding with non equiprobable coding</w:t>
      </w:r>
      <w:r>
        <w:rPr>
          <w:rFonts w:ascii="Times New Roman" w:eastAsia="Times New Roman" w:hAnsi="Times New Roman" w:cs="Times New Roman"/>
          <w:b/>
          <w:color w:val="000000"/>
          <w:sz w:val="26"/>
        </w:rPr>
        <w:t xml:space="preserve"> (JVET-AH0085)</w:t>
      </w:r>
    </w:p>
    <w:p w14:paraId="0EC6A449"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In the first Test 6.1a, ECM13 CABAC context are retrained without changing the ECM13 regular/EP type of existing bins.</w:t>
      </w:r>
    </w:p>
    <w:p w14:paraId="0EC6A44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Test 6.1b is similar to Test 6.1a, with some EP bins added as trainable</w:t>
      </w:r>
      <w:r>
        <w:rPr>
          <w:rFonts w:ascii="Times New Roman" w:eastAsia="Times New Roman" w:hAnsi="Times New Roman" w:cs="Times New Roman"/>
        </w:rPr>
        <w:t>, NEP model is added as a new model. EP bins can only become NEP.</w:t>
      </w:r>
    </w:p>
    <w:p w14:paraId="0EC6A44B"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Test 6.1c is similar to Test 6.1b but EP bins can choose any model (context/NEP/EP).</w:t>
      </w:r>
    </w:p>
    <w:p w14:paraId="0EC6A44C"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color w:val="000000"/>
        </w:rPr>
        <w:t>For tests 6.1b and 6.1c, the list of bins changed from context coded to NEP or from EP to NEP will be described.</w:t>
      </w:r>
    </w:p>
    <w:p w14:paraId="0EC6A44D" w14:textId="77777777" w:rsidR="008918F7" w:rsidRDefault="005D0F4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8918F7" w14:paraId="0EC6A45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EC6A44E"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EC6A44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C6A45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Tester</w:t>
            </w:r>
          </w:p>
        </w:tc>
      </w:tr>
      <w:tr w:rsidR="008918F7" w14:paraId="0EC6A455"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EC6A452"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6.1a</w:t>
            </w:r>
          </w:p>
        </w:tc>
        <w:tc>
          <w:tcPr>
            <w:tcW w:w="5850" w:type="dxa"/>
            <w:tcBorders>
              <w:top w:val="single" w:sz="4" w:space="0" w:color="000000"/>
              <w:left w:val="single" w:sz="4" w:space="0" w:color="000000"/>
              <w:bottom w:val="single" w:sz="4" w:space="0" w:color="000000"/>
              <w:right w:val="single" w:sz="4" w:space="0" w:color="000000"/>
            </w:tcBorders>
          </w:tcPr>
          <w:p w14:paraId="0EC6A453" w14:textId="692BB997" w:rsidR="008918F7" w:rsidRDefault="000D02AE">
            <w:pPr>
              <w:jc w:val="both"/>
            </w:pPr>
            <w:r>
              <w:rPr>
                <w:rFonts w:ascii="Times New Roman" w:eastAsia="Times New Roman" w:hAnsi="Times New Roman" w:cs="Times New Roman"/>
              </w:rPr>
              <w:t>Retrained CABAC contexts</w:t>
            </w:r>
          </w:p>
        </w:tc>
        <w:tc>
          <w:tcPr>
            <w:tcW w:w="2236" w:type="dxa"/>
            <w:tcBorders>
              <w:top w:val="single" w:sz="4" w:space="0" w:color="000000"/>
              <w:left w:val="single" w:sz="4" w:space="0" w:color="000000"/>
              <w:bottom w:val="single" w:sz="4" w:space="0" w:color="000000"/>
              <w:right w:val="single" w:sz="4" w:space="0" w:color="000000"/>
            </w:tcBorders>
          </w:tcPr>
          <w:p w14:paraId="0EC6A45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color w:val="000000"/>
              </w:rPr>
              <w:t>F. Galpin (InterDigital)</w:t>
            </w:r>
          </w:p>
        </w:tc>
      </w:tr>
      <w:tr w:rsidR="008918F7" w14:paraId="0EC6A459"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EC6A456"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6.1b</w:t>
            </w:r>
          </w:p>
        </w:tc>
        <w:tc>
          <w:tcPr>
            <w:tcW w:w="5850" w:type="dxa"/>
            <w:tcBorders>
              <w:top w:val="single" w:sz="4" w:space="0" w:color="000000"/>
              <w:left w:val="single" w:sz="4" w:space="0" w:color="000000"/>
              <w:bottom w:val="single" w:sz="4" w:space="0" w:color="000000"/>
              <w:right w:val="single" w:sz="4" w:space="0" w:color="000000"/>
            </w:tcBorders>
          </w:tcPr>
          <w:p w14:paraId="0EC6A457"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Test </w:t>
            </w:r>
            <w:r>
              <w:rPr>
                <w:rFonts w:ascii="Times New Roman" w:eastAsia="Times New Roman" w:hAnsi="Times New Roman" w:cs="Times New Roman"/>
                <w:color w:val="000000"/>
              </w:rPr>
              <w:t>6.1a + some EP bins converted to NEP</w:t>
            </w:r>
            <w:del w:id="146" w:author="Vadim Seregin" w:date="2024-05-22T10:04:00Z">
              <w:r w:rsidDel="00F22C5E">
                <w:rPr>
                  <w:rFonts w:ascii="Times New Roman" w:eastAsia="Times New Roman" w:hAnsi="Times New Roman" w:cs="Times New Roman"/>
                  <w:color w:val="000000"/>
                </w:rPr>
                <w:delText>.</w:delText>
              </w:r>
            </w:del>
          </w:p>
        </w:tc>
        <w:tc>
          <w:tcPr>
            <w:tcW w:w="2236" w:type="dxa"/>
            <w:tcBorders>
              <w:top w:val="single" w:sz="4" w:space="0" w:color="000000"/>
              <w:left w:val="single" w:sz="4" w:space="0" w:color="000000"/>
              <w:bottom w:val="single" w:sz="4" w:space="0" w:color="000000"/>
              <w:right w:val="single" w:sz="4" w:space="0" w:color="000000"/>
            </w:tcBorders>
          </w:tcPr>
          <w:p w14:paraId="0EC6A458"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color w:val="000000"/>
              </w:rPr>
              <w:t>F. Galpin (InterDigital)</w:t>
            </w:r>
          </w:p>
        </w:tc>
      </w:tr>
      <w:tr w:rsidR="008918F7" w14:paraId="0EC6A45D"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0EC6A45A"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6.1c</w:t>
            </w:r>
          </w:p>
        </w:tc>
        <w:tc>
          <w:tcPr>
            <w:tcW w:w="5850" w:type="dxa"/>
            <w:vMerge w:val="restart"/>
            <w:tcBorders>
              <w:top w:val="single" w:sz="4" w:space="0" w:color="000000"/>
              <w:left w:val="single" w:sz="4" w:space="0" w:color="000000"/>
              <w:bottom w:val="single" w:sz="4" w:space="0" w:color="000000"/>
              <w:right w:val="single" w:sz="4" w:space="0" w:color="000000"/>
            </w:tcBorders>
          </w:tcPr>
          <w:p w14:paraId="0EC6A45B"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Test </w:t>
            </w:r>
            <w:r>
              <w:rPr>
                <w:rFonts w:ascii="Times New Roman" w:eastAsia="Times New Roman" w:hAnsi="Times New Roman" w:cs="Times New Roman"/>
                <w:color w:val="000000"/>
              </w:rPr>
              <w:t>6.1b + some EP bins converted to become context coded</w:t>
            </w:r>
          </w:p>
        </w:tc>
        <w:tc>
          <w:tcPr>
            <w:tcW w:w="2236" w:type="dxa"/>
            <w:vMerge w:val="restart"/>
            <w:tcBorders>
              <w:top w:val="single" w:sz="4" w:space="0" w:color="000000"/>
              <w:left w:val="single" w:sz="4" w:space="0" w:color="000000"/>
              <w:bottom w:val="single" w:sz="4" w:space="0" w:color="000000"/>
              <w:right w:val="single" w:sz="4" w:space="0" w:color="000000"/>
            </w:tcBorders>
          </w:tcPr>
          <w:p w14:paraId="0EC6A45C"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Pr>
                <w:rFonts w:ascii="Times New Roman" w:eastAsia="Times New Roman" w:hAnsi="Times New Roman" w:cs="Times New Roman"/>
                <w:color w:val="000000"/>
              </w:rPr>
              <w:t>F. Galpin (InterDigital)</w:t>
            </w:r>
          </w:p>
        </w:tc>
      </w:tr>
    </w:tbl>
    <w:p w14:paraId="0EC6A45E" w14:textId="77777777" w:rsidR="008918F7" w:rsidRDefault="005D0F4E">
      <w:pPr>
        <w:spacing w:before="240" w:after="60"/>
        <w:ind w:left="720" w:hanging="720"/>
        <w:jc w:val="both"/>
        <w:outlineLvl w:val="2"/>
        <w:rPr>
          <w:rFonts w:ascii="Times New Roman" w:eastAsia="Times New Roman" w:hAnsi="Times New Roman" w:cs="Times New Roman"/>
        </w:rPr>
      </w:pPr>
      <w:r>
        <w:rPr>
          <w:rFonts w:ascii="Times New Roman" w:eastAsia="Times New Roman" w:hAnsi="Times New Roman" w:cs="Times New Roman"/>
          <w:b/>
          <w:color w:val="000000"/>
          <w:sz w:val="26"/>
        </w:rPr>
        <w:t xml:space="preserve">Test 6.2: </w:t>
      </w:r>
      <w:r>
        <w:rPr>
          <w:rFonts w:ascii="Times New Roman" w:eastAsia="Times New Roman" w:hAnsi="Times New Roman" w:cs="Times New Roman"/>
          <w:b/>
          <w:sz w:val="26"/>
        </w:rPr>
        <w:t xml:space="preserve">Context offset for </w:t>
      </w:r>
      <w:proofErr w:type="spellStart"/>
      <w:r>
        <w:rPr>
          <w:rFonts w:ascii="Times New Roman" w:eastAsia="Times New Roman" w:hAnsi="Times New Roman" w:cs="Times New Roman"/>
          <w:b/>
          <w:sz w:val="26"/>
        </w:rPr>
        <w:t>gtX</w:t>
      </w:r>
      <w:proofErr w:type="spellEnd"/>
      <w:r>
        <w:rPr>
          <w:rFonts w:ascii="Times New Roman" w:eastAsia="Times New Roman" w:hAnsi="Times New Roman" w:cs="Times New Roman"/>
          <w:b/>
          <w:color w:val="000000"/>
          <w:sz w:val="26"/>
        </w:rPr>
        <w:t xml:space="preserve"> (JVET-AH0153)</w:t>
      </w:r>
    </w:p>
    <w:p w14:paraId="0EC6A45F"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 xml:space="preserve">In Test 6.2a the new context offset derivation process is applied for </w:t>
      </w:r>
      <w:proofErr w:type="spellStart"/>
      <w:r>
        <w:rPr>
          <w:rFonts w:ascii="Times New Roman" w:eastAsia="Times New Roman" w:hAnsi="Times New Roman" w:cs="Times New Roman"/>
        </w:rPr>
        <w:t>gtX</w:t>
      </w:r>
      <w:proofErr w:type="spellEnd"/>
      <w:r>
        <w:rPr>
          <w:rFonts w:ascii="Times New Roman" w:eastAsia="Times New Roman" w:hAnsi="Times New Roman" w:cs="Times New Roman"/>
        </w:rPr>
        <w:t xml:space="preserve"> flags is studied based on the sum of the decoded coefficients and their position in the transform block. </w:t>
      </w:r>
    </w:p>
    <w:p w14:paraId="0EC6A460" w14:textId="77777777" w:rsidR="008918F7" w:rsidRDefault="005D0F4E">
      <w:pPr>
        <w:jc w:val="both"/>
        <w:rPr>
          <w:rFonts w:ascii="Times New Roman" w:eastAsia="Times New Roman" w:hAnsi="Times New Roman" w:cs="Times New Roman"/>
        </w:rPr>
      </w:pPr>
      <w:r>
        <w:rPr>
          <w:rFonts w:ascii="Times New Roman" w:eastAsia="Times New Roman" w:hAnsi="Times New Roman" w:cs="Times New Roman"/>
        </w:rPr>
        <w:t>In Test 6.2b the combination of Test 6.1a and Test 6.2 is tested.</w:t>
      </w:r>
    </w:p>
    <w:p w14:paraId="0EC6A462" w14:textId="68695D82" w:rsidR="008918F7" w:rsidRDefault="005D0F4E" w:rsidP="000D02AE">
      <w:pPr>
        <w:spacing w:after="240"/>
        <w:jc w:val="both"/>
        <w:rPr>
          <w:rFonts w:ascii="Times New Roman" w:eastAsia="Times New Roman" w:hAnsi="Times New Roman" w:cs="Times New Roman"/>
        </w:rPr>
      </w:pPr>
      <w:r>
        <w:rPr>
          <w:rFonts w:ascii="Times New Roman" w:eastAsia="Times New Roman" w:hAnsi="Times New Roman" w:cs="Times New Roman"/>
          <w:b/>
          <w:i/>
        </w:rPr>
        <w:t>List of tests to be performed</w:t>
      </w:r>
    </w:p>
    <w:tbl>
      <w:tblPr>
        <w:tblStyle w:val="TableGrid"/>
        <w:tblW w:w="4717" w:type="pct"/>
        <w:tblInd w:w="265" w:type="dxa"/>
        <w:tblLayout w:type="fixed"/>
        <w:tblLook w:val="04A0" w:firstRow="1" w:lastRow="0" w:firstColumn="1" w:lastColumn="0" w:noHBand="0" w:noVBand="1"/>
      </w:tblPr>
      <w:tblGrid>
        <w:gridCol w:w="720"/>
        <w:gridCol w:w="5941"/>
        <w:gridCol w:w="2160"/>
      </w:tblGrid>
      <w:tr w:rsidR="008918F7" w14:paraId="0EC6A467" w14:textId="77777777" w:rsidTr="00912322">
        <w:trPr>
          <w:trHeight w:val="486"/>
        </w:trPr>
        <w:tc>
          <w:tcPr>
            <w:tcW w:w="720" w:type="dxa"/>
          </w:tcPr>
          <w:p w14:paraId="0EC6A463"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6.2a</w:t>
            </w:r>
          </w:p>
        </w:tc>
        <w:tc>
          <w:tcPr>
            <w:tcW w:w="5940" w:type="dxa"/>
          </w:tcPr>
          <w:p w14:paraId="0EC6A464" w14:textId="77777777"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94"/>
              </w:tabs>
              <w:jc w:val="both"/>
              <w:rPr>
                <w:rFonts w:ascii="Times New Roman" w:eastAsia="Times New Roman" w:hAnsi="Times New Roman" w:cs="Times New Roman"/>
              </w:rPr>
            </w:pPr>
            <w:r>
              <w:rPr>
                <w:rFonts w:ascii="Times New Roman" w:eastAsia="Times New Roman" w:hAnsi="Times New Roman" w:cs="Times New Roman"/>
              </w:rPr>
              <w:t xml:space="preserve">Context offset for </w:t>
            </w:r>
            <w:proofErr w:type="spellStart"/>
            <w:r>
              <w:rPr>
                <w:rFonts w:ascii="Times New Roman" w:eastAsia="Times New Roman" w:hAnsi="Times New Roman" w:cs="Times New Roman"/>
              </w:rPr>
              <w:t>gtX</w:t>
            </w:r>
            <w:proofErr w:type="spellEnd"/>
          </w:p>
        </w:tc>
        <w:tc>
          <w:tcPr>
            <w:tcW w:w="2160" w:type="dxa"/>
          </w:tcPr>
          <w:p w14:paraId="0EC6A465" w14:textId="77777777" w:rsidR="008918F7" w:rsidRDefault="005D0F4E">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P.Nikitin</w:t>
            </w:r>
            <w:proofErr w:type="spellEnd"/>
          </w:p>
          <w:p w14:paraId="0EC6A466"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color w:val="000000"/>
              </w:rPr>
              <w:t>(Qualcomm)</w:t>
            </w:r>
          </w:p>
        </w:tc>
      </w:tr>
      <w:tr w:rsidR="008918F7" w14:paraId="0EC6A46C" w14:textId="77777777" w:rsidTr="00912322">
        <w:trPr>
          <w:trHeight w:val="486"/>
        </w:trPr>
        <w:tc>
          <w:tcPr>
            <w:tcW w:w="720" w:type="dxa"/>
          </w:tcPr>
          <w:p w14:paraId="3BD200EB" w14:textId="77777777" w:rsidR="008918F7" w:rsidRDefault="005D0F4E">
            <w:pPr>
              <w:jc w:val="both"/>
              <w:rPr>
                <w:rFonts w:ascii="Times New Roman" w:eastAsia="Times New Roman" w:hAnsi="Times New Roman" w:cs="Times New Roman"/>
                <w:color w:val="000000"/>
              </w:rPr>
            </w:pPr>
            <w:r>
              <w:rPr>
                <w:rFonts w:ascii="Times New Roman" w:eastAsia="Times New Roman" w:hAnsi="Times New Roman" w:cs="Times New Roman"/>
                <w:color w:val="000000"/>
              </w:rPr>
              <w:t>6.2b</w:t>
            </w:r>
          </w:p>
          <w:p w14:paraId="0EC6A468" w14:textId="77777777" w:rsidR="006975B6" w:rsidRPr="006975B6" w:rsidRDefault="006975B6" w:rsidP="006975B6">
            <w:pPr>
              <w:rPr>
                <w:rFonts w:ascii="Times New Roman" w:eastAsia="Times New Roman" w:hAnsi="Times New Roman" w:cs="Times New Roman"/>
              </w:rPr>
            </w:pPr>
          </w:p>
        </w:tc>
        <w:tc>
          <w:tcPr>
            <w:tcW w:w="5940" w:type="dxa"/>
          </w:tcPr>
          <w:p w14:paraId="0EC6A469" w14:textId="308F279B" w:rsidR="008918F7" w:rsidRDefault="005D0F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94"/>
              </w:tabs>
              <w:jc w:val="both"/>
              <w:rPr>
                <w:rFonts w:ascii="Times New Roman" w:eastAsia="Times New Roman" w:hAnsi="Times New Roman" w:cs="Times New Roman"/>
              </w:rPr>
            </w:pPr>
            <w:r>
              <w:rPr>
                <w:rFonts w:ascii="Times New Roman" w:eastAsia="Times New Roman" w:hAnsi="Times New Roman" w:cs="Times New Roman"/>
              </w:rPr>
              <w:t>Test 6.1a + Test 6.2a</w:t>
            </w:r>
          </w:p>
        </w:tc>
        <w:tc>
          <w:tcPr>
            <w:tcW w:w="2160" w:type="dxa"/>
          </w:tcPr>
          <w:p w14:paraId="0EC6A46A" w14:textId="77777777" w:rsidR="008918F7" w:rsidRDefault="005D0F4E">
            <w:pPr>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P.Nikitin</w:t>
            </w:r>
            <w:proofErr w:type="spellEnd"/>
          </w:p>
          <w:p w14:paraId="0EC6A46B" w14:textId="77777777" w:rsidR="008918F7" w:rsidRDefault="005D0F4E">
            <w:pPr>
              <w:contextualSpacing/>
              <w:jc w:val="both"/>
              <w:rPr>
                <w:rFonts w:ascii="Times New Roman" w:eastAsia="Times New Roman" w:hAnsi="Times New Roman" w:cs="Times New Roman"/>
              </w:rPr>
            </w:pPr>
            <w:r>
              <w:rPr>
                <w:rFonts w:ascii="Times New Roman" w:eastAsia="Times New Roman" w:hAnsi="Times New Roman" w:cs="Times New Roman"/>
                <w:color w:val="000000"/>
              </w:rPr>
              <w:t>(Qualcomm)</w:t>
            </w:r>
          </w:p>
        </w:tc>
      </w:tr>
    </w:tbl>
    <w:p w14:paraId="0EC6A46D" w14:textId="77777777" w:rsidR="008918F7" w:rsidRDefault="008918F7" w:rsidP="006975B6">
      <w:pPr>
        <w:jc w:val="both"/>
      </w:pPr>
    </w:p>
    <w:sectPr w:rsidR="008918F7" w:rsidSect="006A69CC">
      <w:footerReference w:type="default" r:id="rId19"/>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533D1" w14:textId="77777777" w:rsidR="00D53E72" w:rsidRDefault="00D53E72">
      <w:pPr>
        <w:spacing w:before="0"/>
      </w:pPr>
      <w:r>
        <w:separator/>
      </w:r>
    </w:p>
  </w:endnote>
  <w:endnote w:type="continuationSeparator" w:id="0">
    <w:p w14:paraId="394E9BC4" w14:textId="77777777" w:rsidR="00D53E72" w:rsidRDefault="00D53E72">
      <w:pPr>
        <w:spacing w:before="0"/>
      </w:pPr>
      <w:r>
        <w:continuationSeparator/>
      </w:r>
    </w:p>
  </w:endnote>
  <w:endnote w:type="continuationNotice" w:id="1">
    <w:p w14:paraId="67897C1E" w14:textId="77777777" w:rsidR="00D53E72" w:rsidRDefault="00D53E7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8349" w14:textId="77777777" w:rsidR="006A69CC" w:rsidRDefault="006A69CC" w:rsidP="00270388">
    <w:pPr>
      <w:pStyle w:val="Footer"/>
    </w:pPr>
  </w:p>
  <w:p w14:paraId="5F8E4901" w14:textId="77777777" w:rsidR="006A69CC" w:rsidRDefault="006A6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A480" w14:textId="60B385E5" w:rsidR="008918F7" w:rsidRDefault="005D0F4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PageNumber"/>
      </w:rPr>
      <w:fldChar w:fldCharType="begin"/>
    </w:r>
    <w:r>
      <w:rPr>
        <w:rStyle w:val="PageNumber"/>
      </w:rPr>
      <w:instrText xml:space="preserve"> PAGE </w:instrText>
    </w:r>
    <w:r>
      <w:rPr>
        <w:rStyle w:val="PageNumber"/>
      </w:rPr>
      <w:fldChar w:fldCharType="separate"/>
    </w:r>
    <w:r w:rsidR="00005A34">
      <w:rPr>
        <w:rStyle w:val="PageNumber"/>
        <w:noProof/>
      </w:rPr>
      <w:t>19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44E94">
      <w:rPr>
        <w:rStyle w:val="PageNumber"/>
        <w:noProof/>
      </w:rPr>
      <w:t>2024-07-06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B1968" w14:textId="77777777" w:rsidR="00D53E72" w:rsidRDefault="00D53E72">
      <w:r>
        <w:separator/>
      </w:r>
    </w:p>
  </w:footnote>
  <w:footnote w:type="continuationSeparator" w:id="0">
    <w:p w14:paraId="240934F7" w14:textId="77777777" w:rsidR="00D53E72" w:rsidRDefault="00D53E72">
      <w:r>
        <w:continuationSeparator/>
      </w:r>
    </w:p>
  </w:footnote>
  <w:footnote w:type="continuationNotice" w:id="1">
    <w:p w14:paraId="43EB63E3" w14:textId="77777777" w:rsidR="00D53E72" w:rsidRDefault="00D53E72">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80F"/>
    <w:multiLevelType w:val="hybridMultilevel"/>
    <w:tmpl w:val="23666E70"/>
    <w:lvl w:ilvl="0" w:tplc="5FD4CB92">
      <w:start w:val="1"/>
      <w:numFmt w:val="bullet"/>
      <w:lvlText w:val="·"/>
      <w:lvlJc w:val="left"/>
      <w:pPr>
        <w:ind w:left="720" w:hanging="360"/>
      </w:pPr>
      <w:rPr>
        <w:rFonts w:ascii="Symbol" w:eastAsia="Symbol" w:hAnsi="Symbol" w:cs="Symbol"/>
      </w:rPr>
    </w:lvl>
    <w:lvl w:ilvl="1" w:tplc="23840036">
      <w:start w:val="1"/>
      <w:numFmt w:val="bullet"/>
      <w:lvlText w:val="o"/>
      <w:lvlJc w:val="left"/>
      <w:pPr>
        <w:ind w:left="1440" w:hanging="360"/>
      </w:pPr>
      <w:rPr>
        <w:rFonts w:ascii="Courier New" w:eastAsia="Courier New" w:hAnsi="Courier New" w:cs="Courier New"/>
      </w:rPr>
    </w:lvl>
    <w:lvl w:ilvl="2" w:tplc="6D84F2EC">
      <w:start w:val="1"/>
      <w:numFmt w:val="bullet"/>
      <w:lvlText w:val="§"/>
      <w:lvlJc w:val="left"/>
      <w:pPr>
        <w:ind w:left="2160" w:hanging="360"/>
      </w:pPr>
      <w:rPr>
        <w:rFonts w:ascii="Wingdings" w:eastAsia="Wingdings" w:hAnsi="Wingdings" w:cs="Wingdings"/>
      </w:rPr>
    </w:lvl>
    <w:lvl w:ilvl="3" w:tplc="DD5CC858">
      <w:start w:val="1"/>
      <w:numFmt w:val="bullet"/>
      <w:lvlText w:val="·"/>
      <w:lvlJc w:val="left"/>
      <w:pPr>
        <w:ind w:left="2880" w:hanging="360"/>
      </w:pPr>
      <w:rPr>
        <w:rFonts w:ascii="Symbol" w:eastAsia="Symbol" w:hAnsi="Symbol" w:cs="Symbol"/>
      </w:rPr>
    </w:lvl>
    <w:lvl w:ilvl="4" w:tplc="6D6C5B10">
      <w:start w:val="1"/>
      <w:numFmt w:val="bullet"/>
      <w:lvlText w:val="o"/>
      <w:lvlJc w:val="left"/>
      <w:pPr>
        <w:ind w:left="3600" w:hanging="360"/>
      </w:pPr>
      <w:rPr>
        <w:rFonts w:ascii="Courier New" w:eastAsia="Courier New" w:hAnsi="Courier New" w:cs="Courier New"/>
      </w:rPr>
    </w:lvl>
    <w:lvl w:ilvl="5" w:tplc="F7EE2E9E">
      <w:start w:val="1"/>
      <w:numFmt w:val="bullet"/>
      <w:lvlText w:val="§"/>
      <w:lvlJc w:val="left"/>
      <w:pPr>
        <w:ind w:left="4320" w:hanging="360"/>
      </w:pPr>
      <w:rPr>
        <w:rFonts w:ascii="Wingdings" w:eastAsia="Wingdings" w:hAnsi="Wingdings" w:cs="Wingdings"/>
      </w:rPr>
    </w:lvl>
    <w:lvl w:ilvl="6" w:tplc="BB7ABF10">
      <w:start w:val="1"/>
      <w:numFmt w:val="bullet"/>
      <w:lvlText w:val="·"/>
      <w:lvlJc w:val="left"/>
      <w:pPr>
        <w:ind w:left="5040" w:hanging="360"/>
      </w:pPr>
      <w:rPr>
        <w:rFonts w:ascii="Symbol" w:eastAsia="Symbol" w:hAnsi="Symbol" w:cs="Symbol"/>
      </w:rPr>
    </w:lvl>
    <w:lvl w:ilvl="7" w:tplc="45B219B4">
      <w:start w:val="1"/>
      <w:numFmt w:val="bullet"/>
      <w:lvlText w:val="o"/>
      <w:lvlJc w:val="left"/>
      <w:pPr>
        <w:ind w:left="5760" w:hanging="360"/>
      </w:pPr>
      <w:rPr>
        <w:rFonts w:ascii="Courier New" w:eastAsia="Courier New" w:hAnsi="Courier New" w:cs="Courier New"/>
      </w:rPr>
    </w:lvl>
    <w:lvl w:ilvl="8" w:tplc="6A3878F4">
      <w:start w:val="1"/>
      <w:numFmt w:val="bullet"/>
      <w:lvlText w:val="§"/>
      <w:lvlJc w:val="left"/>
      <w:pPr>
        <w:ind w:left="6480" w:hanging="360"/>
      </w:pPr>
      <w:rPr>
        <w:rFonts w:ascii="Wingdings" w:eastAsia="Wingdings" w:hAnsi="Wingdings" w:cs="Wingdings"/>
      </w:rPr>
    </w:lvl>
  </w:abstractNum>
  <w:abstractNum w:abstractNumId="1" w15:restartNumberingAfterBreak="0">
    <w:nsid w:val="25BE16B7"/>
    <w:multiLevelType w:val="hybridMultilevel"/>
    <w:tmpl w:val="5D6081EA"/>
    <w:lvl w:ilvl="0" w:tplc="587CEE8C">
      <w:start w:val="1"/>
      <w:numFmt w:val="decimal"/>
      <w:lvlText w:val="%1."/>
      <w:lvlJc w:val="left"/>
      <w:pPr>
        <w:ind w:left="720" w:hanging="360"/>
      </w:pPr>
    </w:lvl>
    <w:lvl w:ilvl="1" w:tplc="022CA74E">
      <w:start w:val="1"/>
      <w:numFmt w:val="lowerLetter"/>
      <w:lvlText w:val="%2."/>
      <w:lvlJc w:val="left"/>
      <w:pPr>
        <w:ind w:left="1440" w:hanging="360"/>
      </w:pPr>
    </w:lvl>
    <w:lvl w:ilvl="2" w:tplc="F468FAAA">
      <w:start w:val="1"/>
      <w:numFmt w:val="lowerRoman"/>
      <w:lvlText w:val="%3."/>
      <w:lvlJc w:val="right"/>
      <w:pPr>
        <w:ind w:left="2160" w:hanging="180"/>
      </w:pPr>
    </w:lvl>
    <w:lvl w:ilvl="3" w:tplc="08445918">
      <w:start w:val="1"/>
      <w:numFmt w:val="decimal"/>
      <w:lvlText w:val="%4."/>
      <w:lvlJc w:val="left"/>
      <w:pPr>
        <w:ind w:left="2880" w:hanging="360"/>
      </w:pPr>
    </w:lvl>
    <w:lvl w:ilvl="4" w:tplc="3F4EE4F4">
      <w:start w:val="1"/>
      <w:numFmt w:val="lowerLetter"/>
      <w:lvlText w:val="%5."/>
      <w:lvlJc w:val="left"/>
      <w:pPr>
        <w:ind w:left="3600" w:hanging="360"/>
      </w:pPr>
    </w:lvl>
    <w:lvl w:ilvl="5" w:tplc="EC9EF13C">
      <w:start w:val="1"/>
      <w:numFmt w:val="lowerRoman"/>
      <w:lvlText w:val="%6."/>
      <w:lvlJc w:val="right"/>
      <w:pPr>
        <w:ind w:left="4320" w:hanging="180"/>
      </w:pPr>
    </w:lvl>
    <w:lvl w:ilvl="6" w:tplc="1E5CF0D8">
      <w:start w:val="1"/>
      <w:numFmt w:val="decimal"/>
      <w:lvlText w:val="%7."/>
      <w:lvlJc w:val="left"/>
      <w:pPr>
        <w:ind w:left="5040" w:hanging="360"/>
      </w:pPr>
    </w:lvl>
    <w:lvl w:ilvl="7" w:tplc="4CDAA9C8">
      <w:start w:val="1"/>
      <w:numFmt w:val="lowerLetter"/>
      <w:lvlText w:val="%8."/>
      <w:lvlJc w:val="left"/>
      <w:pPr>
        <w:ind w:left="5760" w:hanging="360"/>
      </w:pPr>
    </w:lvl>
    <w:lvl w:ilvl="8" w:tplc="DE94858E">
      <w:start w:val="1"/>
      <w:numFmt w:val="lowerRoman"/>
      <w:lvlText w:val="%9."/>
      <w:lvlJc w:val="right"/>
      <w:pPr>
        <w:ind w:left="6480" w:hanging="180"/>
      </w:pPr>
    </w:lvl>
  </w:abstractNum>
  <w:abstractNum w:abstractNumId="2" w15:restartNumberingAfterBreak="0">
    <w:nsid w:val="2F174A06"/>
    <w:multiLevelType w:val="hybridMultilevel"/>
    <w:tmpl w:val="2B2A610E"/>
    <w:lvl w:ilvl="0" w:tplc="D548AE12">
      <w:start w:val="1"/>
      <w:numFmt w:val="bullet"/>
      <w:lvlText w:val="·"/>
      <w:lvlJc w:val="left"/>
      <w:pPr>
        <w:ind w:left="720" w:hanging="360"/>
      </w:pPr>
      <w:rPr>
        <w:rFonts w:ascii="Symbol" w:eastAsia="Symbol" w:hAnsi="Symbol" w:cs="Symbol"/>
      </w:rPr>
    </w:lvl>
    <w:lvl w:ilvl="1" w:tplc="72DA7050">
      <w:start w:val="1"/>
      <w:numFmt w:val="bullet"/>
      <w:lvlText w:val="o"/>
      <w:lvlJc w:val="left"/>
      <w:pPr>
        <w:ind w:left="1440" w:hanging="360"/>
      </w:pPr>
      <w:rPr>
        <w:rFonts w:ascii="Courier New" w:eastAsia="Courier New" w:hAnsi="Courier New" w:cs="Courier New"/>
      </w:rPr>
    </w:lvl>
    <w:lvl w:ilvl="2" w:tplc="1528E6B0">
      <w:start w:val="1"/>
      <w:numFmt w:val="bullet"/>
      <w:lvlText w:val="§"/>
      <w:lvlJc w:val="left"/>
      <w:pPr>
        <w:ind w:left="2160" w:hanging="360"/>
      </w:pPr>
      <w:rPr>
        <w:rFonts w:ascii="Wingdings" w:eastAsia="Wingdings" w:hAnsi="Wingdings" w:cs="Wingdings"/>
      </w:rPr>
    </w:lvl>
    <w:lvl w:ilvl="3" w:tplc="A73AE3C8">
      <w:start w:val="1"/>
      <w:numFmt w:val="bullet"/>
      <w:lvlText w:val="·"/>
      <w:lvlJc w:val="left"/>
      <w:pPr>
        <w:ind w:left="2880" w:hanging="360"/>
      </w:pPr>
      <w:rPr>
        <w:rFonts w:ascii="Symbol" w:eastAsia="Symbol" w:hAnsi="Symbol" w:cs="Symbol"/>
      </w:rPr>
    </w:lvl>
    <w:lvl w:ilvl="4" w:tplc="2B222FD8">
      <w:start w:val="1"/>
      <w:numFmt w:val="bullet"/>
      <w:lvlText w:val="o"/>
      <w:lvlJc w:val="left"/>
      <w:pPr>
        <w:ind w:left="3600" w:hanging="360"/>
      </w:pPr>
      <w:rPr>
        <w:rFonts w:ascii="Courier New" w:eastAsia="Courier New" w:hAnsi="Courier New" w:cs="Courier New"/>
      </w:rPr>
    </w:lvl>
    <w:lvl w:ilvl="5" w:tplc="D1FA188E">
      <w:start w:val="1"/>
      <w:numFmt w:val="bullet"/>
      <w:lvlText w:val="§"/>
      <w:lvlJc w:val="left"/>
      <w:pPr>
        <w:ind w:left="4320" w:hanging="360"/>
      </w:pPr>
      <w:rPr>
        <w:rFonts w:ascii="Wingdings" w:eastAsia="Wingdings" w:hAnsi="Wingdings" w:cs="Wingdings"/>
      </w:rPr>
    </w:lvl>
    <w:lvl w:ilvl="6" w:tplc="44002DD2">
      <w:start w:val="1"/>
      <w:numFmt w:val="bullet"/>
      <w:lvlText w:val="·"/>
      <w:lvlJc w:val="left"/>
      <w:pPr>
        <w:ind w:left="5040" w:hanging="360"/>
      </w:pPr>
      <w:rPr>
        <w:rFonts w:ascii="Symbol" w:eastAsia="Symbol" w:hAnsi="Symbol" w:cs="Symbol"/>
      </w:rPr>
    </w:lvl>
    <w:lvl w:ilvl="7" w:tplc="4F94684C">
      <w:start w:val="1"/>
      <w:numFmt w:val="bullet"/>
      <w:lvlText w:val="o"/>
      <w:lvlJc w:val="left"/>
      <w:pPr>
        <w:ind w:left="5760" w:hanging="360"/>
      </w:pPr>
      <w:rPr>
        <w:rFonts w:ascii="Courier New" w:eastAsia="Courier New" w:hAnsi="Courier New" w:cs="Courier New"/>
      </w:rPr>
    </w:lvl>
    <w:lvl w:ilvl="8" w:tplc="BE7AE288">
      <w:start w:val="1"/>
      <w:numFmt w:val="bullet"/>
      <w:lvlText w:val="§"/>
      <w:lvlJc w:val="left"/>
      <w:pPr>
        <w:ind w:left="6480" w:hanging="360"/>
      </w:pPr>
      <w:rPr>
        <w:rFonts w:ascii="Wingdings" w:eastAsia="Wingdings" w:hAnsi="Wingdings" w:cs="Wingdings"/>
      </w:rPr>
    </w:lvl>
  </w:abstractNum>
  <w:abstractNum w:abstractNumId="3" w15:restartNumberingAfterBreak="0">
    <w:nsid w:val="3042000A"/>
    <w:multiLevelType w:val="hybridMultilevel"/>
    <w:tmpl w:val="7540B53C"/>
    <w:lvl w:ilvl="0" w:tplc="34F02208">
      <w:start w:val="1"/>
      <w:numFmt w:val="upperLetter"/>
      <w:lvlText w:val="%1."/>
      <w:lvlJc w:val="left"/>
      <w:pPr>
        <w:ind w:left="709" w:hanging="360"/>
      </w:pPr>
    </w:lvl>
    <w:lvl w:ilvl="1" w:tplc="D662EFF4">
      <w:start w:val="1"/>
      <w:numFmt w:val="lowerLetter"/>
      <w:lvlText w:val="%2."/>
      <w:lvlJc w:val="left"/>
      <w:pPr>
        <w:ind w:left="1429" w:hanging="360"/>
      </w:pPr>
    </w:lvl>
    <w:lvl w:ilvl="2" w:tplc="F432B74A">
      <w:start w:val="1"/>
      <w:numFmt w:val="lowerRoman"/>
      <w:lvlText w:val="%3."/>
      <w:lvlJc w:val="right"/>
      <w:pPr>
        <w:ind w:left="2149" w:hanging="180"/>
      </w:pPr>
    </w:lvl>
    <w:lvl w:ilvl="3" w:tplc="3384CB1A">
      <w:start w:val="1"/>
      <w:numFmt w:val="decimal"/>
      <w:lvlText w:val="%4."/>
      <w:lvlJc w:val="left"/>
      <w:pPr>
        <w:ind w:left="2869" w:hanging="360"/>
      </w:pPr>
    </w:lvl>
    <w:lvl w:ilvl="4" w:tplc="2278CC96">
      <w:start w:val="1"/>
      <w:numFmt w:val="lowerLetter"/>
      <w:lvlText w:val="%5."/>
      <w:lvlJc w:val="left"/>
      <w:pPr>
        <w:ind w:left="3589" w:hanging="360"/>
      </w:pPr>
    </w:lvl>
    <w:lvl w:ilvl="5" w:tplc="10E2243A">
      <w:start w:val="1"/>
      <w:numFmt w:val="lowerRoman"/>
      <w:lvlText w:val="%6."/>
      <w:lvlJc w:val="right"/>
      <w:pPr>
        <w:ind w:left="4309" w:hanging="180"/>
      </w:pPr>
    </w:lvl>
    <w:lvl w:ilvl="6" w:tplc="0E2AACC2">
      <w:start w:val="1"/>
      <w:numFmt w:val="decimal"/>
      <w:lvlText w:val="%7."/>
      <w:lvlJc w:val="left"/>
      <w:pPr>
        <w:ind w:left="5029" w:hanging="360"/>
      </w:pPr>
    </w:lvl>
    <w:lvl w:ilvl="7" w:tplc="10480C60">
      <w:start w:val="1"/>
      <w:numFmt w:val="lowerLetter"/>
      <w:lvlText w:val="%8."/>
      <w:lvlJc w:val="left"/>
      <w:pPr>
        <w:ind w:left="5749" w:hanging="360"/>
      </w:pPr>
    </w:lvl>
    <w:lvl w:ilvl="8" w:tplc="3766B098">
      <w:start w:val="1"/>
      <w:numFmt w:val="lowerRoman"/>
      <w:lvlText w:val="%9."/>
      <w:lvlJc w:val="right"/>
      <w:pPr>
        <w:ind w:left="6469" w:hanging="180"/>
      </w:pPr>
    </w:lvl>
  </w:abstractNum>
  <w:abstractNum w:abstractNumId="4" w15:restartNumberingAfterBreak="0">
    <w:nsid w:val="41B46303"/>
    <w:multiLevelType w:val="hybridMultilevel"/>
    <w:tmpl w:val="8AD813CA"/>
    <w:lvl w:ilvl="0" w:tplc="B2062F90">
      <w:start w:val="1"/>
      <w:numFmt w:val="bullet"/>
      <w:lvlText w:val="·"/>
      <w:lvlJc w:val="left"/>
      <w:pPr>
        <w:ind w:left="720" w:hanging="360"/>
      </w:pPr>
      <w:rPr>
        <w:rFonts w:ascii="Symbol" w:eastAsia="Symbol" w:hAnsi="Symbol" w:cs="Symbol"/>
      </w:rPr>
    </w:lvl>
    <w:lvl w:ilvl="1" w:tplc="349248F4">
      <w:start w:val="1"/>
      <w:numFmt w:val="bullet"/>
      <w:lvlText w:val="o"/>
      <w:lvlJc w:val="left"/>
      <w:pPr>
        <w:ind w:left="1440" w:hanging="360"/>
      </w:pPr>
      <w:rPr>
        <w:rFonts w:ascii="Courier New" w:eastAsia="Courier New" w:hAnsi="Courier New" w:cs="Courier New"/>
      </w:rPr>
    </w:lvl>
    <w:lvl w:ilvl="2" w:tplc="2146BEEE">
      <w:start w:val="1"/>
      <w:numFmt w:val="bullet"/>
      <w:lvlText w:val="§"/>
      <w:lvlJc w:val="left"/>
      <w:pPr>
        <w:ind w:left="2160" w:hanging="360"/>
      </w:pPr>
      <w:rPr>
        <w:rFonts w:ascii="Wingdings" w:eastAsia="Wingdings" w:hAnsi="Wingdings" w:cs="Wingdings"/>
      </w:rPr>
    </w:lvl>
    <w:lvl w:ilvl="3" w:tplc="4A62FFEC">
      <w:start w:val="1"/>
      <w:numFmt w:val="bullet"/>
      <w:lvlText w:val="·"/>
      <w:lvlJc w:val="left"/>
      <w:pPr>
        <w:ind w:left="2880" w:hanging="360"/>
      </w:pPr>
      <w:rPr>
        <w:rFonts w:ascii="Symbol" w:eastAsia="Symbol" w:hAnsi="Symbol" w:cs="Symbol"/>
      </w:rPr>
    </w:lvl>
    <w:lvl w:ilvl="4" w:tplc="C1601E3C">
      <w:start w:val="1"/>
      <w:numFmt w:val="bullet"/>
      <w:lvlText w:val="o"/>
      <w:lvlJc w:val="left"/>
      <w:pPr>
        <w:ind w:left="3600" w:hanging="360"/>
      </w:pPr>
      <w:rPr>
        <w:rFonts w:ascii="Courier New" w:eastAsia="Courier New" w:hAnsi="Courier New" w:cs="Courier New"/>
      </w:rPr>
    </w:lvl>
    <w:lvl w:ilvl="5" w:tplc="3BDE4522">
      <w:start w:val="1"/>
      <w:numFmt w:val="bullet"/>
      <w:lvlText w:val="§"/>
      <w:lvlJc w:val="left"/>
      <w:pPr>
        <w:ind w:left="4320" w:hanging="360"/>
      </w:pPr>
      <w:rPr>
        <w:rFonts w:ascii="Wingdings" w:eastAsia="Wingdings" w:hAnsi="Wingdings" w:cs="Wingdings"/>
      </w:rPr>
    </w:lvl>
    <w:lvl w:ilvl="6" w:tplc="76D06F3C">
      <w:start w:val="1"/>
      <w:numFmt w:val="bullet"/>
      <w:lvlText w:val="·"/>
      <w:lvlJc w:val="left"/>
      <w:pPr>
        <w:ind w:left="5040" w:hanging="360"/>
      </w:pPr>
      <w:rPr>
        <w:rFonts w:ascii="Symbol" w:eastAsia="Symbol" w:hAnsi="Symbol" w:cs="Symbol"/>
      </w:rPr>
    </w:lvl>
    <w:lvl w:ilvl="7" w:tplc="CF220038">
      <w:start w:val="1"/>
      <w:numFmt w:val="bullet"/>
      <w:lvlText w:val="o"/>
      <w:lvlJc w:val="left"/>
      <w:pPr>
        <w:ind w:left="5760" w:hanging="360"/>
      </w:pPr>
      <w:rPr>
        <w:rFonts w:ascii="Courier New" w:eastAsia="Courier New" w:hAnsi="Courier New" w:cs="Courier New"/>
      </w:rPr>
    </w:lvl>
    <w:lvl w:ilvl="8" w:tplc="A0D82540">
      <w:start w:val="1"/>
      <w:numFmt w:val="bullet"/>
      <w:lvlText w:val="§"/>
      <w:lvlJc w:val="left"/>
      <w:pPr>
        <w:ind w:left="6480" w:hanging="360"/>
      </w:pPr>
      <w:rPr>
        <w:rFonts w:ascii="Wingdings" w:eastAsia="Wingdings" w:hAnsi="Wingdings" w:cs="Wingdings"/>
      </w:rPr>
    </w:lvl>
  </w:abstractNum>
  <w:abstractNum w:abstractNumId="5" w15:restartNumberingAfterBreak="0">
    <w:nsid w:val="44430367"/>
    <w:multiLevelType w:val="hybridMultilevel"/>
    <w:tmpl w:val="53A8EC7C"/>
    <w:lvl w:ilvl="0" w:tplc="D56C203E">
      <w:start w:val="1"/>
      <w:numFmt w:val="bullet"/>
      <w:lvlText w:val="·"/>
      <w:lvlJc w:val="left"/>
      <w:pPr>
        <w:ind w:left="720" w:hanging="360"/>
      </w:pPr>
      <w:rPr>
        <w:rFonts w:ascii="Symbol" w:eastAsia="Symbol" w:hAnsi="Symbol" w:cs="Symbol"/>
      </w:rPr>
    </w:lvl>
    <w:lvl w:ilvl="1" w:tplc="61569B9E">
      <w:start w:val="1"/>
      <w:numFmt w:val="bullet"/>
      <w:lvlText w:val="o"/>
      <w:lvlJc w:val="left"/>
      <w:pPr>
        <w:ind w:left="1440" w:hanging="360"/>
      </w:pPr>
      <w:rPr>
        <w:rFonts w:ascii="Courier New" w:eastAsia="Courier New" w:hAnsi="Courier New" w:cs="Courier New"/>
      </w:rPr>
    </w:lvl>
    <w:lvl w:ilvl="2" w:tplc="6CD242A4">
      <w:start w:val="1"/>
      <w:numFmt w:val="bullet"/>
      <w:lvlText w:val="§"/>
      <w:lvlJc w:val="left"/>
      <w:pPr>
        <w:ind w:left="2160" w:hanging="360"/>
      </w:pPr>
      <w:rPr>
        <w:rFonts w:ascii="Wingdings" w:eastAsia="Wingdings" w:hAnsi="Wingdings" w:cs="Wingdings"/>
      </w:rPr>
    </w:lvl>
    <w:lvl w:ilvl="3" w:tplc="0C60FF48">
      <w:start w:val="1"/>
      <w:numFmt w:val="bullet"/>
      <w:lvlText w:val="·"/>
      <w:lvlJc w:val="left"/>
      <w:pPr>
        <w:ind w:left="2880" w:hanging="360"/>
      </w:pPr>
      <w:rPr>
        <w:rFonts w:ascii="Symbol" w:eastAsia="Symbol" w:hAnsi="Symbol" w:cs="Symbol"/>
      </w:rPr>
    </w:lvl>
    <w:lvl w:ilvl="4" w:tplc="1F80F2C8">
      <w:start w:val="1"/>
      <w:numFmt w:val="bullet"/>
      <w:lvlText w:val="o"/>
      <w:lvlJc w:val="left"/>
      <w:pPr>
        <w:ind w:left="3600" w:hanging="360"/>
      </w:pPr>
      <w:rPr>
        <w:rFonts w:ascii="Courier New" w:eastAsia="Courier New" w:hAnsi="Courier New" w:cs="Courier New"/>
      </w:rPr>
    </w:lvl>
    <w:lvl w:ilvl="5" w:tplc="A25047E4">
      <w:start w:val="1"/>
      <w:numFmt w:val="bullet"/>
      <w:lvlText w:val="§"/>
      <w:lvlJc w:val="left"/>
      <w:pPr>
        <w:ind w:left="4320" w:hanging="360"/>
      </w:pPr>
      <w:rPr>
        <w:rFonts w:ascii="Wingdings" w:eastAsia="Wingdings" w:hAnsi="Wingdings" w:cs="Wingdings"/>
      </w:rPr>
    </w:lvl>
    <w:lvl w:ilvl="6" w:tplc="6AAA7680">
      <w:start w:val="1"/>
      <w:numFmt w:val="bullet"/>
      <w:lvlText w:val="·"/>
      <w:lvlJc w:val="left"/>
      <w:pPr>
        <w:ind w:left="5040" w:hanging="360"/>
      </w:pPr>
      <w:rPr>
        <w:rFonts w:ascii="Symbol" w:eastAsia="Symbol" w:hAnsi="Symbol" w:cs="Symbol"/>
      </w:rPr>
    </w:lvl>
    <w:lvl w:ilvl="7" w:tplc="8B943946">
      <w:start w:val="1"/>
      <w:numFmt w:val="bullet"/>
      <w:lvlText w:val="o"/>
      <w:lvlJc w:val="left"/>
      <w:pPr>
        <w:ind w:left="5760" w:hanging="360"/>
      </w:pPr>
      <w:rPr>
        <w:rFonts w:ascii="Courier New" w:eastAsia="Courier New" w:hAnsi="Courier New" w:cs="Courier New"/>
      </w:rPr>
    </w:lvl>
    <w:lvl w:ilvl="8" w:tplc="9090506E">
      <w:start w:val="1"/>
      <w:numFmt w:val="bullet"/>
      <w:lvlText w:val="§"/>
      <w:lvlJc w:val="left"/>
      <w:pPr>
        <w:ind w:left="6480" w:hanging="360"/>
      </w:pPr>
      <w:rPr>
        <w:rFonts w:ascii="Wingdings" w:eastAsia="Wingdings" w:hAnsi="Wingdings" w:cs="Wingdings"/>
      </w:rPr>
    </w:lvl>
  </w:abstractNum>
  <w:abstractNum w:abstractNumId="6" w15:restartNumberingAfterBreak="0">
    <w:nsid w:val="524F5E4D"/>
    <w:multiLevelType w:val="hybridMultilevel"/>
    <w:tmpl w:val="FBA0ADCC"/>
    <w:lvl w:ilvl="0" w:tplc="D73C96D4">
      <w:start w:val="1"/>
      <w:numFmt w:val="bullet"/>
      <w:lvlText w:val="·"/>
      <w:lvlJc w:val="left"/>
      <w:pPr>
        <w:ind w:left="720" w:hanging="360"/>
      </w:pPr>
      <w:rPr>
        <w:rFonts w:ascii="Symbol" w:eastAsia="Symbol" w:hAnsi="Symbol" w:cs="Symbol"/>
      </w:rPr>
    </w:lvl>
    <w:lvl w:ilvl="1" w:tplc="B1AA34AA">
      <w:start w:val="1"/>
      <w:numFmt w:val="bullet"/>
      <w:lvlText w:val="o"/>
      <w:lvlJc w:val="left"/>
      <w:pPr>
        <w:ind w:left="1440" w:hanging="360"/>
      </w:pPr>
      <w:rPr>
        <w:rFonts w:ascii="Courier New" w:eastAsia="Courier New" w:hAnsi="Courier New" w:cs="Courier New"/>
      </w:rPr>
    </w:lvl>
    <w:lvl w:ilvl="2" w:tplc="E880FD16">
      <w:start w:val="1"/>
      <w:numFmt w:val="bullet"/>
      <w:lvlText w:val="§"/>
      <w:lvlJc w:val="left"/>
      <w:pPr>
        <w:ind w:left="2160" w:hanging="360"/>
      </w:pPr>
      <w:rPr>
        <w:rFonts w:ascii="Wingdings" w:eastAsia="Wingdings" w:hAnsi="Wingdings" w:cs="Wingdings"/>
      </w:rPr>
    </w:lvl>
    <w:lvl w:ilvl="3" w:tplc="E74AAA4E">
      <w:start w:val="1"/>
      <w:numFmt w:val="bullet"/>
      <w:lvlText w:val="·"/>
      <w:lvlJc w:val="left"/>
      <w:pPr>
        <w:ind w:left="2880" w:hanging="360"/>
      </w:pPr>
      <w:rPr>
        <w:rFonts w:ascii="Symbol" w:eastAsia="Symbol" w:hAnsi="Symbol" w:cs="Symbol"/>
      </w:rPr>
    </w:lvl>
    <w:lvl w:ilvl="4" w:tplc="ED02EEC2">
      <w:start w:val="1"/>
      <w:numFmt w:val="bullet"/>
      <w:lvlText w:val="o"/>
      <w:lvlJc w:val="left"/>
      <w:pPr>
        <w:ind w:left="3600" w:hanging="360"/>
      </w:pPr>
      <w:rPr>
        <w:rFonts w:ascii="Courier New" w:eastAsia="Courier New" w:hAnsi="Courier New" w:cs="Courier New"/>
      </w:rPr>
    </w:lvl>
    <w:lvl w:ilvl="5" w:tplc="3FF2A122">
      <w:start w:val="1"/>
      <w:numFmt w:val="bullet"/>
      <w:lvlText w:val="§"/>
      <w:lvlJc w:val="left"/>
      <w:pPr>
        <w:ind w:left="4320" w:hanging="360"/>
      </w:pPr>
      <w:rPr>
        <w:rFonts w:ascii="Wingdings" w:eastAsia="Wingdings" w:hAnsi="Wingdings" w:cs="Wingdings"/>
      </w:rPr>
    </w:lvl>
    <w:lvl w:ilvl="6" w:tplc="0AB296F2">
      <w:start w:val="1"/>
      <w:numFmt w:val="bullet"/>
      <w:lvlText w:val="·"/>
      <w:lvlJc w:val="left"/>
      <w:pPr>
        <w:ind w:left="5040" w:hanging="360"/>
      </w:pPr>
      <w:rPr>
        <w:rFonts w:ascii="Symbol" w:eastAsia="Symbol" w:hAnsi="Symbol" w:cs="Symbol"/>
      </w:rPr>
    </w:lvl>
    <w:lvl w:ilvl="7" w:tplc="3CD04E32">
      <w:start w:val="1"/>
      <w:numFmt w:val="bullet"/>
      <w:lvlText w:val="o"/>
      <w:lvlJc w:val="left"/>
      <w:pPr>
        <w:ind w:left="5760" w:hanging="360"/>
      </w:pPr>
      <w:rPr>
        <w:rFonts w:ascii="Courier New" w:eastAsia="Courier New" w:hAnsi="Courier New" w:cs="Courier New"/>
      </w:rPr>
    </w:lvl>
    <w:lvl w:ilvl="8" w:tplc="61D0F2F6">
      <w:start w:val="1"/>
      <w:numFmt w:val="bullet"/>
      <w:lvlText w:val="§"/>
      <w:lvlJc w:val="left"/>
      <w:pPr>
        <w:ind w:left="6480" w:hanging="360"/>
      </w:pPr>
      <w:rPr>
        <w:rFonts w:ascii="Wingdings" w:eastAsia="Wingdings" w:hAnsi="Wingdings" w:cs="Wingdings"/>
      </w:rPr>
    </w:lvl>
  </w:abstractNum>
  <w:abstractNum w:abstractNumId="7" w15:restartNumberingAfterBreak="0">
    <w:nsid w:val="5508506D"/>
    <w:multiLevelType w:val="hybridMultilevel"/>
    <w:tmpl w:val="3EBCFDB6"/>
    <w:lvl w:ilvl="0" w:tplc="D116F8DE">
      <w:start w:val="1"/>
      <w:numFmt w:val="upperLetter"/>
      <w:lvlText w:val="%1."/>
      <w:lvlJc w:val="left"/>
      <w:pPr>
        <w:ind w:left="709" w:hanging="360"/>
      </w:pPr>
    </w:lvl>
    <w:lvl w:ilvl="1" w:tplc="2812C336">
      <w:start w:val="1"/>
      <w:numFmt w:val="lowerLetter"/>
      <w:lvlText w:val="%2."/>
      <w:lvlJc w:val="left"/>
      <w:pPr>
        <w:ind w:left="1429" w:hanging="360"/>
      </w:pPr>
    </w:lvl>
    <w:lvl w:ilvl="2" w:tplc="7F6257A0">
      <w:start w:val="1"/>
      <w:numFmt w:val="lowerRoman"/>
      <w:lvlText w:val="%3."/>
      <w:lvlJc w:val="right"/>
      <w:pPr>
        <w:ind w:left="2149" w:hanging="180"/>
      </w:pPr>
    </w:lvl>
    <w:lvl w:ilvl="3" w:tplc="079661FA">
      <w:start w:val="1"/>
      <w:numFmt w:val="decimal"/>
      <w:lvlText w:val="%4."/>
      <w:lvlJc w:val="left"/>
      <w:pPr>
        <w:ind w:left="2869" w:hanging="360"/>
      </w:pPr>
    </w:lvl>
    <w:lvl w:ilvl="4" w:tplc="16C4CFD4">
      <w:start w:val="1"/>
      <w:numFmt w:val="lowerLetter"/>
      <w:lvlText w:val="%5."/>
      <w:lvlJc w:val="left"/>
      <w:pPr>
        <w:ind w:left="3589" w:hanging="360"/>
      </w:pPr>
    </w:lvl>
    <w:lvl w:ilvl="5" w:tplc="ADB46516">
      <w:start w:val="1"/>
      <w:numFmt w:val="lowerRoman"/>
      <w:lvlText w:val="%6."/>
      <w:lvlJc w:val="right"/>
      <w:pPr>
        <w:ind w:left="4309" w:hanging="180"/>
      </w:pPr>
    </w:lvl>
    <w:lvl w:ilvl="6" w:tplc="66E82AF6">
      <w:start w:val="1"/>
      <w:numFmt w:val="decimal"/>
      <w:lvlText w:val="%7."/>
      <w:lvlJc w:val="left"/>
      <w:pPr>
        <w:ind w:left="5029" w:hanging="360"/>
      </w:pPr>
    </w:lvl>
    <w:lvl w:ilvl="7" w:tplc="AE604A4C">
      <w:start w:val="1"/>
      <w:numFmt w:val="lowerLetter"/>
      <w:lvlText w:val="%8."/>
      <w:lvlJc w:val="left"/>
      <w:pPr>
        <w:ind w:left="5749" w:hanging="360"/>
      </w:pPr>
    </w:lvl>
    <w:lvl w:ilvl="8" w:tplc="BFC0BE72">
      <w:start w:val="1"/>
      <w:numFmt w:val="lowerRoman"/>
      <w:lvlText w:val="%9."/>
      <w:lvlJc w:val="right"/>
      <w:pPr>
        <w:ind w:left="6469" w:hanging="180"/>
      </w:pPr>
    </w:lvl>
  </w:abstractNum>
  <w:abstractNum w:abstractNumId="8" w15:restartNumberingAfterBreak="0">
    <w:nsid w:val="553C3611"/>
    <w:multiLevelType w:val="hybridMultilevel"/>
    <w:tmpl w:val="CE64731E"/>
    <w:lvl w:ilvl="0" w:tplc="BBDEB53C">
      <w:start w:val="1"/>
      <w:numFmt w:val="bullet"/>
      <w:lvlText w:val="·"/>
      <w:lvlJc w:val="left"/>
      <w:pPr>
        <w:ind w:left="720" w:hanging="360"/>
      </w:pPr>
      <w:rPr>
        <w:rFonts w:ascii="Symbol" w:eastAsia="Symbol" w:hAnsi="Symbol" w:cs="Symbol"/>
      </w:rPr>
    </w:lvl>
    <w:lvl w:ilvl="1" w:tplc="6A1E8FEC">
      <w:start w:val="1"/>
      <w:numFmt w:val="bullet"/>
      <w:lvlText w:val="o"/>
      <w:lvlJc w:val="left"/>
      <w:pPr>
        <w:ind w:left="1440" w:hanging="360"/>
      </w:pPr>
      <w:rPr>
        <w:rFonts w:ascii="Courier New" w:eastAsia="Courier New" w:hAnsi="Courier New" w:cs="Courier New"/>
      </w:rPr>
    </w:lvl>
    <w:lvl w:ilvl="2" w:tplc="DF56A9BE">
      <w:start w:val="1"/>
      <w:numFmt w:val="bullet"/>
      <w:lvlText w:val="§"/>
      <w:lvlJc w:val="left"/>
      <w:pPr>
        <w:ind w:left="2160" w:hanging="360"/>
      </w:pPr>
      <w:rPr>
        <w:rFonts w:ascii="Wingdings" w:eastAsia="Wingdings" w:hAnsi="Wingdings" w:cs="Wingdings"/>
      </w:rPr>
    </w:lvl>
    <w:lvl w:ilvl="3" w:tplc="85D026FE">
      <w:start w:val="1"/>
      <w:numFmt w:val="bullet"/>
      <w:lvlText w:val="·"/>
      <w:lvlJc w:val="left"/>
      <w:pPr>
        <w:ind w:left="2880" w:hanging="360"/>
      </w:pPr>
      <w:rPr>
        <w:rFonts w:ascii="Symbol" w:eastAsia="Symbol" w:hAnsi="Symbol" w:cs="Symbol"/>
      </w:rPr>
    </w:lvl>
    <w:lvl w:ilvl="4" w:tplc="65DAE580">
      <w:start w:val="1"/>
      <w:numFmt w:val="bullet"/>
      <w:lvlText w:val="o"/>
      <w:lvlJc w:val="left"/>
      <w:pPr>
        <w:ind w:left="3600" w:hanging="360"/>
      </w:pPr>
      <w:rPr>
        <w:rFonts w:ascii="Courier New" w:eastAsia="Courier New" w:hAnsi="Courier New" w:cs="Courier New"/>
      </w:rPr>
    </w:lvl>
    <w:lvl w:ilvl="5" w:tplc="2272DCB2">
      <w:start w:val="1"/>
      <w:numFmt w:val="bullet"/>
      <w:lvlText w:val="§"/>
      <w:lvlJc w:val="left"/>
      <w:pPr>
        <w:ind w:left="4320" w:hanging="360"/>
      </w:pPr>
      <w:rPr>
        <w:rFonts w:ascii="Wingdings" w:eastAsia="Wingdings" w:hAnsi="Wingdings" w:cs="Wingdings"/>
      </w:rPr>
    </w:lvl>
    <w:lvl w:ilvl="6" w:tplc="3880D208">
      <w:start w:val="1"/>
      <w:numFmt w:val="bullet"/>
      <w:lvlText w:val="·"/>
      <w:lvlJc w:val="left"/>
      <w:pPr>
        <w:ind w:left="5040" w:hanging="360"/>
      </w:pPr>
      <w:rPr>
        <w:rFonts w:ascii="Symbol" w:eastAsia="Symbol" w:hAnsi="Symbol" w:cs="Symbol"/>
      </w:rPr>
    </w:lvl>
    <w:lvl w:ilvl="7" w:tplc="F6E8B2EC">
      <w:start w:val="1"/>
      <w:numFmt w:val="bullet"/>
      <w:lvlText w:val="o"/>
      <w:lvlJc w:val="left"/>
      <w:pPr>
        <w:ind w:left="5760" w:hanging="360"/>
      </w:pPr>
      <w:rPr>
        <w:rFonts w:ascii="Courier New" w:eastAsia="Courier New" w:hAnsi="Courier New" w:cs="Courier New"/>
      </w:rPr>
    </w:lvl>
    <w:lvl w:ilvl="8" w:tplc="905CBE86">
      <w:start w:val="1"/>
      <w:numFmt w:val="bullet"/>
      <w:lvlText w:val="§"/>
      <w:lvlJc w:val="left"/>
      <w:pPr>
        <w:ind w:left="6480" w:hanging="360"/>
      </w:pPr>
      <w:rPr>
        <w:rFonts w:ascii="Wingdings" w:eastAsia="Wingdings" w:hAnsi="Wingdings" w:cs="Wingdings"/>
      </w:rPr>
    </w:lvl>
  </w:abstractNum>
  <w:abstractNum w:abstractNumId="9" w15:restartNumberingAfterBreak="0">
    <w:nsid w:val="60E509CD"/>
    <w:multiLevelType w:val="hybridMultilevel"/>
    <w:tmpl w:val="4978F826"/>
    <w:lvl w:ilvl="0" w:tplc="50C4EABC">
      <w:start w:val="1"/>
      <w:numFmt w:val="bullet"/>
      <w:lvlText w:val="·"/>
      <w:lvlJc w:val="left"/>
      <w:pPr>
        <w:ind w:left="720" w:hanging="360"/>
      </w:pPr>
      <w:rPr>
        <w:rFonts w:ascii="Symbol" w:eastAsia="Symbol" w:hAnsi="Symbol" w:cs="Symbol"/>
      </w:rPr>
    </w:lvl>
    <w:lvl w:ilvl="1" w:tplc="BAB4FB18">
      <w:start w:val="1"/>
      <w:numFmt w:val="bullet"/>
      <w:lvlText w:val="o"/>
      <w:lvlJc w:val="left"/>
      <w:pPr>
        <w:ind w:left="1440" w:hanging="360"/>
      </w:pPr>
      <w:rPr>
        <w:rFonts w:ascii="Courier New" w:eastAsia="Courier New" w:hAnsi="Courier New" w:cs="Courier New"/>
      </w:rPr>
    </w:lvl>
    <w:lvl w:ilvl="2" w:tplc="8D742708">
      <w:start w:val="1"/>
      <w:numFmt w:val="bullet"/>
      <w:lvlText w:val="§"/>
      <w:lvlJc w:val="left"/>
      <w:pPr>
        <w:ind w:left="2160" w:hanging="360"/>
      </w:pPr>
      <w:rPr>
        <w:rFonts w:ascii="Wingdings" w:eastAsia="Wingdings" w:hAnsi="Wingdings" w:cs="Wingdings"/>
      </w:rPr>
    </w:lvl>
    <w:lvl w:ilvl="3" w:tplc="B1848800">
      <w:start w:val="1"/>
      <w:numFmt w:val="bullet"/>
      <w:lvlText w:val="·"/>
      <w:lvlJc w:val="left"/>
      <w:pPr>
        <w:ind w:left="2880" w:hanging="360"/>
      </w:pPr>
      <w:rPr>
        <w:rFonts w:ascii="Symbol" w:eastAsia="Symbol" w:hAnsi="Symbol" w:cs="Symbol"/>
      </w:rPr>
    </w:lvl>
    <w:lvl w:ilvl="4" w:tplc="DA20A890">
      <w:start w:val="1"/>
      <w:numFmt w:val="bullet"/>
      <w:lvlText w:val="o"/>
      <w:lvlJc w:val="left"/>
      <w:pPr>
        <w:ind w:left="3600" w:hanging="360"/>
      </w:pPr>
      <w:rPr>
        <w:rFonts w:ascii="Courier New" w:eastAsia="Courier New" w:hAnsi="Courier New" w:cs="Courier New"/>
      </w:rPr>
    </w:lvl>
    <w:lvl w:ilvl="5" w:tplc="485C8392">
      <w:start w:val="1"/>
      <w:numFmt w:val="bullet"/>
      <w:lvlText w:val="§"/>
      <w:lvlJc w:val="left"/>
      <w:pPr>
        <w:ind w:left="4320" w:hanging="360"/>
      </w:pPr>
      <w:rPr>
        <w:rFonts w:ascii="Wingdings" w:eastAsia="Wingdings" w:hAnsi="Wingdings" w:cs="Wingdings"/>
      </w:rPr>
    </w:lvl>
    <w:lvl w:ilvl="6" w:tplc="0980D066">
      <w:start w:val="1"/>
      <w:numFmt w:val="bullet"/>
      <w:lvlText w:val="·"/>
      <w:lvlJc w:val="left"/>
      <w:pPr>
        <w:ind w:left="5040" w:hanging="360"/>
      </w:pPr>
      <w:rPr>
        <w:rFonts w:ascii="Symbol" w:eastAsia="Symbol" w:hAnsi="Symbol" w:cs="Symbol"/>
      </w:rPr>
    </w:lvl>
    <w:lvl w:ilvl="7" w:tplc="91A26440">
      <w:start w:val="1"/>
      <w:numFmt w:val="bullet"/>
      <w:lvlText w:val="o"/>
      <w:lvlJc w:val="left"/>
      <w:pPr>
        <w:ind w:left="5760" w:hanging="360"/>
      </w:pPr>
      <w:rPr>
        <w:rFonts w:ascii="Courier New" w:eastAsia="Courier New" w:hAnsi="Courier New" w:cs="Courier New"/>
      </w:rPr>
    </w:lvl>
    <w:lvl w:ilvl="8" w:tplc="6A826A2E">
      <w:start w:val="1"/>
      <w:numFmt w:val="bullet"/>
      <w:lvlText w:val="§"/>
      <w:lvlJc w:val="left"/>
      <w:pPr>
        <w:ind w:left="6480" w:hanging="360"/>
      </w:pPr>
      <w:rPr>
        <w:rFonts w:ascii="Wingdings" w:eastAsia="Wingdings" w:hAnsi="Wingdings" w:cs="Wingdings"/>
      </w:rPr>
    </w:lvl>
  </w:abstractNum>
  <w:abstractNum w:abstractNumId="10" w15:restartNumberingAfterBreak="0">
    <w:nsid w:val="6D925576"/>
    <w:multiLevelType w:val="hybridMultilevel"/>
    <w:tmpl w:val="B0A2C4B2"/>
    <w:lvl w:ilvl="0" w:tplc="599E7836">
      <w:start w:val="1"/>
      <w:numFmt w:val="decimal"/>
      <w:lvlText w:val="%1."/>
      <w:lvlJc w:val="left"/>
      <w:pPr>
        <w:ind w:left="360" w:hanging="360"/>
      </w:pPr>
    </w:lvl>
    <w:lvl w:ilvl="1" w:tplc="4C56FD44">
      <w:start w:val="1"/>
      <w:numFmt w:val="lowerLetter"/>
      <w:lvlText w:val="%2."/>
      <w:lvlJc w:val="left"/>
      <w:pPr>
        <w:ind w:left="1080" w:hanging="360"/>
      </w:pPr>
    </w:lvl>
    <w:lvl w:ilvl="2" w:tplc="B34259AC">
      <w:start w:val="1"/>
      <w:numFmt w:val="lowerRoman"/>
      <w:lvlText w:val="%3."/>
      <w:lvlJc w:val="right"/>
      <w:pPr>
        <w:ind w:left="1800" w:hanging="180"/>
      </w:pPr>
    </w:lvl>
    <w:lvl w:ilvl="3" w:tplc="71C65120">
      <w:start w:val="1"/>
      <w:numFmt w:val="decimal"/>
      <w:lvlText w:val="%4."/>
      <w:lvlJc w:val="left"/>
      <w:pPr>
        <w:ind w:left="2520" w:hanging="360"/>
      </w:pPr>
    </w:lvl>
    <w:lvl w:ilvl="4" w:tplc="8FBE16F4">
      <w:start w:val="1"/>
      <w:numFmt w:val="lowerLetter"/>
      <w:lvlText w:val="%5."/>
      <w:lvlJc w:val="left"/>
      <w:pPr>
        <w:ind w:left="3240" w:hanging="360"/>
      </w:pPr>
    </w:lvl>
    <w:lvl w:ilvl="5" w:tplc="0262D4CE">
      <w:start w:val="1"/>
      <w:numFmt w:val="lowerRoman"/>
      <w:lvlText w:val="%6."/>
      <w:lvlJc w:val="right"/>
      <w:pPr>
        <w:ind w:left="3960" w:hanging="180"/>
      </w:pPr>
    </w:lvl>
    <w:lvl w:ilvl="6" w:tplc="61103126">
      <w:start w:val="1"/>
      <w:numFmt w:val="decimal"/>
      <w:lvlText w:val="%7."/>
      <w:lvlJc w:val="left"/>
      <w:pPr>
        <w:ind w:left="4680" w:hanging="360"/>
      </w:pPr>
    </w:lvl>
    <w:lvl w:ilvl="7" w:tplc="E774F336">
      <w:start w:val="1"/>
      <w:numFmt w:val="lowerLetter"/>
      <w:lvlText w:val="%8."/>
      <w:lvlJc w:val="left"/>
      <w:pPr>
        <w:ind w:left="5400" w:hanging="360"/>
      </w:pPr>
    </w:lvl>
    <w:lvl w:ilvl="8" w:tplc="0074B316">
      <w:start w:val="1"/>
      <w:numFmt w:val="lowerRoman"/>
      <w:lvlText w:val="%9."/>
      <w:lvlJc w:val="right"/>
      <w:pPr>
        <w:ind w:left="6120" w:hanging="180"/>
      </w:pPr>
    </w:lvl>
  </w:abstractNum>
  <w:abstractNum w:abstractNumId="11" w15:restartNumberingAfterBreak="0">
    <w:nsid w:val="74E13F40"/>
    <w:multiLevelType w:val="hybridMultilevel"/>
    <w:tmpl w:val="87AEC21E"/>
    <w:lvl w:ilvl="0" w:tplc="AC62D8D8">
      <w:start w:val="1"/>
      <w:numFmt w:val="bullet"/>
      <w:lvlText w:val="·"/>
      <w:lvlJc w:val="left"/>
      <w:pPr>
        <w:ind w:left="709" w:hanging="360"/>
      </w:pPr>
      <w:rPr>
        <w:rFonts w:ascii="Symbol" w:eastAsia="Symbol" w:hAnsi="Symbol" w:cs="Symbol"/>
      </w:rPr>
    </w:lvl>
    <w:lvl w:ilvl="1" w:tplc="6764C506">
      <w:start w:val="1"/>
      <w:numFmt w:val="bullet"/>
      <w:lvlText w:val="o"/>
      <w:lvlJc w:val="left"/>
      <w:pPr>
        <w:ind w:left="1429" w:hanging="360"/>
      </w:pPr>
      <w:rPr>
        <w:rFonts w:ascii="Courier New" w:eastAsia="Courier New" w:hAnsi="Courier New" w:cs="Courier New"/>
      </w:rPr>
    </w:lvl>
    <w:lvl w:ilvl="2" w:tplc="226AA336">
      <w:start w:val="1"/>
      <w:numFmt w:val="bullet"/>
      <w:lvlText w:val="§"/>
      <w:lvlJc w:val="left"/>
      <w:pPr>
        <w:ind w:left="2149" w:hanging="360"/>
      </w:pPr>
      <w:rPr>
        <w:rFonts w:ascii="Wingdings" w:eastAsia="Wingdings" w:hAnsi="Wingdings" w:cs="Wingdings"/>
      </w:rPr>
    </w:lvl>
    <w:lvl w:ilvl="3" w:tplc="E8303298">
      <w:start w:val="1"/>
      <w:numFmt w:val="bullet"/>
      <w:lvlText w:val="·"/>
      <w:lvlJc w:val="left"/>
      <w:pPr>
        <w:ind w:left="2869" w:hanging="360"/>
      </w:pPr>
      <w:rPr>
        <w:rFonts w:ascii="Symbol" w:eastAsia="Symbol" w:hAnsi="Symbol" w:cs="Symbol"/>
      </w:rPr>
    </w:lvl>
    <w:lvl w:ilvl="4" w:tplc="5A84CDF8">
      <w:start w:val="1"/>
      <w:numFmt w:val="bullet"/>
      <w:lvlText w:val="o"/>
      <w:lvlJc w:val="left"/>
      <w:pPr>
        <w:ind w:left="3589" w:hanging="360"/>
      </w:pPr>
      <w:rPr>
        <w:rFonts w:ascii="Courier New" w:eastAsia="Courier New" w:hAnsi="Courier New" w:cs="Courier New"/>
      </w:rPr>
    </w:lvl>
    <w:lvl w:ilvl="5" w:tplc="4BB26122">
      <w:start w:val="1"/>
      <w:numFmt w:val="bullet"/>
      <w:lvlText w:val="§"/>
      <w:lvlJc w:val="left"/>
      <w:pPr>
        <w:ind w:left="4309" w:hanging="360"/>
      </w:pPr>
      <w:rPr>
        <w:rFonts w:ascii="Wingdings" w:eastAsia="Wingdings" w:hAnsi="Wingdings" w:cs="Wingdings"/>
      </w:rPr>
    </w:lvl>
    <w:lvl w:ilvl="6" w:tplc="C4FC8588">
      <w:start w:val="1"/>
      <w:numFmt w:val="bullet"/>
      <w:lvlText w:val="·"/>
      <w:lvlJc w:val="left"/>
      <w:pPr>
        <w:ind w:left="5029" w:hanging="360"/>
      </w:pPr>
      <w:rPr>
        <w:rFonts w:ascii="Symbol" w:eastAsia="Symbol" w:hAnsi="Symbol" w:cs="Symbol"/>
      </w:rPr>
    </w:lvl>
    <w:lvl w:ilvl="7" w:tplc="2E0A8E70">
      <w:start w:val="1"/>
      <w:numFmt w:val="bullet"/>
      <w:lvlText w:val="o"/>
      <w:lvlJc w:val="left"/>
      <w:pPr>
        <w:ind w:left="5749" w:hanging="360"/>
      </w:pPr>
      <w:rPr>
        <w:rFonts w:ascii="Courier New" w:eastAsia="Courier New" w:hAnsi="Courier New" w:cs="Courier New"/>
      </w:rPr>
    </w:lvl>
    <w:lvl w:ilvl="8" w:tplc="CC50B812">
      <w:start w:val="1"/>
      <w:numFmt w:val="bullet"/>
      <w:lvlText w:val="§"/>
      <w:lvlJc w:val="left"/>
      <w:pPr>
        <w:ind w:left="6469" w:hanging="360"/>
      </w:pPr>
      <w:rPr>
        <w:rFonts w:ascii="Wingdings" w:eastAsia="Wingdings" w:hAnsi="Wingdings" w:cs="Wingdings"/>
      </w:rPr>
    </w:lvl>
  </w:abstractNum>
  <w:abstractNum w:abstractNumId="12" w15:restartNumberingAfterBreak="0">
    <w:nsid w:val="7A317249"/>
    <w:multiLevelType w:val="hybridMultilevel"/>
    <w:tmpl w:val="4D24AF90"/>
    <w:lvl w:ilvl="0" w:tplc="D910CE54">
      <w:start w:val="1"/>
      <w:numFmt w:val="bullet"/>
      <w:lvlText w:val="–"/>
      <w:lvlJc w:val="left"/>
      <w:pPr>
        <w:ind w:left="709" w:hanging="360"/>
      </w:pPr>
      <w:rPr>
        <w:rFonts w:ascii="Arial" w:eastAsia="Arial" w:hAnsi="Arial" w:cs="Arial"/>
      </w:rPr>
    </w:lvl>
    <w:lvl w:ilvl="1" w:tplc="E0A488F2">
      <w:start w:val="1"/>
      <w:numFmt w:val="bullet"/>
      <w:lvlText w:val="o"/>
      <w:lvlJc w:val="left"/>
      <w:pPr>
        <w:ind w:left="1429" w:hanging="360"/>
      </w:pPr>
      <w:rPr>
        <w:rFonts w:ascii="Courier New" w:eastAsia="Courier New" w:hAnsi="Courier New" w:cs="Courier New"/>
      </w:rPr>
    </w:lvl>
    <w:lvl w:ilvl="2" w:tplc="32068B68">
      <w:start w:val="1"/>
      <w:numFmt w:val="bullet"/>
      <w:lvlText w:val="§"/>
      <w:lvlJc w:val="left"/>
      <w:pPr>
        <w:ind w:left="2149" w:hanging="360"/>
      </w:pPr>
      <w:rPr>
        <w:rFonts w:ascii="Wingdings" w:eastAsia="Wingdings" w:hAnsi="Wingdings" w:cs="Wingdings"/>
      </w:rPr>
    </w:lvl>
    <w:lvl w:ilvl="3" w:tplc="A2528CDA">
      <w:start w:val="1"/>
      <w:numFmt w:val="bullet"/>
      <w:lvlText w:val="·"/>
      <w:lvlJc w:val="left"/>
      <w:pPr>
        <w:ind w:left="2869" w:hanging="360"/>
      </w:pPr>
      <w:rPr>
        <w:rFonts w:ascii="Symbol" w:eastAsia="Symbol" w:hAnsi="Symbol" w:cs="Symbol"/>
      </w:rPr>
    </w:lvl>
    <w:lvl w:ilvl="4" w:tplc="00900856">
      <w:start w:val="1"/>
      <w:numFmt w:val="bullet"/>
      <w:lvlText w:val="o"/>
      <w:lvlJc w:val="left"/>
      <w:pPr>
        <w:ind w:left="3589" w:hanging="360"/>
      </w:pPr>
      <w:rPr>
        <w:rFonts w:ascii="Courier New" w:eastAsia="Courier New" w:hAnsi="Courier New" w:cs="Courier New"/>
      </w:rPr>
    </w:lvl>
    <w:lvl w:ilvl="5" w:tplc="466635B2">
      <w:start w:val="1"/>
      <w:numFmt w:val="bullet"/>
      <w:lvlText w:val="§"/>
      <w:lvlJc w:val="left"/>
      <w:pPr>
        <w:ind w:left="4309" w:hanging="360"/>
      </w:pPr>
      <w:rPr>
        <w:rFonts w:ascii="Wingdings" w:eastAsia="Wingdings" w:hAnsi="Wingdings" w:cs="Wingdings"/>
      </w:rPr>
    </w:lvl>
    <w:lvl w:ilvl="6" w:tplc="343A01CA">
      <w:start w:val="1"/>
      <w:numFmt w:val="bullet"/>
      <w:lvlText w:val="·"/>
      <w:lvlJc w:val="left"/>
      <w:pPr>
        <w:ind w:left="5029" w:hanging="360"/>
      </w:pPr>
      <w:rPr>
        <w:rFonts w:ascii="Symbol" w:eastAsia="Symbol" w:hAnsi="Symbol" w:cs="Symbol"/>
      </w:rPr>
    </w:lvl>
    <w:lvl w:ilvl="7" w:tplc="F7225A34">
      <w:start w:val="1"/>
      <w:numFmt w:val="bullet"/>
      <w:lvlText w:val="o"/>
      <w:lvlJc w:val="left"/>
      <w:pPr>
        <w:ind w:left="5749" w:hanging="360"/>
      </w:pPr>
      <w:rPr>
        <w:rFonts w:ascii="Courier New" w:eastAsia="Courier New" w:hAnsi="Courier New" w:cs="Courier New"/>
      </w:rPr>
    </w:lvl>
    <w:lvl w:ilvl="8" w:tplc="E52C6E9E">
      <w:start w:val="1"/>
      <w:numFmt w:val="bullet"/>
      <w:lvlText w:val="§"/>
      <w:lvlJc w:val="left"/>
      <w:pPr>
        <w:ind w:left="6469" w:hanging="360"/>
      </w:pPr>
      <w:rPr>
        <w:rFonts w:ascii="Wingdings" w:eastAsia="Wingdings" w:hAnsi="Wingdings" w:cs="Wingdings"/>
      </w:rPr>
    </w:lvl>
  </w:abstractNum>
  <w:num w:numId="1" w16cid:durableId="1182476234">
    <w:abstractNumId w:val="10"/>
  </w:num>
  <w:num w:numId="2" w16cid:durableId="1767119473">
    <w:abstractNumId w:val="11"/>
  </w:num>
  <w:num w:numId="3" w16cid:durableId="401760953">
    <w:abstractNumId w:val="12"/>
  </w:num>
  <w:num w:numId="4" w16cid:durableId="404425758">
    <w:abstractNumId w:val="1"/>
  </w:num>
  <w:num w:numId="5" w16cid:durableId="527987062">
    <w:abstractNumId w:val="0"/>
  </w:num>
  <w:num w:numId="6" w16cid:durableId="1642492061">
    <w:abstractNumId w:val="5"/>
  </w:num>
  <w:num w:numId="7" w16cid:durableId="1943343005">
    <w:abstractNumId w:val="6"/>
  </w:num>
  <w:num w:numId="8" w16cid:durableId="618727915">
    <w:abstractNumId w:val="9"/>
  </w:num>
  <w:num w:numId="9" w16cid:durableId="1342273166">
    <w:abstractNumId w:val="4"/>
  </w:num>
  <w:num w:numId="10" w16cid:durableId="265965636">
    <w:abstractNumId w:val="8"/>
  </w:num>
  <w:num w:numId="11" w16cid:durableId="972445992">
    <w:abstractNumId w:val="3"/>
  </w:num>
  <w:num w:numId="12" w16cid:durableId="1069841478">
    <w:abstractNumId w:val="7"/>
  </w:num>
  <w:num w:numId="13" w16cid:durableId="10268344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dim Seregin">
    <w15:presenceInfo w15:providerId="AD" w15:userId="S::vseregin@qti.qualcomm.com::6bb95df1-e6d7-4725-993c-5fa490907059"/>
  </w15:person>
  <w15:person w15:author="Jiaye Fu">
    <w15:presenceInfo w15:providerId="AD" w15:userId="S::jiaye.fu@ucdconnect.ie::066ec971-d7ec-4c3a-8cf3-8b0f9dd92292"/>
  </w15:person>
  <w15:person w15:author="王凡(Fan Wang)">
    <w15:presenceInfo w15:providerId="AD" w15:userId="S-1-5-21-1439682878-3164288827-2260694920-529071"/>
  </w15:person>
  <w15:person w15:author="Charles Bonnineau">
    <w15:presenceInfo w15:providerId="AD" w15:userId="S::charles.bonnineau@interdigital.com::bf76835a-d414-4ad6-adca-521ac648ef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F7"/>
    <w:rsid w:val="00005A34"/>
    <w:rsid w:val="00040DCC"/>
    <w:rsid w:val="000B00F7"/>
    <w:rsid w:val="000D02AE"/>
    <w:rsid w:val="001436B0"/>
    <w:rsid w:val="00244207"/>
    <w:rsid w:val="002C5CC9"/>
    <w:rsid w:val="003512A6"/>
    <w:rsid w:val="004570E6"/>
    <w:rsid w:val="00465741"/>
    <w:rsid w:val="004814AF"/>
    <w:rsid w:val="00501473"/>
    <w:rsid w:val="00512094"/>
    <w:rsid w:val="00544378"/>
    <w:rsid w:val="005D0F4E"/>
    <w:rsid w:val="00640B3F"/>
    <w:rsid w:val="00644E94"/>
    <w:rsid w:val="006975B6"/>
    <w:rsid w:val="006A69CC"/>
    <w:rsid w:val="006D514D"/>
    <w:rsid w:val="0074096F"/>
    <w:rsid w:val="00773341"/>
    <w:rsid w:val="00777B6B"/>
    <w:rsid w:val="00824FFD"/>
    <w:rsid w:val="00827D30"/>
    <w:rsid w:val="008663CA"/>
    <w:rsid w:val="008918F7"/>
    <w:rsid w:val="008E4D12"/>
    <w:rsid w:val="008F4E2B"/>
    <w:rsid w:val="00912322"/>
    <w:rsid w:val="0097213A"/>
    <w:rsid w:val="00A017F7"/>
    <w:rsid w:val="00A10B78"/>
    <w:rsid w:val="00A20D2C"/>
    <w:rsid w:val="00AE0C71"/>
    <w:rsid w:val="00AF0036"/>
    <w:rsid w:val="00B573D5"/>
    <w:rsid w:val="00BC705D"/>
    <w:rsid w:val="00C441E7"/>
    <w:rsid w:val="00D53E72"/>
    <w:rsid w:val="00E51F74"/>
    <w:rsid w:val="00F22C5E"/>
    <w:rsid w:val="00F4393F"/>
    <w:rsid w:val="00F53CE4"/>
    <w:rsid w:val="00FE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69F88"/>
  <w15:docId w15:val="{D0152362-D036-45B1-992F-702F3945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center"/>
    </w:pPr>
    <w:rPr>
      <w:rFonts w:ascii="Cambria Math" w:eastAsia="Cambria Math" w:hAnsi="Cambria Math" w:cs="Cambria Math"/>
      <w:sz w:val="22"/>
    </w:rPr>
  </w:style>
  <w:style w:type="paragraph" w:styleId="Heading1">
    <w:name w:val="heading 1"/>
    <w:basedOn w:val="Normal"/>
    <w:next w:val="Normal"/>
    <w:link w:val="Heading1Char"/>
    <w:qFormat/>
    <w:pPr>
      <w:keepNext/>
      <w:spacing w:before="240" w:after="60"/>
      <w:outlineLvl w:val="0"/>
    </w:pPr>
    <w:rPr>
      <w:rFonts w:cs="Arial"/>
      <w:b/>
      <w:bCs/>
      <w:sz w:val="32"/>
      <w:szCs w:val="32"/>
    </w:rPr>
  </w:style>
  <w:style w:type="paragraph" w:styleId="Heading2">
    <w:name w:val="heading 2"/>
    <w:basedOn w:val="Normal"/>
    <w:next w:val="Normal"/>
    <w:link w:val="Heading2Char"/>
    <w:qFormat/>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rPr>
      <w:b/>
      <w:bCs/>
      <w:sz w:val="26"/>
      <w:szCs w:val="26"/>
    </w:rPr>
  </w:style>
  <w:style w:type="paragraph" w:styleId="Heading4">
    <w:name w:val="heading 4"/>
    <w:basedOn w:val="Normal"/>
    <w:next w:val="Normal"/>
    <w:link w:val="Heading4Char"/>
    <w:qFormat/>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pPr>
      <w:keepNext/>
      <w:spacing w:before="240" w:after="60"/>
      <w:outlineLvl w:val="4"/>
    </w:pPr>
    <w:rPr>
      <w:b/>
      <w:bCs/>
      <w:i/>
      <w:iCs/>
      <w:sz w:val="24"/>
      <w:szCs w:val="26"/>
    </w:rPr>
  </w:style>
  <w:style w:type="paragraph" w:styleId="Heading6">
    <w:name w:val="heading 6"/>
    <w:basedOn w:val="Normal"/>
    <w:next w:val="Normal"/>
    <w:link w:val="Heading6Char"/>
    <w:qFormat/>
    <w:pPr>
      <w:keepNext/>
      <w:spacing w:before="240" w:after="60"/>
      <w:outlineLvl w:val="5"/>
    </w:pPr>
    <w:rPr>
      <w:b/>
      <w:bCs/>
    </w:rPr>
  </w:style>
  <w:style w:type="paragraph" w:styleId="Heading7">
    <w:name w:val="heading 7"/>
    <w:basedOn w:val="Normal"/>
    <w:next w:val="Normal"/>
    <w:link w:val="Heading7Char"/>
    <w:qFormat/>
    <w:pPr>
      <w:keepNext/>
      <w:spacing w:before="240" w:after="60"/>
      <w:outlineLvl w:val="6"/>
    </w:pPr>
    <w:rPr>
      <w:szCs w:val="24"/>
    </w:rPr>
  </w:style>
  <w:style w:type="paragraph" w:styleId="Heading8">
    <w:name w:val="heading 8"/>
    <w:basedOn w:val="Normal"/>
    <w:next w:val="Normal"/>
    <w:link w:val="Heading8Char"/>
    <w:qFormat/>
    <w:pPr>
      <w:keepNext/>
      <w:spacing w:before="240" w:after="60"/>
      <w:outlineLvl w:val="7"/>
    </w:pPr>
    <w:rPr>
      <w:i/>
      <w:iCs/>
      <w:szCs w:val="24"/>
    </w:rPr>
  </w:style>
  <w:style w:type="paragraph" w:styleId="Heading9">
    <w:name w:val="heading 9"/>
    <w:basedOn w:val="Normal"/>
    <w:next w:val="Normal"/>
    <w:link w:val="Heading9Char"/>
    <w:qFormat/>
    <w:pPr>
      <w:keepNext/>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1Char">
    <w:name w:val="Heading 1 Char"/>
    <w:basedOn w:val="DefaultParagraphFont"/>
    <w:link w:val="Heading1"/>
    <w:uiPriority w:val="9"/>
    <w:rPr>
      <w:rFonts w:ascii="Arial" w:eastAsia="Arial" w:hAnsi="Arial" w:cs="Arial"/>
      <w:sz w:val="40"/>
      <w:szCs w:val="40"/>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Pr>
      <w:b/>
      <w:bCs/>
      <w:i/>
      <w:iCs/>
      <w:sz w:val="28"/>
      <w:szCs w:val="28"/>
      <w:lang w:eastAsia="en-US"/>
    </w:rPr>
  </w:style>
  <w:style w:type="character" w:customStyle="1" w:styleId="Heading3Char">
    <w:name w:val="Heading 3 Char"/>
    <w:link w:val="Heading3"/>
    <w:rPr>
      <w:b/>
      <w:bCs/>
      <w:sz w:val="26"/>
      <w:szCs w:val="26"/>
      <w:lang w:eastAsia="en-US"/>
    </w:rPr>
  </w:style>
  <w:style w:type="character" w:customStyle="1" w:styleId="Heading4Char">
    <w:name w:val="Heading 4 Char"/>
    <w:link w:val="Heading4"/>
    <w:rPr>
      <w:rFonts w:ascii="Times New Roman Bold" w:hAnsi="Times New Roman Bold"/>
      <w:b/>
      <w:bCs/>
      <w:sz w:val="24"/>
      <w:szCs w:val="28"/>
    </w:rPr>
  </w:style>
  <w:style w:type="character" w:customStyle="1" w:styleId="Heading5Char">
    <w:name w:val="Heading 5 Char"/>
    <w:link w:val="Heading5"/>
    <w:rPr>
      <w:b/>
      <w:bCs/>
      <w:i/>
      <w:iCs/>
      <w:sz w:val="24"/>
      <w:szCs w:val="26"/>
    </w:rPr>
  </w:style>
  <w:style w:type="character" w:customStyle="1" w:styleId="Heading6Char">
    <w:name w:val="Heading 6 Char"/>
    <w:link w:val="Heading6"/>
    <w:rPr>
      <w:b/>
      <w:bCs/>
      <w:sz w:val="22"/>
      <w:szCs w:val="22"/>
      <w:lang w:eastAsia="en-US"/>
    </w:rPr>
  </w:style>
  <w:style w:type="character" w:customStyle="1" w:styleId="Heading7Char">
    <w:name w:val="Heading 7 Char"/>
    <w:link w:val="Heading7"/>
    <w:rPr>
      <w:sz w:val="22"/>
      <w:szCs w:val="24"/>
    </w:rPr>
  </w:style>
  <w:style w:type="character" w:customStyle="1" w:styleId="Heading8Char">
    <w:name w:val="Heading 8 Char"/>
    <w:link w:val="Heading8"/>
    <w:rPr>
      <w:i/>
      <w:iCs/>
      <w:sz w:val="22"/>
      <w:szCs w:val="24"/>
    </w:rPr>
  </w:style>
  <w:style w:type="character" w:customStyle="1" w:styleId="Heading9Char">
    <w:name w:val="Heading 9 Char"/>
    <w:link w:val="Heading9"/>
    <w:rPr>
      <w:b/>
      <w:sz w:val="22"/>
      <w:szCs w:val="22"/>
      <w:lang w:eastAsia="en-US"/>
    </w:rPr>
  </w:style>
  <w:style w:type="character" w:styleId="FollowedHyperlink">
    <w:name w:val="FollowedHyperlink"/>
    <w:rPr>
      <w:color w:val="800080"/>
      <w:u w:val="singl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link w:val="CaptionChar"/>
    <w:uiPriority w:val="35"/>
    <w:unhideWhenUsed/>
    <w:qFormat/>
    <w:pPr>
      <w:spacing w:before="0" w:after="200"/>
    </w:pPr>
    <w:rPr>
      <w:i/>
      <w:iCs/>
      <w:color w:val="44546A" w:themeColor="text2"/>
      <w:sz w:val="18"/>
      <w:szCs w:val="18"/>
    </w:rPr>
  </w:style>
  <w:style w:type="character" w:customStyle="1" w:styleId="CaptionChar">
    <w:name w:val="Caption Char"/>
    <w:link w:val="Caption"/>
    <w:uiPriority w:val="35"/>
    <w:rPr>
      <w:i/>
      <w:iCs/>
      <w:color w:val="44546A" w:themeColor="text2"/>
      <w:sz w:val="18"/>
      <w:szCs w:val="18"/>
    </w:rPr>
  </w:style>
  <w:style w:type="paragraph" w:customStyle="1" w:styleId="paragraph">
    <w:name w:val="paragraph"/>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rPr>
      <w:sz w:val="18"/>
      <w:szCs w:val="18"/>
    </w:rPr>
  </w:style>
  <w:style w:type="paragraph" w:styleId="CommentText">
    <w:name w:val="annotation text"/>
    <w:basedOn w:val="Normal"/>
    <w:link w:val="CommentTextChar"/>
    <w:pPr>
      <w:jc w:val="left"/>
    </w:pPr>
  </w:style>
  <w:style w:type="character" w:customStyle="1" w:styleId="CommentTextChar">
    <w:name w:val="Comment Text Char"/>
    <w:basedOn w:val="DefaultParagraphFont"/>
    <w:link w:val="CommentText"/>
    <w:rPr>
      <w:sz w:val="22"/>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2"/>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20">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sz w:val="22"/>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UnresolvedMention200">
    <w:name w:val="Unresolved Mention20"/>
    <w:basedOn w:val="DefaultParagraphFont"/>
    <w:uiPriority w:val="99"/>
    <w:semiHidden/>
    <w:unhideWhenUsed/>
    <w:rPr>
      <w:color w:val="605E5C"/>
      <w:shd w:val="clear" w:color="auto" w:fill="E1DFDD"/>
    </w:rPr>
  </w:style>
  <w:style w:type="character" w:customStyle="1" w:styleId="UnresolvedMention2000">
    <w:name w:val="Unresolved Mention200"/>
    <w:basedOn w:val="DefaultParagraphFont"/>
    <w:uiPriority w:val="99"/>
    <w:semiHidden/>
    <w:unhideWhenUsed/>
    <w:rPr>
      <w:color w:val="605E5C"/>
      <w:shd w:val="clear" w:color="auto" w:fill="E1DFDD"/>
    </w:rPr>
  </w:style>
  <w:style w:type="character" w:customStyle="1" w:styleId="ListParagraphChar">
    <w:name w:val="List Paragraph Char"/>
    <w:link w:val="ListParagraph"/>
    <w:uiPriority w:val="34"/>
    <w:rPr>
      <w:sz w:val="22"/>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1">
    <w:name w:val="未处理的提及1"/>
    <w:basedOn w:val="DefaultParagraphFont"/>
    <w:uiPriority w:val="99"/>
    <w:semiHidden/>
    <w:unhideWhenUsed/>
    <w:rPr>
      <w:color w:val="605E5C"/>
      <w:shd w:val="clear" w:color="auto" w:fill="E1DFDD"/>
    </w:rPr>
  </w:style>
  <w:style w:type="paragraph" w:customStyle="1" w:styleId="xmsonormal">
    <w:name w:val="x_msonormal"/>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ascii="Calibri" w:eastAsia="Calibri" w:hAnsi="Calibri" w:cs="Calibri"/>
      <w:lang w:val="fr-FR" w:eastAsia="fr-FR"/>
    </w:rPr>
  </w:style>
  <w:style w:type="character" w:customStyle="1" w:styleId="xcontentpasted0">
    <w:name w:val="x_contentpasted0"/>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0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artin.winken@hhi.fraunhofer.de" TargetMode="External"/><Relationship Id="rId18" Type="http://schemas.openxmlformats.org/officeDocument/2006/relationships/image" Target="media/image3.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jacob.strom@ericsson.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ichunli@global.tencent.com" TargetMode="External"/><Relationship Id="rId5" Type="http://schemas.openxmlformats.org/officeDocument/2006/relationships/webSettings" Target="webSettings.xml"/><Relationship Id="rId15" Type="http://schemas.openxmlformats.org/officeDocument/2006/relationships/hyperlink" Target="mailto:zhangkai.video@bytedance.com" TargetMode="External"/><Relationship Id="rId10" Type="http://schemas.openxmlformats.org/officeDocument/2006/relationships/hyperlink" Target="mailto:jiechen.cj@alibaba-inc.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vseregin@qti.qualcomm.com" TargetMode="External"/><Relationship Id="rId14" Type="http://schemas.openxmlformats.org/officeDocument/2006/relationships/hyperlink" Target="mailto:xiaoyuxiu@kwai.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2AA2F-00AC-4257-946D-43DA52680576}">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23</TotalTime>
  <Pages>20</Pages>
  <Words>4726</Words>
  <Characters>26941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8</cp:revision>
  <dcterms:created xsi:type="dcterms:W3CDTF">2024-05-23T16:12:00Z</dcterms:created>
  <dcterms:modified xsi:type="dcterms:W3CDTF">2024-07-07T04:56:00Z</dcterms:modified>
</cp:coreProperties>
</file>